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9D11C" w14:textId="77777777" w:rsidR="00361B44" w:rsidRPr="00330D4B" w:rsidRDefault="001622D6">
      <w:pPr>
        <w:pStyle w:val="Podtytu"/>
        <w:spacing w:line="312" w:lineRule="auto"/>
        <w:jc w:val="right"/>
        <w:rPr>
          <w:del w:id="0" w:author="kaluz" w:date="2021-05-03T23:43:00Z"/>
          <w:rFonts w:ascii="Times New Roman" w:hAnsi="Times New Roman" w:cs="Times New Roman"/>
          <w:color w:val="auto"/>
          <w:sz w:val="24"/>
          <w:szCs w:val="24"/>
        </w:rPr>
        <w:pPrChange w:id="1" w:author="Robert Pasternak" w:date="2021-05-13T11:34:00Z">
          <w:pPr>
            <w:pStyle w:val="Podtytu"/>
            <w:jc w:val="right"/>
          </w:pPr>
        </w:pPrChange>
      </w:pPr>
      <w:ins w:id="2" w:author="kaluz" w:date="2021-05-04T10:25:00Z">
        <w:del w:id="3" w:author="Robert Pasternak" w:date="2021-05-12T07:38:00Z">
          <w:r w:rsidRPr="008416E6" w:rsidDel="00DA40AC">
            <w:rPr>
              <w:rFonts w:ascii="Times New Roman" w:hAnsi="Times New Roman" w:cs="Times New Roman"/>
              <w:color w:val="auto"/>
              <w:sz w:val="24"/>
              <w:szCs w:val="24"/>
            </w:rPr>
            <w:delText>x</w:delText>
          </w:r>
        </w:del>
      </w:ins>
      <w:del w:id="4" w:author="kaluz" w:date="2021-05-03T23:43:00Z">
        <w:r w:rsidR="00E11DE4" w:rsidRPr="00330D4B">
          <w:rPr>
            <w:rFonts w:ascii="Times New Roman" w:hAnsi="Times New Roman" w:cs="Times New Roman"/>
            <w:color w:val="auto"/>
            <w:sz w:val="24"/>
            <w:szCs w:val="24"/>
          </w:rPr>
          <w:delText>Załącznik Nr 1 do SIWZ</w:delText>
        </w:r>
      </w:del>
    </w:p>
    <w:p w14:paraId="3517FBB6" w14:textId="77777777" w:rsidR="00361B44" w:rsidRPr="008416E6" w:rsidRDefault="00361B44">
      <w:pPr>
        <w:pStyle w:val="Akapitzlist5"/>
        <w:spacing w:line="312" w:lineRule="auto"/>
        <w:rPr>
          <w:del w:id="5" w:author="kaluz" w:date="2021-05-03T23:43:00Z"/>
          <w:rFonts w:ascii="Times New Roman" w:hAnsi="Times New Roman"/>
          <w:sz w:val="24"/>
          <w:szCs w:val="24"/>
        </w:rPr>
        <w:pPrChange w:id="6" w:author="Robert Pasternak" w:date="2021-05-13T11:34:00Z">
          <w:pPr>
            <w:pStyle w:val="Akapitzlist5"/>
          </w:pPr>
        </w:pPrChange>
      </w:pPr>
    </w:p>
    <w:p w14:paraId="7420351A" w14:textId="77777777" w:rsidR="00361B44" w:rsidRPr="008416E6" w:rsidRDefault="00E11DE4">
      <w:pPr>
        <w:pStyle w:val="Akapitzlist5"/>
        <w:spacing w:line="312" w:lineRule="auto"/>
        <w:rPr>
          <w:del w:id="7" w:author="kaluz" w:date="2021-05-03T23:43:00Z"/>
          <w:rFonts w:ascii="Times New Roman" w:hAnsi="Times New Roman"/>
          <w:sz w:val="24"/>
          <w:szCs w:val="24"/>
        </w:rPr>
        <w:pPrChange w:id="8" w:author="Robert Pasternak" w:date="2021-05-13T11:34:00Z">
          <w:pPr>
            <w:pStyle w:val="Akapitzlist5"/>
          </w:pPr>
        </w:pPrChange>
      </w:pPr>
      <w:del w:id="9" w:author="kaluz" w:date="2021-05-03T23:43:00Z">
        <w:r w:rsidRPr="00330D4B">
          <w:rPr>
            <w:rFonts w:ascii="Times New Roman" w:hAnsi="Times New Roman"/>
            <w:sz w:val="24"/>
            <w:szCs w:val="24"/>
          </w:rPr>
          <w:tab/>
        </w:r>
      </w:del>
    </w:p>
    <w:p w14:paraId="12A22B4C" w14:textId="77777777" w:rsidR="00361B44" w:rsidRPr="008416E6" w:rsidRDefault="00361B44">
      <w:pPr>
        <w:shd w:val="clear" w:color="auto" w:fill="FFFFFF"/>
        <w:spacing w:line="312" w:lineRule="auto"/>
        <w:jc w:val="right"/>
        <w:rPr>
          <w:del w:id="10" w:author="kaluz" w:date="2021-05-03T23:43:00Z"/>
          <w:b/>
          <w:bCs/>
          <w:rPrChange w:id="11" w:author="Robert Pasternak" w:date="2021-09-07T12:47:00Z">
            <w:rPr>
              <w:del w:id="12" w:author="kaluz" w:date="2021-05-03T23:43:00Z"/>
              <w:rFonts w:ascii="Times" w:hAnsi="Times" w:cs="Arial"/>
              <w:b/>
              <w:bCs/>
            </w:rPr>
          </w:rPrChange>
        </w:rPr>
        <w:pPrChange w:id="13" w:author="Robert Pasternak" w:date="2021-05-13T11:34:00Z">
          <w:pPr>
            <w:shd w:val="clear" w:color="auto" w:fill="FFFFFF"/>
            <w:jc w:val="right"/>
          </w:pPr>
        </w:pPrChange>
      </w:pPr>
    </w:p>
    <w:p w14:paraId="7263B808" w14:textId="77777777" w:rsidR="00361B44" w:rsidRPr="008416E6" w:rsidRDefault="00361B44">
      <w:pPr>
        <w:shd w:val="clear" w:color="auto" w:fill="FFFFFF"/>
        <w:spacing w:line="312" w:lineRule="auto"/>
        <w:jc w:val="right"/>
        <w:rPr>
          <w:del w:id="14" w:author="kaluz" w:date="2021-05-03T23:43:00Z"/>
          <w:b/>
          <w:bCs/>
          <w:rPrChange w:id="15" w:author="Robert Pasternak" w:date="2021-09-07T12:47:00Z">
            <w:rPr>
              <w:del w:id="16" w:author="kaluz" w:date="2021-05-03T23:43:00Z"/>
              <w:rFonts w:ascii="Times" w:hAnsi="Times" w:cs="Arial"/>
              <w:b/>
              <w:bCs/>
            </w:rPr>
          </w:rPrChange>
        </w:rPr>
        <w:pPrChange w:id="17" w:author="Robert Pasternak" w:date="2021-05-13T11:34:00Z">
          <w:pPr>
            <w:shd w:val="clear" w:color="auto" w:fill="FFFFFF"/>
            <w:jc w:val="right"/>
          </w:pPr>
        </w:pPrChange>
      </w:pPr>
    </w:p>
    <w:p w14:paraId="7697F84C" w14:textId="77777777" w:rsidR="00361B44" w:rsidRPr="008416E6" w:rsidRDefault="00E11DE4">
      <w:pPr>
        <w:shd w:val="clear" w:color="auto" w:fill="FFFFFF"/>
        <w:spacing w:line="312" w:lineRule="auto"/>
        <w:jc w:val="right"/>
        <w:rPr>
          <w:del w:id="18" w:author="kaluz" w:date="2021-05-03T23:43:00Z"/>
          <w:b/>
          <w:rPrChange w:id="19" w:author="Robert Pasternak" w:date="2021-09-07T12:47:00Z">
            <w:rPr>
              <w:del w:id="20" w:author="kaluz" w:date="2021-05-03T23:43:00Z"/>
              <w:rFonts w:ascii="Times" w:hAnsi="Times"/>
              <w:b/>
            </w:rPr>
          </w:rPrChange>
        </w:rPr>
        <w:pPrChange w:id="21" w:author="Robert Pasternak" w:date="2021-05-13T11:34:00Z">
          <w:pPr>
            <w:shd w:val="clear" w:color="auto" w:fill="FFFFFF"/>
            <w:jc w:val="right"/>
          </w:pPr>
        </w:pPrChange>
      </w:pPr>
      <w:del w:id="22" w:author="kaluz" w:date="2021-05-03T23:43:00Z">
        <w:r w:rsidRPr="008416E6">
          <w:rPr>
            <w:b/>
            <w:bCs/>
            <w:rPrChange w:id="23" w:author="Robert Pasternak" w:date="2021-09-07T12:47:00Z">
              <w:rPr>
                <w:rFonts w:ascii="Times" w:hAnsi="Times" w:cs="Arial"/>
                <w:b/>
                <w:bCs/>
              </w:rPr>
            </w:rPrChange>
          </w:rPr>
          <w:delText>Załącznik do Umowy  Nr…………………………………………..…..</w:delText>
        </w:r>
      </w:del>
    </w:p>
    <w:p w14:paraId="3F1D834E" w14:textId="77777777" w:rsidR="00361B44" w:rsidRPr="008416E6" w:rsidRDefault="00361B44">
      <w:pPr>
        <w:shd w:val="clear" w:color="auto" w:fill="FFFFFF"/>
        <w:spacing w:line="312" w:lineRule="auto"/>
        <w:jc w:val="right"/>
        <w:rPr>
          <w:b/>
          <w:rPrChange w:id="24" w:author="Robert Pasternak" w:date="2021-09-07T12:47:00Z">
            <w:rPr>
              <w:rFonts w:ascii="Times" w:hAnsi="Times"/>
              <w:b/>
            </w:rPr>
          </w:rPrChange>
        </w:rPr>
        <w:pPrChange w:id="25" w:author="Robert Pasternak" w:date="2021-05-13T11:34:00Z">
          <w:pPr>
            <w:shd w:val="clear" w:color="auto" w:fill="FFFFFF"/>
            <w:jc w:val="right"/>
          </w:pPr>
        </w:pPrChange>
      </w:pPr>
    </w:p>
    <w:p w14:paraId="6A431F60" w14:textId="77777777" w:rsidR="00361B44" w:rsidRPr="008416E6" w:rsidRDefault="00361B44">
      <w:pPr>
        <w:shd w:val="clear" w:color="auto" w:fill="FFFFFF"/>
        <w:spacing w:line="312" w:lineRule="auto"/>
        <w:jc w:val="right"/>
        <w:rPr>
          <w:b/>
          <w:bCs/>
          <w:sz w:val="36"/>
          <w:szCs w:val="36"/>
          <w:rPrChange w:id="26" w:author="Robert Pasternak" w:date="2021-09-07T12:47:00Z">
            <w:rPr>
              <w:rFonts w:ascii="Times" w:hAnsi="Times" w:cs="Arial"/>
              <w:b/>
              <w:bCs/>
            </w:rPr>
          </w:rPrChange>
        </w:rPr>
        <w:pPrChange w:id="27" w:author="Robert Pasternak" w:date="2021-05-13T11:34:00Z">
          <w:pPr>
            <w:shd w:val="clear" w:color="auto" w:fill="FFFFFF"/>
            <w:jc w:val="right"/>
          </w:pPr>
        </w:pPrChange>
      </w:pPr>
    </w:p>
    <w:p w14:paraId="2C179020" w14:textId="77777777" w:rsidR="00361B44" w:rsidRPr="008416E6" w:rsidRDefault="00E11DE4">
      <w:pPr>
        <w:shd w:val="clear" w:color="auto" w:fill="FFFFFF"/>
        <w:spacing w:line="312" w:lineRule="auto"/>
        <w:jc w:val="center"/>
        <w:rPr>
          <w:b/>
          <w:bCs/>
          <w:sz w:val="36"/>
          <w:szCs w:val="36"/>
          <w:rPrChange w:id="28" w:author="Robert Pasternak" w:date="2021-09-07T12:47:00Z">
            <w:rPr>
              <w:rFonts w:ascii="Times" w:hAnsi="Times" w:cs="Arial"/>
              <w:b/>
              <w:bCs/>
            </w:rPr>
          </w:rPrChange>
        </w:rPr>
        <w:pPrChange w:id="29" w:author="Robert Pasternak" w:date="2021-05-13T11:34:00Z">
          <w:pPr>
            <w:shd w:val="clear" w:color="auto" w:fill="FFFFFF"/>
            <w:jc w:val="center"/>
          </w:pPr>
        </w:pPrChange>
      </w:pPr>
      <w:r w:rsidRPr="008416E6">
        <w:rPr>
          <w:b/>
          <w:bCs/>
          <w:sz w:val="36"/>
          <w:szCs w:val="36"/>
          <w:rPrChange w:id="30" w:author="Robert Pasternak" w:date="2021-09-07T12:47:00Z">
            <w:rPr>
              <w:rFonts w:ascii="Times" w:hAnsi="Times" w:cs="Arial"/>
              <w:b/>
              <w:bCs/>
            </w:rPr>
          </w:rPrChange>
        </w:rPr>
        <w:t xml:space="preserve">OPIS PRZEDMIOTU ZAMÓWIENIA </w:t>
      </w:r>
      <w:del w:id="31" w:author="Robert Pasternak" w:date="2021-07-01T12:08:00Z">
        <w:r w:rsidRPr="008416E6">
          <w:rPr>
            <w:b/>
            <w:bCs/>
            <w:sz w:val="36"/>
            <w:szCs w:val="36"/>
            <w:rPrChange w:id="32" w:author="Robert Pasternak" w:date="2021-09-07T12:47:00Z">
              <w:rPr>
                <w:rFonts w:ascii="Times" w:hAnsi="Times" w:cs="Arial"/>
                <w:b/>
                <w:bCs/>
              </w:rPr>
            </w:rPrChange>
          </w:rPr>
          <w:delText>(dalej OPZ)</w:delText>
        </w:r>
      </w:del>
    </w:p>
    <w:p w14:paraId="1F00E4D5" w14:textId="5D502715" w:rsidR="00361B44" w:rsidRPr="00DD0AEE" w:rsidDel="005E1A2B" w:rsidRDefault="00DD0AEE">
      <w:pPr>
        <w:shd w:val="clear" w:color="auto" w:fill="FFFFFF"/>
        <w:spacing w:line="312" w:lineRule="auto"/>
        <w:jc w:val="center"/>
        <w:rPr>
          <w:del w:id="33" w:author="Robert Pasternak" w:date="2024-07-16T09:22:00Z"/>
          <w:b/>
          <w:bCs/>
          <w:color w:val="FF0000"/>
          <w:sz w:val="36"/>
          <w:szCs w:val="36"/>
          <w:rPrChange w:id="34" w:author="Robert Pasternak" w:date="2024-10-10T09:05:00Z">
            <w:rPr>
              <w:del w:id="35" w:author="Robert Pasternak" w:date="2024-07-16T09:22:00Z"/>
              <w:rFonts w:ascii="Times" w:hAnsi="Times" w:cs="Arial"/>
              <w:b/>
              <w:bCs/>
              <w:color w:val="FF0000"/>
              <w:u w:val="single"/>
            </w:rPr>
          </w:rPrChange>
        </w:rPr>
        <w:pPrChange w:id="36" w:author="Robert Pasternak" w:date="2021-05-13T11:34:00Z">
          <w:pPr>
            <w:shd w:val="clear" w:color="auto" w:fill="FFFFFF"/>
            <w:jc w:val="center"/>
          </w:pPr>
        </w:pPrChange>
      </w:pPr>
      <w:ins w:id="37" w:author="Robert Pasternak" w:date="2024-10-10T09:05:00Z">
        <w:r w:rsidRPr="00DD0AEE">
          <w:rPr>
            <w:b/>
            <w:bCs/>
            <w:color w:val="FF0000"/>
            <w:sz w:val="36"/>
            <w:szCs w:val="36"/>
            <w:rPrChange w:id="38" w:author="Robert Pasternak" w:date="2024-10-10T09:05:00Z">
              <w:rPr>
                <w:b/>
                <w:bCs/>
                <w:color w:val="FF0000"/>
                <w:sz w:val="36"/>
                <w:szCs w:val="36"/>
                <w:u w:val="single"/>
              </w:rPr>
            </w:rPrChange>
          </w:rPr>
          <w:t xml:space="preserve">- po zmianach - </w:t>
        </w:r>
      </w:ins>
      <w:del w:id="39" w:author="Robert Pasternak" w:date="2024-07-16T09:22:00Z">
        <w:r w:rsidR="00E11DE4" w:rsidRPr="00DD0AEE" w:rsidDel="005E1A2B">
          <w:rPr>
            <w:b/>
            <w:bCs/>
            <w:color w:val="FF0000"/>
            <w:sz w:val="36"/>
            <w:szCs w:val="36"/>
            <w:rPrChange w:id="40" w:author="Robert Pasternak" w:date="2024-10-10T09:05:00Z">
              <w:rPr>
                <w:rFonts w:ascii="Times" w:hAnsi="Times" w:cs="Arial"/>
                <w:b/>
                <w:bCs/>
                <w:color w:val="FF0000"/>
                <w:u w:val="single"/>
              </w:rPr>
            </w:rPrChange>
          </w:rPr>
          <w:delText>(PO ZMIANACH na dzień 2</w:delText>
        </w:r>
      </w:del>
      <w:ins w:id="41" w:author="Grzegorz" w:date="2019-08-23T09:40:00Z">
        <w:del w:id="42" w:author="Robert Pasternak" w:date="2024-07-16T09:22:00Z">
          <w:r w:rsidR="00E11DE4" w:rsidRPr="00DD0AEE" w:rsidDel="005E1A2B">
            <w:rPr>
              <w:b/>
              <w:bCs/>
              <w:color w:val="FF0000"/>
              <w:sz w:val="36"/>
              <w:szCs w:val="36"/>
              <w:rPrChange w:id="43" w:author="Robert Pasternak" w:date="2024-10-10T09:05:00Z">
                <w:rPr>
                  <w:rFonts w:ascii="Times" w:hAnsi="Times" w:cs="Arial"/>
                  <w:b/>
                  <w:bCs/>
                  <w:color w:val="FF0000"/>
                  <w:u w:val="single"/>
                </w:rPr>
              </w:rPrChange>
            </w:rPr>
            <w:delText>3</w:delText>
          </w:r>
        </w:del>
      </w:ins>
      <w:del w:id="44" w:author="Robert Pasternak" w:date="2024-07-16T09:22:00Z">
        <w:r w:rsidR="00E11DE4" w:rsidRPr="00DD0AEE" w:rsidDel="005E1A2B">
          <w:rPr>
            <w:b/>
            <w:bCs/>
            <w:color w:val="FF0000"/>
            <w:sz w:val="36"/>
            <w:szCs w:val="36"/>
            <w:rPrChange w:id="45" w:author="Robert Pasternak" w:date="2024-10-10T09:05:00Z">
              <w:rPr>
                <w:rFonts w:ascii="Times" w:hAnsi="Times" w:cs="Arial"/>
                <w:b/>
                <w:bCs/>
                <w:color w:val="FF0000"/>
                <w:u w:val="single"/>
              </w:rPr>
            </w:rPrChange>
          </w:rPr>
          <w:delText>2.08.2019 r.)</w:delText>
        </w:r>
      </w:del>
    </w:p>
    <w:p w14:paraId="0057849E" w14:textId="77777777" w:rsidR="00361B44" w:rsidRPr="00DD0AEE" w:rsidRDefault="00361B44">
      <w:pPr>
        <w:shd w:val="clear" w:color="auto" w:fill="FFFFFF"/>
        <w:spacing w:line="312" w:lineRule="auto"/>
        <w:jc w:val="center"/>
        <w:rPr>
          <w:b/>
          <w:bCs/>
          <w:color w:val="FF0000"/>
          <w:sz w:val="36"/>
          <w:szCs w:val="36"/>
          <w:rPrChange w:id="46" w:author="Robert Pasternak" w:date="2024-10-10T09:05:00Z">
            <w:rPr>
              <w:rFonts w:ascii="Times" w:hAnsi="Times" w:cs="Arial"/>
              <w:b/>
              <w:bCs/>
              <w:sz w:val="28"/>
              <w:szCs w:val="28"/>
            </w:rPr>
          </w:rPrChange>
        </w:rPr>
        <w:pPrChange w:id="47" w:author="Robert Pasternak" w:date="2021-05-13T11:34:00Z">
          <w:pPr>
            <w:shd w:val="clear" w:color="auto" w:fill="FFFFFF"/>
            <w:jc w:val="center"/>
          </w:pPr>
        </w:pPrChange>
      </w:pPr>
    </w:p>
    <w:p w14:paraId="38874E95" w14:textId="77777777" w:rsidR="00361B44" w:rsidRPr="008416E6" w:rsidRDefault="00361B44">
      <w:pPr>
        <w:spacing w:line="312" w:lineRule="auto"/>
        <w:jc w:val="center"/>
        <w:rPr>
          <w:ins w:id="48" w:author="Robert Pasternak" w:date="2021-06-07T15:00:00Z"/>
          <w:b/>
          <w:bCs/>
          <w:sz w:val="36"/>
          <w:szCs w:val="36"/>
        </w:rPr>
        <w:pPrChange w:id="49" w:author="Robert Pasternak" w:date="2021-05-13T11:34:00Z">
          <w:pPr>
            <w:spacing w:line="360" w:lineRule="auto"/>
            <w:jc w:val="center"/>
          </w:pPr>
        </w:pPrChange>
      </w:pPr>
    </w:p>
    <w:p w14:paraId="39DE71EA" w14:textId="77777777" w:rsidR="00361B44" w:rsidRPr="008416E6" w:rsidRDefault="00361B44">
      <w:pPr>
        <w:spacing w:line="312" w:lineRule="auto"/>
        <w:jc w:val="center"/>
        <w:rPr>
          <w:ins w:id="50" w:author="Robert Pasternak" w:date="2021-06-07T15:00:00Z"/>
          <w:b/>
          <w:bCs/>
          <w:sz w:val="36"/>
          <w:szCs w:val="36"/>
        </w:rPr>
        <w:pPrChange w:id="51" w:author="Robert Pasternak" w:date="2021-05-13T11:34:00Z">
          <w:pPr>
            <w:spacing w:line="360" w:lineRule="auto"/>
            <w:jc w:val="center"/>
          </w:pPr>
        </w:pPrChange>
      </w:pPr>
    </w:p>
    <w:p w14:paraId="25C4E052" w14:textId="77777777" w:rsidR="00361B44" w:rsidRPr="008416E6" w:rsidRDefault="00361B44">
      <w:pPr>
        <w:spacing w:line="312" w:lineRule="auto"/>
        <w:jc w:val="center"/>
        <w:rPr>
          <w:ins w:id="52" w:author="Robert Pasternak" w:date="2021-06-07T15:00:00Z"/>
          <w:b/>
          <w:bCs/>
          <w:sz w:val="36"/>
          <w:szCs w:val="36"/>
        </w:rPr>
        <w:pPrChange w:id="53" w:author="Robert Pasternak" w:date="2021-05-13T11:34:00Z">
          <w:pPr>
            <w:spacing w:line="360" w:lineRule="auto"/>
            <w:jc w:val="center"/>
          </w:pPr>
        </w:pPrChange>
      </w:pPr>
      <w:bookmarkStart w:id="54" w:name="_GoBack"/>
      <w:bookmarkEnd w:id="54"/>
    </w:p>
    <w:p w14:paraId="0CDE7A1E" w14:textId="77777777" w:rsidR="00361B44" w:rsidRPr="008416E6" w:rsidRDefault="00361B44">
      <w:pPr>
        <w:spacing w:line="312" w:lineRule="auto"/>
        <w:jc w:val="center"/>
        <w:rPr>
          <w:ins w:id="55" w:author="Robert Pasternak" w:date="2021-06-07T15:00:00Z"/>
          <w:b/>
          <w:bCs/>
          <w:sz w:val="36"/>
          <w:szCs w:val="36"/>
        </w:rPr>
        <w:pPrChange w:id="56" w:author="Robert Pasternak" w:date="2021-05-13T11:34:00Z">
          <w:pPr>
            <w:spacing w:line="360" w:lineRule="auto"/>
            <w:jc w:val="center"/>
          </w:pPr>
        </w:pPrChange>
      </w:pPr>
    </w:p>
    <w:p w14:paraId="4DFF7995" w14:textId="2F414AD0" w:rsidR="00361B44" w:rsidRPr="008416E6" w:rsidRDefault="00E11DE4">
      <w:pPr>
        <w:spacing w:line="312" w:lineRule="auto"/>
        <w:jc w:val="center"/>
        <w:rPr>
          <w:sz w:val="36"/>
          <w:szCs w:val="36"/>
          <w:rPrChange w:id="57" w:author="Robert Pasternak" w:date="2021-09-07T12:47:00Z">
            <w:rPr>
              <w:rFonts w:ascii="Times" w:hAnsi="Times"/>
              <w:sz w:val="28"/>
              <w:szCs w:val="28"/>
            </w:rPr>
          </w:rPrChange>
        </w:rPr>
        <w:pPrChange w:id="58" w:author="Robert Pasternak" w:date="2021-05-13T11:34:00Z">
          <w:pPr>
            <w:spacing w:line="360" w:lineRule="auto"/>
            <w:jc w:val="center"/>
          </w:pPr>
        </w:pPrChange>
      </w:pPr>
      <w:r w:rsidRPr="008416E6">
        <w:rPr>
          <w:b/>
          <w:bCs/>
          <w:sz w:val="36"/>
          <w:szCs w:val="36"/>
          <w:rPrChange w:id="59" w:author="Robert Pasternak" w:date="2021-09-07T12:47:00Z">
            <w:rPr>
              <w:rFonts w:ascii="Times" w:hAnsi="Times" w:cs="Arial"/>
              <w:b/>
              <w:bCs/>
              <w:sz w:val="28"/>
              <w:szCs w:val="28"/>
            </w:rPr>
          </w:rPrChange>
        </w:rPr>
        <w:t xml:space="preserve">Gospodarowanie odpadami komunalnymi </w:t>
      </w:r>
      <w:ins w:id="60" w:author="Robert Pasternak" w:date="2021-06-07T15:00:00Z">
        <w:r w:rsidR="00891E8D" w:rsidRPr="008416E6">
          <w:rPr>
            <w:b/>
            <w:bCs/>
            <w:sz w:val="36"/>
            <w:szCs w:val="36"/>
          </w:rPr>
          <w:br/>
        </w:r>
      </w:ins>
      <w:r w:rsidRPr="008416E6">
        <w:rPr>
          <w:b/>
          <w:bCs/>
          <w:sz w:val="36"/>
          <w:szCs w:val="36"/>
          <w:rPrChange w:id="61" w:author="Robert Pasternak" w:date="2021-09-07T12:47:00Z">
            <w:rPr>
              <w:rFonts w:ascii="Times" w:hAnsi="Times" w:cs="Arial"/>
              <w:b/>
              <w:bCs/>
              <w:sz w:val="28"/>
              <w:szCs w:val="28"/>
            </w:rPr>
          </w:rPrChange>
        </w:rPr>
        <w:t xml:space="preserve">w Ostrowcu Świętokrzyskim </w:t>
      </w:r>
      <w:r w:rsidRPr="008416E6">
        <w:rPr>
          <w:b/>
          <w:bCs/>
          <w:sz w:val="36"/>
          <w:szCs w:val="36"/>
          <w:rPrChange w:id="62" w:author="Robert Pasternak" w:date="2021-09-07T12:47:00Z">
            <w:rPr>
              <w:rFonts w:ascii="Times" w:hAnsi="Times" w:cs="Arial"/>
              <w:b/>
              <w:bCs/>
              <w:sz w:val="28"/>
              <w:szCs w:val="28"/>
            </w:rPr>
          </w:rPrChange>
        </w:rPr>
        <w:br/>
        <w:t>w okresie od 01.01.202</w:t>
      </w:r>
      <w:ins w:id="63" w:author="Robert Pasternak" w:date="2024-07-16T09:22:00Z">
        <w:r w:rsidR="005E1A2B">
          <w:rPr>
            <w:b/>
            <w:bCs/>
            <w:sz w:val="36"/>
            <w:szCs w:val="36"/>
          </w:rPr>
          <w:t>5</w:t>
        </w:r>
      </w:ins>
      <w:ins w:id="64" w:author="kaluz" w:date="2021-05-03T23:43:00Z">
        <w:del w:id="65" w:author="Robert Pasternak" w:date="2024-07-16T09:22:00Z">
          <w:r w:rsidRPr="008416E6" w:rsidDel="005E1A2B">
            <w:rPr>
              <w:b/>
              <w:bCs/>
              <w:sz w:val="36"/>
              <w:szCs w:val="36"/>
              <w:rPrChange w:id="66" w:author="Robert Pasternak" w:date="2021-09-07T12:47:00Z">
                <w:rPr>
                  <w:rFonts w:ascii="Times" w:hAnsi="Times" w:cs="Arial"/>
                  <w:b/>
                  <w:bCs/>
                  <w:sz w:val="28"/>
                  <w:szCs w:val="28"/>
                </w:rPr>
              </w:rPrChange>
            </w:rPr>
            <w:delText>2</w:delText>
          </w:r>
        </w:del>
      </w:ins>
      <w:del w:id="67" w:author="kaluz" w:date="2021-05-03T23:43:00Z">
        <w:r w:rsidRPr="008416E6">
          <w:rPr>
            <w:b/>
            <w:bCs/>
            <w:sz w:val="36"/>
            <w:szCs w:val="36"/>
            <w:rPrChange w:id="68" w:author="Robert Pasternak" w:date="2021-09-07T12:47:00Z">
              <w:rPr>
                <w:rFonts w:ascii="Times" w:hAnsi="Times" w:cs="Arial"/>
                <w:b/>
                <w:bCs/>
                <w:sz w:val="28"/>
                <w:szCs w:val="28"/>
              </w:rPr>
            </w:rPrChange>
          </w:rPr>
          <w:delText>0</w:delText>
        </w:r>
      </w:del>
      <w:r w:rsidRPr="008416E6">
        <w:rPr>
          <w:b/>
          <w:bCs/>
          <w:sz w:val="36"/>
          <w:szCs w:val="36"/>
          <w:rPrChange w:id="69" w:author="Robert Pasternak" w:date="2021-09-07T12:47:00Z">
            <w:rPr>
              <w:rFonts w:ascii="Times" w:hAnsi="Times" w:cs="Arial"/>
              <w:b/>
              <w:bCs/>
              <w:sz w:val="28"/>
              <w:szCs w:val="28"/>
            </w:rPr>
          </w:rPrChange>
        </w:rPr>
        <w:t xml:space="preserve"> roku do 31.12.202</w:t>
      </w:r>
      <w:ins w:id="70" w:author="Robert Pasternak" w:date="2024-07-16T09:22:00Z">
        <w:r w:rsidR="005E1A2B">
          <w:rPr>
            <w:b/>
            <w:bCs/>
            <w:sz w:val="36"/>
            <w:szCs w:val="36"/>
          </w:rPr>
          <w:t>5</w:t>
        </w:r>
      </w:ins>
      <w:ins w:id="71" w:author="kaluz" w:date="2021-05-03T23:43:00Z">
        <w:del w:id="72" w:author="Robert Pasternak" w:date="2021-06-07T15:00:00Z">
          <w:r w:rsidRPr="008416E6">
            <w:rPr>
              <w:b/>
              <w:bCs/>
              <w:sz w:val="36"/>
              <w:szCs w:val="36"/>
              <w:rPrChange w:id="73" w:author="Robert Pasternak" w:date="2021-09-07T12:47:00Z">
                <w:rPr>
                  <w:rFonts w:ascii="Times" w:hAnsi="Times" w:cs="Arial"/>
                  <w:b/>
                  <w:bCs/>
                  <w:sz w:val="28"/>
                  <w:szCs w:val="28"/>
                </w:rPr>
              </w:rPrChange>
            </w:rPr>
            <w:delText>3</w:delText>
          </w:r>
        </w:del>
      </w:ins>
      <w:del w:id="74" w:author="kaluz" w:date="2021-05-03T23:43:00Z">
        <w:r w:rsidRPr="008416E6">
          <w:rPr>
            <w:b/>
            <w:bCs/>
            <w:sz w:val="36"/>
            <w:szCs w:val="36"/>
            <w:rPrChange w:id="75" w:author="Robert Pasternak" w:date="2021-09-07T12:47:00Z">
              <w:rPr>
                <w:rFonts w:ascii="Times" w:hAnsi="Times" w:cs="Arial"/>
                <w:b/>
                <w:bCs/>
                <w:sz w:val="28"/>
                <w:szCs w:val="28"/>
              </w:rPr>
            </w:rPrChange>
          </w:rPr>
          <w:delText>1</w:delText>
        </w:r>
      </w:del>
      <w:r w:rsidRPr="008416E6">
        <w:rPr>
          <w:b/>
          <w:bCs/>
          <w:sz w:val="36"/>
          <w:szCs w:val="36"/>
          <w:rPrChange w:id="76" w:author="Robert Pasternak" w:date="2021-09-07T12:47:00Z">
            <w:rPr>
              <w:rFonts w:ascii="Times" w:hAnsi="Times" w:cs="Arial"/>
              <w:b/>
              <w:bCs/>
              <w:sz w:val="28"/>
              <w:szCs w:val="28"/>
            </w:rPr>
          </w:rPrChange>
        </w:rPr>
        <w:t xml:space="preserve"> roku.</w:t>
      </w:r>
      <w:r w:rsidRPr="008416E6">
        <w:rPr>
          <w:b/>
          <w:bCs/>
          <w:sz w:val="36"/>
          <w:szCs w:val="36"/>
          <w:rPrChange w:id="77" w:author="Robert Pasternak" w:date="2021-09-07T12:47:00Z">
            <w:rPr>
              <w:rFonts w:ascii="Times" w:hAnsi="Times" w:cs="Arial"/>
              <w:b/>
              <w:bCs/>
              <w:sz w:val="28"/>
              <w:szCs w:val="28"/>
            </w:rPr>
          </w:rPrChange>
        </w:rPr>
        <w:br/>
        <w:t xml:space="preserve">Odbiór i zagospodarowanie odpadów komunalnych wytworzonych </w:t>
      </w:r>
      <w:del w:id="78" w:author="Robert Pasternak" w:date="2021-06-07T15:00:00Z">
        <w:r w:rsidRPr="008416E6">
          <w:rPr>
            <w:b/>
            <w:bCs/>
            <w:sz w:val="36"/>
            <w:szCs w:val="36"/>
            <w:rPrChange w:id="79" w:author="Robert Pasternak" w:date="2021-09-07T12:47:00Z">
              <w:rPr>
                <w:rFonts w:ascii="Times" w:hAnsi="Times" w:cs="Arial"/>
                <w:b/>
                <w:bCs/>
                <w:sz w:val="28"/>
                <w:szCs w:val="28"/>
              </w:rPr>
            </w:rPrChange>
          </w:rPr>
          <w:br/>
        </w:r>
      </w:del>
      <w:r w:rsidRPr="008416E6">
        <w:rPr>
          <w:b/>
          <w:bCs/>
          <w:sz w:val="36"/>
          <w:szCs w:val="36"/>
          <w:rPrChange w:id="80" w:author="Robert Pasternak" w:date="2021-09-07T12:47:00Z">
            <w:rPr>
              <w:rFonts w:ascii="Times" w:hAnsi="Times" w:cs="Arial"/>
              <w:b/>
              <w:bCs/>
              <w:sz w:val="28"/>
              <w:szCs w:val="28"/>
            </w:rPr>
          </w:rPrChange>
        </w:rPr>
        <w:t xml:space="preserve">na nieruchomościach, </w:t>
      </w:r>
      <w:ins w:id="81" w:author="Robert Pasternak" w:date="2021-06-07T15:00:00Z">
        <w:r w:rsidR="00891E8D" w:rsidRPr="008416E6">
          <w:rPr>
            <w:b/>
            <w:bCs/>
            <w:sz w:val="36"/>
            <w:szCs w:val="36"/>
          </w:rPr>
          <w:br/>
        </w:r>
      </w:ins>
      <w:r w:rsidRPr="008416E6">
        <w:rPr>
          <w:b/>
          <w:bCs/>
          <w:sz w:val="36"/>
          <w:szCs w:val="36"/>
          <w:rPrChange w:id="82" w:author="Robert Pasternak" w:date="2021-09-07T12:47:00Z">
            <w:rPr>
              <w:rFonts w:ascii="Times" w:hAnsi="Times" w:cs="Arial"/>
              <w:b/>
              <w:bCs/>
              <w:sz w:val="28"/>
              <w:szCs w:val="28"/>
            </w:rPr>
          </w:rPrChange>
        </w:rPr>
        <w:t>na których zamieszkują mieszkańcy.</w:t>
      </w:r>
      <w:r w:rsidRPr="008416E6">
        <w:rPr>
          <w:b/>
          <w:bCs/>
          <w:sz w:val="36"/>
          <w:szCs w:val="36"/>
          <w:rPrChange w:id="83" w:author="Robert Pasternak" w:date="2021-09-07T12:47:00Z">
            <w:rPr>
              <w:rFonts w:ascii="Times" w:hAnsi="Times" w:cs="Arial"/>
              <w:b/>
              <w:bCs/>
              <w:sz w:val="28"/>
              <w:szCs w:val="28"/>
            </w:rPr>
          </w:rPrChange>
        </w:rPr>
        <w:br/>
      </w:r>
      <w:del w:id="84" w:author="Robert Pasternak" w:date="2024-07-16T09:22:00Z">
        <w:r w:rsidRPr="008416E6" w:rsidDel="005E1A2B">
          <w:rPr>
            <w:b/>
            <w:bCs/>
            <w:sz w:val="36"/>
            <w:szCs w:val="36"/>
            <w:rPrChange w:id="85" w:author="Robert Pasternak" w:date="2021-09-07T12:47:00Z">
              <w:rPr>
                <w:rFonts w:ascii="Times" w:hAnsi="Times" w:cs="Arial"/>
                <w:b/>
                <w:bCs/>
                <w:sz w:val="28"/>
                <w:szCs w:val="28"/>
              </w:rPr>
            </w:rPrChange>
          </w:rPr>
          <w:delText>Organizacja i prowadzenie PSZOK.</w:delText>
        </w:r>
      </w:del>
    </w:p>
    <w:p w14:paraId="5CE83B2B" w14:textId="77777777" w:rsidR="00361B44" w:rsidRPr="008416E6" w:rsidRDefault="00361B44">
      <w:pPr>
        <w:spacing w:line="312" w:lineRule="auto"/>
        <w:jc w:val="center"/>
        <w:rPr>
          <w:rPrChange w:id="86" w:author="Robert Pasternak" w:date="2021-09-07T12:47:00Z">
            <w:rPr>
              <w:rFonts w:ascii="Times" w:hAnsi="Times"/>
            </w:rPr>
          </w:rPrChange>
        </w:rPr>
        <w:pPrChange w:id="87" w:author="Robert Pasternak" w:date="2021-05-13T11:34:00Z">
          <w:pPr>
            <w:jc w:val="center"/>
          </w:pPr>
        </w:pPrChange>
      </w:pPr>
    </w:p>
    <w:p w14:paraId="5432CBFE" w14:textId="77777777" w:rsidR="00361B44" w:rsidRPr="008416E6" w:rsidRDefault="00361B44">
      <w:pPr>
        <w:spacing w:line="312" w:lineRule="auto"/>
        <w:rPr>
          <w:rPrChange w:id="88" w:author="Robert Pasternak" w:date="2021-09-07T12:47:00Z">
            <w:rPr>
              <w:rFonts w:ascii="Times" w:hAnsi="Times"/>
            </w:rPr>
          </w:rPrChange>
        </w:rPr>
        <w:pPrChange w:id="89" w:author="Robert Pasternak" w:date="2021-05-13T11:34:00Z">
          <w:pPr/>
        </w:pPrChange>
      </w:pPr>
    </w:p>
    <w:p w14:paraId="3BC8B447" w14:textId="77777777" w:rsidR="00361B44" w:rsidRPr="008416E6" w:rsidRDefault="00361B44">
      <w:pPr>
        <w:shd w:val="clear" w:color="auto" w:fill="FFFFFF"/>
        <w:spacing w:line="312" w:lineRule="auto"/>
        <w:rPr>
          <w:ins w:id="90" w:author="Robert Pasternak" w:date="2021-05-13T11:34:00Z"/>
          <w:b/>
          <w:bCs/>
        </w:rPr>
        <w:pPrChange w:id="91" w:author="Robert Pasternak" w:date="2021-05-13T11:34:00Z">
          <w:pPr>
            <w:shd w:val="clear" w:color="auto" w:fill="FFFFFF"/>
          </w:pPr>
        </w:pPrChange>
      </w:pPr>
    </w:p>
    <w:p w14:paraId="1DB8DBF1" w14:textId="77777777" w:rsidR="00361B44" w:rsidRPr="008416E6" w:rsidRDefault="00361B44">
      <w:pPr>
        <w:shd w:val="clear" w:color="auto" w:fill="FFFFFF"/>
        <w:spacing w:line="312" w:lineRule="auto"/>
        <w:rPr>
          <w:ins w:id="92" w:author="Robert Pasternak" w:date="2021-05-13T11:34:00Z"/>
          <w:b/>
          <w:bCs/>
        </w:rPr>
        <w:pPrChange w:id="93" w:author="Robert Pasternak" w:date="2021-05-13T11:34:00Z">
          <w:pPr>
            <w:shd w:val="clear" w:color="auto" w:fill="FFFFFF"/>
          </w:pPr>
        </w:pPrChange>
      </w:pPr>
    </w:p>
    <w:p w14:paraId="57DA5F5A" w14:textId="77777777" w:rsidR="00361B44" w:rsidRPr="008416E6" w:rsidRDefault="00361B44">
      <w:pPr>
        <w:shd w:val="clear" w:color="auto" w:fill="FFFFFF"/>
        <w:spacing w:line="312" w:lineRule="auto"/>
        <w:rPr>
          <w:ins w:id="94" w:author="Robert Pasternak" w:date="2021-05-13T11:34:00Z"/>
          <w:b/>
          <w:bCs/>
        </w:rPr>
        <w:pPrChange w:id="95" w:author="Robert Pasternak" w:date="2021-05-13T11:34:00Z">
          <w:pPr>
            <w:shd w:val="clear" w:color="auto" w:fill="FFFFFF"/>
          </w:pPr>
        </w:pPrChange>
      </w:pPr>
    </w:p>
    <w:p w14:paraId="6F88DF60" w14:textId="77777777" w:rsidR="00361B44" w:rsidRPr="008416E6" w:rsidRDefault="00361B44">
      <w:pPr>
        <w:shd w:val="clear" w:color="auto" w:fill="FFFFFF"/>
        <w:spacing w:line="312" w:lineRule="auto"/>
        <w:rPr>
          <w:ins w:id="96" w:author="Robert Pasternak" w:date="2021-05-13T11:34:00Z"/>
          <w:b/>
          <w:bCs/>
        </w:rPr>
        <w:pPrChange w:id="97" w:author="Robert Pasternak" w:date="2021-05-13T11:34:00Z">
          <w:pPr>
            <w:shd w:val="clear" w:color="auto" w:fill="FFFFFF"/>
          </w:pPr>
        </w:pPrChange>
      </w:pPr>
    </w:p>
    <w:p w14:paraId="70EE645A" w14:textId="77777777" w:rsidR="00361B44" w:rsidRPr="008416E6" w:rsidRDefault="00361B44">
      <w:pPr>
        <w:shd w:val="clear" w:color="auto" w:fill="FFFFFF"/>
        <w:spacing w:line="312" w:lineRule="auto"/>
        <w:rPr>
          <w:ins w:id="98" w:author="Robert Pasternak" w:date="2021-05-13T11:34:00Z"/>
          <w:b/>
          <w:bCs/>
        </w:rPr>
        <w:pPrChange w:id="99" w:author="Robert Pasternak" w:date="2021-05-13T11:34:00Z">
          <w:pPr>
            <w:shd w:val="clear" w:color="auto" w:fill="FFFFFF"/>
          </w:pPr>
        </w:pPrChange>
      </w:pPr>
    </w:p>
    <w:p w14:paraId="048CC1EA" w14:textId="77777777" w:rsidR="00361B44" w:rsidRPr="008416E6" w:rsidRDefault="00361B44">
      <w:pPr>
        <w:shd w:val="clear" w:color="auto" w:fill="FFFFFF"/>
        <w:spacing w:line="312" w:lineRule="auto"/>
        <w:rPr>
          <w:ins w:id="100" w:author="Robert Pasternak" w:date="2021-05-13T11:34:00Z"/>
          <w:b/>
          <w:bCs/>
        </w:rPr>
        <w:pPrChange w:id="101" w:author="Robert Pasternak" w:date="2021-05-13T11:34:00Z">
          <w:pPr>
            <w:shd w:val="clear" w:color="auto" w:fill="FFFFFF"/>
          </w:pPr>
        </w:pPrChange>
      </w:pPr>
    </w:p>
    <w:p w14:paraId="26F7F32B" w14:textId="77777777" w:rsidR="00361B44" w:rsidRPr="008416E6" w:rsidRDefault="00361B44">
      <w:pPr>
        <w:shd w:val="clear" w:color="auto" w:fill="FFFFFF"/>
        <w:spacing w:line="312" w:lineRule="auto"/>
        <w:rPr>
          <w:ins w:id="102" w:author="Robert Pasternak" w:date="2021-05-13T11:34:00Z"/>
          <w:b/>
          <w:bCs/>
        </w:rPr>
        <w:pPrChange w:id="103" w:author="Robert Pasternak" w:date="2021-05-13T11:34:00Z">
          <w:pPr>
            <w:shd w:val="clear" w:color="auto" w:fill="FFFFFF"/>
          </w:pPr>
        </w:pPrChange>
      </w:pPr>
    </w:p>
    <w:p w14:paraId="11388533" w14:textId="77777777" w:rsidR="00361B44" w:rsidRPr="008416E6" w:rsidRDefault="00361B44">
      <w:pPr>
        <w:shd w:val="clear" w:color="auto" w:fill="FFFFFF"/>
        <w:spacing w:line="312" w:lineRule="auto"/>
        <w:rPr>
          <w:ins w:id="104" w:author="Robert Pasternak" w:date="2021-05-13T11:34:00Z"/>
          <w:b/>
          <w:bCs/>
        </w:rPr>
        <w:pPrChange w:id="105" w:author="Robert Pasternak" w:date="2021-05-13T11:34:00Z">
          <w:pPr>
            <w:shd w:val="clear" w:color="auto" w:fill="FFFFFF"/>
          </w:pPr>
        </w:pPrChange>
      </w:pPr>
    </w:p>
    <w:p w14:paraId="405AC16E" w14:textId="77777777" w:rsidR="00361B44" w:rsidRPr="008416E6" w:rsidRDefault="00361B44">
      <w:pPr>
        <w:shd w:val="clear" w:color="auto" w:fill="FFFFFF"/>
        <w:spacing w:line="312" w:lineRule="auto"/>
        <w:rPr>
          <w:ins w:id="106" w:author="Robert Pasternak" w:date="2021-05-13T11:34:00Z"/>
          <w:b/>
          <w:bCs/>
        </w:rPr>
        <w:pPrChange w:id="107" w:author="Robert Pasternak" w:date="2021-05-13T11:34:00Z">
          <w:pPr>
            <w:shd w:val="clear" w:color="auto" w:fill="FFFFFF"/>
          </w:pPr>
        </w:pPrChange>
      </w:pPr>
    </w:p>
    <w:p w14:paraId="74BB72DF" w14:textId="77777777" w:rsidR="00361B44" w:rsidRPr="008416E6" w:rsidRDefault="00361B44">
      <w:pPr>
        <w:shd w:val="clear" w:color="auto" w:fill="FFFFFF"/>
        <w:spacing w:line="312" w:lineRule="auto"/>
        <w:rPr>
          <w:ins w:id="108" w:author="Robert Pasternak" w:date="2021-05-13T11:34:00Z"/>
          <w:b/>
          <w:bCs/>
        </w:rPr>
        <w:pPrChange w:id="109" w:author="Robert Pasternak" w:date="2021-05-13T11:34:00Z">
          <w:pPr>
            <w:shd w:val="clear" w:color="auto" w:fill="FFFFFF"/>
          </w:pPr>
        </w:pPrChange>
      </w:pPr>
    </w:p>
    <w:p w14:paraId="5632D404" w14:textId="77777777" w:rsidR="00361B44" w:rsidRPr="008416E6" w:rsidRDefault="00361B44">
      <w:pPr>
        <w:shd w:val="clear" w:color="auto" w:fill="FFFFFF"/>
        <w:spacing w:line="312" w:lineRule="auto"/>
        <w:rPr>
          <w:ins w:id="110" w:author="Robert Pasternak" w:date="2021-05-13T11:34:00Z"/>
          <w:b/>
          <w:bCs/>
        </w:rPr>
        <w:pPrChange w:id="111" w:author="Robert Pasternak" w:date="2021-05-13T11:34:00Z">
          <w:pPr>
            <w:shd w:val="clear" w:color="auto" w:fill="FFFFFF"/>
          </w:pPr>
        </w:pPrChange>
      </w:pPr>
    </w:p>
    <w:p w14:paraId="76FC72CB" w14:textId="77777777" w:rsidR="00361B44" w:rsidRPr="008416E6" w:rsidRDefault="00361B44">
      <w:pPr>
        <w:shd w:val="clear" w:color="auto" w:fill="FFFFFF"/>
        <w:spacing w:line="312" w:lineRule="auto"/>
        <w:rPr>
          <w:ins w:id="112" w:author="Robert Pasternak" w:date="2021-05-13T11:34:00Z"/>
          <w:b/>
          <w:bCs/>
        </w:rPr>
        <w:pPrChange w:id="113" w:author="Robert Pasternak" w:date="2021-05-13T11:34:00Z">
          <w:pPr>
            <w:shd w:val="clear" w:color="auto" w:fill="FFFFFF"/>
          </w:pPr>
        </w:pPrChange>
      </w:pPr>
    </w:p>
    <w:p w14:paraId="4DCCD1AD" w14:textId="77777777" w:rsidR="00361B44" w:rsidRPr="008416E6" w:rsidRDefault="00361B44">
      <w:pPr>
        <w:shd w:val="clear" w:color="auto" w:fill="FFFFFF"/>
        <w:spacing w:line="312" w:lineRule="auto"/>
        <w:rPr>
          <w:ins w:id="114" w:author="Robert Pasternak" w:date="2021-05-13T11:34:00Z"/>
          <w:b/>
          <w:bCs/>
        </w:rPr>
        <w:pPrChange w:id="115" w:author="Robert Pasternak" w:date="2021-05-13T11:34:00Z">
          <w:pPr>
            <w:shd w:val="clear" w:color="auto" w:fill="FFFFFF"/>
          </w:pPr>
        </w:pPrChange>
      </w:pPr>
    </w:p>
    <w:p w14:paraId="4594C478" w14:textId="77777777" w:rsidR="00361B44" w:rsidRPr="008416E6" w:rsidRDefault="00361B44">
      <w:pPr>
        <w:shd w:val="clear" w:color="auto" w:fill="FFFFFF"/>
        <w:spacing w:line="312" w:lineRule="auto"/>
        <w:rPr>
          <w:ins w:id="116" w:author="Robert Pasternak" w:date="2021-05-13T11:34:00Z"/>
          <w:b/>
          <w:bCs/>
        </w:rPr>
        <w:pPrChange w:id="117" w:author="Robert Pasternak" w:date="2021-05-13T11:34:00Z">
          <w:pPr>
            <w:shd w:val="clear" w:color="auto" w:fill="FFFFFF"/>
          </w:pPr>
        </w:pPrChange>
      </w:pPr>
    </w:p>
    <w:p w14:paraId="77421BA3" w14:textId="77777777" w:rsidR="00361B44" w:rsidRPr="008416E6" w:rsidRDefault="00361B44">
      <w:pPr>
        <w:shd w:val="clear" w:color="auto" w:fill="FFFFFF"/>
        <w:spacing w:line="312" w:lineRule="auto"/>
        <w:rPr>
          <w:ins w:id="118" w:author="Robert Pasternak" w:date="2021-05-13T11:34:00Z"/>
          <w:b/>
          <w:bCs/>
        </w:rPr>
        <w:pPrChange w:id="119" w:author="Robert Pasternak" w:date="2021-05-13T11:34:00Z">
          <w:pPr>
            <w:shd w:val="clear" w:color="auto" w:fill="FFFFFF"/>
          </w:pPr>
        </w:pPrChange>
      </w:pPr>
    </w:p>
    <w:p w14:paraId="3E2B3992" w14:textId="77777777" w:rsidR="00361B44" w:rsidRPr="008416E6" w:rsidRDefault="00361B44">
      <w:pPr>
        <w:shd w:val="clear" w:color="auto" w:fill="FFFFFF"/>
        <w:spacing w:line="312" w:lineRule="auto"/>
        <w:rPr>
          <w:del w:id="120" w:author="Robert Pasternak" w:date="2021-06-07T15:00:00Z"/>
          <w:b/>
          <w:bCs/>
          <w:rPrChange w:id="121" w:author="Robert Pasternak" w:date="2021-09-07T12:47:00Z">
            <w:rPr>
              <w:del w:id="122" w:author="Robert Pasternak" w:date="2021-06-07T15:00:00Z"/>
              <w:rFonts w:ascii="Times" w:hAnsi="Times" w:cs="Arial"/>
              <w:b/>
              <w:bCs/>
            </w:rPr>
          </w:rPrChange>
        </w:rPr>
        <w:pPrChange w:id="123" w:author="Robert Pasternak" w:date="2021-05-13T11:34:00Z">
          <w:pPr>
            <w:shd w:val="clear" w:color="auto" w:fill="FFFFFF"/>
          </w:pPr>
        </w:pPrChange>
      </w:pPr>
    </w:p>
    <w:p w14:paraId="1B4C6B89" w14:textId="77777777" w:rsidR="00361B44" w:rsidRPr="008416E6" w:rsidRDefault="00E11DE4">
      <w:pPr>
        <w:shd w:val="clear" w:color="auto" w:fill="FFFFFF"/>
        <w:spacing w:line="312" w:lineRule="auto"/>
        <w:jc w:val="center"/>
        <w:rPr>
          <w:b/>
          <w:bCs/>
          <w:sz w:val="32"/>
          <w:szCs w:val="32"/>
          <w:rPrChange w:id="124" w:author="Robert Pasternak" w:date="2021-09-07T12:47:00Z">
            <w:rPr>
              <w:rFonts w:ascii="Times" w:hAnsi="Times" w:cs="Arial"/>
              <w:b/>
              <w:bCs/>
              <w:sz w:val="32"/>
              <w:szCs w:val="32"/>
            </w:rPr>
          </w:rPrChange>
        </w:rPr>
        <w:pPrChange w:id="125" w:author="Robert Pasternak" w:date="2021-05-13T11:34:00Z">
          <w:pPr>
            <w:shd w:val="clear" w:color="auto" w:fill="FFFFFF"/>
            <w:jc w:val="center"/>
          </w:pPr>
        </w:pPrChange>
      </w:pPr>
      <w:r w:rsidRPr="008416E6">
        <w:rPr>
          <w:b/>
          <w:bCs/>
          <w:sz w:val="32"/>
          <w:szCs w:val="32"/>
          <w:rPrChange w:id="126" w:author="Robert Pasternak" w:date="2021-09-07T12:47:00Z">
            <w:rPr>
              <w:rFonts w:ascii="Times" w:hAnsi="Times" w:cs="Arial"/>
              <w:b/>
              <w:bCs/>
              <w:sz w:val="32"/>
              <w:szCs w:val="32"/>
            </w:rPr>
          </w:rPrChange>
        </w:rPr>
        <w:t>Rozdział I</w:t>
      </w:r>
      <w:del w:id="127" w:author="Robert Pasternak" w:date="2021-05-13T11:35:00Z">
        <w:r w:rsidRPr="008416E6">
          <w:rPr>
            <w:b/>
            <w:bCs/>
            <w:sz w:val="32"/>
            <w:szCs w:val="32"/>
            <w:rPrChange w:id="128" w:author="Robert Pasternak" w:date="2021-09-07T12:47:00Z">
              <w:rPr>
                <w:rFonts w:ascii="Times" w:hAnsi="Times" w:cs="Arial"/>
                <w:b/>
                <w:bCs/>
                <w:sz w:val="32"/>
                <w:szCs w:val="32"/>
              </w:rPr>
            </w:rPrChange>
          </w:rPr>
          <w:delText>.</w:delText>
        </w:r>
      </w:del>
    </w:p>
    <w:p w14:paraId="5DC623E9" w14:textId="77777777" w:rsidR="00361B44" w:rsidRPr="008416E6" w:rsidRDefault="00E11DE4">
      <w:pPr>
        <w:shd w:val="clear" w:color="auto" w:fill="FFFFFF"/>
        <w:spacing w:line="312" w:lineRule="auto"/>
        <w:jc w:val="center"/>
        <w:rPr>
          <w:b/>
          <w:bCs/>
          <w:sz w:val="32"/>
          <w:szCs w:val="32"/>
          <w:rPrChange w:id="129" w:author="Robert Pasternak" w:date="2021-09-07T12:47:00Z">
            <w:rPr>
              <w:rFonts w:ascii="Times" w:hAnsi="Times" w:cs="Arial"/>
              <w:b/>
              <w:bCs/>
              <w:sz w:val="32"/>
              <w:szCs w:val="32"/>
            </w:rPr>
          </w:rPrChange>
        </w:rPr>
        <w:pPrChange w:id="130" w:author="Robert Pasternak" w:date="2021-05-13T11:34:00Z">
          <w:pPr>
            <w:shd w:val="clear" w:color="auto" w:fill="FFFFFF"/>
            <w:jc w:val="center"/>
          </w:pPr>
        </w:pPrChange>
      </w:pPr>
      <w:r w:rsidRPr="008416E6">
        <w:rPr>
          <w:b/>
          <w:bCs/>
          <w:sz w:val="32"/>
          <w:szCs w:val="32"/>
          <w:rPrChange w:id="131" w:author="Robert Pasternak" w:date="2021-09-07T12:47:00Z">
            <w:rPr>
              <w:rFonts w:ascii="Times" w:hAnsi="Times" w:cs="Arial"/>
              <w:b/>
              <w:bCs/>
              <w:sz w:val="32"/>
              <w:szCs w:val="32"/>
            </w:rPr>
          </w:rPrChange>
        </w:rPr>
        <w:t>Postanowienia ogólne.</w:t>
      </w:r>
    </w:p>
    <w:p w14:paraId="155C83E1" w14:textId="77777777" w:rsidR="00361B44" w:rsidRPr="008416E6" w:rsidRDefault="00361B44">
      <w:pPr>
        <w:spacing w:line="312" w:lineRule="auto"/>
        <w:rPr>
          <w:rPrChange w:id="132" w:author="Robert Pasternak" w:date="2021-09-07T12:47:00Z">
            <w:rPr>
              <w:rFonts w:ascii="Times" w:hAnsi="Times" w:cs="Arial"/>
            </w:rPr>
          </w:rPrChange>
        </w:rPr>
        <w:pPrChange w:id="133" w:author="Robert Pasternak" w:date="2021-05-13T11:34:00Z">
          <w:pPr/>
        </w:pPrChange>
      </w:pPr>
    </w:p>
    <w:p w14:paraId="193C073D" w14:textId="77777777" w:rsidR="00361B44" w:rsidRPr="008416E6" w:rsidRDefault="00F00D4E">
      <w:pPr>
        <w:numPr>
          <w:ilvl w:val="0"/>
          <w:numId w:val="18"/>
        </w:numPr>
        <w:shd w:val="clear" w:color="auto" w:fill="FFFFFF"/>
        <w:spacing w:line="312" w:lineRule="auto"/>
        <w:rPr>
          <w:rPrChange w:id="134" w:author="Robert Pasternak" w:date="2021-09-07T12:47:00Z">
            <w:rPr>
              <w:rFonts w:ascii="Times" w:hAnsi="Times" w:cs="Arial"/>
            </w:rPr>
          </w:rPrChange>
        </w:rPr>
        <w:pPrChange w:id="135" w:author="Robert Pasternak" w:date="2021-05-13T11:34:00Z">
          <w:pPr>
            <w:numPr>
              <w:numId w:val="18"/>
            </w:numPr>
            <w:shd w:val="clear" w:color="auto" w:fill="FFFFFF"/>
          </w:pPr>
        </w:pPrChange>
      </w:pPr>
      <w:r w:rsidRPr="008416E6">
        <w:rPr>
          <w:b/>
        </w:rPr>
        <w:t>Ilekroć w Opisie Przedmiotu Zamówienia</w:t>
      </w:r>
      <w:ins w:id="136" w:author="Robert Pasternak" w:date="2021-07-01T12:09:00Z">
        <w:r w:rsidR="00191B46" w:rsidRPr="008416E6">
          <w:rPr>
            <w:b/>
          </w:rPr>
          <w:t xml:space="preserve"> (dalej również jako OPZ)</w:t>
        </w:r>
      </w:ins>
      <w:r w:rsidRPr="008416E6">
        <w:rPr>
          <w:b/>
        </w:rPr>
        <w:t xml:space="preserve"> jest mowa o</w:t>
      </w:r>
      <w:r w:rsidRPr="008416E6">
        <w:t xml:space="preserve">: </w:t>
      </w:r>
    </w:p>
    <w:p w14:paraId="2EEE60FD" w14:textId="77777777" w:rsidR="00361B44" w:rsidRPr="008416E6" w:rsidRDefault="00361B44">
      <w:pPr>
        <w:shd w:val="clear" w:color="auto" w:fill="FFFFFF"/>
        <w:spacing w:line="312" w:lineRule="auto"/>
        <w:rPr>
          <w:rPrChange w:id="137" w:author="Robert Pasternak" w:date="2021-09-07T12:47:00Z">
            <w:rPr>
              <w:rFonts w:ascii="Times" w:hAnsi="Times" w:cs="Arial"/>
            </w:rPr>
          </w:rPrChange>
        </w:rPr>
        <w:pPrChange w:id="138" w:author="Robert Pasternak" w:date="2021-05-13T11:34:00Z">
          <w:pPr>
            <w:shd w:val="clear" w:color="auto" w:fill="FFFFFF"/>
          </w:pPr>
        </w:pPrChange>
      </w:pPr>
    </w:p>
    <w:p w14:paraId="0A0B9BBC" w14:textId="77777777" w:rsidR="00361B44" w:rsidRPr="008416E6" w:rsidRDefault="000270ED">
      <w:pPr>
        <w:pStyle w:val="Akapitzlist"/>
        <w:numPr>
          <w:ilvl w:val="0"/>
          <w:numId w:val="68"/>
        </w:numPr>
        <w:shd w:val="clear" w:color="auto" w:fill="FFFFFF"/>
        <w:spacing w:line="312" w:lineRule="auto"/>
        <w:rPr>
          <w:ins w:id="139" w:author="Robert Pasternak" w:date="2021-07-01T12:11:00Z"/>
        </w:rPr>
        <w:pPrChange w:id="140" w:author="Robert Pasternak" w:date="2021-07-01T12:10:00Z">
          <w:pPr>
            <w:shd w:val="clear" w:color="auto" w:fill="FFFFFF"/>
            <w:spacing w:line="360" w:lineRule="auto"/>
          </w:pPr>
        </w:pPrChange>
      </w:pPr>
      <w:del w:id="141" w:author="Robert Pasternak" w:date="2021-07-01T12:09:00Z">
        <w:r w:rsidRPr="008416E6" w:rsidDel="00191B46">
          <w:rPr>
            <w:b/>
          </w:rPr>
          <w:delText>a)</w:delText>
        </w:r>
      </w:del>
      <w:r w:rsidR="00F00D4E" w:rsidRPr="008416E6">
        <w:rPr>
          <w:b/>
        </w:rPr>
        <w:t>odpadach komunalnych</w:t>
      </w:r>
      <w:r w:rsidR="00F00D4E" w:rsidRPr="008416E6">
        <w:t xml:space="preserve"> – </w:t>
      </w:r>
      <w:ins w:id="142" w:author="kaluz" w:date="2021-05-04T10:30:00Z">
        <w:r w:rsidR="00A039B8" w:rsidRPr="008416E6">
          <w:t xml:space="preserve">należy przez to rozumieć odpady </w:t>
        </w:r>
      </w:ins>
      <w:ins w:id="143" w:author="kaluz" w:date="2021-05-04T10:31:00Z">
        <w:r w:rsidR="00A039B8" w:rsidRPr="008416E6">
          <w:t>zdefiniowane</w:t>
        </w:r>
      </w:ins>
      <w:ins w:id="144" w:author="Robert Pasternak" w:date="2021-07-12T08:34:00Z">
        <w:r w:rsidR="00F6399C" w:rsidRPr="008416E6">
          <w:t xml:space="preserve"> </w:t>
        </w:r>
      </w:ins>
      <w:del w:id="145" w:author="kaluz" w:date="2021-05-03T23:44:00Z">
        <w:r w:rsidR="008C7AF3" w:rsidRPr="008416E6" w:rsidDel="004C3A50">
          <w:delText xml:space="preserve">należy przez to rozumieć odpady powstające </w:delText>
        </w:r>
      </w:del>
      <w:ins w:id="146" w:author="Robert Pasternak" w:date="2019-08-23T11:40:00Z">
        <w:del w:id="147" w:author="kaluz" w:date="2021-05-03T23:44:00Z">
          <w:r w:rsidR="007E216D" w:rsidRPr="008416E6" w:rsidDel="004C3A50">
            <w:br/>
          </w:r>
        </w:del>
      </w:ins>
      <w:del w:id="148" w:author="kaluz" w:date="2021-05-03T23:44:00Z">
        <w:r w:rsidR="008C7AF3" w:rsidRPr="008416E6" w:rsidDel="004C3A50">
          <w:delText xml:space="preserve">w gospodarstwach domowych, z wyłączeniem pojazdów wycofanych z eksploatacji, a także odpady niezawierające odpadów niebezpiecznych pochodzące od innych wytwórców odpadów, które ze względu na swój charakter lub skład są podobne do odpadów powstających </w:delText>
        </w:r>
        <w:r w:rsidRPr="008416E6" w:rsidDel="004C3A50">
          <w:br/>
        </w:r>
        <w:r w:rsidR="008C7AF3" w:rsidRPr="008416E6" w:rsidDel="004C3A50">
          <w:delText>w gospodarstwach domowych; zmieszane odpady komunalne pozostają zmieszanymi odpadami komunalnymi, nawet jeżeli zostały poddane czynności przetwarzania odpadów, która nie zmieniła w sposób znaczący ich właściwości</w:delText>
        </w:r>
      </w:del>
      <w:ins w:id="149" w:author="kaluz" w:date="2021-05-03T23:45:00Z">
        <w:r w:rsidR="004C3A50" w:rsidRPr="008416E6">
          <w:t>w</w:t>
        </w:r>
      </w:ins>
      <w:ins w:id="150" w:author="Robert Pasternak" w:date="2021-07-12T08:34:00Z">
        <w:r w:rsidR="00F6399C" w:rsidRPr="008416E6">
          <w:t xml:space="preserve"> </w:t>
        </w:r>
      </w:ins>
      <w:del w:id="151" w:author="kaluz" w:date="2021-05-03T23:45:00Z">
        <w:r w:rsidR="008C7AF3" w:rsidRPr="008416E6" w:rsidDel="004C3A50">
          <w:delText>(</w:delText>
        </w:r>
      </w:del>
      <w:r w:rsidR="008C7AF3" w:rsidRPr="008416E6">
        <w:t xml:space="preserve">art. 3 ust. 1 pkt 7 ustawy </w:t>
      </w:r>
      <w:ins w:id="152" w:author="Robert Pasternak" w:date="2019-08-23T11:41:00Z">
        <w:del w:id="153" w:author="kaluz" w:date="2021-05-04T10:31:00Z">
          <w:r w:rsidR="007E216D" w:rsidRPr="008416E6" w:rsidDel="00A039B8">
            <w:br/>
          </w:r>
        </w:del>
      </w:ins>
      <w:r w:rsidR="008C7AF3" w:rsidRPr="008416E6">
        <w:t>z dnia 14 grudnia 2012 r. o odpadach</w:t>
      </w:r>
      <w:ins w:id="154" w:author="kaluz" w:date="2021-05-03T23:45:00Z">
        <w:r w:rsidR="004C3A50" w:rsidRPr="008416E6">
          <w:t>, a w przypadku ustawowej zmiany definicj</w:t>
        </w:r>
        <w:del w:id="155" w:author="Robert Pasternak" w:date="2021-05-11T07:54:00Z">
          <w:r w:rsidR="004C3A50" w:rsidRPr="008416E6" w:rsidDel="00C14D27">
            <w:delText>a</w:delText>
          </w:r>
        </w:del>
      </w:ins>
      <w:ins w:id="156" w:author="Robert Pasternak" w:date="2021-05-11T07:53:00Z">
        <w:r w:rsidR="00E11DE4" w:rsidRPr="008416E6">
          <w:rPr>
            <w:rPrChange w:id="157" w:author="Robert Pasternak" w:date="2021-09-07T12:47:00Z">
              <w:rPr>
                <w:color w:val="92D050"/>
              </w:rPr>
            </w:rPrChange>
          </w:rPr>
          <w:t>i</w:t>
        </w:r>
      </w:ins>
      <w:ins w:id="158" w:author="kaluz" w:date="2021-05-03T23:45:00Z">
        <w:r w:rsidR="004C3A50" w:rsidRPr="008416E6">
          <w:t xml:space="preserve"> odpadu komunalnego nale</w:t>
        </w:r>
      </w:ins>
      <w:ins w:id="159" w:author="kaluz" w:date="2021-05-03T23:46:00Z">
        <w:r w:rsidR="004C3A50" w:rsidRPr="008416E6">
          <w:t xml:space="preserve">ży przez nie </w:t>
        </w:r>
      </w:ins>
      <w:ins w:id="160" w:author="kaluz" w:date="2021-05-04T10:31:00Z">
        <w:r w:rsidR="00A039B8" w:rsidRPr="008416E6">
          <w:t xml:space="preserve">rozumieć </w:t>
        </w:r>
      </w:ins>
      <w:ins w:id="161" w:author="kaluz" w:date="2021-05-03T23:46:00Z">
        <w:r w:rsidR="004C3A50" w:rsidRPr="008416E6">
          <w:t xml:space="preserve">odpady </w:t>
        </w:r>
      </w:ins>
      <w:ins w:id="162" w:author="kaluz" w:date="2021-05-04T10:32:00Z">
        <w:r w:rsidR="00A039B8" w:rsidRPr="008416E6">
          <w:t xml:space="preserve">zdefiniowane </w:t>
        </w:r>
      </w:ins>
      <w:ins w:id="163" w:author="kaluz" w:date="2021-05-03T23:46:00Z">
        <w:r w:rsidR="004C3A50" w:rsidRPr="008416E6">
          <w:t xml:space="preserve">zgodnie </w:t>
        </w:r>
      </w:ins>
      <w:ins w:id="164" w:author="Robert Pasternak" w:date="2021-07-01T12:11:00Z">
        <w:r w:rsidR="00191B46" w:rsidRPr="008416E6">
          <w:br/>
        </w:r>
      </w:ins>
      <w:ins w:id="165" w:author="kaluz" w:date="2021-05-03T23:46:00Z">
        <w:r w:rsidR="004C3A50" w:rsidRPr="008416E6">
          <w:t>z brzmieniem obowiązując</w:t>
        </w:r>
      </w:ins>
      <w:ins w:id="166" w:author="kaluz" w:date="2021-05-04T10:32:00Z">
        <w:r w:rsidR="00A039B8" w:rsidRPr="008416E6">
          <w:t>ej</w:t>
        </w:r>
      </w:ins>
      <w:ins w:id="167" w:author="kaluz" w:date="2021-05-04T10:33:00Z">
        <w:r w:rsidR="00A039B8" w:rsidRPr="008416E6">
          <w:t xml:space="preserve"> w ustawie o odpada</w:t>
        </w:r>
      </w:ins>
      <w:ins w:id="168" w:author="Piotr Szumlak" w:date="2021-07-08T08:16:00Z">
        <w:del w:id="169" w:author="Robert Pasternak" w:date="2021-07-12T08:35:00Z">
          <w:r w:rsidR="000F0CA4" w:rsidRPr="008416E6" w:rsidDel="00F6399C">
            <w:delText xml:space="preserve"> </w:delText>
          </w:r>
        </w:del>
      </w:ins>
      <w:ins w:id="170" w:author="kaluz" w:date="2021-05-04T10:33:00Z">
        <w:r w:rsidR="00A039B8" w:rsidRPr="008416E6">
          <w:t>ch</w:t>
        </w:r>
      </w:ins>
      <w:ins w:id="171" w:author="Robert Pasternak" w:date="2021-07-12T08:35:00Z">
        <w:r w:rsidR="00F6399C" w:rsidRPr="008416E6">
          <w:t xml:space="preserve"> </w:t>
        </w:r>
      </w:ins>
      <w:ins w:id="172" w:author="kaluz" w:date="2021-05-04T10:32:00Z">
        <w:r w:rsidR="00A039B8" w:rsidRPr="008416E6">
          <w:t>definicji</w:t>
        </w:r>
      </w:ins>
      <w:ins w:id="173" w:author="kaluz" w:date="2021-05-04T10:34:00Z">
        <w:r w:rsidR="00A039B8" w:rsidRPr="008416E6">
          <w:t xml:space="preserve"> odpadów komunalnych</w:t>
        </w:r>
      </w:ins>
      <w:del w:id="174" w:author="kaluz" w:date="2021-05-03T23:45:00Z">
        <w:r w:rsidR="008C7AF3" w:rsidRPr="008416E6" w:rsidDel="004C3A50">
          <w:delText>)</w:delText>
        </w:r>
      </w:del>
      <w:r w:rsidR="008C7AF3" w:rsidRPr="008416E6">
        <w:t>;</w:t>
      </w:r>
    </w:p>
    <w:p w14:paraId="7A623C42" w14:textId="77777777" w:rsidR="00361B44" w:rsidRPr="008416E6" w:rsidRDefault="00191B46">
      <w:pPr>
        <w:pStyle w:val="Akapitzlist"/>
        <w:numPr>
          <w:ilvl w:val="0"/>
          <w:numId w:val="68"/>
        </w:numPr>
        <w:rPr>
          <w:ins w:id="175" w:author="Robert Pasternak" w:date="2021-07-01T12:10:00Z"/>
        </w:rPr>
        <w:pPrChange w:id="176" w:author="Robert Pasternak" w:date="2021-07-01T12:11:00Z">
          <w:pPr>
            <w:shd w:val="clear" w:color="auto" w:fill="FFFFFF"/>
            <w:spacing w:line="360" w:lineRule="auto"/>
          </w:pPr>
        </w:pPrChange>
      </w:pPr>
      <w:ins w:id="177" w:author="Robert Pasternak" w:date="2021-07-01T12:11:00Z">
        <w:r w:rsidRPr="008416E6">
          <w:rPr>
            <w:b/>
          </w:rPr>
          <w:t>odpadach zmieszanych</w:t>
        </w:r>
        <w:r w:rsidRPr="008416E6">
          <w:t xml:space="preserve"> –należy przez to rozumieć odpady komunalne powstałe na terenie nieruchomości, pozostałe po wyselekcjonowaniu odpadów, które zgodnie </w:t>
        </w:r>
      </w:ins>
      <w:ins w:id="178" w:author="Piotr Szumlak" w:date="2021-07-09T12:13:00Z">
        <w:r w:rsidR="005F08CB" w:rsidRPr="008416E6">
          <w:br/>
        </w:r>
      </w:ins>
      <w:ins w:id="179" w:author="Robert Pasternak" w:date="2021-07-01T12:11:00Z">
        <w:r w:rsidRPr="008416E6">
          <w:t>z Regulaminem powinny być zbierane selektywnie oraz odpady zbierane w sposób nieselektywny;</w:t>
        </w:r>
      </w:ins>
    </w:p>
    <w:p w14:paraId="25AE9C53" w14:textId="77777777" w:rsidR="00361B44" w:rsidRPr="008416E6" w:rsidRDefault="00361B44">
      <w:pPr>
        <w:rPr>
          <w:del w:id="180" w:author="Robert Pasternak" w:date="2021-07-01T12:10:00Z"/>
        </w:rPr>
        <w:pPrChange w:id="181" w:author="Robert Pasternak" w:date="2021-07-01T12:11:00Z">
          <w:pPr>
            <w:shd w:val="clear" w:color="auto" w:fill="FFFFFF"/>
            <w:spacing w:line="360" w:lineRule="auto"/>
          </w:pPr>
        </w:pPrChange>
      </w:pPr>
    </w:p>
    <w:p w14:paraId="36AFE8CE" w14:textId="77777777" w:rsidR="00361B44" w:rsidRPr="008416E6" w:rsidRDefault="000270ED">
      <w:pPr>
        <w:pStyle w:val="Akapitzlist"/>
        <w:numPr>
          <w:ilvl w:val="0"/>
          <w:numId w:val="68"/>
        </w:numPr>
        <w:rPr>
          <w:del w:id="182" w:author="Robert Pasternak" w:date="2021-07-01T12:11:00Z"/>
        </w:rPr>
        <w:pPrChange w:id="183" w:author="Robert Pasternak" w:date="2021-07-01T12:10:00Z">
          <w:pPr>
            <w:shd w:val="clear" w:color="auto" w:fill="FFFFFF"/>
            <w:spacing w:line="360" w:lineRule="auto"/>
          </w:pPr>
        </w:pPrChange>
      </w:pPr>
      <w:del w:id="184" w:author="Robert Pasternak" w:date="2021-07-01T12:10:00Z">
        <w:r w:rsidRPr="008416E6" w:rsidDel="00191B46">
          <w:rPr>
            <w:b/>
          </w:rPr>
          <w:delText>b)</w:delText>
        </w:r>
      </w:del>
      <w:del w:id="185" w:author="Robert Pasternak" w:date="2021-07-01T12:11:00Z">
        <w:r w:rsidR="00F00D4E" w:rsidRPr="008416E6" w:rsidDel="00191B46">
          <w:rPr>
            <w:b/>
          </w:rPr>
          <w:delText>odpadach zmieszanych</w:delText>
        </w:r>
        <w:r w:rsidR="00F00D4E" w:rsidRPr="008416E6" w:rsidDel="00191B46">
          <w:delText xml:space="preserve"> –</w:delText>
        </w:r>
        <w:r w:rsidR="008C7AF3" w:rsidRPr="008416E6" w:rsidDel="00191B46">
          <w:delText xml:space="preserve">należy przez to rozumieć odpady komunalne powstałe na terenie nieruchomości, pozostałe po wyselekcjonowaniu odpadów, które zgodnie z Regulaminem powinny być zbierane selektywnie oraz odpady </w:delText>
        </w:r>
        <w:r w:rsidR="00D80B55" w:rsidRPr="008416E6" w:rsidDel="00191B46">
          <w:delText>zbierane w sposób nieselektywny;</w:delText>
        </w:r>
      </w:del>
    </w:p>
    <w:p w14:paraId="1582F9B6" w14:textId="77777777" w:rsidR="00361B44" w:rsidRPr="008416E6" w:rsidRDefault="00E11DE4">
      <w:pPr>
        <w:pStyle w:val="Akapitzlist"/>
        <w:numPr>
          <w:ilvl w:val="0"/>
          <w:numId w:val="68"/>
        </w:numPr>
        <w:rPr>
          <w:ins w:id="186" w:author="Robert Pasternak" w:date="2021-07-01T12:12:00Z"/>
        </w:rPr>
        <w:pPrChange w:id="187" w:author="Robert Pasternak" w:date="2021-07-01T12:11:00Z">
          <w:pPr>
            <w:shd w:val="clear" w:color="auto" w:fill="FFFFFF"/>
            <w:spacing w:line="360" w:lineRule="auto"/>
          </w:pPr>
        </w:pPrChange>
      </w:pPr>
      <w:del w:id="188" w:author="Robert Pasternak" w:date="2021-07-01T12:11:00Z">
        <w:r w:rsidRPr="008416E6">
          <w:rPr>
            <w:b/>
            <w:rPrChange w:id="189" w:author="Robert Pasternak" w:date="2021-09-07T12:47:00Z">
              <w:rPr/>
            </w:rPrChange>
          </w:rPr>
          <w:delText xml:space="preserve">c) </w:delText>
        </w:r>
      </w:del>
      <w:r w:rsidRPr="008416E6">
        <w:rPr>
          <w:b/>
          <w:rPrChange w:id="190" w:author="Robert Pasternak" w:date="2021-09-07T12:47:00Z">
            <w:rPr/>
          </w:rPrChange>
        </w:rPr>
        <w:t>odpadach zbieranych selektywnie</w:t>
      </w:r>
      <w:r w:rsidR="00F00D4E" w:rsidRPr="008416E6">
        <w:t xml:space="preserve"> – należy przez to rozumieć odpady zbierane zgodnie </w:t>
      </w:r>
      <w:r w:rsidR="000270ED" w:rsidRPr="008416E6">
        <w:br/>
      </w:r>
      <w:r w:rsidR="00F00D4E" w:rsidRPr="008416E6">
        <w:t xml:space="preserve">z obowiązującym </w:t>
      </w:r>
      <w:r w:rsidR="00B7096A" w:rsidRPr="008416E6">
        <w:t>r</w:t>
      </w:r>
      <w:r w:rsidR="00F00D4E" w:rsidRPr="008416E6">
        <w:t>ozporządzeniem Ministra Środowiska w sprawie szczegółowego sposobu selektywnego zbierania wybranych frakcji odpadó</w:t>
      </w:r>
      <w:r w:rsidR="00D80B55" w:rsidRPr="008416E6">
        <w:t>w;</w:t>
      </w:r>
    </w:p>
    <w:p w14:paraId="5CB26A8C" w14:textId="77777777" w:rsidR="00361B44" w:rsidRPr="008416E6" w:rsidRDefault="00E11DE4">
      <w:pPr>
        <w:pStyle w:val="Akapitzlist"/>
        <w:rPr>
          <w:del w:id="191" w:author="Robert Pasternak" w:date="2021-07-01T12:11:00Z"/>
        </w:rPr>
        <w:pPrChange w:id="192" w:author="Robert Pasternak" w:date="2021-07-01T12:13:00Z">
          <w:pPr>
            <w:shd w:val="clear" w:color="auto" w:fill="FFFFFF"/>
            <w:spacing w:line="360" w:lineRule="auto"/>
          </w:pPr>
        </w:pPrChange>
      </w:pPr>
      <w:ins w:id="193" w:author="Robert Pasternak" w:date="2021-07-01T12:12:00Z">
        <w:r w:rsidRPr="008416E6">
          <w:rPr>
            <w:b/>
            <w:rPrChange w:id="194" w:author="Robert Pasternak" w:date="2021-09-07T12:47:00Z">
              <w:rPr/>
            </w:rPrChange>
          </w:rPr>
          <w:t>odpadach ulegających biodegradacji</w:t>
        </w:r>
        <w:r w:rsidR="00191B46" w:rsidRPr="008416E6">
          <w:t xml:space="preserve"> – należy przez to rozumieć odpady z ogrodów </w:t>
        </w:r>
        <w:r w:rsidR="00191B46" w:rsidRPr="008416E6">
          <w:br/>
          <w:t>i parków, odpady spożywcze i kuchenne z gospodarstw domowych, ulegające biodegradacji pochodzenia roślinnego;</w:t>
        </w:r>
      </w:ins>
    </w:p>
    <w:p w14:paraId="43AE55E0" w14:textId="77777777" w:rsidR="00361B44" w:rsidRPr="008416E6" w:rsidRDefault="00361B44">
      <w:pPr>
        <w:pStyle w:val="Akapitzlist"/>
        <w:numPr>
          <w:ilvl w:val="0"/>
          <w:numId w:val="68"/>
        </w:numPr>
        <w:rPr>
          <w:ins w:id="195" w:author="Robert Pasternak" w:date="2021-07-01T12:13:00Z"/>
        </w:rPr>
        <w:pPrChange w:id="196" w:author="Robert Pasternak" w:date="2021-07-01T12:13:00Z">
          <w:pPr>
            <w:shd w:val="clear" w:color="auto" w:fill="FFFFFF"/>
            <w:spacing w:line="360" w:lineRule="auto"/>
          </w:pPr>
        </w:pPrChange>
      </w:pPr>
    </w:p>
    <w:p w14:paraId="12214420" w14:textId="77777777" w:rsidR="00361B44" w:rsidRPr="008416E6" w:rsidRDefault="00191B46">
      <w:pPr>
        <w:rPr>
          <w:del w:id="197" w:author="Robert Pasternak" w:date="2021-07-01T12:12:00Z"/>
        </w:rPr>
        <w:pPrChange w:id="198" w:author="Robert Pasternak" w:date="2021-07-01T12:13:00Z">
          <w:pPr>
            <w:shd w:val="clear" w:color="auto" w:fill="FFFFFF"/>
            <w:spacing w:line="360" w:lineRule="auto"/>
          </w:pPr>
        </w:pPrChange>
      </w:pPr>
      <w:ins w:id="199" w:author="Robert Pasternak" w:date="2021-07-01T12:13:00Z">
        <w:r w:rsidRPr="008416E6">
          <w:t xml:space="preserve">5) </w:t>
        </w:r>
      </w:ins>
      <w:del w:id="200" w:author="Robert Pasternak" w:date="2021-07-01T12:11:00Z">
        <w:r w:rsidR="000270ED" w:rsidRPr="008416E6" w:rsidDel="00191B46">
          <w:delText>d)</w:delText>
        </w:r>
      </w:del>
      <w:del w:id="201" w:author="Robert Pasternak" w:date="2021-07-01T12:12:00Z">
        <w:r w:rsidR="009B0699" w:rsidRPr="008416E6" w:rsidDel="00191B46">
          <w:delText>bioodpadach</w:delText>
        </w:r>
        <w:r w:rsidR="00F00D4E" w:rsidRPr="008416E6" w:rsidDel="00191B46">
          <w:delText xml:space="preserve"> – </w:delText>
        </w:r>
        <w:r w:rsidR="009B0699" w:rsidRPr="008416E6" w:rsidDel="00191B46">
          <w:delText xml:space="preserve">należy przez to rozumieć odpady z ogrodów i parków, odpady spożywcze </w:delText>
        </w:r>
        <w:r w:rsidR="00A70FC6" w:rsidRPr="008416E6" w:rsidDel="00191B46">
          <w:br/>
        </w:r>
        <w:r w:rsidR="009B0699" w:rsidRPr="008416E6" w:rsidDel="00191B46">
          <w:delText>i kuchenne z gospodarstw domowych</w:delText>
        </w:r>
        <w:r w:rsidR="00A70FC6" w:rsidRPr="008416E6" w:rsidDel="00191B46">
          <w:delText xml:space="preserve">, ulegające biodegradacji </w:delText>
        </w:r>
      </w:del>
      <w:del w:id="202" w:author="Robert Pasternak" w:date="2021-05-13T11:36:00Z">
        <w:r w:rsidR="00A70FC6" w:rsidRPr="008416E6" w:rsidDel="007E1EF0">
          <w:delText>w</w:delText>
        </w:r>
        <w:r w:rsidR="00D80B55" w:rsidRPr="008416E6" w:rsidDel="007E1EF0">
          <w:delText xml:space="preserve">yłącznie </w:delText>
        </w:r>
      </w:del>
      <w:del w:id="203" w:author="Robert Pasternak" w:date="2021-07-01T12:12:00Z">
        <w:r w:rsidR="00D80B55" w:rsidRPr="008416E6" w:rsidDel="00191B46">
          <w:delText>pochodzenia roślinnego;</w:delText>
        </w:r>
      </w:del>
    </w:p>
    <w:p w14:paraId="213F399F" w14:textId="77777777" w:rsidR="00361B44" w:rsidRPr="008416E6" w:rsidRDefault="000270ED">
      <w:pPr>
        <w:ind w:left="426" w:hanging="426"/>
        <w:pPrChange w:id="204" w:author="Piotr Szumlak" w:date="2021-07-08T08:20:00Z">
          <w:pPr>
            <w:shd w:val="clear" w:color="auto" w:fill="FFFFFF"/>
            <w:spacing w:line="360" w:lineRule="auto"/>
          </w:pPr>
        </w:pPrChange>
      </w:pPr>
      <w:del w:id="205" w:author="Robert Pasternak" w:date="2021-07-01T12:12:00Z">
        <w:r w:rsidRPr="008416E6" w:rsidDel="00191B46">
          <w:rPr>
            <w:b/>
          </w:rPr>
          <w:delText>e)</w:delText>
        </w:r>
      </w:del>
      <w:r w:rsidR="00F00D4E" w:rsidRPr="008416E6">
        <w:rPr>
          <w:b/>
        </w:rPr>
        <w:t>odpadach zielonych</w:t>
      </w:r>
      <w:r w:rsidR="00F00D4E" w:rsidRPr="008416E6">
        <w:t xml:space="preserve"> – </w:t>
      </w:r>
      <w:r w:rsidR="008C7AF3" w:rsidRPr="008416E6">
        <w:t>należy przez to rozumieć odpady komunalne stanowiące części roślin pochodzących z pielęgnacji terenów zielonych, ogrodów, parków,</w:t>
      </w:r>
      <w:ins w:id="206" w:author="Piotr Szumlak" w:date="2021-07-08T08:20:00Z">
        <w:r w:rsidR="00DC7612" w:rsidRPr="008416E6">
          <w:t xml:space="preserve"> </w:t>
        </w:r>
      </w:ins>
      <w:r w:rsidR="008C7AF3" w:rsidRPr="008416E6">
        <w:t xml:space="preserve">z wyłączeniem odpadów </w:t>
      </w:r>
      <w:ins w:id="207" w:author="Robert Pasternak" w:date="2021-05-11T07:55:00Z">
        <w:del w:id="208" w:author="Piotr Szumlak" w:date="2021-07-08T08:20:00Z">
          <w:r w:rsidR="00C14D27" w:rsidRPr="008416E6" w:rsidDel="00DC7612">
            <w:br/>
          </w:r>
        </w:del>
      </w:ins>
      <w:del w:id="209" w:author="Robert Pasternak" w:date="2019-08-23T11:41:00Z">
        <w:r w:rsidR="00A70FC6" w:rsidRPr="008416E6" w:rsidDel="007E216D">
          <w:br/>
        </w:r>
      </w:del>
      <w:r w:rsidR="008C7AF3" w:rsidRPr="008416E6">
        <w:t>z czyszczenia ulic</w:t>
      </w:r>
      <w:r w:rsidR="00A70FC6" w:rsidRPr="008416E6">
        <w:t>, chodników</w:t>
      </w:r>
      <w:r w:rsidR="008C7AF3" w:rsidRPr="008416E6">
        <w:t xml:space="preserve"> i placów</w:t>
      </w:r>
      <w:r w:rsidR="00D80B55" w:rsidRPr="008416E6">
        <w:t>;</w:t>
      </w:r>
    </w:p>
    <w:p w14:paraId="119252DE" w14:textId="77777777" w:rsidR="00361B44" w:rsidRPr="008416E6" w:rsidRDefault="00E55FA1">
      <w:pPr>
        <w:spacing w:line="312" w:lineRule="auto"/>
        <w:ind w:left="284" w:hanging="284"/>
        <w:pPrChange w:id="210" w:author="Piotr Szumlak" w:date="2021-07-09T12:10:00Z">
          <w:pPr>
            <w:spacing w:line="360" w:lineRule="auto"/>
          </w:pPr>
        </w:pPrChange>
      </w:pPr>
      <w:ins w:id="211" w:author="Piotr Szumlak" w:date="2021-07-09T12:09:00Z">
        <w:r w:rsidRPr="008416E6">
          <w:rPr>
            <w:rPrChange w:id="212" w:author="Robert Pasternak" w:date="2021-09-07T12:47:00Z">
              <w:rPr>
                <w:b/>
              </w:rPr>
            </w:rPrChange>
          </w:rPr>
          <w:t>6</w:t>
        </w:r>
      </w:ins>
      <w:del w:id="213" w:author="Piotr Szumlak" w:date="2021-07-09T12:09:00Z">
        <w:r w:rsidR="000270ED" w:rsidRPr="008416E6" w:rsidDel="00E55FA1">
          <w:rPr>
            <w:rPrChange w:id="214" w:author="Robert Pasternak" w:date="2021-09-07T12:47:00Z">
              <w:rPr>
                <w:b/>
              </w:rPr>
            </w:rPrChange>
          </w:rPr>
          <w:delText>f</w:delText>
        </w:r>
      </w:del>
      <w:r w:rsidR="000270ED" w:rsidRPr="008416E6">
        <w:rPr>
          <w:rPrChange w:id="215" w:author="Robert Pasternak" w:date="2021-09-07T12:47:00Z">
            <w:rPr>
              <w:b/>
            </w:rPr>
          </w:rPrChange>
        </w:rPr>
        <w:t>)</w:t>
      </w:r>
      <w:ins w:id="216" w:author="Piotr Szumlak" w:date="2021-07-08T08:20:00Z">
        <w:r w:rsidR="00DC7612" w:rsidRPr="008416E6">
          <w:rPr>
            <w:b/>
          </w:rPr>
          <w:t xml:space="preserve"> </w:t>
        </w:r>
      </w:ins>
      <w:r w:rsidR="000270ED" w:rsidRPr="008416E6">
        <w:rPr>
          <w:b/>
        </w:rPr>
        <w:t>R</w:t>
      </w:r>
      <w:r w:rsidR="00F00D4E" w:rsidRPr="008416E6">
        <w:rPr>
          <w:b/>
        </w:rPr>
        <w:t>egulaminie</w:t>
      </w:r>
      <w:r w:rsidR="00F00D4E" w:rsidRPr="008416E6">
        <w:t xml:space="preserve"> – n</w:t>
      </w:r>
      <w:r w:rsidR="00003D4F" w:rsidRPr="008416E6">
        <w:t xml:space="preserve">ależy przez to rozumieć </w:t>
      </w:r>
      <w:ins w:id="217" w:author="Robert Pasternak" w:date="2021-06-08T08:58:00Z">
        <w:r w:rsidR="004C4ABB" w:rsidRPr="008416E6">
          <w:t xml:space="preserve">aktualnie obowiązującą </w:t>
        </w:r>
      </w:ins>
      <w:ins w:id="218" w:author="Robert Pasternak" w:date="2021-06-08T08:59:00Z">
        <w:r w:rsidR="004C4ABB" w:rsidRPr="008416E6">
          <w:t>u</w:t>
        </w:r>
      </w:ins>
      <w:del w:id="219" w:author="Robert Pasternak" w:date="2021-06-08T08:59:00Z">
        <w:r w:rsidR="00003D4F" w:rsidRPr="008416E6" w:rsidDel="004C4ABB">
          <w:delText>U</w:delText>
        </w:r>
      </w:del>
      <w:r w:rsidR="00003D4F" w:rsidRPr="008416E6">
        <w:t>chwałę</w:t>
      </w:r>
      <w:ins w:id="220" w:author="Piotr Szumlak" w:date="2021-07-08T08:26:00Z">
        <w:r w:rsidR="00DC7612" w:rsidRPr="008416E6">
          <w:t xml:space="preserve"> </w:t>
        </w:r>
      </w:ins>
      <w:del w:id="221" w:author="Robert Pasternak" w:date="2021-06-08T08:59:00Z">
        <w:r w:rsidR="00E11DE4" w:rsidRPr="008416E6">
          <w:rPr>
            <w:rPrChange w:id="222" w:author="Robert Pasternak" w:date="2021-09-07T12:47:00Z">
              <w:rPr>
                <w:rFonts w:ascii="Times" w:hAnsi="Times" w:cs="Arial"/>
              </w:rPr>
            </w:rPrChange>
          </w:rPr>
          <w:delText xml:space="preserve">Nr </w:delText>
        </w:r>
      </w:del>
      <w:del w:id="223" w:author="Robert Pasternak" w:date="2021-05-11T07:54:00Z">
        <w:r w:rsidR="00E11DE4" w:rsidRPr="008416E6">
          <w:rPr>
            <w:rPrChange w:id="224" w:author="Robert Pasternak" w:date="2021-09-07T12:47:00Z">
              <w:rPr>
                <w:rFonts w:ascii="Times" w:hAnsi="Times" w:cs="Arial"/>
              </w:rPr>
            </w:rPrChange>
          </w:rPr>
          <w:delText>XXXVI/90/2016</w:delText>
        </w:r>
      </w:del>
      <w:r w:rsidR="00E11DE4" w:rsidRPr="008416E6">
        <w:rPr>
          <w:rPrChange w:id="225" w:author="Robert Pasternak" w:date="2021-09-07T12:47:00Z">
            <w:rPr>
              <w:rFonts w:ascii="Times" w:hAnsi="Times" w:cs="Arial"/>
            </w:rPr>
          </w:rPrChange>
        </w:rPr>
        <w:t xml:space="preserve">Rady Miasta Ostrowca Świętokrzyskiego </w:t>
      </w:r>
      <w:del w:id="226" w:author="Robert Pasternak" w:date="2021-06-08T09:06:00Z">
        <w:r w:rsidR="00E11DE4" w:rsidRPr="008416E6">
          <w:rPr>
            <w:rPrChange w:id="227" w:author="Robert Pasternak" w:date="2021-09-07T12:47:00Z">
              <w:rPr>
                <w:rFonts w:ascii="Times" w:hAnsi="Times" w:cs="Arial"/>
              </w:rPr>
            </w:rPrChange>
          </w:rPr>
          <w:delText xml:space="preserve">z dnia </w:delText>
        </w:r>
      </w:del>
      <w:del w:id="228" w:author="Robert Pasternak" w:date="2021-05-11T07:54:00Z">
        <w:r w:rsidR="00E11DE4" w:rsidRPr="008416E6">
          <w:rPr>
            <w:rPrChange w:id="229" w:author="Robert Pasternak" w:date="2021-09-07T12:47:00Z">
              <w:rPr>
                <w:rFonts w:ascii="Times" w:hAnsi="Times" w:cs="Arial"/>
              </w:rPr>
            </w:rPrChange>
          </w:rPr>
          <w:delText>16 września</w:delText>
        </w:r>
      </w:del>
      <w:del w:id="230" w:author="Robert Pasternak" w:date="2021-06-08T09:06:00Z">
        <w:r w:rsidR="00E11DE4" w:rsidRPr="008416E6">
          <w:rPr>
            <w:rPrChange w:id="231" w:author="Robert Pasternak" w:date="2021-09-07T12:47:00Z">
              <w:rPr>
                <w:rFonts w:ascii="Times" w:hAnsi="Times" w:cs="Arial"/>
              </w:rPr>
            </w:rPrChange>
          </w:rPr>
          <w:delText xml:space="preserve"> 20</w:delText>
        </w:r>
      </w:del>
      <w:del w:id="232" w:author="Robert Pasternak" w:date="2021-05-11T07:54:00Z">
        <w:r w:rsidR="00E11DE4" w:rsidRPr="008416E6">
          <w:rPr>
            <w:rPrChange w:id="233" w:author="Robert Pasternak" w:date="2021-09-07T12:47:00Z">
              <w:rPr>
                <w:rFonts w:ascii="Times" w:hAnsi="Times" w:cs="Arial"/>
              </w:rPr>
            </w:rPrChange>
          </w:rPr>
          <w:delText>16</w:delText>
        </w:r>
      </w:del>
      <w:del w:id="234" w:author="Robert Pasternak" w:date="2021-06-08T09:06:00Z">
        <w:r w:rsidR="00E11DE4" w:rsidRPr="008416E6">
          <w:rPr>
            <w:rPrChange w:id="235" w:author="Robert Pasternak" w:date="2021-09-07T12:47:00Z">
              <w:rPr>
                <w:rFonts w:ascii="Times" w:hAnsi="Times" w:cs="Arial"/>
              </w:rPr>
            </w:rPrChange>
          </w:rPr>
          <w:delText xml:space="preserve"> roku </w:delText>
        </w:r>
      </w:del>
      <w:r w:rsidR="00E11DE4" w:rsidRPr="008416E6">
        <w:rPr>
          <w:rPrChange w:id="236" w:author="Robert Pasternak" w:date="2021-09-07T12:47:00Z">
            <w:rPr>
              <w:rFonts w:ascii="Times" w:hAnsi="Times" w:cs="Arial"/>
            </w:rPr>
          </w:rPrChange>
        </w:rPr>
        <w:t xml:space="preserve">w sprawie uchwalenia </w:t>
      </w:r>
      <w:del w:id="237" w:author="Robert Pasternak" w:date="2021-06-08T09:07:00Z">
        <w:r w:rsidR="00E11DE4" w:rsidRPr="008416E6">
          <w:rPr>
            <w:rPrChange w:id="238" w:author="Robert Pasternak" w:date="2021-09-07T12:47:00Z">
              <w:rPr>
                <w:rFonts w:ascii="Times" w:hAnsi="Times" w:cs="Arial"/>
              </w:rPr>
            </w:rPrChange>
          </w:rPr>
          <w:delText>,</w:delText>
        </w:r>
      </w:del>
      <w:ins w:id="239" w:author="Robert Pasternak" w:date="2021-06-08T09:07:00Z">
        <w:r w:rsidR="004C4ABB" w:rsidRPr="008416E6">
          <w:t>r</w:t>
        </w:r>
      </w:ins>
      <w:del w:id="240" w:author="Robert Pasternak" w:date="2021-06-08T09:07:00Z">
        <w:r w:rsidR="00E11DE4" w:rsidRPr="008416E6">
          <w:rPr>
            <w:rPrChange w:id="241" w:author="Robert Pasternak" w:date="2021-09-07T12:47:00Z">
              <w:rPr>
                <w:rFonts w:ascii="Times" w:hAnsi="Times" w:cs="Arial"/>
              </w:rPr>
            </w:rPrChange>
          </w:rPr>
          <w:delText>,R</w:delText>
        </w:r>
      </w:del>
      <w:r w:rsidR="00E11DE4" w:rsidRPr="008416E6">
        <w:rPr>
          <w:rPrChange w:id="242" w:author="Robert Pasternak" w:date="2021-09-07T12:47:00Z">
            <w:rPr>
              <w:rFonts w:ascii="Times" w:hAnsi="Times" w:cs="Arial"/>
            </w:rPr>
          </w:rPrChange>
        </w:rPr>
        <w:t xml:space="preserve">egulaminu utrzymania czystości </w:t>
      </w:r>
      <w:ins w:id="243" w:author="Piotr Szumlak" w:date="2021-07-08T08:24:00Z">
        <w:r w:rsidR="00DC7612" w:rsidRPr="008416E6">
          <w:br/>
        </w:r>
      </w:ins>
      <w:r w:rsidR="00E11DE4" w:rsidRPr="008416E6">
        <w:rPr>
          <w:rPrChange w:id="244" w:author="Robert Pasternak" w:date="2021-09-07T12:47:00Z">
            <w:rPr>
              <w:rFonts w:ascii="Times" w:hAnsi="Times" w:cs="Arial"/>
            </w:rPr>
          </w:rPrChange>
        </w:rPr>
        <w:t>i porządku na terenie Gminy Ostrowiec Świętokrzyski</w:t>
      </w:r>
      <w:ins w:id="245" w:author="Robert Pasternak" w:date="2021-06-08T09:07:00Z">
        <w:r w:rsidR="004C4ABB" w:rsidRPr="008416E6">
          <w:t xml:space="preserve">, podjętą na podstawie art. 4 ustawy </w:t>
        </w:r>
      </w:ins>
      <w:ins w:id="246" w:author="Robert Pasternak" w:date="2021-06-08T09:08:00Z">
        <w:r w:rsidR="004C4ABB" w:rsidRPr="008416E6">
          <w:br/>
        </w:r>
      </w:ins>
      <w:ins w:id="247" w:author="Robert Pasternak" w:date="2021-06-08T09:07:00Z">
        <w:r w:rsidR="004C4ABB" w:rsidRPr="008416E6">
          <w:t>z dnia 13 wrze</w:t>
        </w:r>
      </w:ins>
      <w:ins w:id="248" w:author="Robert Pasternak" w:date="2021-06-08T09:08:00Z">
        <w:r w:rsidR="004C4ABB" w:rsidRPr="008416E6">
          <w:t>śnia 1996 roku o utrzymaniu czystości i porządku w gminach</w:t>
        </w:r>
        <w:r w:rsidR="00F6399C" w:rsidRPr="008416E6">
          <w:t>;</w:t>
        </w:r>
      </w:ins>
      <w:del w:id="249" w:author="Robert Pasternak" w:date="2021-06-08T09:07:00Z">
        <w:r w:rsidR="00E11DE4" w:rsidRPr="008416E6">
          <w:rPr>
            <w:rPrChange w:id="250" w:author="Robert Pasternak" w:date="2021-09-07T12:47:00Z">
              <w:rPr>
                <w:rFonts w:ascii="Times" w:hAnsi="Times" w:cs="Arial"/>
              </w:rPr>
            </w:rPrChange>
          </w:rPr>
          <w:delText>”</w:delText>
        </w:r>
      </w:del>
      <w:del w:id="251" w:author="Robert Pasternak" w:date="2021-05-11T07:55:00Z">
        <w:r w:rsidR="00E11DE4" w:rsidRPr="008416E6">
          <w:rPr>
            <w:rPrChange w:id="252" w:author="Robert Pasternak" w:date="2021-09-07T12:47:00Z">
              <w:rPr>
                <w:rFonts w:ascii="Times" w:hAnsi="Times" w:cs="Arial"/>
              </w:rPr>
            </w:rPrChange>
          </w:rPr>
          <w:delText>, zmienioną Uchwałą Nr XLVII/65/2017 Rady Miasta Ostrowca Świętokrzyskiego z dnia 21 lipca 2017 r.</w:delText>
        </w:r>
      </w:del>
      <w:del w:id="253" w:author="Robert Pasternak" w:date="2021-06-08T09:08:00Z">
        <w:r w:rsidR="00E11DE4" w:rsidRPr="008416E6">
          <w:rPr>
            <w:rPrChange w:id="254" w:author="Robert Pasternak" w:date="2021-09-07T12:47:00Z">
              <w:rPr>
                <w:rFonts w:ascii="Times" w:hAnsi="Times" w:cs="Arial"/>
              </w:rPr>
            </w:rPrChange>
          </w:rPr>
          <w:delText xml:space="preserve">oraz Uchwałę </w:delText>
        </w:r>
        <w:r w:rsidR="00E11DE4" w:rsidRPr="005E1A2B" w:rsidDel="004C4ABB">
          <w:rPr>
            <w:rStyle w:val="Hipercze"/>
            <w:color w:val="auto"/>
            <w:u w:val="none"/>
          </w:rPr>
          <w:fldChar w:fldCharType="begin"/>
        </w:r>
        <w:r w:rsidR="007E216D" w:rsidRPr="008416E6" w:rsidDel="004C4ABB">
          <w:rPr>
            <w:rStyle w:val="Hipercze"/>
            <w:color w:val="auto"/>
            <w:u w:val="none"/>
          </w:rPr>
          <w:delInstrText xml:space="preserve"> HYPERLINK "http://www.eko.um.ostrowiec.pl/pliki/2016817122450Szczegolowysposobizakresswiadczeniauslug.pdf" \t "_blank" </w:delInstrText>
        </w:r>
        <w:r w:rsidR="00E11DE4" w:rsidRPr="005E1A2B" w:rsidDel="004C4ABB">
          <w:rPr>
            <w:rStyle w:val="Hipercze"/>
            <w:color w:val="auto"/>
            <w:u w:val="none"/>
          </w:rPr>
          <w:fldChar w:fldCharType="separate"/>
        </w:r>
        <w:r w:rsidR="00D00594" w:rsidRPr="008416E6" w:rsidDel="004C4ABB">
          <w:rPr>
            <w:rStyle w:val="Hipercze"/>
            <w:color w:val="auto"/>
            <w:u w:val="none"/>
          </w:rPr>
          <w:delText xml:space="preserve">Nr XXXIV/80/2016 Rady Miasta Ostrowca Świętokrzyskiego z dnia 7 lipca </w:delText>
        </w:r>
      </w:del>
      <w:del w:id="255" w:author="Robert Pasternak" w:date="2019-08-23T11:41:00Z">
        <w:r w:rsidR="00D00594" w:rsidRPr="008416E6" w:rsidDel="007E216D">
          <w:rPr>
            <w:rStyle w:val="Hipercze"/>
            <w:color w:val="auto"/>
            <w:u w:val="none"/>
          </w:rPr>
          <w:br/>
        </w:r>
      </w:del>
      <w:del w:id="256" w:author="Robert Pasternak" w:date="2021-06-08T09:08:00Z">
        <w:r w:rsidR="00D00594" w:rsidRPr="008416E6" w:rsidDel="004C4ABB">
          <w:rPr>
            <w:rStyle w:val="Hipercze"/>
            <w:color w:val="auto"/>
            <w:u w:val="none"/>
          </w:rPr>
          <w:delText>2016 r. w sprawie ustalenia szczegółowego sposobu i zakresu świadczenia usług w zakresie odbierania odpadów komunalnych od właścicieli nieruchomości, na których zamieszkują mieszkańcy i zagospodarowania tych odpadów, w zamian za uiszczoną przez właściciela nieruchomości opłatę za gospodarowanie odpadami komunalnymi</w:delText>
        </w:r>
        <w:r w:rsidR="00E11DE4" w:rsidRPr="005E1A2B" w:rsidDel="004C4ABB">
          <w:rPr>
            <w:rStyle w:val="Hipercze"/>
            <w:color w:val="auto"/>
            <w:u w:val="none"/>
          </w:rPr>
          <w:fldChar w:fldCharType="end"/>
        </w:r>
        <w:r w:rsidR="00D00594" w:rsidRPr="008416E6" w:rsidDel="004C4ABB">
          <w:rPr>
            <w:rStyle w:val="Hipercze"/>
            <w:color w:val="auto"/>
            <w:u w:val="none"/>
          </w:rPr>
          <w:delText xml:space="preserve">, </w:delText>
        </w:r>
      </w:del>
      <w:del w:id="257" w:author="Robert Pasternak" w:date="2021-05-13T11:38:00Z">
        <w:r w:rsidR="00D00594" w:rsidRPr="008416E6" w:rsidDel="007E1EF0">
          <w:rPr>
            <w:rStyle w:val="Hipercze"/>
            <w:color w:val="auto"/>
            <w:u w:val="none"/>
          </w:rPr>
          <w:delText xml:space="preserve">zmienioną Uchwałą  </w:delText>
        </w:r>
      </w:del>
      <w:del w:id="258" w:author="Robert Pasternak" w:date="2019-08-23T11:41:00Z">
        <w:r w:rsidR="00D00594" w:rsidRPr="008416E6" w:rsidDel="007E216D">
          <w:rPr>
            <w:rStyle w:val="Hipercze"/>
            <w:color w:val="auto"/>
            <w:u w:val="none"/>
          </w:rPr>
          <w:br/>
        </w:r>
      </w:del>
      <w:del w:id="259" w:author="Robert Pasternak" w:date="2021-05-13T11:38:00Z">
        <w:r w:rsidR="00D00594" w:rsidRPr="008416E6" w:rsidDel="007E1EF0">
          <w:rPr>
            <w:rStyle w:val="Hipercze"/>
            <w:color w:val="auto"/>
            <w:u w:val="none"/>
          </w:rPr>
          <w:delText xml:space="preserve">Nr </w:delText>
        </w:r>
        <w:r w:rsidR="00D00594" w:rsidRPr="008416E6" w:rsidDel="007E1EF0">
          <w:delText>XXXVI/91/2016 Rady Miasta Ostrowca Świętokrzyskiego z dnia 16 września 2016 r. oraz Uchwałą Nr XLVII/66/2017 Rady Miasta Ostrowca Świętokrzyskiego z dnia 21 lipca 2017 r.</w:delText>
        </w:r>
      </w:del>
    </w:p>
    <w:p w14:paraId="3581DAC7" w14:textId="77777777" w:rsidR="00361B44" w:rsidRPr="008416E6" w:rsidRDefault="00E55FA1">
      <w:pPr>
        <w:shd w:val="clear" w:color="auto" w:fill="FFFFFF"/>
        <w:spacing w:line="312" w:lineRule="auto"/>
        <w:ind w:left="284" w:hanging="284"/>
        <w:pPrChange w:id="260" w:author="Piotr Szumlak" w:date="2021-07-09T12:11:00Z">
          <w:pPr>
            <w:shd w:val="clear" w:color="auto" w:fill="FFFFFF"/>
            <w:spacing w:line="360" w:lineRule="auto"/>
          </w:pPr>
        </w:pPrChange>
      </w:pPr>
      <w:ins w:id="261" w:author="Piotr Szumlak" w:date="2021-07-09T12:09:00Z">
        <w:r w:rsidRPr="008416E6">
          <w:rPr>
            <w:rPrChange w:id="262" w:author="Robert Pasternak" w:date="2021-09-07T12:47:00Z">
              <w:rPr>
                <w:b/>
              </w:rPr>
            </w:rPrChange>
          </w:rPr>
          <w:t>7</w:t>
        </w:r>
      </w:ins>
      <w:del w:id="263" w:author="Piotr Szumlak" w:date="2021-07-09T12:09:00Z">
        <w:r w:rsidR="000270ED" w:rsidRPr="008416E6" w:rsidDel="00E55FA1">
          <w:rPr>
            <w:rPrChange w:id="264" w:author="Robert Pasternak" w:date="2021-09-07T12:47:00Z">
              <w:rPr>
                <w:b/>
              </w:rPr>
            </w:rPrChange>
          </w:rPr>
          <w:delText>g</w:delText>
        </w:r>
      </w:del>
      <w:r w:rsidR="000270ED" w:rsidRPr="008416E6">
        <w:rPr>
          <w:rPrChange w:id="265" w:author="Robert Pasternak" w:date="2021-09-07T12:47:00Z">
            <w:rPr>
              <w:b/>
            </w:rPr>
          </w:rPrChange>
        </w:rPr>
        <w:t>)</w:t>
      </w:r>
      <w:ins w:id="266" w:author="Piotr Szumlak" w:date="2021-07-09T12:09:00Z">
        <w:r w:rsidRPr="008416E6">
          <w:rPr>
            <w:b/>
          </w:rPr>
          <w:t xml:space="preserve"> </w:t>
        </w:r>
      </w:ins>
      <w:r w:rsidR="000270ED" w:rsidRPr="008416E6">
        <w:rPr>
          <w:b/>
        </w:rPr>
        <w:t>budynku mieszkalnym jednorodzinnym</w:t>
      </w:r>
      <w:r w:rsidR="00F00D4E" w:rsidRPr="008416E6">
        <w:t xml:space="preserve"> –</w:t>
      </w:r>
      <w:r w:rsidR="008C7AF3" w:rsidRPr="008416E6">
        <w:t xml:space="preserve"> należy przez to rozumieć budynek wolno stojący albo budynek w zabudowie bliźniaczej, szeregowej lub grupowej, służący zaspokajaniu potrzeb mieszkaniowych, stanowiący konstrukcyjnie samodzielną całość, </w:t>
      </w:r>
      <w:ins w:id="267" w:author="Robert Pasternak" w:date="2019-08-23T11:41:00Z">
        <w:r w:rsidR="007E216D" w:rsidRPr="008416E6">
          <w:br/>
        </w:r>
      </w:ins>
      <w:r w:rsidR="008C7AF3" w:rsidRPr="008416E6">
        <w:t xml:space="preserve">w którym dopuszcza się wydzielenie nie więcej niż dwóch lokali mieszkalnych albo jednego lokalu mieszkalnego </w:t>
      </w:r>
      <w:del w:id="268" w:author="Robert Pasternak" w:date="2019-08-23T11:41:00Z">
        <w:r w:rsidR="000270ED" w:rsidRPr="008416E6" w:rsidDel="007E216D">
          <w:br/>
        </w:r>
      </w:del>
      <w:r w:rsidR="000270ED" w:rsidRPr="008416E6">
        <w:t xml:space="preserve">i lokalu użytkowego </w:t>
      </w:r>
      <w:r w:rsidR="008C7AF3" w:rsidRPr="008416E6">
        <w:t xml:space="preserve">o powierzchni całkowitej nieprzekraczającej 30% powierzchni całkowitej budynku (art. 3 pkt 2a ustawy z dnia </w:t>
      </w:r>
      <w:ins w:id="269" w:author="Piotr Szumlak" w:date="2021-07-09T12:13:00Z">
        <w:del w:id="270" w:author="Robert Pasternak" w:date="2021-07-12T08:37:00Z">
          <w:r w:rsidR="005F08CB" w:rsidRPr="008416E6" w:rsidDel="00F6399C">
            <w:br/>
          </w:r>
        </w:del>
      </w:ins>
      <w:r w:rsidR="008C7AF3" w:rsidRPr="008416E6">
        <w:t>7 lipca 1994 r. Prawo budowlane</w:t>
      </w:r>
      <w:ins w:id="271" w:author="Piotr Szumlak" w:date="2021-07-08T08:28:00Z">
        <w:r w:rsidR="00D2198B" w:rsidRPr="008416E6">
          <w:t>)</w:t>
        </w:r>
      </w:ins>
      <w:ins w:id="272" w:author="Robert Pasternak" w:date="2021-06-18T11:11:00Z">
        <w:r w:rsidR="00F6399C" w:rsidRPr="008416E6">
          <w:t>;</w:t>
        </w:r>
      </w:ins>
      <w:del w:id="273" w:author="Robert Pasternak" w:date="2021-06-18T11:11:00Z">
        <w:r w:rsidR="008C7AF3" w:rsidRPr="008416E6" w:rsidDel="001041AA">
          <w:delText xml:space="preserve"> - Dz. U. z 201</w:delText>
        </w:r>
        <w:r w:rsidR="00B7096A" w:rsidRPr="008416E6" w:rsidDel="001041AA">
          <w:delText>9</w:delText>
        </w:r>
        <w:r w:rsidR="008C7AF3" w:rsidRPr="008416E6" w:rsidDel="001041AA">
          <w:delText xml:space="preserve">r. </w:delText>
        </w:r>
      </w:del>
      <w:del w:id="274" w:author="Robert Pasternak" w:date="2019-08-23T11:41:00Z">
        <w:r w:rsidR="00F01AF2" w:rsidRPr="008416E6" w:rsidDel="007E216D">
          <w:br/>
        </w:r>
      </w:del>
      <w:del w:id="275" w:author="Robert Pasternak" w:date="2021-06-18T11:11:00Z">
        <w:r w:rsidR="008C7AF3" w:rsidRPr="008416E6" w:rsidDel="001041AA">
          <w:delText>poz. 1</w:delText>
        </w:r>
        <w:r w:rsidR="00B7096A" w:rsidRPr="008416E6" w:rsidDel="001041AA">
          <w:delText>186</w:delText>
        </w:r>
        <w:r w:rsidR="008C7AF3" w:rsidRPr="008416E6" w:rsidDel="001041AA">
          <w:delText>);</w:delText>
        </w:r>
      </w:del>
    </w:p>
    <w:p w14:paraId="51B2CCBF" w14:textId="77777777" w:rsidR="00361B44" w:rsidRPr="008416E6" w:rsidRDefault="00E55FA1">
      <w:pPr>
        <w:tabs>
          <w:tab w:val="left" w:pos="364"/>
          <w:tab w:val="left" w:pos="482"/>
        </w:tabs>
        <w:spacing w:line="312" w:lineRule="auto"/>
        <w:ind w:left="284" w:right="20" w:hanging="284"/>
        <w:pPrChange w:id="276" w:author="Piotr Szumlak" w:date="2021-07-09T12:11:00Z">
          <w:pPr>
            <w:tabs>
              <w:tab w:val="left" w:pos="364"/>
              <w:tab w:val="left" w:pos="482"/>
            </w:tabs>
            <w:spacing w:line="360" w:lineRule="auto"/>
            <w:ind w:right="20"/>
          </w:pPr>
        </w:pPrChange>
      </w:pPr>
      <w:ins w:id="277" w:author="Piotr Szumlak" w:date="2021-07-09T12:09:00Z">
        <w:r w:rsidRPr="008416E6">
          <w:rPr>
            <w:rPrChange w:id="278" w:author="Robert Pasternak" w:date="2021-09-07T12:47:00Z">
              <w:rPr>
                <w:b/>
              </w:rPr>
            </w:rPrChange>
          </w:rPr>
          <w:t>8</w:t>
        </w:r>
      </w:ins>
      <w:del w:id="279" w:author="Piotr Szumlak" w:date="2021-07-09T12:09:00Z">
        <w:r w:rsidR="000270ED" w:rsidRPr="008416E6" w:rsidDel="00E55FA1">
          <w:rPr>
            <w:rPrChange w:id="280" w:author="Robert Pasternak" w:date="2021-09-07T12:47:00Z">
              <w:rPr>
                <w:b/>
              </w:rPr>
            </w:rPrChange>
          </w:rPr>
          <w:delText>h</w:delText>
        </w:r>
      </w:del>
      <w:r w:rsidR="000270ED" w:rsidRPr="008416E6">
        <w:rPr>
          <w:rPrChange w:id="281" w:author="Robert Pasternak" w:date="2021-09-07T12:47:00Z">
            <w:rPr>
              <w:b/>
            </w:rPr>
          </w:rPrChange>
        </w:rPr>
        <w:t>)</w:t>
      </w:r>
      <w:r w:rsidR="000270ED" w:rsidRPr="008416E6">
        <w:rPr>
          <w:b/>
        </w:rPr>
        <w:t xml:space="preserve"> zabudowie jednorodzinnej</w:t>
      </w:r>
      <w:r w:rsidR="000270ED" w:rsidRPr="008416E6">
        <w:t xml:space="preserve"> – należy przez to rozumieć jeden budynek mieszkalny jednorodzinny lub zespół takich budynków, wraz z budynkami garażowymi </w:t>
      </w:r>
      <w:ins w:id="282" w:author="Piotr Szumlak" w:date="2021-07-09T12:12:00Z">
        <w:r w:rsidR="005F08CB" w:rsidRPr="008416E6">
          <w:br/>
        </w:r>
      </w:ins>
      <w:r w:rsidR="000270ED" w:rsidRPr="008416E6">
        <w:t>i gospodarczymi</w:t>
      </w:r>
      <w:del w:id="283" w:author="Robert Pasternak" w:date="2021-07-01T12:17:00Z">
        <w:r w:rsidR="000270ED" w:rsidRPr="008416E6" w:rsidDel="00191B46">
          <w:delText xml:space="preserve"> (§3 pkt 2 rozporządzenia Ministra Infrastruktury z dnia 12 kwietnia 2002 r. w sprawie warunków technicznych, jakim powinny odpowiadać budynki i ich usytuowanie)</w:delText>
        </w:r>
      </w:del>
      <w:r w:rsidR="000270ED" w:rsidRPr="008416E6">
        <w:t>;</w:t>
      </w:r>
    </w:p>
    <w:p w14:paraId="5365AE07" w14:textId="77777777" w:rsidR="00361B44" w:rsidRPr="008416E6" w:rsidRDefault="00E55FA1">
      <w:pPr>
        <w:tabs>
          <w:tab w:val="left" w:pos="364"/>
          <w:tab w:val="left" w:pos="467"/>
        </w:tabs>
        <w:spacing w:line="312" w:lineRule="auto"/>
        <w:ind w:left="284" w:right="20" w:hanging="284"/>
        <w:pPrChange w:id="284" w:author="Piotr Szumlak" w:date="2021-07-09T12:11:00Z">
          <w:pPr>
            <w:tabs>
              <w:tab w:val="left" w:pos="364"/>
              <w:tab w:val="left" w:pos="467"/>
            </w:tabs>
            <w:spacing w:line="360" w:lineRule="auto"/>
            <w:ind w:right="20"/>
          </w:pPr>
        </w:pPrChange>
      </w:pPr>
      <w:ins w:id="285" w:author="Piotr Szumlak" w:date="2021-07-09T12:09:00Z">
        <w:r w:rsidRPr="008416E6">
          <w:rPr>
            <w:rPrChange w:id="286" w:author="Robert Pasternak" w:date="2021-09-07T12:47:00Z">
              <w:rPr>
                <w:b/>
              </w:rPr>
            </w:rPrChange>
          </w:rPr>
          <w:t>9</w:t>
        </w:r>
      </w:ins>
      <w:del w:id="287" w:author="Piotr Szumlak" w:date="2021-07-09T12:09:00Z">
        <w:r w:rsidR="000270ED" w:rsidRPr="008416E6" w:rsidDel="00E55FA1">
          <w:rPr>
            <w:rPrChange w:id="288" w:author="Robert Pasternak" w:date="2021-09-07T12:47:00Z">
              <w:rPr>
                <w:b/>
              </w:rPr>
            </w:rPrChange>
          </w:rPr>
          <w:delText>i</w:delText>
        </w:r>
      </w:del>
      <w:r w:rsidR="000270ED" w:rsidRPr="008416E6">
        <w:rPr>
          <w:rPrChange w:id="289" w:author="Robert Pasternak" w:date="2021-09-07T12:47:00Z">
            <w:rPr>
              <w:b/>
            </w:rPr>
          </w:rPrChange>
        </w:rPr>
        <w:t>)</w:t>
      </w:r>
      <w:r w:rsidR="00F00D4E" w:rsidRPr="008416E6">
        <w:rPr>
          <w:b/>
        </w:rPr>
        <w:t xml:space="preserve"> zabudowie </w:t>
      </w:r>
      <w:r w:rsidR="00617827" w:rsidRPr="008416E6">
        <w:rPr>
          <w:b/>
        </w:rPr>
        <w:t>wielorodzinnej</w:t>
      </w:r>
      <w:r w:rsidR="00F00D4E" w:rsidRPr="008416E6">
        <w:t xml:space="preserve"> -</w:t>
      </w:r>
      <w:r w:rsidR="000270ED" w:rsidRPr="008416E6">
        <w:t xml:space="preserve"> należy przez to rozumieć zabudowę mieszkalną, na którą składają się budynki wielorodzinne np. bloki mieszkalne, które nie odpowiadają definicji zabudowy jednorodzinnej;</w:t>
      </w:r>
    </w:p>
    <w:p w14:paraId="7ED218EF" w14:textId="77777777" w:rsidR="00361B44" w:rsidRPr="008416E6" w:rsidRDefault="00E55FA1">
      <w:pPr>
        <w:shd w:val="clear" w:color="auto" w:fill="FFFFFF"/>
        <w:spacing w:line="312" w:lineRule="auto"/>
        <w:ind w:left="284" w:hanging="284"/>
        <w:rPr>
          <w:ins w:id="290" w:author="kaluz" w:date="2021-05-04T10:44:00Z"/>
          <w:rPrChange w:id="291" w:author="Robert Pasternak" w:date="2021-09-07T12:47:00Z">
            <w:rPr>
              <w:ins w:id="292" w:author="kaluz" w:date="2021-05-04T10:44:00Z"/>
              <w:color w:val="92D050"/>
            </w:rPr>
          </w:rPrChange>
        </w:rPr>
        <w:pPrChange w:id="293" w:author="Piotr Szumlak" w:date="2021-07-09T12:11:00Z">
          <w:pPr>
            <w:shd w:val="clear" w:color="auto" w:fill="FFFFFF"/>
            <w:spacing w:line="360" w:lineRule="auto"/>
          </w:pPr>
        </w:pPrChange>
      </w:pPr>
      <w:ins w:id="294" w:author="Piotr Szumlak" w:date="2021-07-09T12:09:00Z">
        <w:r w:rsidRPr="008416E6">
          <w:rPr>
            <w:rPrChange w:id="295" w:author="Robert Pasternak" w:date="2021-09-07T12:47:00Z">
              <w:rPr>
                <w:b/>
              </w:rPr>
            </w:rPrChange>
          </w:rPr>
          <w:lastRenderedPageBreak/>
          <w:t>10</w:t>
        </w:r>
      </w:ins>
      <w:del w:id="296" w:author="Piotr Szumlak" w:date="2021-07-09T12:09:00Z">
        <w:r w:rsidR="000270ED" w:rsidRPr="008416E6" w:rsidDel="00E55FA1">
          <w:rPr>
            <w:rPrChange w:id="297" w:author="Robert Pasternak" w:date="2021-09-07T12:47:00Z">
              <w:rPr>
                <w:b/>
              </w:rPr>
            </w:rPrChange>
          </w:rPr>
          <w:delText>j</w:delText>
        </w:r>
      </w:del>
      <w:r w:rsidR="000270ED" w:rsidRPr="008416E6">
        <w:rPr>
          <w:rPrChange w:id="298" w:author="Robert Pasternak" w:date="2021-09-07T12:47:00Z">
            <w:rPr>
              <w:b/>
            </w:rPr>
          </w:rPrChange>
        </w:rPr>
        <w:t>)</w:t>
      </w:r>
      <w:r w:rsidR="009B0699" w:rsidRPr="008416E6">
        <w:rPr>
          <w:b/>
        </w:rPr>
        <w:t xml:space="preserve"> budynku użyteczności publicznej</w:t>
      </w:r>
      <w:r w:rsidR="009B0699" w:rsidRPr="008416E6">
        <w:t xml:space="preserve"> - należy przez to rozumieć budynek przeznaczony na potrzeby administracji publicznej, wymiaru sprawiedliwości, kultury, kultu religijnego, oświaty, szkolnictwa wyższego, nauki, wychowania, opieki zdrowotnej, społecznej </w:t>
      </w:r>
      <w:r w:rsidR="000270ED" w:rsidRPr="008416E6">
        <w:br/>
      </w:r>
      <w:r w:rsidR="009B0699" w:rsidRPr="008416E6">
        <w:t xml:space="preserve">lub socjalnej, obsługi bankowej, handlu, gastronomii, usług, w tym usług pocztowych </w:t>
      </w:r>
      <w:r w:rsidR="000270ED" w:rsidRPr="008416E6">
        <w:br/>
      </w:r>
      <w:r w:rsidR="009B0699" w:rsidRPr="008416E6">
        <w:t>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5D137339" w14:textId="77777777" w:rsidR="00361B44" w:rsidRPr="008416E6" w:rsidRDefault="00E55FA1">
      <w:pPr>
        <w:ind w:left="284" w:hanging="284"/>
        <w:rPr>
          <w:ins w:id="299" w:author="Robert Pasternak" w:date="2021-06-07T18:49:00Z"/>
          <w:shd w:val="clear" w:color="auto" w:fill="FFFFFF"/>
        </w:rPr>
        <w:pPrChange w:id="300" w:author="Piotr Szumlak" w:date="2021-07-09T12:11:00Z">
          <w:pPr>
            <w:shd w:val="clear" w:color="auto" w:fill="FFFFFF"/>
            <w:spacing w:line="360" w:lineRule="auto"/>
          </w:pPr>
        </w:pPrChange>
      </w:pPr>
      <w:ins w:id="301" w:author="Piotr Szumlak" w:date="2021-07-09T12:09:00Z">
        <w:r w:rsidRPr="008416E6">
          <w:rPr>
            <w:rPrChange w:id="302" w:author="Robert Pasternak" w:date="2021-09-07T12:47:00Z">
              <w:rPr>
                <w:b/>
              </w:rPr>
            </w:rPrChange>
          </w:rPr>
          <w:t>1</w:t>
        </w:r>
      </w:ins>
      <w:ins w:id="303" w:author="Robert Pasternak" w:date="2021-07-12T08:38:00Z">
        <w:r w:rsidR="00F6399C" w:rsidRPr="008416E6">
          <w:t>1</w:t>
        </w:r>
      </w:ins>
      <w:ins w:id="304" w:author="Piotr Szumlak" w:date="2021-07-09T12:09:00Z">
        <w:del w:id="305" w:author="Robert Pasternak" w:date="2021-07-12T08:38:00Z">
          <w:r w:rsidRPr="008416E6" w:rsidDel="00F6399C">
            <w:rPr>
              <w:rPrChange w:id="306" w:author="Robert Pasternak" w:date="2021-09-07T12:47:00Z">
                <w:rPr>
                  <w:b/>
                </w:rPr>
              </w:rPrChange>
            </w:rPr>
            <w:delText>1</w:delText>
          </w:r>
        </w:del>
      </w:ins>
      <w:ins w:id="307" w:author="kaluz" w:date="2021-05-04T10:44:00Z">
        <w:del w:id="308" w:author="Piotr Szumlak" w:date="2021-07-09T12:09:00Z">
          <w:r w:rsidR="00E11DE4" w:rsidRPr="008416E6" w:rsidDel="00E55FA1">
            <w:rPr>
              <w:rPrChange w:id="309" w:author="Robert Pasternak" w:date="2021-09-07T12:47:00Z">
                <w:rPr>
                  <w:color w:val="92D050"/>
                  <w:u w:val="single"/>
                </w:rPr>
              </w:rPrChange>
            </w:rPr>
            <w:delText>k</w:delText>
          </w:r>
        </w:del>
        <w:r w:rsidR="00E11DE4" w:rsidRPr="008416E6">
          <w:rPr>
            <w:rPrChange w:id="310" w:author="Robert Pasternak" w:date="2021-09-07T12:47:00Z">
              <w:rPr>
                <w:color w:val="92D050"/>
                <w:u w:val="single"/>
              </w:rPr>
            </w:rPrChange>
          </w:rPr>
          <w:t>)</w:t>
        </w:r>
        <w:r w:rsidR="00E11DE4" w:rsidRPr="008416E6">
          <w:rPr>
            <w:b/>
            <w:rPrChange w:id="311" w:author="Robert Pasternak" w:date="2021-09-07T12:47:00Z">
              <w:rPr>
                <w:color w:val="92D050"/>
                <w:u w:val="single"/>
              </w:rPr>
            </w:rPrChange>
          </w:rPr>
          <w:t xml:space="preserve"> budynek zamieszkania zbiorowego -</w:t>
        </w:r>
      </w:ins>
      <w:ins w:id="312" w:author="Robert Pasternak" w:date="2021-06-07T18:49:00Z">
        <w:r w:rsidR="00E11DE4" w:rsidRPr="008416E6">
          <w:rPr>
            <w:shd w:val="clear" w:color="auto" w:fill="FFFFFF"/>
            <w:rPrChange w:id="313" w:author="Robert Pasternak" w:date="2021-09-07T12:47:00Z">
              <w:rPr>
                <w:color w:val="383838"/>
                <w:u w:val="single"/>
                <w:shd w:val="clear" w:color="auto" w:fill="FFFFFF"/>
              </w:rPr>
            </w:rPrChange>
          </w:rPr>
          <w:t xml:space="preserve"> należy przez to rozumieć budynek przeznaczony do okresowego pobytu ludzi, w szczególności internat, ośrodek wychowawczy, a także budynek do stałego pobytu ludzi, w szczególności dom dziecka, dom opieki, dom pomocy społecznej  </w:t>
        </w:r>
        <w:del w:id="314" w:author="Piotr Szumlak" w:date="2021-07-09T12:10:00Z">
          <w:r w:rsidR="00E11DE4" w:rsidRPr="008416E6" w:rsidDel="00E55FA1">
            <w:rPr>
              <w:shd w:val="clear" w:color="auto" w:fill="FFFFFF"/>
              <w:rPrChange w:id="315" w:author="Robert Pasternak" w:date="2021-09-07T12:47:00Z">
                <w:rPr>
                  <w:color w:val="383838"/>
                  <w:u w:val="single"/>
                  <w:shd w:val="clear" w:color="auto" w:fill="FFFFFF"/>
                </w:rPr>
              </w:rPrChange>
            </w:rPr>
            <w:br/>
          </w:r>
        </w:del>
        <w:r w:rsidR="00E11DE4" w:rsidRPr="008416E6">
          <w:rPr>
            <w:shd w:val="clear" w:color="auto" w:fill="FFFFFF"/>
            <w:rPrChange w:id="316" w:author="Robert Pasternak" w:date="2021-09-07T12:47:00Z">
              <w:rPr>
                <w:color w:val="383838"/>
                <w:u w:val="single"/>
                <w:shd w:val="clear" w:color="auto" w:fill="FFFFFF"/>
              </w:rPr>
            </w:rPrChange>
          </w:rPr>
          <w:t>i dom zakonny</w:t>
        </w:r>
        <w:r w:rsidR="00F6399C" w:rsidRPr="008416E6">
          <w:rPr>
            <w:shd w:val="clear" w:color="auto" w:fill="FFFFFF"/>
          </w:rPr>
          <w:t>;</w:t>
        </w:r>
      </w:ins>
    </w:p>
    <w:p w14:paraId="4E3828D9" w14:textId="77777777" w:rsidR="00F6399C" w:rsidRPr="008416E6" w:rsidDel="00F6399C" w:rsidRDefault="00F6399C">
      <w:pPr>
        <w:ind w:left="284" w:hanging="284"/>
        <w:rPr>
          <w:del w:id="317" w:author="Robert Pasternak" w:date="2021-07-12T08:40:00Z"/>
          <w:shd w:val="clear" w:color="auto" w:fill="FFFFFF"/>
          <w:rPrChange w:id="318" w:author="Robert Pasternak" w:date="2021-09-07T12:47:00Z">
            <w:rPr>
              <w:del w:id="319" w:author="Robert Pasternak" w:date="2021-07-12T08:40:00Z"/>
            </w:rPr>
          </w:rPrChange>
        </w:rPr>
        <w:pPrChange w:id="320" w:author="Piotr Szumlak" w:date="2021-07-09T12:11:00Z">
          <w:pPr>
            <w:shd w:val="clear" w:color="auto" w:fill="FFFFFF"/>
            <w:spacing w:line="360" w:lineRule="auto"/>
          </w:pPr>
        </w:pPrChange>
      </w:pPr>
    </w:p>
    <w:p w14:paraId="5B83F030" w14:textId="77777777" w:rsidR="00361B44" w:rsidRPr="008416E6" w:rsidRDefault="000270ED">
      <w:pPr>
        <w:shd w:val="clear" w:color="auto" w:fill="FFFFFF"/>
        <w:spacing w:line="312" w:lineRule="auto"/>
        <w:ind w:left="284" w:hanging="284"/>
        <w:pPrChange w:id="321" w:author="Piotr Szumlak" w:date="2021-07-09T12:11:00Z">
          <w:pPr>
            <w:shd w:val="clear" w:color="auto" w:fill="FFFFFF"/>
            <w:spacing w:line="360" w:lineRule="auto"/>
          </w:pPr>
        </w:pPrChange>
      </w:pPr>
      <w:del w:id="322" w:author="kaluz" w:date="2021-05-04T10:44:00Z">
        <w:r w:rsidRPr="008416E6" w:rsidDel="00A27407">
          <w:rPr>
            <w:rPrChange w:id="323" w:author="Robert Pasternak" w:date="2021-09-07T12:47:00Z">
              <w:rPr>
                <w:b/>
              </w:rPr>
            </w:rPrChange>
          </w:rPr>
          <w:delText>k</w:delText>
        </w:r>
      </w:del>
      <w:ins w:id="324" w:author="Piotr Szumlak" w:date="2021-07-09T12:10:00Z">
        <w:r w:rsidR="00E55FA1" w:rsidRPr="008416E6">
          <w:rPr>
            <w:rPrChange w:id="325" w:author="Robert Pasternak" w:date="2021-09-07T12:47:00Z">
              <w:rPr>
                <w:b/>
              </w:rPr>
            </w:rPrChange>
          </w:rPr>
          <w:t>12</w:t>
        </w:r>
      </w:ins>
      <w:ins w:id="326" w:author="kaluz" w:date="2021-05-04T10:44:00Z">
        <w:del w:id="327" w:author="Piotr Szumlak" w:date="2021-07-09T12:10:00Z">
          <w:r w:rsidR="00E11DE4" w:rsidRPr="008416E6" w:rsidDel="00E55FA1">
            <w:rPr>
              <w:rPrChange w:id="328" w:author="Robert Pasternak" w:date="2021-09-07T12:47:00Z">
                <w:rPr>
                  <w:b/>
                  <w:color w:val="92D050"/>
                  <w:u w:val="single"/>
                </w:rPr>
              </w:rPrChange>
            </w:rPr>
            <w:delText>l</w:delText>
          </w:r>
        </w:del>
      </w:ins>
      <w:r w:rsidRPr="008416E6">
        <w:rPr>
          <w:rPrChange w:id="329" w:author="Robert Pasternak" w:date="2021-09-07T12:47:00Z">
            <w:rPr>
              <w:b/>
            </w:rPr>
          </w:rPrChange>
        </w:rPr>
        <w:t>)</w:t>
      </w:r>
      <w:ins w:id="330" w:author="Robert Pasternak" w:date="2021-07-12T08:40:00Z">
        <w:r w:rsidR="00F6399C" w:rsidRPr="008416E6">
          <w:t xml:space="preserve"> </w:t>
        </w:r>
      </w:ins>
      <w:r w:rsidRPr="008416E6">
        <w:rPr>
          <w:b/>
        </w:rPr>
        <w:t>h</w:t>
      </w:r>
      <w:r w:rsidR="00F00D4E" w:rsidRPr="008416E6">
        <w:rPr>
          <w:b/>
        </w:rPr>
        <w:t>armonogramie</w:t>
      </w:r>
      <w:r w:rsidR="00F00D4E" w:rsidRPr="008416E6">
        <w:t xml:space="preserve"> – należy przez to rozumieć harmono</w:t>
      </w:r>
      <w:r w:rsidR="00D80B55" w:rsidRPr="008416E6">
        <w:t>gram wywozu odpadów komunalnych</w:t>
      </w:r>
      <w:ins w:id="331" w:author="Piotr Szumlak" w:date="2021-07-09T12:10:00Z">
        <w:r w:rsidR="00E55FA1" w:rsidRPr="008416E6">
          <w:t xml:space="preserve"> </w:t>
        </w:r>
      </w:ins>
      <w:ins w:id="332" w:author="kaluz" w:date="2021-05-04T10:43:00Z">
        <w:r w:rsidR="00A27407" w:rsidRPr="008416E6">
          <w:t>opracowany</w:t>
        </w:r>
      </w:ins>
      <w:ins w:id="333" w:author="kaluz" w:date="2021-05-04T10:42:00Z">
        <w:r w:rsidR="00A27407" w:rsidRPr="008416E6">
          <w:t xml:space="preserve"> przez </w:t>
        </w:r>
      </w:ins>
      <w:ins w:id="334" w:author="kaluz" w:date="2021-05-04T10:43:00Z">
        <w:r w:rsidR="00A27407" w:rsidRPr="008416E6">
          <w:t>Wykonawcę</w:t>
        </w:r>
      </w:ins>
      <w:r w:rsidR="00D80B55" w:rsidRPr="008416E6">
        <w:t>;</w:t>
      </w:r>
    </w:p>
    <w:p w14:paraId="6FA235BB" w14:textId="77777777" w:rsidR="00361B44" w:rsidRPr="008416E6" w:rsidRDefault="00E11DE4">
      <w:pPr>
        <w:shd w:val="clear" w:color="auto" w:fill="FFFFFF"/>
        <w:spacing w:line="312" w:lineRule="auto"/>
        <w:pPrChange w:id="335" w:author="Robert Pasternak" w:date="2021-05-13T11:34:00Z">
          <w:pPr>
            <w:shd w:val="clear" w:color="auto" w:fill="FFFFFF"/>
            <w:spacing w:line="360" w:lineRule="auto"/>
          </w:pPr>
        </w:pPrChange>
      </w:pPr>
      <w:ins w:id="336" w:author="kaluz" w:date="2021-05-04T10:44:00Z">
        <w:del w:id="337" w:author="Piotr Szumlak" w:date="2021-07-09T12:10:00Z">
          <w:r w:rsidRPr="008416E6" w:rsidDel="00E55FA1">
            <w:rPr>
              <w:rPrChange w:id="338" w:author="Robert Pasternak" w:date="2021-09-07T12:47:00Z">
                <w:rPr>
                  <w:b/>
                  <w:color w:val="92D050"/>
                  <w:u w:val="single"/>
                </w:rPr>
              </w:rPrChange>
            </w:rPr>
            <w:delText>m</w:delText>
          </w:r>
        </w:del>
      </w:ins>
      <w:ins w:id="339" w:author="Piotr Szumlak" w:date="2021-07-09T12:10:00Z">
        <w:r w:rsidR="00E55FA1" w:rsidRPr="008416E6">
          <w:rPr>
            <w:rPrChange w:id="340" w:author="Robert Pasternak" w:date="2021-09-07T12:47:00Z">
              <w:rPr>
                <w:b/>
              </w:rPr>
            </w:rPrChange>
          </w:rPr>
          <w:t>13</w:t>
        </w:r>
      </w:ins>
      <w:del w:id="341" w:author="kaluz" w:date="2021-05-04T10:44:00Z">
        <w:r w:rsidR="000270ED" w:rsidRPr="008416E6" w:rsidDel="00A27407">
          <w:rPr>
            <w:rPrChange w:id="342" w:author="Robert Pasternak" w:date="2021-09-07T12:47:00Z">
              <w:rPr>
                <w:b/>
              </w:rPr>
            </w:rPrChange>
          </w:rPr>
          <w:delText>l</w:delText>
        </w:r>
      </w:del>
      <w:r w:rsidR="000270ED" w:rsidRPr="008416E6">
        <w:rPr>
          <w:rPrChange w:id="343" w:author="Robert Pasternak" w:date="2021-09-07T12:47:00Z">
            <w:rPr>
              <w:b/>
            </w:rPr>
          </w:rPrChange>
        </w:rPr>
        <w:t>)</w:t>
      </w:r>
      <w:r w:rsidR="00F00D4E" w:rsidRPr="008416E6">
        <w:rPr>
          <w:b/>
        </w:rPr>
        <w:t xml:space="preserve"> Gminie</w:t>
      </w:r>
      <w:ins w:id="344" w:author="Piotr Szumlak" w:date="2021-07-09T12:10:00Z">
        <w:r w:rsidR="00E55FA1" w:rsidRPr="008416E6">
          <w:rPr>
            <w:b/>
          </w:rPr>
          <w:t xml:space="preserve"> </w:t>
        </w:r>
      </w:ins>
      <w:ins w:id="345" w:author="Robert Pasternak" w:date="2021-06-07T16:43:00Z">
        <w:r w:rsidRPr="008416E6">
          <w:rPr>
            <w:rPrChange w:id="346" w:author="Robert Pasternak" w:date="2021-09-07T12:47:00Z">
              <w:rPr>
                <w:b/>
                <w:color w:val="0000FF"/>
                <w:u w:val="single"/>
              </w:rPr>
            </w:rPrChange>
          </w:rPr>
          <w:t>lub</w:t>
        </w:r>
        <w:r w:rsidR="00210D37" w:rsidRPr="008416E6">
          <w:rPr>
            <w:b/>
          </w:rPr>
          <w:t xml:space="preserve"> Zamawiającym</w:t>
        </w:r>
      </w:ins>
      <w:r w:rsidR="00F00D4E" w:rsidRPr="008416E6">
        <w:t xml:space="preserve"> - należy przez to rozumie</w:t>
      </w:r>
      <w:r w:rsidR="00D80B55" w:rsidRPr="008416E6">
        <w:t>ć Gminę Ostrowiec Świętokrzyski;</w:t>
      </w:r>
    </w:p>
    <w:p w14:paraId="3CF42E09" w14:textId="77777777" w:rsidR="00361B44" w:rsidRPr="008416E6" w:rsidRDefault="00E11DE4">
      <w:pPr>
        <w:shd w:val="clear" w:color="auto" w:fill="FFFFFF"/>
        <w:spacing w:line="312" w:lineRule="auto"/>
        <w:ind w:left="426" w:hanging="426"/>
        <w:pPrChange w:id="347" w:author="Piotr Szumlak" w:date="2021-07-09T12:11:00Z">
          <w:pPr>
            <w:shd w:val="clear" w:color="auto" w:fill="FFFFFF"/>
            <w:spacing w:line="360" w:lineRule="auto"/>
          </w:pPr>
        </w:pPrChange>
      </w:pPr>
      <w:ins w:id="348" w:author="kaluz" w:date="2021-05-04T10:45:00Z">
        <w:del w:id="349" w:author="Piotr Szumlak" w:date="2021-07-09T12:10:00Z">
          <w:r w:rsidRPr="008416E6" w:rsidDel="00E55FA1">
            <w:rPr>
              <w:rPrChange w:id="350" w:author="Robert Pasternak" w:date="2021-09-07T12:47:00Z">
                <w:rPr>
                  <w:b/>
                  <w:color w:val="92D050"/>
                  <w:u w:val="single"/>
                </w:rPr>
              </w:rPrChange>
            </w:rPr>
            <w:delText>n</w:delText>
          </w:r>
        </w:del>
      </w:ins>
      <w:ins w:id="351" w:author="Piotr Szumlak" w:date="2021-07-09T12:10:00Z">
        <w:r w:rsidR="00E55FA1" w:rsidRPr="008416E6">
          <w:rPr>
            <w:rPrChange w:id="352" w:author="Robert Pasternak" w:date="2021-09-07T12:47:00Z">
              <w:rPr>
                <w:b/>
              </w:rPr>
            </w:rPrChange>
          </w:rPr>
          <w:t>14</w:t>
        </w:r>
      </w:ins>
      <w:del w:id="353" w:author="kaluz" w:date="2021-05-04T10:45:00Z">
        <w:r w:rsidR="000270ED" w:rsidRPr="008416E6" w:rsidDel="00A27407">
          <w:rPr>
            <w:rPrChange w:id="354" w:author="Robert Pasternak" w:date="2021-09-07T12:47:00Z">
              <w:rPr>
                <w:b/>
              </w:rPr>
            </w:rPrChange>
          </w:rPr>
          <w:delText>m</w:delText>
        </w:r>
      </w:del>
      <w:r w:rsidR="000270ED" w:rsidRPr="008416E6">
        <w:rPr>
          <w:rPrChange w:id="355" w:author="Robert Pasternak" w:date="2021-09-07T12:47:00Z">
            <w:rPr>
              <w:b/>
            </w:rPr>
          </w:rPrChange>
        </w:rPr>
        <w:t>)</w:t>
      </w:r>
      <w:r w:rsidR="00F00D4E" w:rsidRPr="008416E6">
        <w:rPr>
          <w:b/>
        </w:rPr>
        <w:t xml:space="preserve"> PSZOK</w:t>
      </w:r>
      <w:r w:rsidR="00F00D4E" w:rsidRPr="008416E6">
        <w:t xml:space="preserve"> – należy przez to rozumieć Punkt </w:t>
      </w:r>
      <w:r w:rsidR="00617827" w:rsidRPr="008416E6">
        <w:t>Selektywnego Zbierania</w:t>
      </w:r>
      <w:r w:rsidR="00F00D4E" w:rsidRPr="008416E6">
        <w:t xml:space="preserve"> Odpadów Komunalnych</w:t>
      </w:r>
      <w:r w:rsidR="00D80B55" w:rsidRPr="008416E6">
        <w:t>;</w:t>
      </w:r>
    </w:p>
    <w:p w14:paraId="7E96E6B5" w14:textId="77777777" w:rsidR="00361B44" w:rsidRPr="008416E6" w:rsidRDefault="00E11DE4">
      <w:pPr>
        <w:spacing w:line="312" w:lineRule="auto"/>
        <w:ind w:left="426" w:hanging="426"/>
        <w:rPr>
          <w:rPrChange w:id="356" w:author="Robert Pasternak" w:date="2021-09-07T12:47:00Z">
            <w:rPr>
              <w:rFonts w:ascii="Times" w:hAnsi="Times" w:cs="Arial"/>
            </w:rPr>
          </w:rPrChange>
        </w:rPr>
        <w:pPrChange w:id="357" w:author="Piotr Szumlak" w:date="2021-07-09T12:11:00Z">
          <w:pPr>
            <w:spacing w:line="360" w:lineRule="auto"/>
          </w:pPr>
        </w:pPrChange>
      </w:pPr>
      <w:ins w:id="358" w:author="kaluz" w:date="2021-05-04T10:45:00Z">
        <w:del w:id="359" w:author="Piotr Szumlak" w:date="2021-07-09T12:10:00Z">
          <w:r w:rsidRPr="008416E6" w:rsidDel="00E55FA1">
            <w:rPr>
              <w:b/>
              <w:rPrChange w:id="360" w:author="Robert Pasternak" w:date="2021-09-07T12:47:00Z">
                <w:rPr>
                  <w:b/>
                  <w:color w:val="92D050"/>
                  <w:u w:val="single"/>
                </w:rPr>
              </w:rPrChange>
            </w:rPr>
            <w:delText>o</w:delText>
          </w:r>
        </w:del>
      </w:ins>
      <w:ins w:id="361" w:author="Piotr Szumlak" w:date="2021-07-09T12:10:00Z">
        <w:r w:rsidR="00E55FA1" w:rsidRPr="008416E6">
          <w:rPr>
            <w:b/>
          </w:rPr>
          <w:t>1</w:t>
        </w:r>
        <w:r w:rsidR="00E55FA1" w:rsidRPr="008416E6">
          <w:rPr>
            <w:rPrChange w:id="362" w:author="Robert Pasternak" w:date="2021-09-07T12:47:00Z">
              <w:rPr>
                <w:b/>
              </w:rPr>
            </w:rPrChange>
          </w:rPr>
          <w:t>5</w:t>
        </w:r>
      </w:ins>
      <w:del w:id="363" w:author="kaluz" w:date="2021-05-04T10:45:00Z">
        <w:r w:rsidR="000270ED" w:rsidRPr="008416E6" w:rsidDel="00A27407">
          <w:rPr>
            <w:rPrChange w:id="364" w:author="Robert Pasternak" w:date="2021-09-07T12:47:00Z">
              <w:rPr>
                <w:b/>
              </w:rPr>
            </w:rPrChange>
          </w:rPr>
          <w:delText>n</w:delText>
        </w:r>
      </w:del>
      <w:r w:rsidR="000270ED" w:rsidRPr="008416E6">
        <w:rPr>
          <w:rPrChange w:id="365" w:author="Robert Pasternak" w:date="2021-09-07T12:47:00Z">
            <w:rPr>
              <w:b/>
            </w:rPr>
          </w:rPrChange>
        </w:rPr>
        <w:t>)</w:t>
      </w:r>
      <w:ins w:id="366" w:author="Robert Pasternak" w:date="2021-07-12T08:42:00Z">
        <w:r w:rsidR="00F6399C" w:rsidRPr="008416E6">
          <w:t xml:space="preserve"> </w:t>
        </w:r>
      </w:ins>
      <w:r w:rsidR="009B0699" w:rsidRPr="008416E6">
        <w:rPr>
          <w:b/>
        </w:rPr>
        <w:t>P</w:t>
      </w:r>
      <w:r w:rsidR="004E196D" w:rsidRPr="008416E6">
        <w:rPr>
          <w:b/>
        </w:rPr>
        <w:t>rzedmiocie zamówienia</w:t>
      </w:r>
      <w:r w:rsidR="00DC5FC8" w:rsidRPr="008416E6">
        <w:t>–</w:t>
      </w:r>
      <w:r w:rsidR="009B0699" w:rsidRPr="008416E6">
        <w:t>należy przez to rozumieć</w:t>
      </w:r>
      <w:ins w:id="367" w:author="Robert Pasternak" w:date="2021-06-07T19:49:00Z">
        <w:r w:rsidR="00613590" w:rsidRPr="008416E6">
          <w:t xml:space="preserve"> Przedmiot zamówienia określony </w:t>
        </w:r>
        <w:r w:rsidR="00613590" w:rsidRPr="008416E6">
          <w:br/>
          <w:t>w Rozdziale I punkcie 2 Opisu Przedmiotu Zamówienia.</w:t>
        </w:r>
      </w:ins>
      <w:del w:id="368" w:author="Robert Pasternak" w:date="2021-06-07T19:49:00Z">
        <w:r w:rsidR="00B7096A" w:rsidRPr="008416E6" w:rsidDel="00613590">
          <w:delText>:</w:delText>
        </w:r>
        <w:r w:rsidRPr="008416E6">
          <w:rPr>
            <w:rPrChange w:id="369" w:author="Robert Pasternak" w:date="2021-09-07T12:47:00Z">
              <w:rPr>
                <w:rFonts w:ascii="Times" w:hAnsi="Times" w:cs="Arial"/>
                <w:color w:val="0000FF"/>
                <w:u w:val="single"/>
              </w:rPr>
            </w:rPrChange>
          </w:rPr>
          <w:delText xml:space="preserve">odbiór </w:delText>
        </w:r>
      </w:del>
      <w:ins w:id="370" w:author="kaluz" w:date="2021-05-04T10:37:00Z">
        <w:del w:id="371" w:author="Robert Pasternak" w:date="2021-06-07T19:49:00Z">
          <w:r w:rsidRPr="008416E6">
            <w:rPr>
              <w:rPrChange w:id="372" w:author="Robert Pasternak" w:date="2021-09-07T12:47:00Z">
                <w:rPr>
                  <w:rFonts w:ascii="Times" w:hAnsi="Times" w:cs="Arial"/>
                  <w:color w:val="0000FF"/>
                  <w:u w:val="single"/>
                </w:rPr>
              </w:rPrChange>
            </w:rPr>
            <w:delText xml:space="preserve">i transport </w:delText>
          </w:r>
        </w:del>
      </w:ins>
      <w:del w:id="373" w:author="Robert Pasternak" w:date="2021-06-07T19:49:00Z">
        <w:r w:rsidRPr="008416E6">
          <w:rPr>
            <w:rPrChange w:id="374" w:author="Robert Pasternak" w:date="2021-09-07T12:47:00Z">
              <w:rPr>
                <w:rFonts w:ascii="Times" w:hAnsi="Times" w:cs="Arial"/>
                <w:color w:val="0000FF"/>
                <w:u w:val="single"/>
              </w:rPr>
            </w:rPrChange>
          </w:rPr>
          <w:delText xml:space="preserve">odpadów komunalnych wymienionych wytworzonych na wszystkich nieruchomościach, na których zamieszkują mieszkańcy na terenie Gminy; organizację i prowadzenie Punktu Selektywnego Zbierania Odpadów Komunalnych; odbiór przeterminowanych leków oddawanych przez mieszkańców do wskazanych punktów zbiórki przeterminowanych leków zlokalizowanych w aptekach, przychodniach zdrowia, w budynkach użyteczności publicznej, znajdujących się na terenie Gminy wraz z wyposażeniem ich w oznakowane pojemniki przeznaczone do zbierania przeterminowanych leków; zagospodarowanie odpadów komunalnych odebranych </w:delText>
        </w:r>
        <w:r w:rsidRPr="008416E6">
          <w:rPr>
            <w:rPrChange w:id="375" w:author="Robert Pasternak" w:date="2021-09-07T12:47:00Z">
              <w:rPr>
                <w:rFonts w:ascii="Times" w:hAnsi="Times" w:cs="Arial"/>
                <w:color w:val="0000FF"/>
                <w:u w:val="single"/>
              </w:rPr>
            </w:rPrChange>
          </w:rPr>
          <w:br/>
          <w:delText>ze wszystkich nieruchomości na których zamieszkują mieszkańcy</w:delText>
        </w:r>
      </w:del>
      <w:ins w:id="376" w:author="kaluz" w:date="2021-05-04T10:39:00Z">
        <w:del w:id="377" w:author="Robert Pasternak" w:date="2021-06-07T19:49:00Z">
          <w:r w:rsidRPr="008416E6">
            <w:rPr>
              <w:rPrChange w:id="378" w:author="Robert Pasternak" w:date="2021-09-07T12:47:00Z">
                <w:rPr>
                  <w:rFonts w:ascii="Times" w:hAnsi="Times" w:cs="Arial"/>
                  <w:color w:val="0000FF"/>
                  <w:u w:val="single"/>
                </w:rPr>
              </w:rPrChange>
            </w:rPr>
            <w:delText>i</w:delText>
          </w:r>
        </w:del>
      </w:ins>
      <w:del w:id="379" w:author="Robert Pasternak" w:date="2021-06-07T19:49:00Z">
        <w:r w:rsidRPr="008416E6">
          <w:rPr>
            <w:rPrChange w:id="380" w:author="Robert Pasternak" w:date="2021-09-07T12:47:00Z">
              <w:rPr>
                <w:rFonts w:ascii="Times" w:hAnsi="Times" w:cs="Arial"/>
                <w:color w:val="0000FF"/>
                <w:u w:val="single"/>
              </w:rPr>
            </w:rPrChange>
          </w:rPr>
          <w:delText xml:space="preserve">, zebranych w PSZOK </w:delText>
        </w:r>
        <w:r w:rsidRPr="008416E6">
          <w:rPr>
            <w:rPrChange w:id="381" w:author="Robert Pasternak" w:date="2021-09-07T12:47:00Z">
              <w:rPr>
                <w:rFonts w:ascii="Times" w:hAnsi="Times" w:cs="Arial"/>
                <w:color w:val="0000FF"/>
                <w:u w:val="single"/>
              </w:rPr>
            </w:rPrChange>
          </w:rPr>
          <w:br/>
          <w:delText xml:space="preserve">oraz we wskazanych punktach zbiórki przeterminowanych leków, w sposób zgodny </w:delText>
        </w:r>
        <w:r w:rsidRPr="008416E6">
          <w:rPr>
            <w:rPrChange w:id="382" w:author="Robert Pasternak" w:date="2021-09-07T12:47:00Z">
              <w:rPr>
                <w:rFonts w:ascii="Times" w:hAnsi="Times" w:cs="Arial"/>
                <w:color w:val="0000FF"/>
                <w:u w:val="single"/>
              </w:rPr>
            </w:rPrChange>
          </w:rPr>
          <w:br/>
          <w:delText>z obowiązującymi przepisami prawa</w:delText>
        </w:r>
        <w:r w:rsidR="00D80B55" w:rsidRPr="008416E6" w:rsidDel="00613590">
          <w:rPr>
            <w:bCs/>
          </w:rPr>
          <w:delText>;</w:delText>
        </w:r>
      </w:del>
      <w:ins w:id="383" w:author="kaluz" w:date="2021-05-04T10:39:00Z">
        <w:del w:id="384" w:author="Robert Pasternak" w:date="2021-06-07T19:49:00Z">
          <w:r w:rsidR="00A27407" w:rsidRPr="008416E6" w:rsidDel="00613590">
            <w:rPr>
              <w:bCs/>
            </w:rPr>
            <w:delText xml:space="preserve"> realizacja kryteriów niezwiązanych z ceną, jeżeli na etapie oceny oferty Wykonawca zadeklarował ich realizację za co uzyska</w:delText>
          </w:r>
        </w:del>
      </w:ins>
      <w:ins w:id="385" w:author="kaluz" w:date="2021-05-04T10:40:00Z">
        <w:del w:id="386" w:author="Robert Pasternak" w:date="2021-06-07T19:49:00Z">
          <w:r w:rsidR="00A27407" w:rsidRPr="008416E6" w:rsidDel="00613590">
            <w:rPr>
              <w:bCs/>
            </w:rPr>
            <w:delText xml:space="preserve">ł dodatkowe punktu podczas oceny oferty; prowadzenie </w:delText>
          </w:r>
        </w:del>
      </w:ins>
      <w:ins w:id="387" w:author="kaluz" w:date="2021-05-04T10:41:00Z">
        <w:del w:id="388" w:author="Robert Pasternak" w:date="2021-06-07T19:49:00Z">
          <w:r w:rsidR="00A27407" w:rsidRPr="008416E6" w:rsidDel="00613590">
            <w:rPr>
              <w:bCs/>
            </w:rPr>
            <w:delText>zgodnie z obowiązującymi przepisami prawa</w:delText>
          </w:r>
        </w:del>
      </w:ins>
      <w:ins w:id="389" w:author="kaluz" w:date="2021-05-04T10:53:00Z">
        <w:del w:id="390" w:author="Robert Pasternak" w:date="2021-06-07T19:49:00Z">
          <w:r w:rsidRPr="008416E6">
            <w:rPr>
              <w:bCs/>
              <w:rPrChange w:id="391" w:author="Robert Pasternak" w:date="2021-09-07T12:47:00Z">
                <w:rPr>
                  <w:bCs/>
                  <w:color w:val="92D050"/>
                  <w:u w:val="single"/>
                </w:rPr>
              </w:rPrChange>
            </w:rPr>
            <w:delText xml:space="preserve"> ewidencji odebranych, zebranych i zagospodarowanych odpadów komunalnych</w:delText>
          </w:r>
        </w:del>
      </w:ins>
      <w:ins w:id="392" w:author="kaluz" w:date="2021-05-04T10:41:00Z">
        <w:del w:id="393" w:author="Robert Pasternak" w:date="2021-06-07T19:49:00Z">
          <w:r w:rsidR="00A27407" w:rsidRPr="008416E6" w:rsidDel="00613590">
            <w:rPr>
              <w:bCs/>
            </w:rPr>
            <w:delText>;</w:delText>
          </w:r>
        </w:del>
      </w:ins>
      <w:ins w:id="394" w:author="kaluz" w:date="2021-05-04T10:53:00Z">
        <w:del w:id="395" w:author="Robert Pasternak" w:date="2021-06-07T19:49:00Z">
          <w:r w:rsidRPr="008416E6">
            <w:rPr>
              <w:bCs/>
              <w:rPrChange w:id="396" w:author="Robert Pasternak" w:date="2021-09-07T12:47:00Z">
                <w:rPr>
                  <w:bCs/>
                  <w:color w:val="92D050"/>
                  <w:u w:val="single"/>
                </w:rPr>
              </w:rPrChange>
            </w:rPr>
            <w:delText xml:space="preserve"> osiągnięcie w stosunku </w:delText>
          </w:r>
        </w:del>
      </w:ins>
      <w:ins w:id="397" w:author="kaluz" w:date="2021-05-04T10:55:00Z">
        <w:del w:id="398" w:author="Robert Pasternak" w:date="2021-06-07T19:49:00Z">
          <w:r w:rsidRPr="008416E6">
            <w:rPr>
              <w:bCs/>
              <w:rPrChange w:id="399" w:author="Robert Pasternak" w:date="2021-09-07T12:47:00Z">
                <w:rPr>
                  <w:bCs/>
                  <w:color w:val="92D050"/>
                  <w:u w:val="single"/>
                </w:rPr>
              </w:rPrChange>
            </w:rPr>
            <w:delText xml:space="preserve">do </w:delText>
          </w:r>
        </w:del>
      </w:ins>
      <w:ins w:id="400" w:author="kaluz" w:date="2021-05-04T10:53:00Z">
        <w:del w:id="401" w:author="Robert Pasternak" w:date="2021-06-07T19:49:00Z">
          <w:r w:rsidRPr="008416E6">
            <w:rPr>
              <w:bCs/>
              <w:rPrChange w:id="402" w:author="Robert Pasternak" w:date="2021-09-07T12:47:00Z">
                <w:rPr>
                  <w:bCs/>
                  <w:color w:val="92D050"/>
                  <w:u w:val="single"/>
                </w:rPr>
              </w:rPrChange>
            </w:rPr>
            <w:delText xml:space="preserve">odebranych, zebranych i zagospodarowanych przez </w:delText>
          </w:r>
        </w:del>
      </w:ins>
      <w:ins w:id="403" w:author="kaluz" w:date="2021-05-04T10:54:00Z">
        <w:del w:id="404" w:author="Robert Pasternak" w:date="2021-06-07T19:49:00Z">
          <w:r w:rsidRPr="008416E6">
            <w:rPr>
              <w:bCs/>
              <w:rPrChange w:id="405" w:author="Robert Pasternak" w:date="2021-09-07T12:47:00Z">
                <w:rPr>
                  <w:bCs/>
                  <w:color w:val="92D050"/>
                  <w:u w:val="single"/>
                </w:rPr>
              </w:rPrChange>
            </w:rPr>
            <w:delText>Wykonawcę odpadów komunalnych</w:delText>
          </w:r>
        </w:del>
      </w:ins>
      <w:ins w:id="406" w:author="kaluz" w:date="2021-05-04T10:55:00Z">
        <w:del w:id="407" w:author="Robert Pasternak" w:date="2021-06-07T19:49:00Z">
          <w:r w:rsidRPr="008416E6">
            <w:rPr>
              <w:bCs/>
              <w:rPrChange w:id="408" w:author="Robert Pasternak" w:date="2021-09-07T12:47:00Z">
                <w:rPr>
                  <w:bCs/>
                  <w:color w:val="92D050"/>
                  <w:u w:val="single"/>
                </w:rPr>
              </w:rPrChange>
            </w:rPr>
            <w:delText xml:space="preserve"> wymaganych obowiązującymi przepisami prawa poziomów recyklingu i ponownego wykorzystania odpad</w:delText>
          </w:r>
        </w:del>
      </w:ins>
      <w:ins w:id="409" w:author="kaluz" w:date="2021-05-04T10:56:00Z">
        <w:del w:id="410" w:author="Robert Pasternak" w:date="2021-06-07T19:49:00Z">
          <w:r w:rsidRPr="008416E6">
            <w:rPr>
              <w:bCs/>
              <w:rPrChange w:id="411" w:author="Robert Pasternak" w:date="2021-09-07T12:47:00Z">
                <w:rPr>
                  <w:bCs/>
                  <w:color w:val="92D050"/>
                  <w:u w:val="single"/>
                </w:rPr>
              </w:rPrChange>
            </w:rPr>
            <w:delText>ów komunalnych,</w:delText>
          </w:r>
        </w:del>
      </w:ins>
      <w:ins w:id="412" w:author="kaluz" w:date="2021-05-04T10:41:00Z">
        <w:del w:id="413" w:author="Robert Pasternak" w:date="2021-06-07T19:49:00Z">
          <w:r w:rsidR="00A27407" w:rsidRPr="008416E6" w:rsidDel="00613590">
            <w:rPr>
              <w:bCs/>
            </w:rPr>
            <w:delText xml:space="preserve"> realizacja obowi</w:delText>
          </w:r>
        </w:del>
      </w:ins>
      <w:ins w:id="414" w:author="kaluz" w:date="2021-05-04T10:42:00Z">
        <w:del w:id="415" w:author="Robert Pasternak" w:date="2021-06-07T19:49:00Z">
          <w:r w:rsidR="00A27407" w:rsidRPr="008416E6" w:rsidDel="00613590">
            <w:rPr>
              <w:bCs/>
            </w:rPr>
            <w:delText xml:space="preserve">ązków Wykonawcy wynikających </w:delText>
          </w:r>
        </w:del>
      </w:ins>
      <w:ins w:id="416" w:author="kaluz" w:date="2021-05-04T10:56:00Z">
        <w:del w:id="417" w:author="Robert Pasternak" w:date="2021-06-07T19:49:00Z">
          <w:r w:rsidRPr="008416E6">
            <w:rPr>
              <w:bCs/>
              <w:rPrChange w:id="418" w:author="Robert Pasternak" w:date="2021-09-07T12:47:00Z">
                <w:rPr>
                  <w:bCs/>
                  <w:color w:val="92D050"/>
                  <w:u w:val="single"/>
                </w:rPr>
              </w:rPrChange>
            </w:rPr>
            <w:br/>
          </w:r>
        </w:del>
      </w:ins>
      <w:ins w:id="419" w:author="kaluz" w:date="2021-05-04T10:42:00Z">
        <w:del w:id="420" w:author="Robert Pasternak" w:date="2021-06-07T19:49:00Z">
          <w:r w:rsidR="00A27407" w:rsidRPr="008416E6" w:rsidDel="00613590">
            <w:rPr>
              <w:bCs/>
            </w:rPr>
            <w:delText>z Opisu Przedmiotu Zamówienia.</w:delText>
          </w:r>
        </w:del>
      </w:ins>
    </w:p>
    <w:p w14:paraId="7E1DACFB" w14:textId="77777777" w:rsidR="00361B44" w:rsidRPr="008416E6" w:rsidRDefault="00D178CF">
      <w:pPr>
        <w:shd w:val="clear" w:color="auto" w:fill="FFFFFF"/>
        <w:spacing w:line="312" w:lineRule="auto"/>
        <w:ind w:left="426" w:hanging="426"/>
        <w:rPr>
          <w:del w:id="421" w:author="kaluz" w:date="2021-05-04T10:45:00Z"/>
          <w:shd w:val="clear" w:color="auto" w:fill="FFFFFF"/>
        </w:rPr>
        <w:pPrChange w:id="422" w:author="Piotr Szumlak" w:date="2021-07-09T12:12:00Z">
          <w:pPr>
            <w:shd w:val="clear" w:color="auto" w:fill="FFFFFF"/>
            <w:spacing w:line="360" w:lineRule="auto"/>
          </w:pPr>
        </w:pPrChange>
      </w:pPr>
      <w:del w:id="423" w:author="Piotr Szumlak" w:date="2021-07-09T12:10:00Z">
        <w:r w:rsidRPr="008416E6" w:rsidDel="00E55FA1">
          <w:rPr>
            <w:b/>
          </w:rPr>
          <w:delText>p</w:delText>
        </w:r>
      </w:del>
      <w:ins w:id="424" w:author="Piotr Szumlak" w:date="2021-07-09T12:10:00Z">
        <w:r w:rsidR="00E55FA1" w:rsidRPr="008416E6">
          <w:rPr>
            <w:b/>
          </w:rPr>
          <w:t>16</w:t>
        </w:r>
      </w:ins>
      <w:r w:rsidRPr="008416E6">
        <w:rPr>
          <w:b/>
        </w:rPr>
        <w:t>)</w:t>
      </w:r>
      <w:r w:rsidR="009B0699" w:rsidRPr="008416E6">
        <w:rPr>
          <w:b/>
        </w:rPr>
        <w:t xml:space="preserve"> odpadach niebezpiecznych</w:t>
      </w:r>
      <w:r w:rsidR="009B0699" w:rsidRPr="008416E6">
        <w:t xml:space="preserve"> - </w:t>
      </w:r>
      <w:r w:rsidR="009B0699" w:rsidRPr="008416E6">
        <w:rPr>
          <w:shd w:val="clear" w:color="auto" w:fill="FFFFFF"/>
        </w:rPr>
        <w:t>należy przez to rozumieć odpady wykazujące co najmniej jedną spośród właściwości niebezpiecznych. Właściwości powodujące, że odp</w:t>
      </w:r>
      <w:r w:rsidR="00D80B55" w:rsidRPr="008416E6">
        <w:rPr>
          <w:shd w:val="clear" w:color="auto" w:fill="FFFFFF"/>
        </w:rPr>
        <w:t>ady są odpadami niebezpiecznymi</w:t>
      </w:r>
      <w:r w:rsidR="009B0699" w:rsidRPr="008416E6">
        <w:rPr>
          <w:shd w:val="clear" w:color="auto" w:fill="FFFFFF"/>
        </w:rPr>
        <w:t xml:space="preserve"> oraz warunki uznania odpadów za niebezpieczne, </w:t>
      </w:r>
      <w:ins w:id="425" w:author="Piotr Szumlak" w:date="2021-07-09T12:12:00Z">
        <w:r w:rsidR="00E55FA1" w:rsidRPr="008416E6">
          <w:rPr>
            <w:shd w:val="clear" w:color="auto" w:fill="FFFFFF"/>
          </w:rPr>
          <w:br/>
        </w:r>
      </w:ins>
      <w:r w:rsidR="009B0699" w:rsidRPr="008416E6">
        <w:rPr>
          <w:shd w:val="clear" w:color="auto" w:fill="FFFFFF"/>
        </w:rPr>
        <w:t xml:space="preserve">z wyjątkiem warunków uznania odpadów za posiadające właściwości zakaźne, określają przepisy rozporządzenia Komisji (UE) nr 1357/2014 z dnia 18 grudnia 2014 r. </w:t>
      </w:r>
      <w:ins w:id="426" w:author="Robert Pasternak" w:date="2021-07-01T12:20:00Z">
        <w:r w:rsidR="00DC0B79" w:rsidRPr="008416E6">
          <w:rPr>
            <w:shd w:val="clear" w:color="auto" w:fill="FFFFFF"/>
          </w:rPr>
          <w:t xml:space="preserve">zastępujące załącznik III do dyrektywy </w:t>
        </w:r>
      </w:ins>
      <w:ins w:id="427" w:author="Robert Pasternak" w:date="2021-07-01T12:21:00Z">
        <w:r w:rsidR="00DC0B79" w:rsidRPr="008416E6">
          <w:rPr>
            <w:shd w:val="clear" w:color="auto" w:fill="FFFFFF"/>
          </w:rPr>
          <w:t xml:space="preserve">Parlamentu Europejskiego i Rady  2008/98/WE w sprawie odpadów oraz uchylającej niektóre </w:t>
        </w:r>
      </w:ins>
      <w:ins w:id="428" w:author="Robert Pasternak" w:date="2021-07-01T12:22:00Z">
        <w:r w:rsidR="00DC0B79" w:rsidRPr="008416E6">
          <w:rPr>
            <w:shd w:val="clear" w:color="auto" w:fill="FFFFFF"/>
          </w:rPr>
          <w:t xml:space="preserve">dyrektywy </w:t>
        </w:r>
      </w:ins>
      <w:r w:rsidR="009B0699" w:rsidRPr="008416E6">
        <w:rPr>
          <w:shd w:val="clear" w:color="auto" w:fill="FFFFFF"/>
        </w:rPr>
        <w:t xml:space="preserve">oraz rozporządzenia Rady (UE) 2017/997 z dnia 8 czerwca 2017 r. zmieniającego załącznik III do dyrektywy Parlamentu Europejskiego i Rady 2008/98/WE w odniesieniu do niebezpiecznej właściwości HP 14 "Ekotoksyczne" </w:t>
      </w:r>
      <w:del w:id="429" w:author="Robert Pasternak" w:date="2019-08-23T11:41:00Z">
        <w:r w:rsidR="00D80B55" w:rsidRPr="008416E6" w:rsidDel="007E216D">
          <w:rPr>
            <w:shd w:val="clear" w:color="auto" w:fill="FFFFFF"/>
          </w:rPr>
          <w:br/>
        </w:r>
      </w:del>
      <w:r w:rsidR="009B0699" w:rsidRPr="008416E6">
        <w:rPr>
          <w:shd w:val="clear" w:color="auto" w:fill="FFFFFF"/>
        </w:rPr>
        <w:t>(Dz. Urz. U</w:t>
      </w:r>
      <w:r w:rsidR="00D80B55" w:rsidRPr="008416E6">
        <w:rPr>
          <w:shd w:val="clear" w:color="auto" w:fill="FFFFFF"/>
        </w:rPr>
        <w:t>E L 150 z 14.06.2017r., str. 1);</w:t>
      </w:r>
    </w:p>
    <w:p w14:paraId="53820382" w14:textId="77777777" w:rsidR="00361B44" w:rsidRPr="008416E6" w:rsidRDefault="00361B44">
      <w:pPr>
        <w:shd w:val="clear" w:color="auto" w:fill="FFFFFF"/>
        <w:spacing w:line="312" w:lineRule="auto"/>
        <w:ind w:left="426" w:hanging="426"/>
        <w:rPr>
          <w:shd w:val="clear" w:color="auto" w:fill="FFFFFF"/>
        </w:rPr>
        <w:pPrChange w:id="430" w:author="Piotr Szumlak" w:date="2021-07-09T12:12:00Z">
          <w:pPr>
            <w:shd w:val="clear" w:color="auto" w:fill="FFFFFF"/>
            <w:spacing w:line="360" w:lineRule="auto"/>
          </w:pPr>
        </w:pPrChange>
      </w:pPr>
    </w:p>
    <w:p w14:paraId="3DCD627A" w14:textId="77777777" w:rsidR="00361B44" w:rsidRPr="008416E6" w:rsidRDefault="00D178CF">
      <w:pPr>
        <w:tabs>
          <w:tab w:val="left" w:pos="364"/>
          <w:tab w:val="left" w:pos="426"/>
          <w:tab w:val="left" w:pos="470"/>
        </w:tabs>
        <w:spacing w:line="312" w:lineRule="auto"/>
        <w:ind w:left="284" w:right="20" w:hanging="284"/>
        <w:pPrChange w:id="431" w:author="Piotr Szumlak" w:date="2021-07-09T12:12:00Z">
          <w:pPr>
            <w:tabs>
              <w:tab w:val="left" w:pos="364"/>
              <w:tab w:val="left" w:pos="426"/>
              <w:tab w:val="left" w:pos="470"/>
            </w:tabs>
            <w:spacing w:line="360" w:lineRule="auto"/>
            <w:ind w:right="20"/>
          </w:pPr>
        </w:pPrChange>
      </w:pPr>
      <w:del w:id="432" w:author="Piotr Szumlak" w:date="2021-07-09T12:10:00Z">
        <w:r w:rsidRPr="008416E6" w:rsidDel="00E55FA1">
          <w:rPr>
            <w:b/>
            <w:shd w:val="clear" w:color="auto" w:fill="FFFFFF"/>
          </w:rPr>
          <w:delText>r</w:delText>
        </w:r>
      </w:del>
      <w:ins w:id="433" w:author="Piotr Szumlak" w:date="2021-07-09T12:10:00Z">
        <w:r w:rsidR="00E55FA1" w:rsidRPr="008416E6">
          <w:rPr>
            <w:b/>
            <w:shd w:val="clear" w:color="auto" w:fill="FFFFFF"/>
          </w:rPr>
          <w:t>17</w:t>
        </w:r>
      </w:ins>
      <w:r w:rsidRPr="008416E6">
        <w:rPr>
          <w:b/>
          <w:shd w:val="clear" w:color="auto" w:fill="FFFFFF"/>
        </w:rPr>
        <w:t>)</w:t>
      </w:r>
      <w:r w:rsidR="009B0699" w:rsidRPr="008416E6">
        <w:rPr>
          <w:b/>
          <w:shd w:val="clear" w:color="auto" w:fill="FFFFFF"/>
        </w:rPr>
        <w:t xml:space="preserve"> odpadach wielkogabarytowych</w:t>
      </w:r>
      <w:r w:rsidR="009B0699" w:rsidRPr="008416E6">
        <w:rPr>
          <w:shd w:val="clear" w:color="auto" w:fill="FFFFFF"/>
        </w:rPr>
        <w:t xml:space="preserve"> - </w:t>
      </w:r>
      <w:r w:rsidR="009B0699" w:rsidRPr="008416E6">
        <w:t xml:space="preserve">należy przez to rozumieć odpady komunalne, które </w:t>
      </w:r>
      <w:r w:rsidRPr="008416E6">
        <w:br/>
      </w:r>
      <w:r w:rsidR="009B0699" w:rsidRPr="008416E6">
        <w:t xml:space="preserve">ze względu na duże rozmiary lub masę nie mieszczą się w standardowych pojemnikach </w:t>
      </w:r>
      <w:r w:rsidR="00686A61" w:rsidRPr="008416E6">
        <w:br/>
      </w:r>
      <w:r w:rsidR="009B0699" w:rsidRPr="008416E6">
        <w:t xml:space="preserve">na odpady i wymagają odrębnego traktowania, w szczególności meble, wózki dziecięce, itp.; definicja ta nie obejmuje </w:t>
      </w:r>
      <w:ins w:id="434" w:author="Robert Pasternak" w:date="2021-06-18T11:12:00Z">
        <w:r w:rsidR="001041AA" w:rsidRPr="008416E6">
          <w:t xml:space="preserve">kompletnego </w:t>
        </w:r>
      </w:ins>
      <w:r w:rsidR="009B0699" w:rsidRPr="008416E6">
        <w:t xml:space="preserve">zużytego sprzętu elektrycznego </w:t>
      </w:r>
      <w:ins w:id="435" w:author="Piotr Szumlak" w:date="2021-07-09T12:12:00Z">
        <w:del w:id="436" w:author="Robert Pasternak" w:date="2021-07-12T08:42:00Z">
          <w:r w:rsidR="00E55FA1" w:rsidRPr="008416E6" w:rsidDel="00F6399C">
            <w:br/>
          </w:r>
        </w:del>
      </w:ins>
      <w:r w:rsidR="009B0699" w:rsidRPr="008416E6">
        <w:t xml:space="preserve">i elektronicznego, odpadów pochodzących z </w:t>
      </w:r>
      <w:ins w:id="437" w:author="Robert Pasternak" w:date="2021-06-18T11:13:00Z">
        <w:r w:rsidR="001041AA" w:rsidRPr="008416E6">
          <w:t>rozbudowy, przebudowy, remontu lub budowy obiekt</w:t>
        </w:r>
      </w:ins>
      <w:ins w:id="438" w:author="Robert Pasternak" w:date="2021-06-18T11:14:00Z">
        <w:r w:rsidR="001041AA" w:rsidRPr="008416E6">
          <w:t>ów budowlanych</w:t>
        </w:r>
      </w:ins>
      <w:del w:id="439" w:author="Robert Pasternak" w:date="2021-06-18T11:14:00Z">
        <w:r w:rsidR="009B0699" w:rsidRPr="008416E6" w:rsidDel="001041AA">
          <w:delText>budów i remontów</w:delText>
        </w:r>
      </w:del>
      <w:r w:rsidR="009B0699" w:rsidRPr="008416E6">
        <w:t>, a także pojazdów wycofanych z eksploatacji</w:t>
      </w:r>
      <w:del w:id="440" w:author="Robert Pasternak" w:date="2021-06-07T19:40:00Z">
        <w:r w:rsidR="00E11DE4" w:rsidRPr="008416E6">
          <w:rPr>
            <w:strike/>
            <w:rPrChange w:id="441" w:author="Robert Pasternak" w:date="2021-09-07T12:47:00Z">
              <w:rPr>
                <w:color w:val="0000FF"/>
                <w:u w:val="single"/>
              </w:rPr>
            </w:rPrChange>
          </w:rPr>
          <w:delText>oraz odpadów z takich pojazdów</w:delText>
        </w:r>
      </w:del>
      <w:r w:rsidR="009B0699" w:rsidRPr="008416E6">
        <w:t>, których pozbywanie się regulują przepisy o recyklingu pojazdów wycofanych z eksploatacji;</w:t>
      </w:r>
    </w:p>
    <w:p w14:paraId="0B47AA68" w14:textId="77777777" w:rsidR="00361B44" w:rsidRPr="008416E6" w:rsidRDefault="00D178CF">
      <w:pPr>
        <w:tabs>
          <w:tab w:val="left" w:pos="364"/>
        </w:tabs>
        <w:spacing w:line="312" w:lineRule="auto"/>
        <w:ind w:left="284" w:right="20" w:hanging="284"/>
        <w:rPr>
          <w:ins w:id="442" w:author="Robert Pasternak" w:date="2021-07-12T08:42:00Z"/>
        </w:rPr>
        <w:pPrChange w:id="443" w:author="Piotr Szumlak" w:date="2021-07-09T12:12:00Z">
          <w:pPr>
            <w:tabs>
              <w:tab w:val="left" w:pos="364"/>
            </w:tabs>
            <w:spacing w:line="360" w:lineRule="auto"/>
            <w:ind w:right="20"/>
          </w:pPr>
        </w:pPrChange>
      </w:pPr>
      <w:del w:id="444" w:author="Piotr Szumlak" w:date="2021-07-09T12:10:00Z">
        <w:r w:rsidRPr="008416E6" w:rsidDel="00E55FA1">
          <w:rPr>
            <w:b/>
          </w:rPr>
          <w:delText>s</w:delText>
        </w:r>
      </w:del>
      <w:ins w:id="445" w:author="Piotr Szumlak" w:date="2021-07-09T12:10:00Z">
        <w:r w:rsidR="00E55FA1" w:rsidRPr="008416E6">
          <w:rPr>
            <w:b/>
          </w:rPr>
          <w:t>18</w:t>
        </w:r>
      </w:ins>
      <w:r w:rsidRPr="008416E6">
        <w:rPr>
          <w:b/>
        </w:rPr>
        <w:t>)</w:t>
      </w:r>
      <w:r w:rsidR="009B0699" w:rsidRPr="008416E6">
        <w:rPr>
          <w:b/>
        </w:rPr>
        <w:t xml:space="preserve"> odpadach budowlanych i rozbiórkowych</w:t>
      </w:r>
      <w:r w:rsidR="009B0699" w:rsidRPr="008416E6">
        <w:t xml:space="preserve"> – należy przez to rozumieć odpady inne niż niebezpieczne, wydzielone ze strumienia odpadów komunalnych, pochodzące z budowy,</w:t>
      </w:r>
      <w:ins w:id="446" w:author="Robert Pasternak" w:date="2021-06-18T11:14:00Z">
        <w:r w:rsidR="001041AA" w:rsidRPr="008416E6">
          <w:t xml:space="preserve"> rozbudowy, przebudowy,</w:t>
        </w:r>
      </w:ins>
      <w:r w:rsidR="009B0699" w:rsidRPr="008416E6">
        <w:t xml:space="preserve"> remontów i </w:t>
      </w:r>
      <w:r w:rsidR="00E468F5" w:rsidRPr="008416E6">
        <w:t>rozbiórki</w:t>
      </w:r>
      <w:del w:id="447" w:author="Robert Pasternak" w:date="2021-06-18T11:14:00Z">
        <w:r w:rsidR="00E468F5" w:rsidRPr="008416E6" w:rsidDel="001B7454">
          <w:delText xml:space="preserve"> lub </w:delText>
        </w:r>
        <w:r w:rsidR="009B0699" w:rsidRPr="008416E6" w:rsidDel="001B7454">
          <w:delText>demontażu</w:delText>
        </w:r>
      </w:del>
      <w:r w:rsidR="009B0699" w:rsidRPr="008416E6">
        <w:t xml:space="preserve"> obiektów budowlanych;</w:t>
      </w:r>
    </w:p>
    <w:p w14:paraId="57610137" w14:textId="77777777" w:rsidR="00F6399C" w:rsidRPr="008416E6" w:rsidRDefault="00F6399C">
      <w:pPr>
        <w:tabs>
          <w:tab w:val="left" w:pos="364"/>
        </w:tabs>
        <w:spacing w:line="312" w:lineRule="auto"/>
        <w:ind w:left="284" w:right="20" w:hanging="284"/>
        <w:pPrChange w:id="448" w:author="Piotr Szumlak" w:date="2021-07-09T12:12:00Z">
          <w:pPr>
            <w:tabs>
              <w:tab w:val="left" w:pos="364"/>
            </w:tabs>
            <w:spacing w:line="360" w:lineRule="auto"/>
            <w:ind w:right="20"/>
          </w:pPr>
        </w:pPrChange>
      </w:pPr>
    </w:p>
    <w:p w14:paraId="3F7885FA" w14:textId="77777777" w:rsidR="00361B44" w:rsidRPr="008416E6" w:rsidRDefault="00D178CF">
      <w:pPr>
        <w:tabs>
          <w:tab w:val="left" w:pos="364"/>
          <w:tab w:val="left" w:pos="477"/>
        </w:tabs>
        <w:spacing w:line="312" w:lineRule="auto"/>
        <w:ind w:left="284" w:right="20" w:hanging="284"/>
        <w:pPrChange w:id="449" w:author="Piotr Szumlak" w:date="2021-07-09T12:12:00Z">
          <w:pPr>
            <w:tabs>
              <w:tab w:val="left" w:pos="364"/>
              <w:tab w:val="left" w:pos="477"/>
            </w:tabs>
            <w:spacing w:line="360" w:lineRule="auto"/>
            <w:ind w:right="20"/>
          </w:pPr>
        </w:pPrChange>
      </w:pPr>
      <w:del w:id="450" w:author="Piotr Szumlak" w:date="2021-07-09T12:10:00Z">
        <w:r w:rsidRPr="008416E6" w:rsidDel="00E55FA1">
          <w:rPr>
            <w:b/>
          </w:rPr>
          <w:lastRenderedPageBreak/>
          <w:delText>t</w:delText>
        </w:r>
      </w:del>
      <w:ins w:id="451" w:author="Piotr Szumlak" w:date="2021-07-09T12:10:00Z">
        <w:r w:rsidR="00E55FA1" w:rsidRPr="008416E6">
          <w:rPr>
            <w:b/>
          </w:rPr>
          <w:t>19</w:t>
        </w:r>
      </w:ins>
      <w:r w:rsidRPr="008416E6">
        <w:rPr>
          <w:b/>
        </w:rPr>
        <w:t>)</w:t>
      </w:r>
      <w:r w:rsidR="009B0699" w:rsidRPr="008416E6">
        <w:rPr>
          <w:b/>
        </w:rPr>
        <w:t xml:space="preserve"> właścicielach nieruchomości</w:t>
      </w:r>
      <w:r w:rsidR="009B0699" w:rsidRPr="008416E6">
        <w:t xml:space="preserve"> – należy przez to rozumieć także współwłaścicieli, użytkowników wieczystych</w:t>
      </w:r>
      <w:ins w:id="452" w:author="Robert Pasternak" w:date="2021-06-18T11:15:00Z">
        <w:r w:rsidR="001B7454" w:rsidRPr="008416E6">
          <w:t>, najemców</w:t>
        </w:r>
      </w:ins>
      <w:r w:rsidR="009B0699" w:rsidRPr="008416E6">
        <w:t xml:space="preserve"> oraz jednostki organizacyjne i osoby posiadające nieruchomości w zarządzie lub użytkowaniu, a także inne podmioty władające nieruchomością</w:t>
      </w:r>
      <w:r w:rsidR="00D80B55" w:rsidRPr="008416E6">
        <w:t>;</w:t>
      </w:r>
    </w:p>
    <w:p w14:paraId="0DB8B059" w14:textId="77777777" w:rsidR="00361B44" w:rsidRPr="008416E6" w:rsidRDefault="00D178CF">
      <w:pPr>
        <w:tabs>
          <w:tab w:val="left" w:pos="364"/>
          <w:tab w:val="left" w:pos="477"/>
        </w:tabs>
        <w:spacing w:line="312" w:lineRule="auto"/>
        <w:ind w:left="284" w:right="20" w:hanging="284"/>
        <w:pPrChange w:id="453" w:author="Piotr Szumlak" w:date="2021-07-09T12:12:00Z">
          <w:pPr>
            <w:tabs>
              <w:tab w:val="left" w:pos="364"/>
              <w:tab w:val="left" w:pos="477"/>
            </w:tabs>
            <w:spacing w:line="360" w:lineRule="auto"/>
            <w:ind w:right="20"/>
          </w:pPr>
        </w:pPrChange>
      </w:pPr>
      <w:del w:id="454" w:author="Piotr Szumlak" w:date="2021-07-09T12:10:00Z">
        <w:r w:rsidRPr="008416E6" w:rsidDel="00E55FA1">
          <w:rPr>
            <w:b/>
          </w:rPr>
          <w:delText>u</w:delText>
        </w:r>
      </w:del>
      <w:ins w:id="455" w:author="Piotr Szumlak" w:date="2021-07-09T12:10:00Z">
        <w:r w:rsidR="00E55FA1" w:rsidRPr="008416E6">
          <w:rPr>
            <w:b/>
          </w:rPr>
          <w:t>20</w:t>
        </w:r>
      </w:ins>
      <w:r w:rsidRPr="008416E6">
        <w:rPr>
          <w:b/>
        </w:rPr>
        <w:t>)</w:t>
      </w:r>
      <w:r w:rsidR="000270ED" w:rsidRPr="008416E6">
        <w:rPr>
          <w:b/>
        </w:rPr>
        <w:t xml:space="preserve"> zużytym sprzęcie elektrycznym i elektronicznym</w:t>
      </w:r>
      <w:r w:rsidR="000270ED" w:rsidRPr="008416E6">
        <w:t xml:space="preserve"> – należy przez to rozumieć odpady komunalne będące urządzeniami, których prawidłowe działanie jest uzależnione </w:t>
      </w:r>
      <w:ins w:id="456" w:author="Robert Pasternak" w:date="2021-07-12T08:42:00Z">
        <w:r w:rsidR="00F6399C" w:rsidRPr="008416E6">
          <w:br/>
        </w:r>
      </w:ins>
      <w:r w:rsidR="000270ED" w:rsidRPr="008416E6">
        <w:t>od dopływu prądu elektrycznego lub od obecności pól elektromagnetycznych</w:t>
      </w:r>
      <w:r w:rsidR="00B7096A" w:rsidRPr="008416E6">
        <w:t>;</w:t>
      </w:r>
    </w:p>
    <w:p w14:paraId="015208B9" w14:textId="77777777" w:rsidR="00361B44" w:rsidRPr="008416E6" w:rsidRDefault="00B76994">
      <w:pPr>
        <w:tabs>
          <w:tab w:val="left" w:pos="364"/>
          <w:tab w:val="left" w:pos="477"/>
        </w:tabs>
        <w:spacing w:line="312" w:lineRule="auto"/>
        <w:ind w:left="284" w:right="20" w:hanging="284"/>
        <w:pPrChange w:id="457" w:author="Piotr Szumlak" w:date="2021-07-09T12:12:00Z">
          <w:pPr>
            <w:tabs>
              <w:tab w:val="left" w:pos="364"/>
              <w:tab w:val="left" w:pos="477"/>
            </w:tabs>
            <w:spacing w:line="360" w:lineRule="auto"/>
            <w:ind w:right="20"/>
          </w:pPr>
        </w:pPrChange>
      </w:pPr>
      <w:del w:id="458" w:author="Piotr Szumlak" w:date="2021-07-09T12:10:00Z">
        <w:r w:rsidRPr="008416E6" w:rsidDel="00E55FA1">
          <w:rPr>
            <w:b/>
          </w:rPr>
          <w:delText>v</w:delText>
        </w:r>
      </w:del>
      <w:ins w:id="459" w:author="Piotr Szumlak" w:date="2021-07-09T12:10:00Z">
        <w:r w:rsidR="00E55FA1" w:rsidRPr="008416E6">
          <w:rPr>
            <w:b/>
          </w:rPr>
          <w:t>21</w:t>
        </w:r>
      </w:ins>
      <w:r w:rsidRPr="008416E6">
        <w:rPr>
          <w:b/>
        </w:rPr>
        <w:t>) Umowie</w:t>
      </w:r>
      <w:r w:rsidRPr="008416E6">
        <w:t xml:space="preserve"> – należy przez to rozumieć umowę </w:t>
      </w:r>
      <w:ins w:id="460" w:author="Robert Pasternak" w:date="2021-06-18T11:17:00Z">
        <w:r w:rsidR="001B7454" w:rsidRPr="008416E6">
          <w:t xml:space="preserve">zawartą pomiędzy Wykonawcą, </w:t>
        </w:r>
        <w:r w:rsidR="001B7454" w:rsidRPr="008416E6">
          <w:br/>
          <w:t xml:space="preserve">a Zamawiającym, </w:t>
        </w:r>
      </w:ins>
      <w:r w:rsidRPr="008416E6">
        <w:t>do której załącznikiem jest niniejszy OPZ;</w:t>
      </w:r>
    </w:p>
    <w:p w14:paraId="43255223" w14:textId="6FF1A77A" w:rsidR="00361B44" w:rsidRPr="008416E6" w:rsidRDefault="00B76994">
      <w:pPr>
        <w:tabs>
          <w:tab w:val="left" w:pos="364"/>
          <w:tab w:val="left" w:pos="477"/>
        </w:tabs>
        <w:spacing w:line="312" w:lineRule="auto"/>
        <w:ind w:left="284" w:right="20" w:hanging="284"/>
        <w:rPr>
          <w:ins w:id="461" w:author="Robert Pasternak" w:date="2021-06-07T16:44:00Z"/>
        </w:rPr>
        <w:pPrChange w:id="462" w:author="Piotr Szumlak" w:date="2021-07-09T12:12:00Z">
          <w:pPr>
            <w:tabs>
              <w:tab w:val="left" w:pos="364"/>
              <w:tab w:val="left" w:pos="477"/>
            </w:tabs>
            <w:spacing w:line="360" w:lineRule="auto"/>
            <w:ind w:right="20"/>
          </w:pPr>
        </w:pPrChange>
      </w:pPr>
      <w:del w:id="463" w:author="Piotr Szumlak" w:date="2021-07-09T12:10:00Z">
        <w:r w:rsidRPr="008416E6" w:rsidDel="00E55FA1">
          <w:rPr>
            <w:b/>
          </w:rPr>
          <w:delText>w</w:delText>
        </w:r>
      </w:del>
      <w:ins w:id="464" w:author="Piotr Szumlak" w:date="2021-07-09T12:10:00Z">
        <w:r w:rsidR="00E55FA1" w:rsidRPr="008416E6">
          <w:rPr>
            <w:b/>
          </w:rPr>
          <w:t>22</w:t>
        </w:r>
      </w:ins>
      <w:r w:rsidRPr="008416E6">
        <w:rPr>
          <w:b/>
        </w:rPr>
        <w:t>) S</w:t>
      </w:r>
      <w:del w:id="465" w:author="kaluz" w:date="2021-05-04T11:22:00Z">
        <w:r w:rsidRPr="008416E6" w:rsidDel="00645463">
          <w:rPr>
            <w:b/>
          </w:rPr>
          <w:delText>I</w:delText>
        </w:r>
      </w:del>
      <w:r w:rsidRPr="008416E6">
        <w:rPr>
          <w:b/>
        </w:rPr>
        <w:t>WZ</w:t>
      </w:r>
      <w:r w:rsidRPr="008416E6">
        <w:t xml:space="preserve"> – należy przez to rozumieć Specyfikację </w:t>
      </w:r>
      <w:del w:id="466" w:author="kaluz" w:date="2021-05-04T11:22:00Z">
        <w:r w:rsidRPr="008416E6" w:rsidDel="00645463">
          <w:delText xml:space="preserve">Istotnych </w:delText>
        </w:r>
      </w:del>
      <w:r w:rsidRPr="008416E6">
        <w:t xml:space="preserve">Warunków Zamówienia </w:t>
      </w:r>
      <w:r w:rsidRPr="008416E6">
        <w:br/>
        <w:t>pn. „</w:t>
      </w:r>
      <w:r w:rsidR="00E11DE4" w:rsidRPr="008416E6">
        <w:rPr>
          <w:bCs/>
          <w:rPrChange w:id="467" w:author="Robert Pasternak" w:date="2021-09-07T12:47:00Z">
            <w:rPr>
              <w:rFonts w:ascii="Times" w:hAnsi="Times" w:cs="Arial"/>
              <w:bCs/>
              <w:color w:val="0000FF"/>
              <w:u w:val="single"/>
            </w:rPr>
          </w:rPrChange>
        </w:rPr>
        <w:t xml:space="preserve">Gospodarowanie odpadami komunalnymi w Ostrowcu Świętokrzyskim w okresie </w:t>
      </w:r>
      <w:r w:rsidR="00E11DE4" w:rsidRPr="008416E6">
        <w:rPr>
          <w:bCs/>
          <w:rPrChange w:id="468" w:author="Robert Pasternak" w:date="2021-09-07T12:47:00Z">
            <w:rPr>
              <w:rFonts w:ascii="Times" w:hAnsi="Times" w:cs="Arial"/>
              <w:bCs/>
              <w:color w:val="0000FF"/>
              <w:u w:val="single"/>
            </w:rPr>
          </w:rPrChange>
        </w:rPr>
        <w:br/>
        <w:t>od 01.01.202</w:t>
      </w:r>
      <w:ins w:id="469" w:author="Robert Pasternak" w:date="2024-07-16T09:23:00Z">
        <w:r w:rsidR="005E1A2B">
          <w:rPr>
            <w:bCs/>
          </w:rPr>
          <w:t>5</w:t>
        </w:r>
      </w:ins>
      <w:ins w:id="470" w:author="kaluz" w:date="2021-05-04T10:47:00Z">
        <w:del w:id="471" w:author="Robert Pasternak" w:date="2024-07-16T09:23:00Z">
          <w:r w:rsidR="00E11DE4" w:rsidRPr="008416E6" w:rsidDel="005E1A2B">
            <w:rPr>
              <w:bCs/>
              <w:rPrChange w:id="472" w:author="Robert Pasternak" w:date="2021-09-07T12:47:00Z">
                <w:rPr>
                  <w:rFonts w:ascii="Times" w:hAnsi="Times" w:cs="Arial"/>
                  <w:bCs/>
                  <w:color w:val="0000FF"/>
                  <w:u w:val="single"/>
                </w:rPr>
              </w:rPrChange>
            </w:rPr>
            <w:delText>2</w:delText>
          </w:r>
        </w:del>
      </w:ins>
      <w:del w:id="473" w:author="kaluz" w:date="2021-05-04T10:47:00Z">
        <w:r w:rsidR="00E11DE4" w:rsidRPr="008416E6">
          <w:rPr>
            <w:bCs/>
            <w:rPrChange w:id="474" w:author="Robert Pasternak" w:date="2021-09-07T12:47:00Z">
              <w:rPr>
                <w:rFonts w:ascii="Times" w:hAnsi="Times" w:cs="Arial"/>
                <w:bCs/>
                <w:color w:val="0000FF"/>
                <w:u w:val="single"/>
              </w:rPr>
            </w:rPrChange>
          </w:rPr>
          <w:delText>0</w:delText>
        </w:r>
      </w:del>
      <w:r w:rsidR="00E11DE4" w:rsidRPr="008416E6">
        <w:rPr>
          <w:bCs/>
          <w:rPrChange w:id="475" w:author="Robert Pasternak" w:date="2021-09-07T12:47:00Z">
            <w:rPr>
              <w:rFonts w:ascii="Times" w:hAnsi="Times" w:cs="Arial"/>
              <w:bCs/>
              <w:color w:val="0000FF"/>
              <w:u w:val="single"/>
            </w:rPr>
          </w:rPrChange>
        </w:rPr>
        <w:t xml:space="preserve"> roku do 31.12.202</w:t>
      </w:r>
      <w:ins w:id="476" w:author="kaluz" w:date="2021-05-04T10:47:00Z">
        <w:del w:id="477" w:author="Robert Pasternak" w:date="2021-06-18T11:16:00Z">
          <w:r w:rsidR="00E11DE4" w:rsidRPr="008416E6">
            <w:rPr>
              <w:bCs/>
              <w:rPrChange w:id="478" w:author="Robert Pasternak" w:date="2021-09-07T12:47:00Z">
                <w:rPr>
                  <w:rFonts w:ascii="Times" w:hAnsi="Times" w:cs="Arial"/>
                  <w:bCs/>
                  <w:color w:val="0000FF"/>
                  <w:u w:val="single"/>
                </w:rPr>
              </w:rPrChange>
            </w:rPr>
            <w:delText>3</w:delText>
          </w:r>
        </w:del>
      </w:ins>
      <w:ins w:id="479" w:author="Robert Pasternak" w:date="2021-06-18T11:16:00Z">
        <w:r w:rsidR="005E1A2B">
          <w:rPr>
            <w:bCs/>
          </w:rPr>
          <w:t>5</w:t>
        </w:r>
      </w:ins>
      <w:del w:id="480" w:author="kaluz" w:date="2021-05-04T10:47:00Z">
        <w:r w:rsidR="00E11DE4" w:rsidRPr="008416E6">
          <w:rPr>
            <w:bCs/>
            <w:rPrChange w:id="481" w:author="Robert Pasternak" w:date="2021-09-07T12:47:00Z">
              <w:rPr>
                <w:rFonts w:ascii="Times" w:hAnsi="Times" w:cs="Arial"/>
                <w:bCs/>
                <w:color w:val="0000FF"/>
                <w:u w:val="single"/>
              </w:rPr>
            </w:rPrChange>
          </w:rPr>
          <w:delText>1</w:delText>
        </w:r>
      </w:del>
      <w:r w:rsidR="00E11DE4" w:rsidRPr="008416E6">
        <w:rPr>
          <w:bCs/>
          <w:rPrChange w:id="482" w:author="Robert Pasternak" w:date="2021-09-07T12:47:00Z">
            <w:rPr>
              <w:rFonts w:ascii="Times" w:hAnsi="Times" w:cs="Arial"/>
              <w:bCs/>
              <w:color w:val="0000FF"/>
              <w:u w:val="single"/>
            </w:rPr>
          </w:rPrChange>
        </w:rPr>
        <w:t xml:space="preserve"> roku. Odbiór i zagospodarowanie odpadów komunalnych wytworzonych na nieruchomościach, na których zamieszkują mieszkańcy</w:t>
      </w:r>
      <w:del w:id="483" w:author="Robert Pasternak" w:date="2024-07-16T09:23:00Z">
        <w:r w:rsidR="00E11DE4" w:rsidRPr="008416E6" w:rsidDel="005E1A2B">
          <w:rPr>
            <w:bCs/>
            <w:rPrChange w:id="484" w:author="Robert Pasternak" w:date="2021-09-07T12:47:00Z">
              <w:rPr>
                <w:rFonts w:ascii="Times" w:hAnsi="Times" w:cs="Arial"/>
                <w:bCs/>
                <w:color w:val="0000FF"/>
                <w:u w:val="single"/>
              </w:rPr>
            </w:rPrChange>
          </w:rPr>
          <w:delText xml:space="preserve">. Organizacja </w:delText>
        </w:r>
        <w:r w:rsidR="00E11DE4" w:rsidRPr="008416E6" w:rsidDel="005E1A2B">
          <w:rPr>
            <w:bCs/>
            <w:rPrChange w:id="485" w:author="Robert Pasternak" w:date="2021-09-07T12:47:00Z">
              <w:rPr>
                <w:rFonts w:ascii="Times" w:hAnsi="Times" w:cs="Arial"/>
                <w:bCs/>
                <w:color w:val="0000FF"/>
                <w:u w:val="single"/>
              </w:rPr>
            </w:rPrChange>
          </w:rPr>
          <w:br/>
          <w:delText>i prowadzenie PSZOK</w:delText>
        </w:r>
      </w:del>
      <w:r w:rsidR="00E11DE4" w:rsidRPr="008416E6">
        <w:rPr>
          <w:bCs/>
          <w:rPrChange w:id="486" w:author="Robert Pasternak" w:date="2021-09-07T12:47:00Z">
            <w:rPr>
              <w:rFonts w:ascii="Times" w:hAnsi="Times" w:cs="Arial"/>
              <w:bCs/>
              <w:color w:val="0000FF"/>
              <w:u w:val="single"/>
            </w:rPr>
          </w:rPrChange>
        </w:rPr>
        <w:t>.</w:t>
      </w:r>
      <w:r w:rsidRPr="008416E6">
        <w:t>”</w:t>
      </w:r>
    </w:p>
    <w:p w14:paraId="09CCD3A6" w14:textId="77777777" w:rsidR="00361B44" w:rsidRPr="008416E6" w:rsidRDefault="00B76994">
      <w:pPr>
        <w:tabs>
          <w:tab w:val="left" w:pos="364"/>
          <w:tab w:val="left" w:pos="477"/>
        </w:tabs>
        <w:spacing w:line="312" w:lineRule="auto"/>
        <w:ind w:right="20"/>
        <w:rPr>
          <w:del w:id="487" w:author="Robert Pasternak" w:date="2021-06-07T16:43:00Z"/>
        </w:rPr>
        <w:pPrChange w:id="488" w:author="Robert Pasternak" w:date="2021-05-13T11:34:00Z">
          <w:pPr>
            <w:tabs>
              <w:tab w:val="left" w:pos="364"/>
              <w:tab w:val="left" w:pos="477"/>
            </w:tabs>
            <w:spacing w:line="360" w:lineRule="auto"/>
            <w:ind w:right="20"/>
          </w:pPr>
        </w:pPrChange>
      </w:pPr>
      <w:del w:id="489" w:author="Robert Pasternak" w:date="2021-06-07T16:43:00Z">
        <w:r w:rsidRPr="008416E6" w:rsidDel="00210D37">
          <w:delText>.</w:delText>
        </w:r>
      </w:del>
    </w:p>
    <w:p w14:paraId="11E03876" w14:textId="77777777" w:rsidR="00361B44" w:rsidRPr="008416E6" w:rsidRDefault="00361B44">
      <w:pPr>
        <w:tabs>
          <w:tab w:val="left" w:pos="364"/>
          <w:tab w:val="left" w:pos="477"/>
        </w:tabs>
        <w:spacing w:line="312" w:lineRule="auto"/>
        <w:ind w:right="20"/>
        <w:rPr>
          <w:b/>
          <w:bCs/>
          <w:rPrChange w:id="490" w:author="Robert Pasternak" w:date="2021-09-07T12:47:00Z">
            <w:rPr>
              <w:rFonts w:ascii="Times" w:hAnsi="Times" w:cs="Arial"/>
              <w:b/>
              <w:bCs/>
            </w:rPr>
          </w:rPrChange>
        </w:rPr>
        <w:pPrChange w:id="491" w:author="Robert Pasternak" w:date="2021-06-07T16:43:00Z">
          <w:pPr>
            <w:spacing w:line="360" w:lineRule="auto"/>
          </w:pPr>
        </w:pPrChange>
      </w:pPr>
    </w:p>
    <w:p w14:paraId="61E2C056" w14:textId="77777777" w:rsidR="00361B44" w:rsidRPr="008416E6" w:rsidRDefault="00E11DE4">
      <w:pPr>
        <w:numPr>
          <w:ilvl w:val="0"/>
          <w:numId w:val="18"/>
        </w:numPr>
        <w:spacing w:line="312" w:lineRule="auto"/>
        <w:rPr>
          <w:b/>
          <w:bCs/>
          <w:rPrChange w:id="492" w:author="Robert Pasternak" w:date="2021-09-07T12:47:00Z">
            <w:rPr>
              <w:rFonts w:ascii="Times" w:hAnsi="Times" w:cs="Arial"/>
              <w:b/>
              <w:bCs/>
            </w:rPr>
          </w:rPrChange>
        </w:rPr>
        <w:pPrChange w:id="493" w:author="Robert Pasternak" w:date="2021-05-13T11:34:00Z">
          <w:pPr>
            <w:numPr>
              <w:numId w:val="18"/>
            </w:numPr>
            <w:spacing w:line="360" w:lineRule="auto"/>
          </w:pPr>
        </w:pPrChange>
      </w:pPr>
      <w:r w:rsidRPr="008416E6">
        <w:rPr>
          <w:b/>
          <w:rPrChange w:id="494" w:author="Robert Pasternak" w:date="2021-09-07T12:47:00Z">
            <w:rPr>
              <w:rFonts w:ascii="Times" w:hAnsi="Times" w:cs="Arial"/>
              <w:b/>
              <w:color w:val="0000FF"/>
              <w:u w:val="single"/>
            </w:rPr>
          </w:rPrChange>
        </w:rPr>
        <w:t>Przedmiot zamówienia.</w:t>
      </w:r>
    </w:p>
    <w:p w14:paraId="52F9894B" w14:textId="77777777" w:rsidR="00361B44" w:rsidRPr="008416E6" w:rsidRDefault="00361B44">
      <w:pPr>
        <w:spacing w:line="312" w:lineRule="auto"/>
        <w:rPr>
          <w:b/>
          <w:bCs/>
          <w:rPrChange w:id="495" w:author="Robert Pasternak" w:date="2021-09-07T12:47:00Z">
            <w:rPr>
              <w:rFonts w:ascii="Times" w:hAnsi="Times" w:cs="Arial"/>
              <w:b/>
              <w:bCs/>
            </w:rPr>
          </w:rPrChange>
        </w:rPr>
        <w:pPrChange w:id="496" w:author="Robert Pasternak" w:date="2021-05-13T11:34:00Z">
          <w:pPr>
            <w:spacing w:line="360" w:lineRule="auto"/>
          </w:pPr>
        </w:pPrChange>
      </w:pPr>
    </w:p>
    <w:p w14:paraId="4A14EB38" w14:textId="77777777" w:rsidR="00361B44" w:rsidRPr="008416E6" w:rsidRDefault="00E11DE4">
      <w:pPr>
        <w:spacing w:line="312" w:lineRule="auto"/>
        <w:rPr>
          <w:del w:id="497" w:author="Robert Pasternak" w:date="2019-12-03T10:44:00Z"/>
        </w:rPr>
        <w:pPrChange w:id="498" w:author="Robert Pasternak" w:date="2021-05-13T11:34:00Z">
          <w:pPr>
            <w:spacing w:line="360" w:lineRule="auto"/>
          </w:pPr>
        </w:pPrChange>
      </w:pPr>
      <w:r w:rsidRPr="008416E6">
        <w:rPr>
          <w:rPrChange w:id="499" w:author="Robert Pasternak" w:date="2021-09-07T12:47:00Z">
            <w:rPr>
              <w:rFonts w:ascii="Times" w:hAnsi="Times" w:cs="Arial"/>
              <w:color w:val="0000FF"/>
              <w:u w:val="single"/>
            </w:rPr>
          </w:rPrChange>
        </w:rPr>
        <w:t xml:space="preserve">Realizacja usługi </w:t>
      </w:r>
      <w:r w:rsidR="007E2A8A" w:rsidRPr="008416E6">
        <w:t xml:space="preserve">odbioru i zagospodarowania odpadów komunalnych z terenu Gminy </w:t>
      </w:r>
      <w:r w:rsidR="002C406D" w:rsidRPr="008416E6">
        <w:t>Ostrowiec Świętokrzyski,</w:t>
      </w:r>
      <w:r w:rsidR="007E2A8A" w:rsidRPr="008416E6">
        <w:t xml:space="preserve"> pochodzących z nieruchomości </w:t>
      </w:r>
      <w:r w:rsidR="002C406D" w:rsidRPr="008416E6">
        <w:t>na których zamieszkują mieszkańcy.</w:t>
      </w:r>
      <w:ins w:id="500" w:author="Robert Pasternak" w:date="2021-06-07T16:55:00Z">
        <w:r w:rsidR="0069579F" w:rsidRPr="008416E6">
          <w:t xml:space="preserve"> Przedmiot zamówienia nie obejmuje odbierania i zagospodarowania odpadów komunalnych powstałych na nieruc</w:t>
        </w:r>
      </w:ins>
      <w:ins w:id="501" w:author="Robert Pasternak" w:date="2021-06-07T16:56:00Z">
        <w:r w:rsidR="0069579F" w:rsidRPr="008416E6">
          <w:t>homościach niezamieszkałych</w:t>
        </w:r>
      </w:ins>
      <w:ins w:id="502" w:author="Robert Pasternak" w:date="2021-06-07T16:55:00Z">
        <w:r w:rsidR="0069579F" w:rsidRPr="008416E6">
          <w:t>.</w:t>
        </w:r>
      </w:ins>
    </w:p>
    <w:p w14:paraId="1F90AF8B" w14:textId="77777777" w:rsidR="00361B44" w:rsidRPr="008416E6" w:rsidRDefault="00361B44">
      <w:pPr>
        <w:spacing w:line="312" w:lineRule="auto"/>
        <w:rPr>
          <w:ins w:id="503" w:author="Robert Pasternak" w:date="2021-06-07T19:41:00Z"/>
          <w:b/>
          <w:bCs/>
          <w:rPrChange w:id="504" w:author="Robert Pasternak" w:date="2021-09-07T12:47:00Z">
            <w:rPr>
              <w:ins w:id="505" w:author="Robert Pasternak" w:date="2021-06-07T19:41:00Z"/>
              <w:rFonts w:ascii="Times" w:hAnsi="Times" w:cs="Arial"/>
              <w:b/>
              <w:bCs/>
            </w:rPr>
          </w:rPrChange>
        </w:rPr>
        <w:pPrChange w:id="506" w:author="Robert Pasternak" w:date="2021-05-13T11:34:00Z">
          <w:pPr>
            <w:spacing w:line="360" w:lineRule="auto"/>
          </w:pPr>
        </w:pPrChange>
      </w:pPr>
    </w:p>
    <w:p w14:paraId="0CAB2611" w14:textId="77777777" w:rsidR="00361B44" w:rsidRPr="008416E6" w:rsidRDefault="00361B44">
      <w:pPr>
        <w:spacing w:line="312" w:lineRule="auto"/>
        <w:rPr>
          <w:rPrChange w:id="507" w:author="Robert Pasternak" w:date="2021-09-07T12:47:00Z">
            <w:rPr>
              <w:rFonts w:ascii="Times" w:hAnsi="Times" w:cs="Arial"/>
            </w:rPr>
          </w:rPrChange>
        </w:rPr>
        <w:pPrChange w:id="508" w:author="Robert Pasternak" w:date="2021-05-13T11:34:00Z">
          <w:pPr>
            <w:spacing w:line="360" w:lineRule="auto"/>
          </w:pPr>
        </w:pPrChange>
      </w:pPr>
    </w:p>
    <w:p w14:paraId="1CE000FE" w14:textId="77777777" w:rsidR="00361B44" w:rsidRPr="008416E6" w:rsidRDefault="00E11DE4">
      <w:pPr>
        <w:spacing w:line="312" w:lineRule="auto"/>
        <w:rPr>
          <w:rPrChange w:id="509" w:author="Robert Pasternak" w:date="2021-09-07T12:47:00Z">
            <w:rPr>
              <w:rFonts w:ascii="Times" w:hAnsi="Times" w:cs="Arial"/>
            </w:rPr>
          </w:rPrChange>
        </w:rPr>
        <w:pPrChange w:id="510" w:author="Robert Pasternak" w:date="2021-05-13T11:34:00Z">
          <w:pPr>
            <w:spacing w:line="360" w:lineRule="auto"/>
          </w:pPr>
        </w:pPrChange>
      </w:pPr>
      <w:r w:rsidRPr="008416E6">
        <w:rPr>
          <w:rPrChange w:id="511" w:author="Robert Pasternak" w:date="2021-09-07T12:47:00Z">
            <w:rPr>
              <w:rFonts w:ascii="Times" w:hAnsi="Times" w:cs="Arial"/>
              <w:color w:val="0000FF"/>
              <w:u w:val="single"/>
            </w:rPr>
          </w:rPrChange>
        </w:rPr>
        <w:t>Na Przedmiot zamówienia  składa się</w:t>
      </w:r>
      <w:ins w:id="512" w:author="Robert Pasternak" w:date="2021-05-17T14:34:00Z">
        <w:r w:rsidR="00DF5154" w:rsidRPr="008416E6">
          <w:t>,</w:t>
        </w:r>
      </w:ins>
      <w:ins w:id="513" w:author="Robert Pasternak" w:date="2021-07-12T08:43:00Z">
        <w:r w:rsidR="00F6399C" w:rsidRPr="008416E6">
          <w:t xml:space="preserve"> </w:t>
        </w:r>
      </w:ins>
      <w:ins w:id="514" w:author="kaluz" w:date="2021-05-04T10:58:00Z">
        <w:del w:id="515" w:author="Robert Pasternak" w:date="2021-05-17T14:34:00Z">
          <w:r w:rsidRPr="008416E6">
            <w:rPr>
              <w:rPrChange w:id="516" w:author="Robert Pasternak" w:date="2021-09-07T12:47:00Z">
                <w:rPr>
                  <w:rFonts w:ascii="Times" w:hAnsi="Times" w:cs="Arial"/>
                  <w:color w:val="0000FF"/>
                  <w:u w:val="single"/>
                </w:rPr>
              </w:rPrChange>
            </w:rPr>
            <w:delText>(</w:delText>
          </w:r>
        </w:del>
      </w:ins>
      <w:ins w:id="517" w:author="kaluz" w:date="2021-05-04T10:47:00Z">
        <w:r w:rsidRPr="008416E6">
          <w:rPr>
            <w:rPrChange w:id="518" w:author="Robert Pasternak" w:date="2021-09-07T12:47:00Z">
              <w:rPr>
                <w:rFonts w:ascii="Times" w:hAnsi="Times" w:cs="Arial"/>
                <w:color w:val="0000FF"/>
                <w:u w:val="single"/>
              </w:rPr>
            </w:rPrChange>
          </w:rPr>
          <w:t>w szczególności</w:t>
        </w:r>
      </w:ins>
      <w:ins w:id="519" w:author="kaluz" w:date="2021-05-04T10:59:00Z">
        <w:del w:id="520" w:author="Robert Pasternak" w:date="2021-05-17T14:34:00Z">
          <w:r w:rsidRPr="008416E6">
            <w:rPr>
              <w:rPrChange w:id="521" w:author="Robert Pasternak" w:date="2021-09-07T12:47:00Z">
                <w:rPr>
                  <w:rFonts w:ascii="Times" w:hAnsi="Times" w:cs="Arial"/>
                  <w:color w:val="0000FF"/>
                  <w:u w:val="single"/>
                </w:rPr>
              </w:rPrChange>
            </w:rPr>
            <w:delText xml:space="preserve"> ?</w:delText>
          </w:r>
        </w:del>
      </w:ins>
      <w:ins w:id="522" w:author="kaluz" w:date="2021-05-04T10:58:00Z">
        <w:del w:id="523" w:author="Robert Pasternak" w:date="2021-05-17T14:34:00Z">
          <w:r w:rsidRPr="008416E6">
            <w:rPr>
              <w:rPrChange w:id="524" w:author="Robert Pasternak" w:date="2021-09-07T12:47:00Z">
                <w:rPr>
                  <w:rFonts w:ascii="Times" w:hAnsi="Times" w:cs="Arial"/>
                  <w:color w:val="0000FF"/>
                  <w:u w:val="single"/>
                </w:rPr>
              </w:rPrChange>
            </w:rPr>
            <w:delText>)</w:delText>
          </w:r>
        </w:del>
      </w:ins>
      <w:r w:rsidRPr="008416E6">
        <w:rPr>
          <w:rPrChange w:id="525" w:author="Robert Pasternak" w:date="2021-09-07T12:47:00Z">
            <w:rPr>
              <w:rFonts w:ascii="Times" w:hAnsi="Times" w:cs="Arial"/>
              <w:color w:val="0000FF"/>
              <w:u w:val="single"/>
            </w:rPr>
          </w:rPrChange>
        </w:rPr>
        <w:t>:</w:t>
      </w:r>
    </w:p>
    <w:p w14:paraId="5892C732" w14:textId="3B5E9F4C" w:rsidR="00361B44" w:rsidRPr="008416E6" w:rsidRDefault="00E11DE4">
      <w:pPr>
        <w:numPr>
          <w:ilvl w:val="0"/>
          <w:numId w:val="15"/>
        </w:numPr>
        <w:spacing w:line="312" w:lineRule="auto"/>
        <w:rPr>
          <w:del w:id="526" w:author="Robert Pasternak" w:date="2019-08-23T11:41:00Z"/>
          <w:rPrChange w:id="527" w:author="Robert Pasternak" w:date="2021-09-07T12:47:00Z">
            <w:rPr>
              <w:del w:id="528" w:author="Robert Pasternak" w:date="2019-08-23T11:41:00Z"/>
              <w:rFonts w:ascii="Times" w:hAnsi="Times" w:cs="Arial"/>
            </w:rPr>
          </w:rPrChange>
        </w:rPr>
        <w:pPrChange w:id="529" w:author="Robert Pasternak" w:date="2021-05-13T11:34:00Z">
          <w:pPr>
            <w:numPr>
              <w:numId w:val="15"/>
            </w:numPr>
            <w:spacing w:line="360" w:lineRule="auto"/>
            <w:ind w:left="778" w:hanging="360"/>
          </w:pPr>
        </w:pPrChange>
      </w:pPr>
      <w:r w:rsidRPr="008416E6">
        <w:rPr>
          <w:rPrChange w:id="530" w:author="Robert Pasternak" w:date="2021-09-07T12:47:00Z">
            <w:rPr>
              <w:rFonts w:ascii="Times" w:hAnsi="Times" w:cs="Arial"/>
              <w:color w:val="0000FF"/>
              <w:u w:val="single"/>
            </w:rPr>
          </w:rPrChange>
        </w:rPr>
        <w:t xml:space="preserve">odbiór </w:t>
      </w:r>
      <w:ins w:id="531" w:author="Robert Pasternak" w:date="2021-06-18T11:21:00Z">
        <w:r w:rsidR="005E1A2B">
          <w:t>w okresie od 01.01.2025 r. do 31.12.2025</w:t>
        </w:r>
        <w:r w:rsidR="001B7454" w:rsidRPr="008416E6">
          <w:t xml:space="preserve"> r. </w:t>
        </w:r>
      </w:ins>
      <w:r w:rsidRPr="008416E6">
        <w:rPr>
          <w:rPrChange w:id="532" w:author="Robert Pasternak" w:date="2021-09-07T12:47:00Z">
            <w:rPr>
              <w:rFonts w:ascii="Times" w:hAnsi="Times" w:cs="Arial"/>
              <w:color w:val="0000FF"/>
              <w:u w:val="single"/>
            </w:rPr>
          </w:rPrChange>
        </w:rPr>
        <w:t xml:space="preserve">odpadów komunalnych wymienionych w tabeli nr 5 OPZ, wytworzonych </w:t>
      </w:r>
      <w:del w:id="533" w:author="Robert Pasternak" w:date="2021-06-18T11:21:00Z">
        <w:r w:rsidRPr="008416E6">
          <w:rPr>
            <w:rPrChange w:id="534" w:author="Robert Pasternak" w:date="2021-09-07T12:47:00Z">
              <w:rPr>
                <w:rFonts w:ascii="Times" w:hAnsi="Times" w:cs="Arial"/>
                <w:color w:val="0000FF"/>
                <w:u w:val="single"/>
              </w:rPr>
            </w:rPrChange>
          </w:rPr>
          <w:br/>
        </w:r>
      </w:del>
      <w:r w:rsidRPr="008416E6">
        <w:rPr>
          <w:rPrChange w:id="535" w:author="Robert Pasternak" w:date="2021-09-07T12:47:00Z">
            <w:rPr>
              <w:rFonts w:ascii="Times" w:hAnsi="Times" w:cs="Arial"/>
              <w:color w:val="0000FF"/>
              <w:u w:val="single"/>
            </w:rPr>
          </w:rPrChange>
        </w:rPr>
        <w:t>na wszystkich nieruchomościach, na których zamieszkują mieszkańcy na terenie Gminy</w:t>
      </w:r>
      <w:ins w:id="536" w:author="Robert Pasternak" w:date="2021-06-18T11:19:00Z">
        <w:r w:rsidR="001B7454" w:rsidRPr="008416E6">
          <w:t xml:space="preserve">, </w:t>
        </w:r>
      </w:ins>
      <w:del w:id="537" w:author="Robert Pasternak" w:date="2021-06-18T11:21:00Z">
        <w:r w:rsidRPr="008416E6">
          <w:rPr>
            <w:rPrChange w:id="538" w:author="Robert Pasternak" w:date="2021-09-07T12:47:00Z">
              <w:rPr>
                <w:rFonts w:ascii="Times" w:hAnsi="Times" w:cs="Arial"/>
                <w:color w:val="0000FF"/>
                <w:u w:val="single"/>
              </w:rPr>
            </w:rPrChange>
          </w:rPr>
          <w:delText>;</w:delText>
        </w:r>
      </w:del>
    </w:p>
    <w:p w14:paraId="11F0A87A" w14:textId="77777777" w:rsidR="00361B44" w:rsidRPr="008416E6" w:rsidRDefault="00361B44">
      <w:pPr>
        <w:numPr>
          <w:ilvl w:val="0"/>
          <w:numId w:val="15"/>
        </w:numPr>
        <w:spacing w:line="312" w:lineRule="auto"/>
        <w:rPr>
          <w:rPrChange w:id="539" w:author="Robert Pasternak" w:date="2021-09-07T12:47:00Z">
            <w:rPr>
              <w:rFonts w:ascii="Times" w:hAnsi="Times" w:cs="Arial"/>
            </w:rPr>
          </w:rPrChange>
        </w:rPr>
        <w:pPrChange w:id="540" w:author="Robert Pasternak" w:date="2021-05-13T11:34:00Z">
          <w:pPr>
            <w:spacing w:line="360" w:lineRule="auto"/>
          </w:pPr>
        </w:pPrChange>
      </w:pPr>
    </w:p>
    <w:p w14:paraId="587C0598" w14:textId="42ED1603" w:rsidR="00361B44" w:rsidRPr="008416E6" w:rsidDel="005E1A2B" w:rsidRDefault="00E11DE4">
      <w:pPr>
        <w:numPr>
          <w:ilvl w:val="0"/>
          <w:numId w:val="15"/>
        </w:numPr>
        <w:spacing w:line="312" w:lineRule="auto"/>
        <w:rPr>
          <w:del w:id="541" w:author="Robert Pasternak" w:date="2024-07-16T09:24:00Z"/>
          <w:rPrChange w:id="542" w:author="Robert Pasternak" w:date="2021-09-07T12:47:00Z">
            <w:rPr>
              <w:del w:id="543" w:author="Robert Pasternak" w:date="2024-07-16T09:24:00Z"/>
              <w:rFonts w:ascii="Times" w:hAnsi="Times" w:cs="Arial"/>
            </w:rPr>
          </w:rPrChange>
        </w:rPr>
        <w:pPrChange w:id="544" w:author="Robert Pasternak" w:date="2021-05-13T11:34:00Z">
          <w:pPr>
            <w:numPr>
              <w:numId w:val="15"/>
            </w:numPr>
            <w:spacing w:line="360" w:lineRule="auto"/>
            <w:ind w:left="778" w:hanging="360"/>
          </w:pPr>
        </w:pPrChange>
      </w:pPr>
      <w:del w:id="545" w:author="Robert Pasternak" w:date="2024-07-16T09:24:00Z">
        <w:r w:rsidRPr="008416E6" w:rsidDel="005E1A2B">
          <w:rPr>
            <w:rPrChange w:id="546" w:author="Robert Pasternak" w:date="2021-09-07T12:47:00Z">
              <w:rPr>
                <w:rFonts w:ascii="Times" w:hAnsi="Times" w:cs="Arial"/>
                <w:color w:val="0000FF"/>
                <w:u w:val="single"/>
              </w:rPr>
            </w:rPrChange>
          </w:rPr>
          <w:delText>organizacja i prowadzenie Punktu Selektywnego Zbierania Odpadów Komunalnychwymienionych w tabeli nr 7 OPZ (Wykonawca może rozszerzyć zakres selektywnie zbieranych frakcji odpadów</w:delText>
        </w:r>
      </w:del>
      <w:del w:id="547" w:author="Robert Pasternak" w:date="2021-06-18T11:20:00Z">
        <w:r w:rsidRPr="008416E6">
          <w:rPr>
            <w:rPrChange w:id="548" w:author="Robert Pasternak" w:date="2021-09-07T12:47:00Z">
              <w:rPr>
                <w:rFonts w:ascii="Times" w:hAnsi="Times" w:cs="Arial"/>
                <w:color w:val="0000FF"/>
                <w:u w:val="single"/>
              </w:rPr>
            </w:rPrChange>
          </w:rPr>
          <w:delText xml:space="preserve">na </w:delText>
        </w:r>
      </w:del>
      <w:ins w:id="549" w:author="Piotr Szumlak" w:date="2021-07-08T08:54:00Z">
        <w:del w:id="550" w:author="Robert Pasternak" w:date="2024-07-16T09:24:00Z">
          <w:r w:rsidR="007838B3" w:rsidRPr="008416E6" w:rsidDel="005E1A2B">
            <w:delText xml:space="preserve"> </w:delText>
          </w:r>
        </w:del>
      </w:ins>
      <w:del w:id="551" w:author="Robert Pasternak" w:date="2024-07-16T09:24:00Z">
        <w:r w:rsidRPr="008416E6" w:rsidDel="005E1A2B">
          <w:rPr>
            <w:rPrChange w:id="552" w:author="Robert Pasternak" w:date="2021-09-07T12:47:00Z">
              <w:rPr>
                <w:rFonts w:ascii="Times" w:hAnsi="Times" w:cs="Arial"/>
                <w:color w:val="0000FF"/>
                <w:u w:val="single"/>
              </w:rPr>
            </w:rPrChange>
          </w:rPr>
          <w:delText>PSZOK)</w:delText>
        </w:r>
      </w:del>
      <w:ins w:id="553" w:author="Piotr Szumlak" w:date="2021-07-08T08:54:00Z">
        <w:del w:id="554" w:author="Robert Pasternak" w:date="2024-07-16T09:24:00Z">
          <w:r w:rsidR="007838B3" w:rsidRPr="008416E6" w:rsidDel="005E1A2B">
            <w:delText xml:space="preserve"> </w:delText>
          </w:r>
        </w:del>
      </w:ins>
      <w:del w:id="555" w:author="Robert Pasternak" w:date="2024-07-16T09:24:00Z">
        <w:r w:rsidRPr="008416E6" w:rsidDel="005E1A2B">
          <w:rPr>
            <w:rPrChange w:id="556" w:author="Robert Pasternak" w:date="2021-09-07T12:47:00Z">
              <w:rPr>
                <w:rFonts w:ascii="Times" w:hAnsi="Times" w:cs="Arial"/>
                <w:color w:val="0000FF"/>
                <w:u w:val="single"/>
              </w:rPr>
            </w:rPrChange>
          </w:rPr>
          <w:delText>– odpady do PSZOK dostarczają właściciele nieruchomości zamieszkałych we własnym zakresie;</w:delText>
        </w:r>
      </w:del>
    </w:p>
    <w:p w14:paraId="05CF116D" w14:textId="4B853C25" w:rsidR="00D13B5D" w:rsidRPr="008416E6" w:rsidRDefault="00E11DE4">
      <w:pPr>
        <w:numPr>
          <w:ilvl w:val="0"/>
          <w:numId w:val="15"/>
        </w:numPr>
        <w:spacing w:line="312" w:lineRule="auto"/>
        <w:rPr>
          <w:ins w:id="557" w:author="kaluz" w:date="2021-05-04T10:48:00Z"/>
          <w:rPrChange w:id="558" w:author="Robert Pasternak" w:date="2021-09-07T12:47:00Z">
            <w:rPr>
              <w:ins w:id="559" w:author="kaluz" w:date="2021-05-04T10:48:00Z"/>
              <w:rFonts w:ascii="Times" w:hAnsi="Times" w:cs="Arial"/>
            </w:rPr>
          </w:rPrChange>
        </w:rPr>
        <w:pPrChange w:id="560" w:author="Robert Pasternak" w:date="2024-07-16T09:24:00Z">
          <w:pPr>
            <w:numPr>
              <w:numId w:val="15"/>
            </w:numPr>
            <w:spacing w:line="360" w:lineRule="auto"/>
            <w:ind w:left="778" w:hanging="360"/>
          </w:pPr>
        </w:pPrChange>
      </w:pPr>
      <w:r w:rsidRPr="008416E6">
        <w:rPr>
          <w:rPrChange w:id="561" w:author="Robert Pasternak" w:date="2021-09-07T12:47:00Z">
            <w:rPr>
              <w:rFonts w:ascii="Times" w:hAnsi="Times" w:cs="Arial"/>
              <w:color w:val="0000FF"/>
              <w:u w:val="single"/>
            </w:rPr>
          </w:rPrChange>
        </w:rPr>
        <w:t>odbiór</w:t>
      </w:r>
      <w:ins w:id="562" w:author="Piotr Szumlak" w:date="2021-07-09T12:13:00Z">
        <w:r w:rsidR="005F08CB" w:rsidRPr="008416E6">
          <w:t xml:space="preserve"> </w:t>
        </w:r>
      </w:ins>
      <w:ins w:id="563" w:author="Robert Pasternak" w:date="2021-06-18T11:21:00Z">
        <w:r w:rsidR="005E1A2B">
          <w:t>w okresie od 01.01.2025 r. do 31.12.2025</w:t>
        </w:r>
        <w:r w:rsidR="001B7454" w:rsidRPr="008416E6">
          <w:t xml:space="preserve"> r. </w:t>
        </w:r>
      </w:ins>
      <w:r w:rsidRPr="008416E6">
        <w:rPr>
          <w:rPrChange w:id="564" w:author="Robert Pasternak" w:date="2021-09-07T12:47:00Z">
            <w:rPr>
              <w:rFonts w:ascii="Times" w:hAnsi="Times" w:cs="Arial"/>
              <w:color w:val="0000FF"/>
              <w:u w:val="single"/>
            </w:rPr>
          </w:rPrChange>
        </w:rPr>
        <w:t xml:space="preserve">przeterminowanych leków oddawanych przez mieszkańców do wskazanych punktów zbiórki przeterminowanych leków zlokalizowanych w aptekach, przychodniach zdrowia, </w:t>
      </w:r>
      <w:ins w:id="565" w:author="Piotr Szumlak" w:date="2021-07-08T08:55:00Z">
        <w:del w:id="566" w:author="Robert Pasternak" w:date="2021-07-12T08:47:00Z">
          <w:r w:rsidR="007838B3" w:rsidRPr="008416E6" w:rsidDel="00D13B5D">
            <w:br/>
          </w:r>
        </w:del>
      </w:ins>
      <w:r w:rsidRPr="008416E6">
        <w:rPr>
          <w:rPrChange w:id="567" w:author="Robert Pasternak" w:date="2021-09-07T12:47:00Z">
            <w:rPr>
              <w:rFonts w:ascii="Times" w:hAnsi="Times" w:cs="Arial"/>
              <w:color w:val="0000FF"/>
              <w:u w:val="single"/>
            </w:rPr>
          </w:rPrChange>
        </w:rPr>
        <w:t xml:space="preserve">w budynkach użyteczności publicznej, wyszczególnionych </w:t>
      </w:r>
      <w:del w:id="568" w:author="Robert Pasternak" w:date="2021-06-18T11:21:00Z">
        <w:r w:rsidRPr="008416E6">
          <w:rPr>
            <w:rPrChange w:id="569" w:author="Robert Pasternak" w:date="2021-09-07T12:47:00Z">
              <w:rPr>
                <w:rFonts w:ascii="Times" w:hAnsi="Times" w:cs="Arial"/>
                <w:color w:val="0000FF"/>
                <w:u w:val="single"/>
              </w:rPr>
            </w:rPrChange>
          </w:rPr>
          <w:br/>
        </w:r>
      </w:del>
      <w:r w:rsidRPr="008416E6">
        <w:rPr>
          <w:rPrChange w:id="570" w:author="Robert Pasternak" w:date="2021-09-07T12:47:00Z">
            <w:rPr>
              <w:rFonts w:ascii="Times" w:hAnsi="Times" w:cs="Arial"/>
              <w:color w:val="0000FF"/>
              <w:u w:val="single"/>
            </w:rPr>
          </w:rPrChange>
        </w:rPr>
        <w:t xml:space="preserve">w załączniku </w:t>
      </w:r>
      <w:del w:id="571" w:author="Robert Pasternak" w:date="2021-06-18T11:18:00Z">
        <w:r w:rsidRPr="008416E6">
          <w:rPr>
            <w:rPrChange w:id="572" w:author="Robert Pasternak" w:date="2021-09-07T12:47:00Z">
              <w:rPr>
                <w:rFonts w:ascii="Times" w:hAnsi="Times" w:cs="Arial"/>
                <w:color w:val="0000FF"/>
                <w:u w:val="single"/>
              </w:rPr>
            </w:rPrChange>
          </w:rPr>
          <w:delText xml:space="preserve">nr 3 </w:delText>
        </w:r>
      </w:del>
      <w:r w:rsidRPr="008416E6">
        <w:rPr>
          <w:rPrChange w:id="573" w:author="Robert Pasternak" w:date="2021-09-07T12:47:00Z">
            <w:rPr>
              <w:rFonts w:ascii="Times" w:hAnsi="Times" w:cs="Arial"/>
              <w:color w:val="0000FF"/>
              <w:u w:val="single"/>
            </w:rPr>
          </w:rPrChange>
        </w:rPr>
        <w:t>do S</w:t>
      </w:r>
      <w:del w:id="574" w:author="kaluz" w:date="2021-05-04T11:22:00Z">
        <w:r w:rsidRPr="008416E6">
          <w:rPr>
            <w:rPrChange w:id="575" w:author="Robert Pasternak" w:date="2021-09-07T12:47:00Z">
              <w:rPr>
                <w:rFonts w:ascii="Times" w:hAnsi="Times" w:cs="Arial"/>
                <w:color w:val="0000FF"/>
                <w:u w:val="single"/>
              </w:rPr>
            </w:rPrChange>
          </w:rPr>
          <w:delText>I</w:delText>
        </w:r>
      </w:del>
      <w:r w:rsidRPr="008416E6">
        <w:rPr>
          <w:rPrChange w:id="576" w:author="Robert Pasternak" w:date="2021-09-07T12:47:00Z">
            <w:rPr>
              <w:rFonts w:ascii="Times" w:hAnsi="Times" w:cs="Arial"/>
              <w:color w:val="0000FF"/>
              <w:u w:val="single"/>
            </w:rPr>
          </w:rPrChange>
        </w:rPr>
        <w:t>WZ-u, znajdujących się na terenie Gminy wraz z wyposażeniem ich w oznakowane pojemniki przeznaczone do zbierania przeterminowanych leków;</w:t>
      </w:r>
    </w:p>
    <w:p w14:paraId="73DC3373" w14:textId="426C1368" w:rsidR="00361B44" w:rsidRPr="008416E6" w:rsidRDefault="00E11DE4">
      <w:pPr>
        <w:numPr>
          <w:ilvl w:val="0"/>
          <w:numId w:val="15"/>
        </w:numPr>
        <w:spacing w:line="312" w:lineRule="auto"/>
        <w:rPr>
          <w:ins w:id="577" w:author="kaluz" w:date="2021-05-04T10:49:00Z"/>
          <w:rPrChange w:id="578" w:author="Robert Pasternak" w:date="2021-09-07T12:47:00Z">
            <w:rPr>
              <w:ins w:id="579" w:author="kaluz" w:date="2021-05-04T10:49:00Z"/>
              <w:rFonts w:ascii="Times" w:hAnsi="Times" w:cs="Arial"/>
            </w:rPr>
          </w:rPrChange>
        </w:rPr>
        <w:pPrChange w:id="580" w:author="Robert Pasternak" w:date="2021-06-08T09:09:00Z">
          <w:pPr>
            <w:numPr>
              <w:numId w:val="15"/>
            </w:numPr>
            <w:spacing w:line="360" w:lineRule="auto"/>
            <w:ind w:left="778" w:hanging="360"/>
          </w:pPr>
        </w:pPrChange>
      </w:pPr>
      <w:ins w:id="581" w:author="kaluz" w:date="2021-05-04T10:48:00Z">
        <w:r w:rsidRPr="008416E6">
          <w:rPr>
            <w:rPrChange w:id="582" w:author="Robert Pasternak" w:date="2021-09-07T12:47:00Z">
              <w:rPr>
                <w:rFonts w:ascii="Times" w:hAnsi="Times" w:cs="Arial"/>
                <w:color w:val="0000FF"/>
                <w:u w:val="single"/>
              </w:rPr>
            </w:rPrChange>
          </w:rPr>
          <w:t xml:space="preserve">transport </w:t>
        </w:r>
      </w:ins>
      <w:ins w:id="583" w:author="Robert Pasternak" w:date="2024-08-05T13:39:00Z">
        <w:r w:rsidR="00DE4315">
          <w:t xml:space="preserve">odebranych </w:t>
        </w:r>
      </w:ins>
      <w:ins w:id="584" w:author="Robert Pasternak" w:date="2021-06-18T11:21:00Z">
        <w:r w:rsidR="005E1A2B">
          <w:t>w okresie od 01.01.2025 r. do 31.12.2025</w:t>
        </w:r>
        <w:r w:rsidR="001B7454" w:rsidRPr="008416E6">
          <w:t xml:space="preserve"> r. </w:t>
        </w:r>
      </w:ins>
      <w:ins w:id="585" w:author="kaluz" w:date="2021-05-04T10:48:00Z">
        <w:del w:id="586" w:author="Robert Pasternak" w:date="2024-08-05T13:40:00Z">
          <w:r w:rsidRPr="008416E6" w:rsidDel="00DE4315">
            <w:rPr>
              <w:rPrChange w:id="587" w:author="Robert Pasternak" w:date="2021-09-07T12:47:00Z">
                <w:rPr>
                  <w:rFonts w:ascii="Times" w:hAnsi="Times" w:cs="Arial"/>
                  <w:color w:val="0000FF"/>
                  <w:u w:val="single"/>
                </w:rPr>
              </w:rPrChange>
            </w:rPr>
            <w:delText xml:space="preserve">odebranych </w:delText>
          </w:r>
        </w:del>
      </w:ins>
      <w:ins w:id="588" w:author="kaluz" w:date="2021-05-04T10:49:00Z">
        <w:del w:id="589" w:author="Robert Pasternak" w:date="2024-08-05T13:40:00Z">
          <w:r w:rsidRPr="008416E6" w:rsidDel="00DE4315">
            <w:rPr>
              <w:rPrChange w:id="590" w:author="Robert Pasternak" w:date="2021-09-07T12:47:00Z">
                <w:rPr>
                  <w:rFonts w:ascii="Times" w:hAnsi="Times" w:cs="Arial"/>
                  <w:color w:val="0000FF"/>
                  <w:u w:val="single"/>
                </w:rPr>
              </w:rPrChange>
            </w:rPr>
            <w:delText xml:space="preserve">lub zebranych </w:delText>
          </w:r>
        </w:del>
      </w:ins>
      <w:ins w:id="591" w:author="kaluz" w:date="2021-05-04T10:48:00Z">
        <w:r w:rsidRPr="008416E6">
          <w:rPr>
            <w:rPrChange w:id="592" w:author="Robert Pasternak" w:date="2021-09-07T12:47:00Z">
              <w:rPr>
                <w:rFonts w:ascii="Times" w:hAnsi="Times" w:cs="Arial"/>
                <w:color w:val="0000FF"/>
                <w:u w:val="single"/>
              </w:rPr>
            </w:rPrChange>
          </w:rPr>
          <w:t>odpad</w:t>
        </w:r>
      </w:ins>
      <w:ins w:id="593" w:author="kaluz" w:date="2021-05-04T10:49:00Z">
        <w:r w:rsidRPr="008416E6">
          <w:rPr>
            <w:rPrChange w:id="594" w:author="Robert Pasternak" w:date="2021-09-07T12:47:00Z">
              <w:rPr>
                <w:rFonts w:ascii="Times" w:hAnsi="Times" w:cs="Arial"/>
                <w:color w:val="0000FF"/>
                <w:u w:val="single"/>
              </w:rPr>
            </w:rPrChange>
          </w:rPr>
          <w:t>ów</w:t>
        </w:r>
      </w:ins>
      <w:ins w:id="595" w:author="kaluz" w:date="2021-05-04T10:56:00Z">
        <w:r w:rsidRPr="008416E6">
          <w:rPr>
            <w:rPrChange w:id="596" w:author="Robert Pasternak" w:date="2021-09-07T12:47:00Z">
              <w:rPr>
                <w:rFonts w:ascii="Times" w:hAnsi="Times" w:cs="Arial"/>
                <w:color w:val="0000FF"/>
                <w:u w:val="single"/>
              </w:rPr>
            </w:rPrChange>
          </w:rPr>
          <w:t xml:space="preserve"> komunalnych</w:t>
        </w:r>
      </w:ins>
      <w:ins w:id="597" w:author="kaluz" w:date="2021-05-04T10:49:00Z">
        <w:r w:rsidRPr="008416E6">
          <w:rPr>
            <w:rPrChange w:id="598" w:author="Robert Pasternak" w:date="2021-09-07T12:47:00Z">
              <w:rPr>
                <w:rFonts w:ascii="Times" w:hAnsi="Times" w:cs="Arial"/>
                <w:color w:val="0000FF"/>
                <w:u w:val="single"/>
              </w:rPr>
            </w:rPrChange>
          </w:rPr>
          <w:t xml:space="preserve"> do miejsca ich zagospodarowania lub magazynowania, </w:t>
        </w:r>
      </w:ins>
      <w:ins w:id="599" w:author="Robert Pasternak" w:date="2021-06-18T11:21:00Z">
        <w:r w:rsidR="001B7454" w:rsidRPr="008416E6">
          <w:br/>
        </w:r>
      </w:ins>
      <w:ins w:id="600" w:author="kaluz" w:date="2021-05-04T10:49:00Z">
        <w:r w:rsidRPr="008416E6">
          <w:rPr>
            <w:rPrChange w:id="601" w:author="Robert Pasternak" w:date="2021-09-07T12:47:00Z">
              <w:rPr>
                <w:rFonts w:ascii="Times" w:hAnsi="Times" w:cs="Arial"/>
                <w:color w:val="0000FF"/>
                <w:u w:val="single"/>
              </w:rPr>
            </w:rPrChange>
          </w:rPr>
          <w:t>a następnie zagospodarowania;</w:t>
        </w:r>
      </w:ins>
    </w:p>
    <w:p w14:paraId="61AEAD19" w14:textId="64BFF0DF" w:rsidR="00361B44" w:rsidRPr="008416E6" w:rsidRDefault="00E11DE4">
      <w:pPr>
        <w:numPr>
          <w:ilvl w:val="0"/>
          <w:numId w:val="15"/>
        </w:numPr>
        <w:spacing w:line="312" w:lineRule="auto"/>
        <w:rPr>
          <w:rPrChange w:id="602" w:author="Robert Pasternak" w:date="2021-09-07T12:47:00Z">
            <w:rPr>
              <w:rFonts w:ascii="Times" w:hAnsi="Times" w:cs="Arial"/>
            </w:rPr>
          </w:rPrChange>
        </w:rPr>
        <w:pPrChange w:id="603" w:author="Robert Pasternak" w:date="2021-05-13T11:34:00Z">
          <w:pPr>
            <w:numPr>
              <w:numId w:val="15"/>
            </w:numPr>
            <w:spacing w:line="360" w:lineRule="auto"/>
            <w:ind w:left="778" w:hanging="360"/>
          </w:pPr>
        </w:pPrChange>
      </w:pPr>
      <w:ins w:id="604" w:author="kaluz" w:date="2021-05-04T10:49:00Z">
        <w:r w:rsidRPr="008416E6">
          <w:rPr>
            <w:rPrChange w:id="605" w:author="Robert Pasternak" w:date="2021-09-07T12:47:00Z">
              <w:rPr>
                <w:rFonts w:ascii="Times" w:hAnsi="Times" w:cs="Arial"/>
                <w:color w:val="0000FF"/>
                <w:u w:val="single"/>
              </w:rPr>
            </w:rPrChange>
          </w:rPr>
          <w:t xml:space="preserve">prowadzenie </w:t>
        </w:r>
      </w:ins>
      <w:ins w:id="606" w:author="kaluz" w:date="2021-05-04T10:52:00Z">
        <w:r w:rsidRPr="008416E6">
          <w:rPr>
            <w:rPrChange w:id="607" w:author="Robert Pasternak" w:date="2021-09-07T12:47:00Z">
              <w:rPr>
                <w:rFonts w:ascii="Times" w:hAnsi="Times" w:cs="Arial"/>
                <w:color w:val="0000FF"/>
                <w:u w:val="single"/>
              </w:rPr>
            </w:rPrChange>
          </w:rPr>
          <w:t>zgodnie z obowiązującymi przepisami prawa</w:t>
        </w:r>
      </w:ins>
      <w:ins w:id="608" w:author="Robert Pasternak" w:date="2021-06-18T11:22:00Z">
        <w:r w:rsidR="001B7454" w:rsidRPr="008416E6">
          <w:t>,</w:t>
        </w:r>
      </w:ins>
      <w:ins w:id="609" w:author="Piotr Szumlak" w:date="2021-07-09T12:13:00Z">
        <w:r w:rsidR="005F08CB" w:rsidRPr="008416E6">
          <w:t xml:space="preserve"> </w:t>
        </w:r>
      </w:ins>
      <w:ins w:id="610" w:author="Robert Pasternak" w:date="2021-06-18T11:22:00Z">
        <w:r w:rsidR="001B7454" w:rsidRPr="008416E6">
          <w:t xml:space="preserve">przez cały okres realizacji Przedmiotu zamówienia, </w:t>
        </w:r>
      </w:ins>
      <w:ins w:id="611" w:author="kaluz" w:date="2021-05-04T10:49:00Z">
        <w:r w:rsidRPr="008416E6">
          <w:rPr>
            <w:rPrChange w:id="612" w:author="Robert Pasternak" w:date="2021-09-07T12:47:00Z">
              <w:rPr>
                <w:rFonts w:ascii="Times" w:hAnsi="Times" w:cs="Arial"/>
                <w:color w:val="0000FF"/>
                <w:u w:val="single"/>
              </w:rPr>
            </w:rPrChange>
          </w:rPr>
          <w:t>ewidencji odebranych</w:t>
        </w:r>
      </w:ins>
      <w:ins w:id="613" w:author="Robert Pasternak" w:date="2024-08-05T14:01:00Z">
        <w:r w:rsidR="00304B80">
          <w:t xml:space="preserve"> </w:t>
        </w:r>
      </w:ins>
      <w:ins w:id="614" w:author="kaluz" w:date="2021-05-04T10:49:00Z">
        <w:del w:id="615" w:author="Robert Pasternak" w:date="2024-08-05T14:01:00Z">
          <w:r w:rsidRPr="008416E6" w:rsidDel="00304B80">
            <w:rPr>
              <w:rPrChange w:id="616" w:author="Robert Pasternak" w:date="2021-09-07T12:47:00Z">
                <w:rPr>
                  <w:rFonts w:ascii="Times" w:hAnsi="Times" w:cs="Arial"/>
                  <w:color w:val="0000FF"/>
                  <w:u w:val="single"/>
                </w:rPr>
              </w:rPrChange>
            </w:rPr>
            <w:delText xml:space="preserve">, zebranych </w:delText>
          </w:r>
        </w:del>
        <w:r w:rsidRPr="008416E6">
          <w:rPr>
            <w:rPrChange w:id="617" w:author="Robert Pasternak" w:date="2021-09-07T12:47:00Z">
              <w:rPr>
                <w:rFonts w:ascii="Times" w:hAnsi="Times" w:cs="Arial"/>
                <w:color w:val="0000FF"/>
                <w:u w:val="single"/>
              </w:rPr>
            </w:rPrChange>
          </w:rPr>
          <w:t xml:space="preserve">i </w:t>
        </w:r>
      </w:ins>
      <w:ins w:id="618" w:author="kaluz" w:date="2021-05-04T10:50:00Z">
        <w:r w:rsidRPr="008416E6">
          <w:rPr>
            <w:rPrChange w:id="619" w:author="Robert Pasternak" w:date="2021-09-07T12:47:00Z">
              <w:rPr>
                <w:rFonts w:ascii="Times" w:hAnsi="Times" w:cs="Arial"/>
                <w:color w:val="0000FF"/>
                <w:u w:val="single"/>
              </w:rPr>
            </w:rPrChange>
          </w:rPr>
          <w:t>zagospodarowanych</w:t>
        </w:r>
      </w:ins>
      <w:ins w:id="620" w:author="Piotr Szumlak" w:date="2021-07-08T08:55:00Z">
        <w:r w:rsidR="007838B3" w:rsidRPr="008416E6">
          <w:t xml:space="preserve"> </w:t>
        </w:r>
      </w:ins>
      <w:ins w:id="621" w:author="kaluz" w:date="2021-05-04T10:50:00Z">
        <w:r w:rsidRPr="008416E6">
          <w:rPr>
            <w:rPrChange w:id="622" w:author="Robert Pasternak" w:date="2021-09-07T12:47:00Z">
              <w:rPr>
                <w:rFonts w:ascii="Times" w:hAnsi="Times" w:cs="Arial"/>
                <w:color w:val="0000FF"/>
                <w:u w:val="single"/>
              </w:rPr>
            </w:rPrChange>
          </w:rPr>
          <w:t xml:space="preserve">odpadów </w:t>
        </w:r>
      </w:ins>
      <w:ins w:id="623" w:author="kaluz" w:date="2021-05-04T10:51:00Z">
        <w:r w:rsidRPr="008416E6">
          <w:rPr>
            <w:rPrChange w:id="624" w:author="Robert Pasternak" w:date="2021-09-07T12:47:00Z">
              <w:rPr>
                <w:rFonts w:ascii="Times" w:hAnsi="Times" w:cs="Arial"/>
                <w:color w:val="0000FF"/>
                <w:u w:val="single"/>
              </w:rPr>
            </w:rPrChange>
          </w:rPr>
          <w:t>komunalnych</w:t>
        </w:r>
      </w:ins>
      <w:ins w:id="625" w:author="kaluz" w:date="2021-05-04T10:52:00Z">
        <w:r w:rsidRPr="008416E6">
          <w:rPr>
            <w:rPrChange w:id="626" w:author="Robert Pasternak" w:date="2021-09-07T12:47:00Z">
              <w:rPr>
                <w:rFonts w:ascii="Times" w:hAnsi="Times" w:cs="Arial"/>
                <w:color w:val="0000FF"/>
                <w:u w:val="single"/>
              </w:rPr>
            </w:rPrChange>
          </w:rPr>
          <w:t>;</w:t>
        </w:r>
      </w:ins>
    </w:p>
    <w:p w14:paraId="05338EB3" w14:textId="48E3E0D6" w:rsidR="00361B44" w:rsidRPr="008416E6" w:rsidRDefault="00E11DE4">
      <w:pPr>
        <w:numPr>
          <w:ilvl w:val="0"/>
          <w:numId w:val="15"/>
        </w:numPr>
        <w:spacing w:line="312" w:lineRule="auto"/>
        <w:rPr>
          <w:ins w:id="627" w:author="kaluz" w:date="2021-05-04T10:57:00Z"/>
          <w:rPrChange w:id="628" w:author="Robert Pasternak" w:date="2021-09-07T12:47:00Z">
            <w:rPr>
              <w:ins w:id="629" w:author="kaluz" w:date="2021-05-04T10:57:00Z"/>
              <w:rFonts w:ascii="Times" w:hAnsi="Times" w:cs="Arial"/>
            </w:rPr>
          </w:rPrChange>
        </w:rPr>
        <w:pPrChange w:id="630" w:author="Robert Pasternak" w:date="2021-05-13T11:34:00Z">
          <w:pPr>
            <w:numPr>
              <w:numId w:val="15"/>
            </w:numPr>
            <w:spacing w:line="360" w:lineRule="auto"/>
            <w:ind w:left="778" w:hanging="360"/>
          </w:pPr>
        </w:pPrChange>
      </w:pPr>
      <w:r w:rsidRPr="008416E6">
        <w:rPr>
          <w:rPrChange w:id="631" w:author="Robert Pasternak" w:date="2021-09-07T12:47:00Z">
            <w:rPr>
              <w:rFonts w:ascii="Times" w:hAnsi="Times" w:cs="Arial"/>
              <w:color w:val="0000FF"/>
              <w:u w:val="single"/>
            </w:rPr>
          </w:rPrChange>
        </w:rPr>
        <w:t xml:space="preserve">zagospodarowanie </w:t>
      </w:r>
      <w:ins w:id="632" w:author="Robert Pasternak" w:date="2024-08-05T14:01:00Z">
        <w:r w:rsidR="00304B80">
          <w:t xml:space="preserve">odebranych </w:t>
        </w:r>
      </w:ins>
      <w:ins w:id="633" w:author="Robert Pasternak" w:date="2021-06-18T11:22:00Z">
        <w:r w:rsidR="005E1A2B">
          <w:t>w okresie od 01.01.2025 r. do 31.12.2025</w:t>
        </w:r>
        <w:r w:rsidR="001B7454" w:rsidRPr="008416E6">
          <w:t xml:space="preserve"> r. </w:t>
        </w:r>
      </w:ins>
      <w:r w:rsidRPr="008416E6">
        <w:rPr>
          <w:rPrChange w:id="634" w:author="Robert Pasternak" w:date="2021-09-07T12:47:00Z">
            <w:rPr>
              <w:rFonts w:ascii="Times" w:hAnsi="Times" w:cs="Arial"/>
              <w:color w:val="0000FF"/>
              <w:u w:val="single"/>
            </w:rPr>
          </w:rPrChange>
        </w:rPr>
        <w:t>odpadów komunalnych</w:t>
      </w:r>
      <w:ins w:id="635" w:author="Robert Pasternak" w:date="2024-08-05T14:02:00Z">
        <w:r w:rsidR="00304B80">
          <w:t>,</w:t>
        </w:r>
      </w:ins>
      <w:r w:rsidRPr="008416E6">
        <w:rPr>
          <w:rPrChange w:id="636" w:author="Robert Pasternak" w:date="2021-09-07T12:47:00Z">
            <w:rPr>
              <w:rFonts w:ascii="Times" w:hAnsi="Times" w:cs="Arial"/>
              <w:color w:val="0000FF"/>
              <w:u w:val="single"/>
            </w:rPr>
          </w:rPrChange>
        </w:rPr>
        <w:t xml:space="preserve"> odebranych ze wszystkich nieruchomości na których zamieszkują mieszkańcy</w:t>
      </w:r>
      <w:ins w:id="637" w:author="Robert Pasternak" w:date="2024-07-16T09:25:00Z">
        <w:r w:rsidR="005E1A2B">
          <w:t xml:space="preserve"> </w:t>
        </w:r>
      </w:ins>
      <w:del w:id="638" w:author="Robert Pasternak" w:date="2024-07-16T09:25:00Z">
        <w:r w:rsidRPr="008416E6" w:rsidDel="005E1A2B">
          <w:rPr>
            <w:rPrChange w:id="639" w:author="Robert Pasternak" w:date="2021-09-07T12:47:00Z">
              <w:rPr>
                <w:rFonts w:ascii="Times" w:hAnsi="Times" w:cs="Arial"/>
                <w:color w:val="0000FF"/>
                <w:u w:val="single"/>
              </w:rPr>
            </w:rPrChange>
          </w:rPr>
          <w:delText>, zebranych w PSZOK</w:delText>
        </w:r>
      </w:del>
      <w:ins w:id="640" w:author="kaluz" w:date="2021-09-07T03:46:00Z">
        <w:del w:id="641" w:author="Robert Pasternak" w:date="2024-07-16T09:25:00Z">
          <w:r w:rsidR="00465451" w:rsidRPr="008416E6" w:rsidDel="005E1A2B">
            <w:delText xml:space="preserve"> i 4</w:delText>
          </w:r>
        </w:del>
      </w:ins>
      <w:del w:id="642" w:author="Robert Pasternak" w:date="2024-07-16T09:25:00Z">
        <w:r w:rsidRPr="008416E6" w:rsidDel="005E1A2B">
          <w:rPr>
            <w:rPrChange w:id="643" w:author="Robert Pasternak" w:date="2021-09-07T12:47:00Z">
              <w:rPr>
                <w:rFonts w:ascii="Times" w:hAnsi="Times" w:cs="Arial"/>
                <w:color w:val="0000FF"/>
                <w:u w:val="single"/>
              </w:rPr>
            </w:rPrChange>
          </w:rPr>
          <w:delText xml:space="preserve"> </w:delText>
        </w:r>
      </w:del>
      <w:r w:rsidRPr="008416E6">
        <w:rPr>
          <w:rPrChange w:id="644" w:author="Robert Pasternak" w:date="2021-09-07T12:47:00Z">
            <w:rPr>
              <w:rFonts w:ascii="Times" w:hAnsi="Times" w:cs="Arial"/>
              <w:color w:val="0000FF"/>
              <w:u w:val="single"/>
            </w:rPr>
          </w:rPrChange>
        </w:rPr>
        <w:t xml:space="preserve">oraz </w:t>
      </w:r>
      <w:ins w:id="645" w:author="kaluz" w:date="2021-09-07T03:46:00Z">
        <w:del w:id="646" w:author="Robert Pasternak" w:date="2021-09-07T12:19:00Z">
          <w:r w:rsidR="00465451" w:rsidRPr="008416E6" w:rsidDel="002F4497">
            <w:br/>
          </w:r>
        </w:del>
      </w:ins>
      <w:del w:id="647" w:author="Robert Pasternak" w:date="2024-08-05T14:02:00Z">
        <w:r w:rsidRPr="008416E6" w:rsidDel="00304B80">
          <w:rPr>
            <w:rPrChange w:id="648" w:author="Robert Pasternak" w:date="2021-09-07T12:47:00Z">
              <w:rPr>
                <w:rFonts w:ascii="Times" w:hAnsi="Times" w:cs="Arial"/>
                <w:color w:val="0000FF"/>
                <w:u w:val="single"/>
              </w:rPr>
            </w:rPrChange>
          </w:rPr>
          <w:delText>w</w:delText>
        </w:r>
      </w:del>
      <w:ins w:id="649" w:author="Robert Pasternak" w:date="2024-08-05T14:02:00Z">
        <w:r w:rsidR="00304B80">
          <w:t>z</w:t>
        </w:r>
      </w:ins>
      <w:r w:rsidRPr="008416E6">
        <w:rPr>
          <w:rPrChange w:id="650" w:author="Robert Pasternak" w:date="2021-09-07T12:47:00Z">
            <w:rPr>
              <w:rFonts w:ascii="Times" w:hAnsi="Times" w:cs="Arial"/>
              <w:color w:val="0000FF"/>
              <w:u w:val="single"/>
            </w:rPr>
          </w:rPrChange>
        </w:rPr>
        <w:t xml:space="preserve">e wskazanych punktach zbiórki przeterminowanych leków, w sposób </w:t>
      </w:r>
      <w:r w:rsidRPr="008416E6">
        <w:rPr>
          <w:rPrChange w:id="651" w:author="Robert Pasternak" w:date="2021-09-07T12:47:00Z">
            <w:rPr>
              <w:rFonts w:ascii="Times" w:hAnsi="Times" w:cs="Arial"/>
              <w:color w:val="0000FF"/>
              <w:u w:val="single"/>
            </w:rPr>
          </w:rPrChange>
        </w:rPr>
        <w:lastRenderedPageBreak/>
        <w:t xml:space="preserve">zgodny </w:t>
      </w:r>
      <w:ins w:id="652" w:author="kaluz" w:date="2021-09-07T03:46:00Z">
        <w:del w:id="653" w:author="Robert Pasternak" w:date="2024-08-05T14:02:00Z">
          <w:r w:rsidR="00465451" w:rsidRPr="008416E6" w:rsidDel="00304B80">
            <w:br/>
          </w:r>
        </w:del>
      </w:ins>
      <w:ins w:id="654" w:author="Piotr Szumlak" w:date="2021-07-08T08:56:00Z">
        <w:del w:id="655" w:author="Robert Pasternak" w:date="2021-07-12T08:48:00Z">
          <w:r w:rsidR="007838B3" w:rsidRPr="008416E6" w:rsidDel="00D13B5D">
            <w:br/>
          </w:r>
        </w:del>
      </w:ins>
      <w:r w:rsidRPr="008416E6">
        <w:rPr>
          <w:rPrChange w:id="656" w:author="Robert Pasternak" w:date="2021-09-07T12:47:00Z">
            <w:rPr>
              <w:rFonts w:ascii="Times" w:hAnsi="Times" w:cs="Arial"/>
              <w:color w:val="0000FF"/>
              <w:u w:val="single"/>
            </w:rPr>
          </w:rPrChange>
        </w:rPr>
        <w:t>z obowiązującymi przepisami prawa</w:t>
      </w:r>
      <w:ins w:id="657" w:author="kaluz" w:date="2021-05-04T10:57:00Z">
        <w:r w:rsidRPr="008416E6">
          <w:rPr>
            <w:rPrChange w:id="658" w:author="Robert Pasternak" w:date="2021-09-07T12:47:00Z">
              <w:rPr>
                <w:rFonts w:ascii="Times" w:hAnsi="Times" w:cs="Arial"/>
                <w:color w:val="0000FF"/>
                <w:u w:val="single"/>
              </w:rPr>
            </w:rPrChange>
          </w:rPr>
          <w:t>;</w:t>
        </w:r>
      </w:ins>
    </w:p>
    <w:p w14:paraId="25F60ABF" w14:textId="09F1F18D" w:rsidR="00361B44" w:rsidRPr="008416E6" w:rsidRDefault="00E11DE4">
      <w:pPr>
        <w:numPr>
          <w:ilvl w:val="0"/>
          <w:numId w:val="15"/>
        </w:numPr>
        <w:spacing w:line="312" w:lineRule="auto"/>
        <w:rPr>
          <w:ins w:id="659" w:author="kaluz" w:date="2021-05-04T11:00:00Z"/>
        </w:rPr>
        <w:pPrChange w:id="660" w:author="Robert Pasternak" w:date="2021-05-13T11:34:00Z">
          <w:pPr>
            <w:numPr>
              <w:numId w:val="15"/>
            </w:numPr>
            <w:spacing w:line="360" w:lineRule="auto"/>
            <w:ind w:left="778" w:hanging="360"/>
          </w:pPr>
        </w:pPrChange>
      </w:pPr>
      <w:ins w:id="661" w:author="kaluz" w:date="2021-05-04T10:57:00Z">
        <w:r w:rsidRPr="008416E6">
          <w:rPr>
            <w:bCs/>
            <w:rPrChange w:id="662" w:author="Robert Pasternak" w:date="2021-09-07T12:47:00Z">
              <w:rPr>
                <w:bCs/>
                <w:color w:val="92D050"/>
                <w:u w:val="single"/>
              </w:rPr>
            </w:rPrChange>
          </w:rPr>
          <w:t xml:space="preserve">osiągnięcie </w:t>
        </w:r>
      </w:ins>
      <w:ins w:id="663" w:author="Robert Pasternak" w:date="2021-06-07T19:46:00Z">
        <w:r w:rsidR="00613590" w:rsidRPr="008416E6">
          <w:rPr>
            <w:bCs/>
          </w:rPr>
          <w:t xml:space="preserve">przez Wykonawcę </w:t>
        </w:r>
      </w:ins>
      <w:ins w:id="664" w:author="kaluz" w:date="2021-05-04T10:57:00Z">
        <w:r w:rsidRPr="008416E6">
          <w:rPr>
            <w:bCs/>
            <w:rPrChange w:id="665" w:author="Robert Pasternak" w:date="2021-09-07T12:47:00Z">
              <w:rPr>
                <w:bCs/>
                <w:color w:val="92D050"/>
                <w:u w:val="single"/>
              </w:rPr>
            </w:rPrChange>
          </w:rPr>
          <w:t>w stosunku do odebranych</w:t>
        </w:r>
        <w:del w:id="666" w:author="Robert Pasternak" w:date="2024-08-05T14:02:00Z">
          <w:r w:rsidRPr="008416E6" w:rsidDel="00304B80">
            <w:rPr>
              <w:bCs/>
              <w:rPrChange w:id="667" w:author="Robert Pasternak" w:date="2021-09-07T12:47:00Z">
                <w:rPr>
                  <w:bCs/>
                  <w:color w:val="92D050"/>
                  <w:u w:val="single"/>
                </w:rPr>
              </w:rPrChange>
            </w:rPr>
            <w:delText xml:space="preserve">, zebranych </w:delText>
          </w:r>
        </w:del>
      </w:ins>
      <w:ins w:id="668" w:author="Robert Pasternak" w:date="2024-08-05T14:02:00Z">
        <w:r w:rsidR="00304B80">
          <w:rPr>
            <w:bCs/>
          </w:rPr>
          <w:t xml:space="preserve"> </w:t>
        </w:r>
      </w:ins>
      <w:ins w:id="669" w:author="kaluz" w:date="2021-05-04T10:57:00Z">
        <w:r w:rsidRPr="008416E6">
          <w:rPr>
            <w:bCs/>
            <w:rPrChange w:id="670" w:author="Robert Pasternak" w:date="2021-09-07T12:47:00Z">
              <w:rPr>
                <w:bCs/>
                <w:color w:val="92D050"/>
                <w:u w:val="single"/>
              </w:rPr>
            </w:rPrChange>
          </w:rPr>
          <w:t xml:space="preserve">i zagospodarowanych przez </w:t>
        </w:r>
      </w:ins>
      <w:ins w:id="671" w:author="Robert Pasternak" w:date="2021-06-07T19:46:00Z">
        <w:r w:rsidR="00613590" w:rsidRPr="008416E6">
          <w:rPr>
            <w:bCs/>
          </w:rPr>
          <w:t>niego</w:t>
        </w:r>
      </w:ins>
      <w:ins w:id="672" w:author="kaluz" w:date="2021-05-04T10:57:00Z">
        <w:del w:id="673" w:author="Robert Pasternak" w:date="2021-06-07T19:46:00Z">
          <w:r w:rsidRPr="008416E6">
            <w:rPr>
              <w:bCs/>
              <w:rPrChange w:id="674" w:author="Robert Pasternak" w:date="2021-09-07T12:47:00Z">
                <w:rPr>
                  <w:bCs/>
                  <w:color w:val="92D050"/>
                  <w:u w:val="single"/>
                </w:rPr>
              </w:rPrChange>
            </w:rPr>
            <w:delText>Wykonawcę</w:delText>
          </w:r>
        </w:del>
        <w:r w:rsidRPr="008416E6">
          <w:rPr>
            <w:bCs/>
            <w:rPrChange w:id="675" w:author="Robert Pasternak" w:date="2021-09-07T12:47:00Z">
              <w:rPr>
                <w:bCs/>
                <w:color w:val="92D050"/>
                <w:u w:val="single"/>
              </w:rPr>
            </w:rPrChange>
          </w:rPr>
          <w:t xml:space="preserve"> odpadów komunalnych</w:t>
        </w:r>
      </w:ins>
      <w:ins w:id="676" w:author="kaluz" w:date="2021-05-04T10:58:00Z">
        <w:r w:rsidR="00094620" w:rsidRPr="008416E6">
          <w:rPr>
            <w:bCs/>
          </w:rPr>
          <w:t>,</w:t>
        </w:r>
      </w:ins>
      <w:ins w:id="677" w:author="kaluz" w:date="2021-05-04T10:57:00Z">
        <w:r w:rsidRPr="008416E6">
          <w:rPr>
            <w:bCs/>
            <w:rPrChange w:id="678" w:author="Robert Pasternak" w:date="2021-09-07T12:47:00Z">
              <w:rPr>
                <w:bCs/>
                <w:color w:val="92D050"/>
                <w:u w:val="single"/>
              </w:rPr>
            </w:rPrChange>
          </w:rPr>
          <w:t xml:space="preserve"> wymaganych obowiązującymi przepisami prawa</w:t>
        </w:r>
      </w:ins>
      <w:ins w:id="679" w:author="kaluz" w:date="2021-05-04T10:58:00Z">
        <w:del w:id="680" w:author="Robert Pasternak" w:date="2021-06-07T19:46:00Z">
          <w:r w:rsidR="00094620" w:rsidRPr="008416E6" w:rsidDel="00613590">
            <w:rPr>
              <w:bCs/>
            </w:rPr>
            <w:delText>,</w:delText>
          </w:r>
        </w:del>
      </w:ins>
      <w:ins w:id="681" w:author="kaluz" w:date="2021-05-04T10:57:00Z">
        <w:r w:rsidRPr="008416E6">
          <w:rPr>
            <w:bCs/>
            <w:rPrChange w:id="682" w:author="Robert Pasternak" w:date="2021-09-07T12:47:00Z">
              <w:rPr>
                <w:bCs/>
                <w:color w:val="92D050"/>
                <w:u w:val="single"/>
              </w:rPr>
            </w:rPrChange>
          </w:rPr>
          <w:t xml:space="preserve"> poziomów recyklingu i ponownego wy</w:t>
        </w:r>
        <w:r w:rsidR="00786E60" w:rsidRPr="008416E6">
          <w:rPr>
            <w:bCs/>
          </w:rPr>
          <w:t>korzystania odpadów komunalnych</w:t>
        </w:r>
      </w:ins>
      <w:ins w:id="683" w:author="Robert Pasternak" w:date="2021-06-07T19:47:00Z">
        <w:r w:rsidR="00613590" w:rsidRPr="008416E6">
          <w:rPr>
            <w:bCs/>
          </w:rPr>
          <w:t xml:space="preserve">, </w:t>
        </w:r>
      </w:ins>
      <w:ins w:id="684" w:author="Robert Pasternak" w:date="2024-08-05T14:02:00Z">
        <w:r w:rsidR="00304B80">
          <w:rPr>
            <w:bCs/>
          </w:rPr>
          <w:br/>
        </w:r>
      </w:ins>
      <w:ins w:id="685" w:author="Robert Pasternak" w:date="2021-06-07T19:47:00Z">
        <w:r w:rsidR="00613590" w:rsidRPr="008416E6">
          <w:rPr>
            <w:bCs/>
          </w:rPr>
          <w:t xml:space="preserve">w szczególności określonych w art. 3b ust. 1 ustawy z dnia 13 września 1996 roku </w:t>
        </w:r>
      </w:ins>
      <w:ins w:id="686" w:author="Robert Pasternak" w:date="2024-08-05T14:02:00Z">
        <w:r w:rsidR="00304B80">
          <w:rPr>
            <w:bCs/>
          </w:rPr>
          <w:br/>
        </w:r>
      </w:ins>
      <w:ins w:id="687" w:author="Robert Pasternak" w:date="2021-06-07T19:47:00Z">
        <w:r w:rsidR="00613590" w:rsidRPr="008416E6">
          <w:rPr>
            <w:bCs/>
          </w:rPr>
          <w:t>o utrzymaniu czystości i porz</w:t>
        </w:r>
      </w:ins>
      <w:ins w:id="688" w:author="Robert Pasternak" w:date="2021-06-07T19:48:00Z">
        <w:r w:rsidR="00613590" w:rsidRPr="008416E6">
          <w:rPr>
            <w:bCs/>
          </w:rPr>
          <w:t>ądku w gminach</w:t>
        </w:r>
      </w:ins>
      <w:ins w:id="689" w:author="kaluz" w:date="2021-05-04T10:57:00Z">
        <w:r w:rsidR="00786E60" w:rsidRPr="008416E6">
          <w:rPr>
            <w:bCs/>
          </w:rPr>
          <w:t>;</w:t>
        </w:r>
      </w:ins>
    </w:p>
    <w:p w14:paraId="6B07112F" w14:textId="77777777" w:rsidR="00361B44" w:rsidRPr="008416E6" w:rsidRDefault="00E11DE4">
      <w:pPr>
        <w:numPr>
          <w:ilvl w:val="0"/>
          <w:numId w:val="15"/>
        </w:numPr>
        <w:spacing w:line="312" w:lineRule="auto"/>
        <w:rPr>
          <w:ins w:id="690" w:author="kaluz" w:date="2021-05-04T10:58:00Z"/>
        </w:rPr>
        <w:pPrChange w:id="691" w:author="Robert Pasternak" w:date="2021-05-13T11:34:00Z">
          <w:pPr>
            <w:numPr>
              <w:numId w:val="15"/>
            </w:numPr>
            <w:spacing w:line="360" w:lineRule="auto"/>
            <w:ind w:left="778" w:hanging="360"/>
          </w:pPr>
        </w:pPrChange>
      </w:pPr>
      <w:ins w:id="692" w:author="kaluz" w:date="2021-05-04T11:00:00Z">
        <w:r w:rsidRPr="008416E6">
          <w:rPr>
            <w:bCs/>
            <w:rPrChange w:id="693" w:author="Robert Pasternak" w:date="2021-09-07T12:47:00Z">
              <w:rPr>
                <w:bCs/>
                <w:color w:val="92D050"/>
                <w:u w:val="single"/>
              </w:rPr>
            </w:rPrChange>
          </w:rPr>
          <w:t xml:space="preserve">realizacja kryteriów niezwiązanych z ceną, jeżeli na etapie oceny oferty Wykonawca zadeklarował ich realizację za co uzyskał dodatkowe punktu podczas oceny oferty; </w:t>
        </w:r>
      </w:ins>
    </w:p>
    <w:p w14:paraId="092B2313" w14:textId="77777777" w:rsidR="00361B44" w:rsidRPr="008416E6" w:rsidRDefault="00E11DE4">
      <w:pPr>
        <w:numPr>
          <w:ilvl w:val="0"/>
          <w:numId w:val="15"/>
        </w:numPr>
        <w:spacing w:line="312" w:lineRule="auto"/>
        <w:rPr>
          <w:rPrChange w:id="694" w:author="Robert Pasternak" w:date="2021-09-07T12:47:00Z">
            <w:rPr>
              <w:rFonts w:ascii="Times" w:hAnsi="Times" w:cs="Arial"/>
            </w:rPr>
          </w:rPrChange>
        </w:rPr>
        <w:pPrChange w:id="695" w:author="Robert Pasternak" w:date="2021-05-13T11:34:00Z">
          <w:pPr>
            <w:numPr>
              <w:numId w:val="15"/>
            </w:numPr>
            <w:spacing w:line="360" w:lineRule="auto"/>
            <w:ind w:left="778" w:hanging="360"/>
          </w:pPr>
        </w:pPrChange>
      </w:pPr>
      <w:ins w:id="696" w:author="kaluz" w:date="2021-05-04T10:57:00Z">
        <w:r w:rsidRPr="008416E6">
          <w:rPr>
            <w:bCs/>
            <w:rPrChange w:id="697" w:author="Robert Pasternak" w:date="2021-09-07T12:47:00Z">
              <w:rPr>
                <w:bCs/>
                <w:color w:val="92D050"/>
                <w:u w:val="single"/>
              </w:rPr>
            </w:rPrChange>
          </w:rPr>
          <w:t xml:space="preserve">realizacja </w:t>
        </w:r>
      </w:ins>
      <w:ins w:id="698" w:author="kaluz" w:date="2021-05-04T10:58:00Z">
        <w:r w:rsidR="00094620" w:rsidRPr="008416E6">
          <w:rPr>
            <w:bCs/>
          </w:rPr>
          <w:t xml:space="preserve">pozostałych </w:t>
        </w:r>
      </w:ins>
      <w:ins w:id="699" w:author="kaluz" w:date="2021-05-04T10:57:00Z">
        <w:r w:rsidRPr="008416E6">
          <w:rPr>
            <w:bCs/>
            <w:rPrChange w:id="700" w:author="Robert Pasternak" w:date="2021-09-07T12:47:00Z">
              <w:rPr>
                <w:bCs/>
                <w:color w:val="92D050"/>
                <w:u w:val="single"/>
              </w:rPr>
            </w:rPrChange>
          </w:rPr>
          <w:t xml:space="preserve">obowiązków Wykonawcy wynikających z </w:t>
        </w:r>
        <w:del w:id="701" w:author="Robert Pasternak" w:date="2021-06-18T11:24:00Z">
          <w:r w:rsidRPr="008416E6">
            <w:rPr>
              <w:bCs/>
              <w:rPrChange w:id="702" w:author="Robert Pasternak" w:date="2021-09-07T12:47:00Z">
                <w:rPr>
                  <w:bCs/>
                  <w:color w:val="92D050"/>
                  <w:u w:val="single"/>
                </w:rPr>
              </w:rPrChange>
            </w:rPr>
            <w:delText>Opisu Przedmiotu Zamówienia</w:delText>
          </w:r>
        </w:del>
      </w:ins>
      <w:ins w:id="703" w:author="Robert Pasternak" w:date="2021-06-18T11:24:00Z">
        <w:r w:rsidR="001B7454" w:rsidRPr="008416E6">
          <w:rPr>
            <w:bCs/>
          </w:rPr>
          <w:t>Umowy oraz załączników do niej</w:t>
        </w:r>
      </w:ins>
      <w:ins w:id="704" w:author="kaluz" w:date="2021-05-04T10:57:00Z">
        <w:r w:rsidRPr="008416E6">
          <w:rPr>
            <w:bCs/>
            <w:rPrChange w:id="705" w:author="Robert Pasternak" w:date="2021-09-07T12:47:00Z">
              <w:rPr>
                <w:bCs/>
                <w:color w:val="92D050"/>
                <w:u w:val="single"/>
              </w:rPr>
            </w:rPrChange>
          </w:rPr>
          <w:t>.</w:t>
        </w:r>
      </w:ins>
      <w:del w:id="706" w:author="kaluz" w:date="2021-05-04T10:58:00Z">
        <w:r w:rsidRPr="008416E6">
          <w:rPr>
            <w:rPrChange w:id="707" w:author="Robert Pasternak" w:date="2021-09-07T12:47:00Z">
              <w:rPr>
                <w:rFonts w:ascii="Times" w:hAnsi="Times" w:cs="Arial"/>
                <w:color w:val="0000FF"/>
                <w:u w:val="single"/>
              </w:rPr>
            </w:rPrChange>
          </w:rPr>
          <w:delText>.</w:delText>
        </w:r>
      </w:del>
    </w:p>
    <w:p w14:paraId="56ED5210" w14:textId="77777777" w:rsidR="00361B44" w:rsidRPr="008416E6" w:rsidRDefault="00361B44">
      <w:pPr>
        <w:spacing w:line="312" w:lineRule="auto"/>
        <w:rPr>
          <w:rPrChange w:id="708" w:author="Robert Pasternak" w:date="2021-09-07T12:47:00Z">
            <w:rPr>
              <w:rFonts w:ascii="Times" w:hAnsi="Times" w:cs="Arial"/>
            </w:rPr>
          </w:rPrChange>
        </w:rPr>
        <w:pPrChange w:id="709" w:author="Robert Pasternak" w:date="2021-05-13T11:34:00Z">
          <w:pPr>
            <w:spacing w:line="360" w:lineRule="auto"/>
          </w:pPr>
        </w:pPrChange>
      </w:pPr>
    </w:p>
    <w:p w14:paraId="6972188F" w14:textId="77777777" w:rsidR="00361B44" w:rsidRPr="008416E6" w:rsidDel="0064136F" w:rsidRDefault="00E11DE4">
      <w:pPr>
        <w:tabs>
          <w:tab w:val="left" w:pos="-4962"/>
        </w:tabs>
        <w:autoSpaceDE w:val="0"/>
        <w:spacing w:line="312" w:lineRule="auto"/>
        <w:rPr>
          <w:del w:id="710" w:author="Robert Pasternak" w:date="2021-07-12T08:55:00Z"/>
          <w:rPrChange w:id="711" w:author="Robert Pasternak" w:date="2021-09-07T12:47:00Z">
            <w:rPr>
              <w:del w:id="712" w:author="Robert Pasternak" w:date="2021-07-12T08:55:00Z"/>
              <w:rFonts w:ascii="Candara" w:hAnsi="Candara" w:cs="Candara"/>
            </w:rPr>
          </w:rPrChange>
        </w:rPr>
        <w:pPrChange w:id="713" w:author="Robert Pasternak" w:date="2021-05-13T11:34:00Z">
          <w:pPr>
            <w:tabs>
              <w:tab w:val="left" w:pos="-4962"/>
            </w:tabs>
            <w:autoSpaceDE w:val="0"/>
            <w:spacing w:line="360" w:lineRule="auto"/>
          </w:pPr>
        </w:pPrChange>
      </w:pPr>
      <w:r w:rsidRPr="008416E6">
        <w:rPr>
          <w:rPrChange w:id="714" w:author="Robert Pasternak" w:date="2021-09-07T12:47:00Z">
            <w:rPr>
              <w:rFonts w:ascii="Times" w:hAnsi="Times" w:cs="Candara"/>
              <w:color w:val="0000FF"/>
              <w:u w:val="single"/>
            </w:rPr>
          </w:rPrChange>
        </w:rPr>
        <w:tab/>
      </w:r>
      <w:del w:id="715" w:author="Robert Pasternak" w:date="2021-06-18T11:25:00Z">
        <w:r w:rsidRPr="008416E6">
          <w:rPr>
            <w:rPrChange w:id="716" w:author="Robert Pasternak" w:date="2021-09-07T12:47:00Z">
              <w:rPr>
                <w:rFonts w:ascii="Times" w:hAnsi="Times" w:cs="Candara"/>
                <w:color w:val="0000FF"/>
                <w:u w:val="single"/>
              </w:rPr>
            </w:rPrChange>
          </w:rPr>
          <w:delText xml:space="preserve">Wykonawca składając ofertę zobowiązuje się wykonać zamówienie opisane w SIWZ. </w:delText>
        </w:r>
      </w:del>
      <w:r w:rsidRPr="008416E6">
        <w:rPr>
          <w:rPrChange w:id="717" w:author="Robert Pasternak" w:date="2021-09-07T12:47:00Z">
            <w:rPr>
              <w:rFonts w:ascii="Times" w:hAnsi="Times" w:cs="Candara"/>
              <w:color w:val="0000FF"/>
              <w:u w:val="single"/>
            </w:rPr>
          </w:rPrChange>
        </w:rPr>
        <w:t xml:space="preserve">Wszystkie dokumenty opisujące Przedmiot zamówienia (w tym załączniki do </w:t>
      </w:r>
      <w:ins w:id="718" w:author="kaluz" w:date="2021-05-04T11:22:00Z">
        <w:r w:rsidRPr="008416E6">
          <w:rPr>
            <w:rPrChange w:id="719" w:author="Robert Pasternak" w:date="2021-09-07T12:47:00Z">
              <w:rPr>
                <w:rFonts w:ascii="Times" w:hAnsi="Times" w:cs="Candara"/>
                <w:color w:val="0000FF"/>
                <w:u w:val="single"/>
              </w:rPr>
            </w:rPrChange>
          </w:rPr>
          <w:t>S</w:t>
        </w:r>
      </w:ins>
      <w:del w:id="720" w:author="kaluz" w:date="2021-05-04T11:22:00Z">
        <w:r w:rsidRPr="008416E6">
          <w:rPr>
            <w:rPrChange w:id="721" w:author="Robert Pasternak" w:date="2021-09-07T12:47:00Z">
              <w:rPr>
                <w:rFonts w:ascii="Times" w:hAnsi="Times" w:cs="Candara"/>
                <w:color w:val="0000FF"/>
                <w:u w:val="single"/>
              </w:rPr>
            </w:rPrChange>
          </w:rPr>
          <w:delText>SI</w:delText>
        </w:r>
      </w:del>
      <w:r w:rsidRPr="008416E6">
        <w:rPr>
          <w:rPrChange w:id="722" w:author="Robert Pasternak" w:date="2021-09-07T12:47:00Z">
            <w:rPr>
              <w:rFonts w:ascii="Times" w:hAnsi="Times" w:cs="Candara"/>
              <w:color w:val="0000FF"/>
              <w:u w:val="single"/>
            </w:rPr>
          </w:rPrChange>
        </w:rPr>
        <w:t xml:space="preserve">WZ) należy traktować jako wzajemnie uzupełniające się i wyjaśniające w tym znaczeniu, </w:t>
      </w:r>
      <w:ins w:id="723" w:author="Robert Pasternak" w:date="2021-06-18T11:25:00Z">
        <w:r w:rsidR="005F1ED7" w:rsidRPr="008416E6">
          <w:br/>
        </w:r>
      </w:ins>
      <w:r w:rsidRPr="008416E6">
        <w:rPr>
          <w:rPrChange w:id="724" w:author="Robert Pasternak" w:date="2021-09-07T12:47:00Z">
            <w:rPr>
              <w:rFonts w:ascii="Times" w:hAnsi="Times" w:cs="Candara"/>
              <w:color w:val="0000FF"/>
              <w:u w:val="single"/>
            </w:rPr>
          </w:rPrChange>
        </w:rPr>
        <w:t xml:space="preserve">że w przypadku stwierdzenia jakichkolwiek wieloznaczności lub niejednoznaczności Wykonawca nie może ograniczyć ani zakresu swojego zobowiązania, ani zakresu należytej staranności </w:t>
      </w:r>
      <w:del w:id="725" w:author="Robert Pasternak" w:date="2021-06-18T11:25:00Z">
        <w:r w:rsidRPr="008416E6">
          <w:rPr>
            <w:rPrChange w:id="726" w:author="Robert Pasternak" w:date="2021-09-07T12:47:00Z">
              <w:rPr>
                <w:rFonts w:ascii="Times" w:hAnsi="Times" w:cs="Candara"/>
                <w:color w:val="0000FF"/>
                <w:u w:val="single"/>
              </w:rPr>
            </w:rPrChange>
          </w:rPr>
          <w:br/>
        </w:r>
      </w:del>
      <w:r w:rsidRPr="008416E6">
        <w:rPr>
          <w:rPrChange w:id="727" w:author="Robert Pasternak" w:date="2021-09-07T12:47:00Z">
            <w:rPr>
              <w:rFonts w:ascii="Times" w:hAnsi="Times" w:cs="Candara"/>
              <w:color w:val="0000FF"/>
              <w:u w:val="single"/>
            </w:rPr>
          </w:rPrChange>
        </w:rPr>
        <w:t>przy wykonaniu swoich zobowiązań wynikających</w:t>
      </w:r>
      <w:ins w:id="728" w:author="Robert Pasternak" w:date="2021-07-12T08:49:00Z">
        <w:r w:rsidR="00D13B5D" w:rsidRPr="008416E6">
          <w:t xml:space="preserve"> </w:t>
        </w:r>
      </w:ins>
      <w:del w:id="729" w:author="Robert Pasternak" w:date="2021-07-12T08:49:00Z">
        <w:r w:rsidRPr="008416E6" w:rsidDel="00D13B5D">
          <w:rPr>
            <w:rPrChange w:id="730" w:author="Robert Pasternak" w:date="2021-09-07T12:47:00Z">
              <w:rPr>
                <w:rFonts w:ascii="Times" w:hAnsi="Times" w:cs="Candara"/>
                <w:color w:val="0000FF"/>
                <w:u w:val="single"/>
              </w:rPr>
            </w:rPrChange>
          </w:rPr>
          <w:delText xml:space="preserve">  </w:delText>
        </w:r>
      </w:del>
      <w:r w:rsidRPr="008416E6">
        <w:rPr>
          <w:rPrChange w:id="731" w:author="Robert Pasternak" w:date="2021-09-07T12:47:00Z">
            <w:rPr>
              <w:rFonts w:ascii="Times" w:hAnsi="Times" w:cs="Candara"/>
              <w:color w:val="0000FF"/>
              <w:u w:val="single"/>
            </w:rPr>
          </w:rPrChange>
        </w:rPr>
        <w:t>z umowy w sprawie</w:t>
      </w:r>
      <w:ins w:id="732" w:author="Robert Pasternak" w:date="2021-07-28T10:37:00Z">
        <w:r w:rsidR="00823ED1" w:rsidRPr="008416E6">
          <w:t xml:space="preserve"> realizacji przedmiotowego</w:t>
        </w:r>
      </w:ins>
      <w:r w:rsidRPr="008416E6">
        <w:rPr>
          <w:rPrChange w:id="733" w:author="Robert Pasternak" w:date="2021-09-07T12:47:00Z">
            <w:rPr>
              <w:rFonts w:ascii="Times" w:hAnsi="Times" w:cs="Candara"/>
              <w:color w:val="0000FF"/>
              <w:u w:val="single"/>
            </w:rPr>
          </w:rPrChange>
        </w:rPr>
        <w:t xml:space="preserve"> zamówienia publicznego. </w:t>
      </w:r>
    </w:p>
    <w:p w14:paraId="5925239A" w14:textId="77777777" w:rsidR="00361B44" w:rsidRPr="008416E6" w:rsidRDefault="00361B44">
      <w:pPr>
        <w:tabs>
          <w:tab w:val="left" w:pos="-4962"/>
        </w:tabs>
        <w:autoSpaceDE w:val="0"/>
        <w:spacing w:line="312" w:lineRule="auto"/>
        <w:rPr>
          <w:rPrChange w:id="734" w:author="Robert Pasternak" w:date="2021-09-07T12:47:00Z">
            <w:rPr>
              <w:rFonts w:ascii="Candara" w:hAnsi="Candara" w:cs="Candara"/>
            </w:rPr>
          </w:rPrChange>
        </w:rPr>
        <w:pPrChange w:id="735" w:author="Robert Pasternak" w:date="2021-05-13T11:34:00Z">
          <w:pPr>
            <w:tabs>
              <w:tab w:val="left" w:pos="-4962"/>
            </w:tabs>
            <w:autoSpaceDE w:val="0"/>
            <w:spacing w:line="360" w:lineRule="auto"/>
          </w:pPr>
        </w:pPrChange>
      </w:pPr>
    </w:p>
    <w:p w14:paraId="00D3BC3E" w14:textId="77777777" w:rsidR="00361B44" w:rsidRPr="008416E6" w:rsidRDefault="007A3EC4">
      <w:pPr>
        <w:tabs>
          <w:tab w:val="left" w:pos="-4962"/>
        </w:tabs>
        <w:autoSpaceDE w:val="0"/>
        <w:spacing w:line="312" w:lineRule="auto"/>
        <w:pPrChange w:id="736" w:author="Robert Pasternak" w:date="2021-05-13T11:34:00Z">
          <w:pPr>
            <w:tabs>
              <w:tab w:val="left" w:pos="-4962"/>
            </w:tabs>
            <w:autoSpaceDE w:val="0"/>
            <w:spacing w:line="360" w:lineRule="auto"/>
          </w:pPr>
        </w:pPrChange>
      </w:pPr>
      <w:r w:rsidRPr="008416E6">
        <w:tab/>
      </w:r>
      <w:r w:rsidR="00584C2A" w:rsidRPr="008416E6">
        <w:t xml:space="preserve">Zamawiający zaleca, aby </w:t>
      </w:r>
      <w:r w:rsidR="0021124E" w:rsidRPr="008416E6">
        <w:t>Wykonawca przed złożeniem oferty dokona</w:t>
      </w:r>
      <w:r w:rsidR="00584C2A" w:rsidRPr="008416E6">
        <w:t>ł</w:t>
      </w:r>
      <w:r w:rsidR="0021124E" w:rsidRPr="008416E6">
        <w:t xml:space="preserve"> wizji lokalnej </w:t>
      </w:r>
      <w:r w:rsidR="00584C2A" w:rsidRPr="008416E6">
        <w:br/>
      </w:r>
      <w:r w:rsidR="0021124E" w:rsidRPr="008416E6">
        <w:t xml:space="preserve">w celu zapoznania się z warunkami lokalnymi, specyfiką terenu </w:t>
      </w:r>
      <w:r w:rsidR="00584C2A" w:rsidRPr="008416E6">
        <w:t>G</w:t>
      </w:r>
      <w:r w:rsidR="0021124E" w:rsidRPr="008416E6">
        <w:t xml:space="preserve">miny i strukturą zabudowy w </w:t>
      </w:r>
      <w:r w:rsidR="00584C2A" w:rsidRPr="008416E6">
        <w:t>G</w:t>
      </w:r>
      <w:r w:rsidR="0021124E" w:rsidRPr="008416E6">
        <w:t>minie.</w:t>
      </w:r>
    </w:p>
    <w:p w14:paraId="55E93C36" w14:textId="77777777" w:rsidR="00361B44" w:rsidRPr="008416E6" w:rsidRDefault="00361B44">
      <w:pPr>
        <w:shd w:val="clear" w:color="auto" w:fill="FFFFFF"/>
        <w:spacing w:line="312" w:lineRule="auto"/>
        <w:rPr>
          <w:highlight w:val="red"/>
          <w:rPrChange w:id="737" w:author="Robert Pasternak" w:date="2021-09-07T12:47:00Z">
            <w:rPr>
              <w:rFonts w:ascii="Times" w:hAnsi="Times" w:cs="Arial"/>
              <w:highlight w:val="red"/>
            </w:rPr>
          </w:rPrChange>
        </w:rPr>
        <w:pPrChange w:id="738" w:author="Robert Pasternak" w:date="2021-05-13T11:34:00Z">
          <w:pPr>
            <w:shd w:val="clear" w:color="auto" w:fill="FFFFFF"/>
            <w:spacing w:line="360" w:lineRule="auto"/>
          </w:pPr>
        </w:pPrChange>
      </w:pPr>
    </w:p>
    <w:p w14:paraId="6FB7CB77" w14:textId="77777777" w:rsidR="00361B44" w:rsidRPr="008416E6" w:rsidRDefault="00E11DE4">
      <w:pPr>
        <w:numPr>
          <w:ilvl w:val="0"/>
          <w:numId w:val="18"/>
        </w:numPr>
        <w:shd w:val="clear" w:color="auto" w:fill="FFFFFF"/>
        <w:spacing w:line="312" w:lineRule="auto"/>
        <w:rPr>
          <w:b/>
          <w:rPrChange w:id="739" w:author="Robert Pasternak" w:date="2021-09-07T12:47:00Z">
            <w:rPr>
              <w:rFonts w:ascii="Times" w:hAnsi="Times" w:cs="Arial"/>
              <w:b/>
            </w:rPr>
          </w:rPrChange>
        </w:rPr>
        <w:pPrChange w:id="740" w:author="Robert Pasternak" w:date="2021-05-13T11:34:00Z">
          <w:pPr>
            <w:numPr>
              <w:numId w:val="18"/>
            </w:numPr>
            <w:shd w:val="clear" w:color="auto" w:fill="FFFFFF"/>
            <w:spacing w:line="360" w:lineRule="auto"/>
          </w:pPr>
        </w:pPrChange>
      </w:pPr>
      <w:r w:rsidRPr="008416E6">
        <w:rPr>
          <w:b/>
          <w:rPrChange w:id="741" w:author="Robert Pasternak" w:date="2021-09-07T12:47:00Z">
            <w:rPr>
              <w:rFonts w:ascii="Times" w:hAnsi="Times" w:cs="Arial"/>
              <w:b/>
              <w:color w:val="0000FF"/>
              <w:u w:val="single"/>
            </w:rPr>
          </w:rPrChange>
        </w:rPr>
        <w:t>Informacje podstawowe.</w:t>
      </w:r>
    </w:p>
    <w:p w14:paraId="79059674" w14:textId="77777777" w:rsidR="00361B44" w:rsidRPr="008416E6" w:rsidRDefault="00361B44">
      <w:pPr>
        <w:shd w:val="clear" w:color="auto" w:fill="FFFFFF"/>
        <w:spacing w:line="312" w:lineRule="auto"/>
        <w:rPr>
          <w:b/>
          <w:rPrChange w:id="742" w:author="Robert Pasternak" w:date="2021-09-07T12:47:00Z">
            <w:rPr>
              <w:rFonts w:ascii="Times" w:hAnsi="Times" w:cs="Arial"/>
              <w:b/>
            </w:rPr>
          </w:rPrChange>
        </w:rPr>
        <w:pPrChange w:id="743" w:author="Robert Pasternak" w:date="2021-05-13T11:34:00Z">
          <w:pPr>
            <w:shd w:val="clear" w:color="auto" w:fill="FFFFFF"/>
            <w:spacing w:line="360" w:lineRule="auto"/>
          </w:pPr>
        </w:pPrChange>
      </w:pPr>
    </w:p>
    <w:p w14:paraId="6669D4A7" w14:textId="152396CB" w:rsidR="00361B44" w:rsidRPr="008416E6" w:rsidDel="0064136F" w:rsidRDefault="00E11DE4">
      <w:pPr>
        <w:shd w:val="clear" w:color="auto" w:fill="FFFFFF"/>
        <w:spacing w:line="312" w:lineRule="auto"/>
        <w:ind w:firstLine="708"/>
        <w:rPr>
          <w:del w:id="744" w:author="Robert Pasternak" w:date="2021-07-12T08:55:00Z"/>
          <w:rPrChange w:id="745" w:author="Robert Pasternak" w:date="2021-09-07T12:47:00Z">
            <w:rPr>
              <w:del w:id="746" w:author="Robert Pasternak" w:date="2021-07-12T08:55:00Z"/>
              <w:rFonts w:ascii="Times" w:hAnsi="Times" w:cs="Arial"/>
            </w:rPr>
          </w:rPrChange>
        </w:rPr>
        <w:pPrChange w:id="747" w:author="Robert Pasternak" w:date="2021-07-12T08:55:00Z">
          <w:pPr>
            <w:shd w:val="clear" w:color="auto" w:fill="FFFFFF"/>
            <w:spacing w:line="360" w:lineRule="auto"/>
            <w:ind w:firstLine="708"/>
          </w:pPr>
        </w:pPrChange>
      </w:pPr>
      <w:r w:rsidRPr="008416E6">
        <w:rPr>
          <w:rPrChange w:id="748" w:author="Robert Pasternak" w:date="2021-09-07T12:47:00Z">
            <w:rPr>
              <w:rFonts w:ascii="Times" w:hAnsi="Times" w:cs="Arial"/>
              <w:color w:val="0000FF"/>
              <w:u w:val="single"/>
            </w:rPr>
          </w:rPrChange>
        </w:rPr>
        <w:t xml:space="preserve">Powierzchnia Gminy Ostrowiec Świętokrzyski wynosi </w:t>
      </w:r>
      <w:bookmarkStart w:id="749" w:name="_Hlk12661372"/>
      <w:smartTag w:uri="urn:schemas-microsoft-com:office:smarttags" w:element="metricconverter">
        <w:smartTagPr>
          <w:attr w:name="ProductID" w:val="4 642,86 ha"/>
        </w:smartTagPr>
        <w:r w:rsidRPr="008416E6">
          <w:rPr>
            <w:rPrChange w:id="750" w:author="Robert Pasternak" w:date="2021-09-07T12:47:00Z">
              <w:rPr>
                <w:rFonts w:ascii="Times" w:hAnsi="Times" w:cs="Arial"/>
                <w:color w:val="0000FF"/>
                <w:u w:val="single"/>
              </w:rPr>
            </w:rPrChange>
          </w:rPr>
          <w:t>4 642,86 ha</w:t>
        </w:r>
      </w:smartTag>
      <w:bookmarkEnd w:id="749"/>
      <w:r w:rsidRPr="008416E6">
        <w:rPr>
          <w:rPrChange w:id="751" w:author="Robert Pasternak" w:date="2021-09-07T12:47:00Z">
            <w:rPr>
              <w:rFonts w:ascii="Times" w:hAnsi="Times" w:cs="Arial"/>
              <w:color w:val="0000FF"/>
              <w:u w:val="single"/>
            </w:rPr>
          </w:rPrChange>
        </w:rPr>
        <w:t xml:space="preserve">. Liczba osób zameldowanych na pobyt stały wg danych Urzędu Miasta Ostrowca Świętokrzyskiego, </w:t>
      </w:r>
      <w:r w:rsidRPr="008416E6">
        <w:rPr>
          <w:rPrChange w:id="752" w:author="Robert Pasternak" w:date="2021-09-07T12:47:00Z">
            <w:rPr>
              <w:rFonts w:ascii="Times" w:hAnsi="Times" w:cs="Arial"/>
              <w:color w:val="0000FF"/>
              <w:u w:val="single"/>
            </w:rPr>
          </w:rPrChange>
        </w:rPr>
        <w:br/>
        <w:t xml:space="preserve">na </w:t>
      </w:r>
      <w:del w:id="753" w:author="kaluz" w:date="2021-05-04T11:02:00Z">
        <w:r w:rsidRPr="008416E6">
          <w:rPr>
            <w:rPrChange w:id="754" w:author="Robert Pasternak" w:date="2021-09-07T12:47:00Z">
              <w:rPr>
                <w:rFonts w:ascii="Times" w:hAnsi="Times" w:cs="Arial"/>
                <w:color w:val="0000FF"/>
                <w:u w:val="single"/>
              </w:rPr>
            </w:rPrChange>
          </w:rPr>
          <w:delText>31.03.2019</w:delText>
        </w:r>
      </w:del>
      <w:ins w:id="755" w:author="kaluz" w:date="2021-05-04T11:02:00Z">
        <w:del w:id="756" w:author="Robert Pasternak" w:date="2021-05-11T07:56:00Z">
          <w:r w:rsidRPr="008416E6">
            <w:rPr>
              <w:rPrChange w:id="757" w:author="Robert Pasternak" w:date="2021-09-07T12:47:00Z">
                <w:rPr>
                  <w:rFonts w:ascii="Times" w:hAnsi="Times" w:cs="Arial"/>
                  <w:color w:val="0000FF"/>
                  <w:u w:val="single"/>
                </w:rPr>
              </w:rPrChange>
            </w:rPr>
            <w:delText>………………</w:delText>
          </w:r>
        </w:del>
      </w:ins>
      <w:ins w:id="758" w:author="Robert Pasternak" w:date="2021-05-11T07:56:00Z">
        <w:r w:rsidR="005E1A2B" w:rsidRPr="00330D4B">
          <w:t>30.06</w:t>
        </w:r>
        <w:r w:rsidRPr="008416E6">
          <w:rPr>
            <w:rPrChange w:id="759" w:author="Robert Pasternak" w:date="2021-09-07T12:47:00Z">
              <w:rPr>
                <w:rFonts w:ascii="Times" w:hAnsi="Times" w:cs="Arial"/>
                <w:color w:val="FF0000"/>
                <w:u w:val="single"/>
              </w:rPr>
            </w:rPrChange>
          </w:rPr>
          <w:t>.202</w:t>
        </w:r>
        <w:r w:rsidR="005E1A2B" w:rsidRPr="00330D4B">
          <w:t>4</w:t>
        </w:r>
      </w:ins>
      <w:r w:rsidRPr="008416E6">
        <w:rPr>
          <w:rPrChange w:id="760" w:author="Robert Pasternak" w:date="2021-09-07T12:47:00Z">
            <w:rPr>
              <w:rFonts w:ascii="Times" w:hAnsi="Times" w:cs="Arial"/>
              <w:color w:val="0000FF"/>
              <w:u w:val="single"/>
            </w:rPr>
          </w:rPrChange>
        </w:rPr>
        <w:t> roku wynosi</w:t>
      </w:r>
      <w:ins w:id="761" w:author="Piotr Szumlak" w:date="2021-07-08T09:00:00Z">
        <w:r w:rsidR="007838B3" w:rsidRPr="008416E6">
          <w:t xml:space="preserve"> </w:t>
        </w:r>
      </w:ins>
      <w:del w:id="762" w:author="kaluz" w:date="2021-05-04T11:02:00Z">
        <w:r w:rsidRPr="008416E6">
          <w:rPr>
            <w:rPrChange w:id="763" w:author="Robert Pasternak" w:date="2021-09-07T12:47:00Z">
              <w:rPr>
                <w:rFonts w:ascii="Times" w:hAnsi="Times" w:cs="Arial"/>
                <w:color w:val="0000FF"/>
                <w:u w:val="single"/>
              </w:rPr>
            </w:rPrChange>
          </w:rPr>
          <w:delText>65 866</w:delText>
        </w:r>
      </w:del>
      <w:ins w:id="764" w:author="kaluz" w:date="2021-05-04T11:02:00Z">
        <w:del w:id="765" w:author="Robert Pasternak" w:date="2021-05-11T07:57:00Z">
          <w:r w:rsidRPr="008416E6">
            <w:rPr>
              <w:rPrChange w:id="766" w:author="Robert Pasternak" w:date="2021-09-07T12:47:00Z">
                <w:rPr>
                  <w:rFonts w:ascii="Times" w:hAnsi="Times" w:cs="Arial"/>
                  <w:color w:val="0000FF"/>
                  <w:u w:val="single"/>
                </w:rPr>
              </w:rPrChange>
            </w:rPr>
            <w:delText>…………</w:delText>
          </w:r>
        </w:del>
      </w:ins>
      <w:del w:id="767" w:author="Robert Pasternak" w:date="2021-05-11T07:57:00Z">
        <w:r w:rsidRPr="008416E6">
          <w:rPr>
            <w:rPrChange w:id="768" w:author="Robert Pasternak" w:date="2021-09-07T12:47:00Z">
              <w:rPr>
                <w:rFonts w:ascii="Times" w:hAnsi="Times" w:cs="Arial"/>
                <w:color w:val="0000FF"/>
                <w:u w:val="single"/>
              </w:rPr>
            </w:rPrChange>
          </w:rPr>
          <w:delText>,</w:delText>
        </w:r>
      </w:del>
      <w:ins w:id="769" w:author="Robert Pasternak" w:date="2024-07-16T09:28:00Z">
        <w:r w:rsidR="005E1A2B">
          <w:t>59 853</w:t>
        </w:r>
      </w:ins>
      <w:r w:rsidRPr="008416E6">
        <w:rPr>
          <w:rPrChange w:id="770" w:author="Robert Pasternak" w:date="2021-09-07T12:47:00Z">
            <w:rPr>
              <w:rFonts w:ascii="Times" w:hAnsi="Times" w:cs="Arial"/>
              <w:color w:val="0000FF"/>
              <w:u w:val="single"/>
            </w:rPr>
          </w:rPrChange>
        </w:rPr>
        <w:t xml:space="preserve"> natomiast na pobyt czasowy wynosi </w:t>
      </w:r>
      <w:del w:id="771" w:author="kaluz" w:date="2021-05-04T11:03:00Z">
        <w:r w:rsidRPr="008416E6">
          <w:rPr>
            <w:rPrChange w:id="772" w:author="Robert Pasternak" w:date="2021-09-07T12:47:00Z">
              <w:rPr>
                <w:rFonts w:ascii="Times" w:hAnsi="Times" w:cs="Arial"/>
                <w:color w:val="0000FF"/>
                <w:u w:val="single"/>
              </w:rPr>
            </w:rPrChange>
          </w:rPr>
          <w:delText>1 022</w:delText>
        </w:r>
      </w:del>
      <w:ins w:id="773" w:author="kaluz" w:date="2021-05-04T11:03:00Z">
        <w:del w:id="774" w:author="Robert Pasternak" w:date="2021-05-11T07:57:00Z">
          <w:r w:rsidRPr="008416E6">
            <w:rPr>
              <w:rPrChange w:id="775" w:author="Robert Pasternak" w:date="2021-09-07T12:47:00Z">
                <w:rPr>
                  <w:rFonts w:ascii="Times" w:hAnsi="Times" w:cs="Arial"/>
                  <w:color w:val="0000FF"/>
                  <w:u w:val="single"/>
                </w:rPr>
              </w:rPrChange>
            </w:rPr>
            <w:delText>……</w:delText>
          </w:r>
        </w:del>
      </w:ins>
      <w:del w:id="776" w:author="Robert Pasternak" w:date="2021-05-11T07:57:00Z">
        <w:r w:rsidRPr="008416E6">
          <w:rPr>
            <w:rPrChange w:id="777" w:author="Robert Pasternak" w:date="2021-09-07T12:47:00Z">
              <w:rPr>
                <w:rFonts w:ascii="Times" w:hAnsi="Times" w:cs="Arial"/>
                <w:color w:val="0000FF"/>
                <w:u w:val="single"/>
              </w:rPr>
            </w:rPrChange>
          </w:rPr>
          <w:delText>.</w:delText>
        </w:r>
      </w:del>
      <w:ins w:id="778" w:author="Robert Pasternak" w:date="2024-07-16T09:28:00Z">
        <w:r w:rsidR="005E1A2B">
          <w:t>783</w:t>
        </w:r>
      </w:ins>
      <w:ins w:id="779" w:author="Piotr Szumlak" w:date="2021-07-09T12:13:00Z">
        <w:r w:rsidR="005F08CB" w:rsidRPr="008416E6">
          <w:t>.</w:t>
        </w:r>
      </w:ins>
      <w:ins w:id="780" w:author="kaluz" w:date="2021-05-04T11:03:00Z">
        <w:r w:rsidRPr="008416E6">
          <w:rPr>
            <w:rPrChange w:id="781" w:author="Robert Pasternak" w:date="2021-09-07T12:47:00Z">
              <w:rPr>
                <w:rFonts w:ascii="Times" w:hAnsi="Times" w:cs="Arial"/>
                <w:color w:val="0000FF"/>
                <w:u w:val="single"/>
              </w:rPr>
            </w:rPrChange>
          </w:rPr>
          <w:br/>
        </w:r>
      </w:ins>
      <w:r w:rsidRPr="008416E6">
        <w:rPr>
          <w:rPrChange w:id="782" w:author="Robert Pasternak" w:date="2021-09-07T12:47:00Z">
            <w:rPr>
              <w:rFonts w:ascii="Times" w:hAnsi="Times" w:cs="Arial"/>
              <w:color w:val="0000FF"/>
              <w:u w:val="single"/>
            </w:rPr>
          </w:rPrChange>
        </w:rPr>
        <w:t xml:space="preserve">Ogółem </w:t>
      </w:r>
      <w:del w:id="783" w:author="kaluz" w:date="2021-05-04T11:03:00Z">
        <w:r w:rsidRPr="008416E6">
          <w:rPr>
            <w:rPrChange w:id="784" w:author="Robert Pasternak" w:date="2021-09-07T12:47:00Z">
              <w:rPr>
                <w:rFonts w:ascii="Times" w:hAnsi="Times" w:cs="Arial"/>
                <w:color w:val="0000FF"/>
                <w:u w:val="single"/>
              </w:rPr>
            </w:rPrChange>
          </w:rPr>
          <w:br/>
        </w:r>
      </w:del>
      <w:r w:rsidRPr="008416E6">
        <w:rPr>
          <w:rPrChange w:id="785" w:author="Robert Pasternak" w:date="2021-09-07T12:47:00Z">
            <w:rPr>
              <w:rFonts w:ascii="Times" w:hAnsi="Times" w:cs="Arial"/>
              <w:color w:val="0000FF"/>
              <w:u w:val="single"/>
            </w:rPr>
          </w:rPrChange>
        </w:rPr>
        <w:t xml:space="preserve">wg stanu na dzień </w:t>
      </w:r>
      <w:del w:id="786" w:author="kaluz" w:date="2021-05-04T11:03:00Z">
        <w:r w:rsidRPr="008416E6">
          <w:rPr>
            <w:rPrChange w:id="787" w:author="Robert Pasternak" w:date="2021-09-07T12:47:00Z">
              <w:rPr>
                <w:rFonts w:ascii="Times" w:hAnsi="Times" w:cs="Arial"/>
                <w:color w:val="0000FF"/>
                <w:u w:val="single"/>
              </w:rPr>
            </w:rPrChange>
          </w:rPr>
          <w:delText>31.03.2019</w:delText>
        </w:r>
      </w:del>
      <w:ins w:id="788" w:author="kaluz" w:date="2021-05-04T11:03:00Z">
        <w:del w:id="789" w:author="Robert Pasternak" w:date="2021-05-11T07:57:00Z">
          <w:r w:rsidRPr="008416E6">
            <w:rPr>
              <w:rPrChange w:id="790" w:author="Robert Pasternak" w:date="2021-09-07T12:47:00Z">
                <w:rPr>
                  <w:rFonts w:ascii="Times" w:hAnsi="Times" w:cs="Arial"/>
                  <w:color w:val="0000FF"/>
                  <w:u w:val="single"/>
                </w:rPr>
              </w:rPrChange>
            </w:rPr>
            <w:delText>……………</w:delText>
          </w:r>
        </w:del>
      </w:ins>
      <w:ins w:id="791" w:author="Robert Pasternak" w:date="2021-05-11T07:57:00Z">
        <w:r w:rsidR="005E1A2B" w:rsidRPr="00330D4B">
          <w:t>30.06.2024</w:t>
        </w:r>
      </w:ins>
      <w:r w:rsidRPr="008416E6">
        <w:rPr>
          <w:rPrChange w:id="792" w:author="Robert Pasternak" w:date="2021-09-07T12:47:00Z">
            <w:rPr>
              <w:rFonts w:ascii="Times" w:hAnsi="Times" w:cs="Arial"/>
              <w:color w:val="0000FF"/>
              <w:u w:val="single"/>
            </w:rPr>
          </w:rPrChange>
        </w:rPr>
        <w:t xml:space="preserve"> roku liczba zameldowanych osób w Gminie Ostrowiec Świętokrzyski wynosi</w:t>
      </w:r>
      <w:ins w:id="793" w:author="Piotr Szumlak" w:date="2021-07-08T09:01:00Z">
        <w:r w:rsidR="007838B3" w:rsidRPr="008416E6">
          <w:t xml:space="preserve"> </w:t>
        </w:r>
      </w:ins>
      <w:del w:id="794" w:author="kaluz" w:date="2021-05-04T11:03:00Z">
        <w:r w:rsidRPr="008416E6">
          <w:rPr>
            <w:rPrChange w:id="795" w:author="Robert Pasternak" w:date="2021-09-07T12:47:00Z">
              <w:rPr>
                <w:rFonts w:ascii="Times" w:hAnsi="Times" w:cs="Arial"/>
                <w:color w:val="0000FF"/>
                <w:u w:val="single"/>
              </w:rPr>
            </w:rPrChange>
          </w:rPr>
          <w:delText>66 880</w:delText>
        </w:r>
      </w:del>
      <w:ins w:id="796" w:author="kaluz" w:date="2021-05-04T11:03:00Z">
        <w:del w:id="797" w:author="Robert Pasternak" w:date="2021-05-11T07:57:00Z">
          <w:r w:rsidRPr="008416E6">
            <w:rPr>
              <w:rPrChange w:id="798" w:author="Robert Pasternak" w:date="2021-09-07T12:47:00Z">
                <w:rPr>
                  <w:rFonts w:ascii="Times" w:hAnsi="Times" w:cs="Arial"/>
                  <w:color w:val="FF0000"/>
                  <w:u w:val="single"/>
                </w:rPr>
              </w:rPrChange>
            </w:rPr>
            <w:delText>…………</w:delText>
          </w:r>
        </w:del>
      </w:ins>
      <w:del w:id="799" w:author="Robert Pasternak" w:date="2021-05-11T07:57:00Z">
        <w:r w:rsidRPr="008416E6">
          <w:rPr>
            <w:rPrChange w:id="800" w:author="Robert Pasternak" w:date="2021-09-07T12:47:00Z">
              <w:rPr>
                <w:rFonts w:ascii="Times" w:hAnsi="Times" w:cs="Arial"/>
                <w:color w:val="0000FF"/>
                <w:u w:val="single"/>
              </w:rPr>
            </w:rPrChange>
          </w:rPr>
          <w:delText>.</w:delText>
        </w:r>
      </w:del>
      <w:ins w:id="801" w:author="Robert Pasternak" w:date="2024-07-16T09:28:00Z">
        <w:r w:rsidR="005E1A2B">
          <w:t>60 636</w:t>
        </w:r>
      </w:ins>
      <w:ins w:id="802" w:author="Robert Pasternak" w:date="2021-06-07T19:51:00Z">
        <w:r w:rsidR="00613590" w:rsidRPr="008416E6">
          <w:t>.</w:t>
        </w:r>
      </w:ins>
      <w:ins w:id="803" w:author="Piotr Szumlak" w:date="2021-07-08T09:01:00Z">
        <w:r w:rsidR="007838B3" w:rsidRPr="008416E6">
          <w:t xml:space="preserve"> </w:t>
        </w:r>
      </w:ins>
      <w:r w:rsidRPr="008416E6">
        <w:rPr>
          <w:rPrChange w:id="804" w:author="Robert Pasternak" w:date="2021-09-07T12:47:00Z">
            <w:rPr>
              <w:rFonts w:ascii="Times" w:hAnsi="Times" w:cs="Arial"/>
              <w:color w:val="000000" w:themeColor="text1"/>
              <w:u w:val="single"/>
            </w:rPr>
          </w:rPrChange>
        </w:rPr>
        <w:t xml:space="preserve">Liczbę osób wykazanych w deklaracjach o wysokości opłaty </w:t>
      </w:r>
      <w:r w:rsidRPr="008416E6">
        <w:rPr>
          <w:rPrChange w:id="805" w:author="Robert Pasternak" w:date="2021-09-07T12:47:00Z">
            <w:rPr>
              <w:rFonts w:ascii="Times" w:hAnsi="Times" w:cs="Arial"/>
              <w:color w:val="000000" w:themeColor="text1"/>
              <w:u w:val="single"/>
            </w:rPr>
          </w:rPrChange>
        </w:rPr>
        <w:br/>
        <w:t>za gospodarowanie odpadami komunalnymi w okresie od 2014 r. do 20</w:t>
      </w:r>
      <w:ins w:id="806" w:author="kaluz" w:date="2021-05-04T11:04:00Z">
        <w:r w:rsidRPr="008416E6">
          <w:rPr>
            <w:rPrChange w:id="807" w:author="Robert Pasternak" w:date="2021-09-07T12:47:00Z">
              <w:rPr>
                <w:rFonts w:ascii="Times" w:hAnsi="Times" w:cs="Arial"/>
                <w:color w:val="FF0000"/>
                <w:u w:val="single"/>
              </w:rPr>
            </w:rPrChange>
          </w:rPr>
          <w:t>2</w:t>
        </w:r>
      </w:ins>
      <w:ins w:id="808" w:author="Robert Pasternak" w:date="2024-07-16T09:29:00Z">
        <w:r w:rsidR="005E1A2B">
          <w:t>4</w:t>
        </w:r>
      </w:ins>
      <w:ins w:id="809" w:author="kaluz" w:date="2021-05-04T11:04:00Z">
        <w:del w:id="810" w:author="Robert Pasternak" w:date="2024-07-16T09:29:00Z">
          <w:r w:rsidRPr="008416E6" w:rsidDel="005E1A2B">
            <w:rPr>
              <w:rPrChange w:id="811" w:author="Robert Pasternak" w:date="2021-09-07T12:47:00Z">
                <w:rPr>
                  <w:rFonts w:ascii="Times" w:hAnsi="Times" w:cs="Arial"/>
                  <w:color w:val="FF0000"/>
                  <w:u w:val="single"/>
                </w:rPr>
              </w:rPrChange>
            </w:rPr>
            <w:delText>1</w:delText>
          </w:r>
        </w:del>
      </w:ins>
      <w:del w:id="812" w:author="kaluz" w:date="2021-05-04T11:04:00Z">
        <w:r w:rsidRPr="008416E6">
          <w:rPr>
            <w:rPrChange w:id="813" w:author="Robert Pasternak" w:date="2021-09-07T12:47:00Z">
              <w:rPr>
                <w:rFonts w:ascii="Times" w:hAnsi="Times" w:cs="Arial"/>
                <w:color w:val="000000" w:themeColor="text1"/>
                <w:u w:val="single"/>
              </w:rPr>
            </w:rPrChange>
          </w:rPr>
          <w:delText>19</w:delText>
        </w:r>
      </w:del>
      <w:r w:rsidRPr="008416E6">
        <w:rPr>
          <w:rPrChange w:id="814" w:author="Robert Pasternak" w:date="2021-09-07T12:47:00Z">
            <w:rPr>
              <w:rFonts w:ascii="Times" w:hAnsi="Times" w:cs="Arial"/>
              <w:color w:val="000000" w:themeColor="text1"/>
              <w:u w:val="single"/>
            </w:rPr>
          </w:rPrChange>
        </w:rPr>
        <w:t xml:space="preserve"> r. (stan na dzień </w:t>
      </w:r>
      <w:del w:id="815" w:author="kaluz" w:date="2021-05-04T11:04:00Z">
        <w:r w:rsidRPr="008416E6">
          <w:rPr>
            <w:rPrChange w:id="816" w:author="Robert Pasternak" w:date="2021-09-07T12:47:00Z">
              <w:rPr>
                <w:rFonts w:ascii="Times" w:hAnsi="Times" w:cs="Arial"/>
                <w:color w:val="000000" w:themeColor="text1"/>
                <w:u w:val="single"/>
              </w:rPr>
            </w:rPrChange>
          </w:rPr>
          <w:delText>31.03.2019</w:delText>
        </w:r>
      </w:del>
      <w:ins w:id="817" w:author="kaluz" w:date="2021-05-04T11:04:00Z">
        <w:del w:id="818" w:author="Robert Pasternak" w:date="2021-05-11T07:58:00Z">
          <w:r w:rsidRPr="008416E6">
            <w:rPr>
              <w:rPrChange w:id="819" w:author="Robert Pasternak" w:date="2021-09-07T12:47:00Z">
                <w:rPr>
                  <w:rFonts w:ascii="Times" w:hAnsi="Times" w:cs="Arial"/>
                  <w:color w:val="FF0000"/>
                  <w:u w:val="single"/>
                </w:rPr>
              </w:rPrChange>
            </w:rPr>
            <w:delText>……………..</w:delText>
          </w:r>
        </w:del>
      </w:ins>
      <w:ins w:id="820" w:author="Robert Pasternak" w:date="2021-05-11T07:58:00Z">
        <w:r w:rsidR="005E1A2B" w:rsidRPr="00330D4B">
          <w:t>30.06.2024</w:t>
        </w:r>
        <w:r w:rsidRPr="008416E6">
          <w:rPr>
            <w:rPrChange w:id="821" w:author="Robert Pasternak" w:date="2021-09-07T12:47:00Z">
              <w:rPr>
                <w:rFonts w:ascii="Times" w:hAnsi="Times" w:cs="Arial"/>
                <w:color w:val="FF0000"/>
                <w:u w:val="single"/>
              </w:rPr>
            </w:rPrChange>
          </w:rPr>
          <w:t xml:space="preserve"> </w:t>
        </w:r>
      </w:ins>
      <w:r w:rsidRPr="008416E6">
        <w:rPr>
          <w:rPrChange w:id="822" w:author="Robert Pasternak" w:date="2021-09-07T12:47:00Z">
            <w:rPr>
              <w:rFonts w:ascii="Times" w:hAnsi="Times" w:cs="Arial"/>
              <w:color w:val="000000" w:themeColor="text1"/>
              <w:u w:val="single"/>
            </w:rPr>
          </w:rPrChange>
        </w:rPr>
        <w:t>r.) przedstawia tabela nr 1 OPZ.</w:t>
      </w:r>
    </w:p>
    <w:p w14:paraId="050FF5E5" w14:textId="77777777" w:rsidR="00361B44" w:rsidRPr="008416E6" w:rsidRDefault="00361B44">
      <w:pPr>
        <w:shd w:val="clear" w:color="auto" w:fill="FFFFFF"/>
        <w:spacing w:line="312" w:lineRule="auto"/>
        <w:rPr>
          <w:del w:id="823" w:author="Robert Pasternak" w:date="2021-06-08T09:10:00Z"/>
          <w:b/>
          <w:bCs/>
          <w:i/>
          <w:rPrChange w:id="824" w:author="Robert Pasternak" w:date="2021-09-07T12:47:00Z">
            <w:rPr>
              <w:del w:id="825" w:author="Robert Pasternak" w:date="2021-06-08T09:10:00Z"/>
              <w:rFonts w:ascii="Times" w:hAnsi="Times" w:cs="Arial"/>
              <w:b/>
              <w:bCs/>
              <w:i/>
              <w:color w:val="000000" w:themeColor="text1"/>
            </w:rPr>
          </w:rPrChange>
        </w:rPr>
        <w:pPrChange w:id="826" w:author="Robert Pasternak" w:date="2021-05-13T11:34:00Z">
          <w:pPr>
            <w:shd w:val="clear" w:color="auto" w:fill="FFFFFF"/>
          </w:pPr>
        </w:pPrChange>
      </w:pPr>
    </w:p>
    <w:p w14:paraId="505902E5" w14:textId="77777777" w:rsidR="00361B44" w:rsidRPr="008416E6" w:rsidRDefault="00361B44">
      <w:pPr>
        <w:shd w:val="clear" w:color="auto" w:fill="FFFFFF"/>
        <w:spacing w:line="312" w:lineRule="auto"/>
        <w:rPr>
          <w:b/>
          <w:bCs/>
          <w:i/>
          <w:sz w:val="20"/>
          <w:szCs w:val="20"/>
          <w:rPrChange w:id="827" w:author="Robert Pasternak" w:date="2021-09-07T12:47:00Z">
            <w:rPr>
              <w:rFonts w:ascii="Times" w:hAnsi="Times" w:cs="Arial"/>
              <w:b/>
              <w:bCs/>
              <w:i/>
              <w:color w:val="000000" w:themeColor="text1"/>
            </w:rPr>
          </w:rPrChange>
        </w:rPr>
        <w:pPrChange w:id="828" w:author="Robert Pasternak" w:date="2021-05-13T11:34:00Z">
          <w:pPr>
            <w:shd w:val="clear" w:color="auto" w:fill="FFFFFF"/>
          </w:pPr>
        </w:pPrChange>
      </w:pPr>
    </w:p>
    <w:p w14:paraId="01D0E795" w14:textId="77777777" w:rsidR="00361B44" w:rsidRPr="008416E6" w:rsidRDefault="00E11DE4">
      <w:pPr>
        <w:shd w:val="clear" w:color="auto" w:fill="FFFFFF"/>
        <w:spacing w:line="312" w:lineRule="auto"/>
        <w:jc w:val="center"/>
        <w:rPr>
          <w:b/>
          <w:bCs/>
          <w:i/>
          <w:sz w:val="20"/>
          <w:szCs w:val="20"/>
          <w:rPrChange w:id="829" w:author="Robert Pasternak" w:date="2021-09-07T12:47:00Z">
            <w:rPr>
              <w:rFonts w:ascii="Times" w:hAnsi="Times" w:cs="Arial"/>
              <w:b/>
              <w:bCs/>
              <w:i/>
              <w:color w:val="000000" w:themeColor="text1"/>
              <w:sz w:val="20"/>
              <w:szCs w:val="20"/>
            </w:rPr>
          </w:rPrChange>
        </w:rPr>
        <w:pPrChange w:id="830" w:author="Robert Pasternak" w:date="2021-05-13T11:34:00Z">
          <w:pPr>
            <w:shd w:val="clear" w:color="auto" w:fill="FFFFFF"/>
            <w:jc w:val="center"/>
          </w:pPr>
        </w:pPrChange>
      </w:pPr>
      <w:r w:rsidRPr="008416E6">
        <w:rPr>
          <w:b/>
          <w:bCs/>
          <w:i/>
          <w:sz w:val="20"/>
          <w:szCs w:val="20"/>
          <w:rPrChange w:id="831" w:author="Robert Pasternak" w:date="2021-09-07T12:47:00Z">
            <w:rPr>
              <w:rFonts w:ascii="Times" w:hAnsi="Times" w:cs="Arial"/>
              <w:b/>
              <w:bCs/>
              <w:i/>
              <w:color w:val="000000" w:themeColor="text1"/>
              <w:sz w:val="20"/>
              <w:szCs w:val="20"/>
              <w:u w:val="single"/>
            </w:rPr>
          </w:rPrChange>
        </w:rPr>
        <w:t>Tabela nr 1 OPZ. Liczba mieszkańców Ostrowca Świętokrzyskiego wykazanych</w:t>
      </w:r>
      <w:ins w:id="832" w:author="Robert Pasternak" w:date="2021-05-13T11:39:00Z">
        <w:r w:rsidRPr="008416E6">
          <w:rPr>
            <w:b/>
            <w:bCs/>
            <w:i/>
            <w:sz w:val="20"/>
            <w:szCs w:val="20"/>
            <w:rPrChange w:id="833" w:author="Robert Pasternak" w:date="2021-09-07T12:47:00Z">
              <w:rPr>
                <w:b/>
                <w:bCs/>
                <w:i/>
                <w:color w:val="000000" w:themeColor="text1"/>
                <w:u w:val="single"/>
              </w:rPr>
            </w:rPrChange>
          </w:rPr>
          <w:br/>
        </w:r>
      </w:ins>
      <w:r w:rsidRPr="008416E6">
        <w:rPr>
          <w:b/>
          <w:bCs/>
          <w:i/>
          <w:sz w:val="20"/>
          <w:szCs w:val="20"/>
          <w:rPrChange w:id="834" w:author="Robert Pasternak" w:date="2021-09-07T12:47:00Z">
            <w:rPr>
              <w:rFonts w:ascii="Times" w:hAnsi="Times" w:cs="Arial"/>
              <w:b/>
              <w:bCs/>
              <w:i/>
              <w:color w:val="000000" w:themeColor="text1"/>
              <w:sz w:val="20"/>
              <w:szCs w:val="20"/>
              <w:u w:val="single"/>
            </w:rPr>
          </w:rPrChange>
        </w:rPr>
        <w:t>w deklaracjach o wysokości opłaty za gospodarowanie odpadami komunalnymi.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Change w:id="835" w:author="Robert Pasternak" w:date="2024-07-16T09:3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PrChange>
      </w:tblPr>
      <w:tblGrid>
        <w:gridCol w:w="1678"/>
        <w:gridCol w:w="1678"/>
        <w:gridCol w:w="1678"/>
        <w:gridCol w:w="1678"/>
        <w:gridCol w:w="1678"/>
        <w:tblGridChange w:id="836">
          <w:tblGrid>
            <w:gridCol w:w="1678"/>
            <w:gridCol w:w="2159"/>
            <w:gridCol w:w="2028"/>
            <w:gridCol w:w="1614"/>
            <w:gridCol w:w="1583"/>
          </w:tblGrid>
        </w:tblGridChange>
      </w:tblGrid>
      <w:tr w:rsidR="008416E6" w:rsidRPr="008416E6" w14:paraId="3DBD999A" w14:textId="77777777" w:rsidTr="00520137">
        <w:tc>
          <w:tcPr>
            <w:tcW w:w="1678" w:type="dxa"/>
            <w:shd w:val="clear" w:color="auto" w:fill="DBE5F1" w:themeFill="accent1" w:themeFillTint="33"/>
            <w:vAlign w:val="center"/>
            <w:tcPrChange w:id="837" w:author="Robert Pasternak" w:date="2024-07-16T09:34:00Z">
              <w:tcPr>
                <w:tcW w:w="1781" w:type="dxa"/>
                <w:shd w:val="clear" w:color="auto" w:fill="DBE5F1" w:themeFill="accent1" w:themeFillTint="33"/>
                <w:vAlign w:val="center"/>
              </w:tcPr>
            </w:tcPrChange>
          </w:tcPr>
          <w:p w14:paraId="4650F12E" w14:textId="77777777" w:rsidR="00361B44" w:rsidRPr="008416E6" w:rsidRDefault="00E11DE4">
            <w:pPr>
              <w:spacing w:line="312" w:lineRule="auto"/>
              <w:jc w:val="center"/>
              <w:rPr>
                <w:b/>
                <w:sz w:val="20"/>
                <w:szCs w:val="20"/>
                <w:rPrChange w:id="838" w:author="Robert Pasternak" w:date="2021-09-07T12:47:00Z">
                  <w:rPr>
                    <w:rFonts w:ascii="Times" w:hAnsi="Times" w:cs="Arial"/>
                    <w:b/>
                    <w:color w:val="000000" w:themeColor="text1"/>
                  </w:rPr>
                </w:rPrChange>
              </w:rPr>
              <w:pPrChange w:id="839" w:author="Robert Pasternak" w:date="2021-05-13T11:34:00Z">
                <w:pPr>
                  <w:jc w:val="center"/>
                </w:pPr>
              </w:pPrChange>
            </w:pPr>
            <w:r w:rsidRPr="008416E6">
              <w:rPr>
                <w:b/>
                <w:sz w:val="20"/>
                <w:szCs w:val="20"/>
                <w:rPrChange w:id="840" w:author="Robert Pasternak" w:date="2021-09-07T12:47:00Z">
                  <w:rPr>
                    <w:rFonts w:ascii="Times" w:hAnsi="Times" w:cs="Arial"/>
                    <w:b/>
                    <w:color w:val="000000" w:themeColor="text1"/>
                    <w:u w:val="single"/>
                  </w:rPr>
                </w:rPrChange>
              </w:rPr>
              <w:t>Rok</w:t>
            </w:r>
          </w:p>
        </w:tc>
        <w:tc>
          <w:tcPr>
            <w:tcW w:w="1678" w:type="dxa"/>
            <w:shd w:val="clear" w:color="auto" w:fill="DBE5F1" w:themeFill="accent1" w:themeFillTint="33"/>
            <w:vAlign w:val="center"/>
            <w:tcPrChange w:id="841" w:author="Robert Pasternak" w:date="2024-07-16T09:34:00Z">
              <w:tcPr>
                <w:tcW w:w="2345" w:type="dxa"/>
                <w:shd w:val="clear" w:color="auto" w:fill="DBE5F1" w:themeFill="accent1" w:themeFillTint="33"/>
                <w:vAlign w:val="center"/>
              </w:tcPr>
            </w:tcPrChange>
          </w:tcPr>
          <w:p w14:paraId="2A415871" w14:textId="77777777" w:rsidR="00361B44" w:rsidRPr="008416E6" w:rsidRDefault="00E11DE4">
            <w:pPr>
              <w:spacing w:line="312" w:lineRule="auto"/>
              <w:jc w:val="center"/>
              <w:rPr>
                <w:b/>
                <w:sz w:val="20"/>
                <w:szCs w:val="20"/>
                <w:rPrChange w:id="842" w:author="Robert Pasternak" w:date="2021-09-07T12:47:00Z">
                  <w:rPr>
                    <w:rFonts w:ascii="Times" w:hAnsi="Times" w:cs="Arial"/>
                    <w:b/>
                    <w:color w:val="000000" w:themeColor="text1"/>
                  </w:rPr>
                </w:rPrChange>
              </w:rPr>
              <w:pPrChange w:id="843" w:author="Robert Pasternak" w:date="2021-05-13T11:34:00Z">
                <w:pPr>
                  <w:jc w:val="center"/>
                </w:pPr>
              </w:pPrChange>
            </w:pPr>
            <w:r w:rsidRPr="008416E6">
              <w:rPr>
                <w:b/>
                <w:sz w:val="20"/>
                <w:szCs w:val="20"/>
                <w:rPrChange w:id="844" w:author="Robert Pasternak" w:date="2021-09-07T12:47:00Z">
                  <w:rPr>
                    <w:rFonts w:ascii="Times" w:hAnsi="Times" w:cs="Arial"/>
                    <w:b/>
                    <w:color w:val="000000" w:themeColor="text1"/>
                    <w:u w:val="single"/>
                  </w:rPr>
                </w:rPrChange>
              </w:rPr>
              <w:t>Zbierających odpady selektywnie</w:t>
            </w:r>
          </w:p>
        </w:tc>
        <w:tc>
          <w:tcPr>
            <w:tcW w:w="1678" w:type="dxa"/>
            <w:shd w:val="clear" w:color="auto" w:fill="DBE5F1" w:themeFill="accent1" w:themeFillTint="33"/>
            <w:vAlign w:val="center"/>
            <w:tcPrChange w:id="845" w:author="Robert Pasternak" w:date="2024-07-16T09:34:00Z">
              <w:tcPr>
                <w:tcW w:w="2194" w:type="dxa"/>
                <w:shd w:val="clear" w:color="auto" w:fill="DBE5F1" w:themeFill="accent1" w:themeFillTint="33"/>
                <w:vAlign w:val="center"/>
              </w:tcPr>
            </w:tcPrChange>
          </w:tcPr>
          <w:p w14:paraId="27EAB2A8" w14:textId="77777777" w:rsidR="00361B44" w:rsidRPr="008416E6" w:rsidRDefault="00E11DE4">
            <w:pPr>
              <w:spacing w:line="312" w:lineRule="auto"/>
              <w:jc w:val="center"/>
              <w:rPr>
                <w:b/>
                <w:sz w:val="20"/>
                <w:szCs w:val="20"/>
                <w:rPrChange w:id="846" w:author="Robert Pasternak" w:date="2021-09-07T12:47:00Z">
                  <w:rPr>
                    <w:rFonts w:ascii="Times" w:hAnsi="Times" w:cs="Arial"/>
                    <w:b/>
                    <w:color w:val="000000" w:themeColor="text1"/>
                  </w:rPr>
                </w:rPrChange>
              </w:rPr>
              <w:pPrChange w:id="847" w:author="Robert Pasternak" w:date="2021-05-13T11:34:00Z">
                <w:pPr>
                  <w:jc w:val="center"/>
                </w:pPr>
              </w:pPrChange>
            </w:pPr>
            <w:r w:rsidRPr="008416E6">
              <w:rPr>
                <w:b/>
                <w:sz w:val="20"/>
                <w:szCs w:val="20"/>
                <w:rPrChange w:id="848" w:author="Robert Pasternak" w:date="2021-09-07T12:47:00Z">
                  <w:rPr>
                    <w:rFonts w:ascii="Times" w:hAnsi="Times" w:cs="Arial"/>
                    <w:b/>
                    <w:color w:val="000000" w:themeColor="text1"/>
                    <w:u w:val="single"/>
                  </w:rPr>
                </w:rPrChange>
              </w:rPr>
              <w:t>Nie zbierających odpadów selektywnie</w:t>
            </w:r>
          </w:p>
        </w:tc>
        <w:tc>
          <w:tcPr>
            <w:tcW w:w="1678" w:type="dxa"/>
            <w:shd w:val="clear" w:color="auto" w:fill="DBE5F1" w:themeFill="accent1" w:themeFillTint="33"/>
            <w:vAlign w:val="center"/>
            <w:tcPrChange w:id="849" w:author="Robert Pasternak" w:date="2024-07-16T09:34:00Z">
              <w:tcPr>
                <w:tcW w:w="1752" w:type="dxa"/>
                <w:shd w:val="clear" w:color="auto" w:fill="DBE5F1" w:themeFill="accent1" w:themeFillTint="33"/>
                <w:vAlign w:val="center"/>
              </w:tcPr>
            </w:tcPrChange>
          </w:tcPr>
          <w:p w14:paraId="71D49512" w14:textId="77777777" w:rsidR="00361B44" w:rsidRPr="008416E6" w:rsidRDefault="00E11DE4">
            <w:pPr>
              <w:spacing w:line="312" w:lineRule="auto"/>
              <w:jc w:val="center"/>
              <w:rPr>
                <w:b/>
                <w:sz w:val="20"/>
                <w:szCs w:val="20"/>
                <w:rPrChange w:id="850" w:author="Robert Pasternak" w:date="2021-09-07T12:47:00Z">
                  <w:rPr>
                    <w:rFonts w:ascii="Times" w:hAnsi="Times" w:cs="Arial"/>
                    <w:b/>
                    <w:color w:val="000000" w:themeColor="text1"/>
                  </w:rPr>
                </w:rPrChange>
              </w:rPr>
              <w:pPrChange w:id="851" w:author="Robert Pasternak" w:date="2021-05-13T11:34:00Z">
                <w:pPr>
                  <w:jc w:val="center"/>
                </w:pPr>
              </w:pPrChange>
            </w:pPr>
            <w:r w:rsidRPr="008416E6">
              <w:rPr>
                <w:b/>
                <w:sz w:val="20"/>
                <w:szCs w:val="20"/>
                <w:rPrChange w:id="852" w:author="Robert Pasternak" w:date="2021-09-07T12:47:00Z">
                  <w:rPr>
                    <w:rFonts w:ascii="Times" w:hAnsi="Times" w:cs="Arial"/>
                    <w:b/>
                    <w:color w:val="000000" w:themeColor="text1"/>
                    <w:u w:val="single"/>
                  </w:rPr>
                </w:rPrChange>
              </w:rPr>
              <w:t>Razem</w:t>
            </w:r>
          </w:p>
        </w:tc>
        <w:tc>
          <w:tcPr>
            <w:tcW w:w="1678" w:type="dxa"/>
            <w:tcBorders>
              <w:top w:val="single" w:sz="4" w:space="0" w:color="auto"/>
              <w:bottom w:val="single" w:sz="4" w:space="0" w:color="auto"/>
              <w:right w:val="single" w:sz="4" w:space="0" w:color="auto"/>
            </w:tcBorders>
            <w:shd w:val="clear" w:color="auto" w:fill="DBE5F1" w:themeFill="accent1" w:themeFillTint="33"/>
            <w:vAlign w:val="center"/>
            <w:tcPrChange w:id="853" w:author="Robert Pasternak" w:date="2024-07-16T09:34:00Z">
              <w:tcPr>
                <w:tcW w:w="871" w:type="dxa"/>
                <w:tcBorders>
                  <w:top w:val="single" w:sz="4" w:space="0" w:color="auto"/>
                  <w:bottom w:val="single" w:sz="4" w:space="0" w:color="auto"/>
                  <w:right w:val="single" w:sz="4" w:space="0" w:color="auto"/>
                </w:tcBorders>
                <w:shd w:val="clear" w:color="auto" w:fill="DBE5F1" w:themeFill="accent1" w:themeFillTint="33"/>
                <w:vAlign w:val="center"/>
              </w:tcPr>
            </w:tcPrChange>
          </w:tcPr>
          <w:p w14:paraId="0367BCAB" w14:textId="77777777" w:rsidR="00361B44" w:rsidRPr="008416E6" w:rsidRDefault="00E11DE4">
            <w:pPr>
              <w:spacing w:line="312" w:lineRule="auto"/>
              <w:jc w:val="center"/>
              <w:rPr>
                <w:b/>
                <w:sz w:val="20"/>
                <w:szCs w:val="20"/>
                <w:rPrChange w:id="854" w:author="Robert Pasternak" w:date="2021-09-07T12:47:00Z">
                  <w:rPr>
                    <w:b/>
                  </w:rPr>
                </w:rPrChange>
              </w:rPr>
              <w:pPrChange w:id="855" w:author="Robert Pasternak" w:date="2021-05-13T11:34:00Z">
                <w:pPr>
                  <w:jc w:val="center"/>
                </w:pPr>
              </w:pPrChange>
            </w:pPr>
            <w:r w:rsidRPr="008416E6">
              <w:rPr>
                <w:b/>
                <w:sz w:val="20"/>
                <w:szCs w:val="20"/>
                <w:rPrChange w:id="856" w:author="Robert Pasternak" w:date="2021-09-07T12:47:00Z">
                  <w:rPr>
                    <w:b/>
                    <w:color w:val="0000FF"/>
                    <w:u w:val="single"/>
                  </w:rPr>
                </w:rPrChange>
              </w:rPr>
              <w:t>Liczba osób zameldowanych</w:t>
            </w:r>
          </w:p>
        </w:tc>
      </w:tr>
      <w:tr w:rsidR="008416E6" w:rsidRPr="008416E6" w14:paraId="2504E1D5" w14:textId="77777777" w:rsidTr="00520137">
        <w:trPr>
          <w:trHeight w:val="567"/>
          <w:trPrChange w:id="857" w:author="Robert Pasternak" w:date="2024-07-16T09:34:00Z">
            <w:trPr>
              <w:trHeight w:val="567"/>
            </w:trPr>
          </w:trPrChange>
        </w:trPr>
        <w:tc>
          <w:tcPr>
            <w:tcW w:w="1678" w:type="dxa"/>
            <w:vAlign w:val="center"/>
            <w:tcPrChange w:id="858" w:author="Robert Pasternak" w:date="2024-07-16T09:34:00Z">
              <w:tcPr>
                <w:tcW w:w="1781" w:type="dxa"/>
                <w:vAlign w:val="center"/>
              </w:tcPr>
            </w:tcPrChange>
          </w:tcPr>
          <w:p w14:paraId="2DBA8C9A" w14:textId="77777777" w:rsidR="00361B44" w:rsidRPr="008416E6" w:rsidRDefault="00E11DE4">
            <w:pPr>
              <w:spacing w:line="312" w:lineRule="auto"/>
              <w:jc w:val="center"/>
              <w:rPr>
                <w:sz w:val="20"/>
                <w:szCs w:val="20"/>
                <w:rPrChange w:id="859" w:author="Robert Pasternak" w:date="2021-09-07T12:47:00Z">
                  <w:rPr>
                    <w:rFonts w:ascii="Times" w:hAnsi="Times" w:cs="Arial"/>
                    <w:color w:val="000000" w:themeColor="text1"/>
                  </w:rPr>
                </w:rPrChange>
              </w:rPr>
              <w:pPrChange w:id="860" w:author="Robert Pasternak" w:date="2021-05-13T11:34:00Z">
                <w:pPr>
                  <w:jc w:val="center"/>
                </w:pPr>
              </w:pPrChange>
            </w:pPr>
            <w:r w:rsidRPr="008416E6">
              <w:rPr>
                <w:sz w:val="20"/>
                <w:szCs w:val="20"/>
                <w:rPrChange w:id="861" w:author="Robert Pasternak" w:date="2021-09-07T12:47:00Z">
                  <w:rPr>
                    <w:rFonts w:ascii="Times" w:hAnsi="Times" w:cs="Arial"/>
                    <w:color w:val="000000" w:themeColor="text1"/>
                    <w:u w:val="single"/>
                  </w:rPr>
                </w:rPrChange>
              </w:rPr>
              <w:t>2014</w:t>
            </w:r>
          </w:p>
        </w:tc>
        <w:tc>
          <w:tcPr>
            <w:tcW w:w="1678" w:type="dxa"/>
            <w:vAlign w:val="center"/>
            <w:tcPrChange w:id="862" w:author="Robert Pasternak" w:date="2024-07-16T09:34:00Z">
              <w:tcPr>
                <w:tcW w:w="2345" w:type="dxa"/>
                <w:vAlign w:val="center"/>
              </w:tcPr>
            </w:tcPrChange>
          </w:tcPr>
          <w:p w14:paraId="68B0B9BF" w14:textId="77777777" w:rsidR="00361B44" w:rsidRPr="008416E6" w:rsidRDefault="00E11DE4">
            <w:pPr>
              <w:spacing w:line="312" w:lineRule="auto"/>
              <w:jc w:val="center"/>
              <w:rPr>
                <w:bCs/>
                <w:sz w:val="20"/>
                <w:szCs w:val="20"/>
                <w:rPrChange w:id="863" w:author="Robert Pasternak" w:date="2021-09-07T12:47:00Z">
                  <w:rPr>
                    <w:rFonts w:ascii="Times" w:hAnsi="Times" w:cs="Arial"/>
                    <w:bCs/>
                    <w:color w:val="000000" w:themeColor="text1"/>
                  </w:rPr>
                </w:rPrChange>
              </w:rPr>
              <w:pPrChange w:id="864" w:author="Robert Pasternak" w:date="2021-05-13T11:34:00Z">
                <w:pPr>
                  <w:jc w:val="center"/>
                </w:pPr>
              </w:pPrChange>
            </w:pPr>
            <w:r w:rsidRPr="008416E6">
              <w:rPr>
                <w:bCs/>
                <w:sz w:val="20"/>
                <w:szCs w:val="20"/>
                <w:rPrChange w:id="865" w:author="Robert Pasternak" w:date="2021-09-07T12:47:00Z">
                  <w:rPr>
                    <w:rFonts w:ascii="Times" w:hAnsi="Times" w:cs="Arial"/>
                    <w:bCs/>
                    <w:color w:val="000000" w:themeColor="text1"/>
                    <w:u w:val="single"/>
                  </w:rPr>
                </w:rPrChange>
              </w:rPr>
              <w:t>57 068</w:t>
            </w:r>
          </w:p>
        </w:tc>
        <w:tc>
          <w:tcPr>
            <w:tcW w:w="1678" w:type="dxa"/>
            <w:vAlign w:val="center"/>
            <w:tcPrChange w:id="866" w:author="Robert Pasternak" w:date="2024-07-16T09:34:00Z">
              <w:tcPr>
                <w:tcW w:w="2194" w:type="dxa"/>
                <w:vAlign w:val="center"/>
              </w:tcPr>
            </w:tcPrChange>
          </w:tcPr>
          <w:p w14:paraId="5ED2D15E" w14:textId="77777777" w:rsidR="00361B44" w:rsidRPr="008416E6" w:rsidRDefault="00E11DE4">
            <w:pPr>
              <w:spacing w:line="312" w:lineRule="auto"/>
              <w:jc w:val="center"/>
              <w:rPr>
                <w:bCs/>
                <w:sz w:val="20"/>
                <w:szCs w:val="20"/>
                <w:rPrChange w:id="867" w:author="Robert Pasternak" w:date="2021-09-07T12:47:00Z">
                  <w:rPr>
                    <w:rFonts w:ascii="Times" w:hAnsi="Times" w:cs="Arial"/>
                    <w:bCs/>
                    <w:color w:val="000000" w:themeColor="text1"/>
                  </w:rPr>
                </w:rPrChange>
              </w:rPr>
              <w:pPrChange w:id="868" w:author="Robert Pasternak" w:date="2021-05-13T11:34:00Z">
                <w:pPr>
                  <w:jc w:val="center"/>
                </w:pPr>
              </w:pPrChange>
            </w:pPr>
            <w:r w:rsidRPr="008416E6">
              <w:rPr>
                <w:bCs/>
                <w:sz w:val="20"/>
                <w:szCs w:val="20"/>
                <w:rPrChange w:id="869" w:author="Robert Pasternak" w:date="2021-09-07T12:47:00Z">
                  <w:rPr>
                    <w:rFonts w:ascii="Times" w:hAnsi="Times" w:cs="Arial"/>
                    <w:bCs/>
                    <w:color w:val="000000" w:themeColor="text1"/>
                    <w:u w:val="single"/>
                  </w:rPr>
                </w:rPrChange>
              </w:rPr>
              <w:t>568</w:t>
            </w:r>
          </w:p>
        </w:tc>
        <w:tc>
          <w:tcPr>
            <w:tcW w:w="1678" w:type="dxa"/>
            <w:vAlign w:val="center"/>
            <w:tcPrChange w:id="870" w:author="Robert Pasternak" w:date="2024-07-16T09:34:00Z">
              <w:tcPr>
                <w:tcW w:w="1752" w:type="dxa"/>
                <w:vAlign w:val="center"/>
              </w:tcPr>
            </w:tcPrChange>
          </w:tcPr>
          <w:p w14:paraId="58B6DC16" w14:textId="77777777" w:rsidR="00361B44" w:rsidRPr="008416E6" w:rsidRDefault="00E11DE4">
            <w:pPr>
              <w:spacing w:line="312" w:lineRule="auto"/>
              <w:jc w:val="center"/>
              <w:rPr>
                <w:b/>
                <w:bCs/>
                <w:sz w:val="20"/>
                <w:szCs w:val="20"/>
                <w:rPrChange w:id="871" w:author="Robert Pasternak" w:date="2021-09-07T12:47:00Z">
                  <w:rPr>
                    <w:rFonts w:ascii="Times" w:hAnsi="Times" w:cs="Arial"/>
                    <w:b/>
                    <w:bCs/>
                    <w:color w:val="000000" w:themeColor="text1"/>
                  </w:rPr>
                </w:rPrChange>
              </w:rPr>
              <w:pPrChange w:id="872" w:author="Robert Pasternak" w:date="2021-05-13T11:34:00Z">
                <w:pPr>
                  <w:jc w:val="center"/>
                </w:pPr>
              </w:pPrChange>
            </w:pPr>
            <w:r w:rsidRPr="008416E6">
              <w:rPr>
                <w:b/>
                <w:bCs/>
                <w:sz w:val="20"/>
                <w:szCs w:val="20"/>
                <w:rPrChange w:id="873" w:author="Robert Pasternak" w:date="2021-09-07T12:47:00Z">
                  <w:rPr>
                    <w:rFonts w:ascii="Times" w:hAnsi="Times" w:cs="Arial"/>
                    <w:b/>
                    <w:bCs/>
                    <w:color w:val="000000" w:themeColor="text1"/>
                    <w:u w:val="single"/>
                  </w:rPr>
                </w:rPrChange>
              </w:rPr>
              <w:t>57 636</w:t>
            </w:r>
          </w:p>
        </w:tc>
        <w:tc>
          <w:tcPr>
            <w:tcW w:w="1678" w:type="dxa"/>
            <w:tcBorders>
              <w:top w:val="single" w:sz="4" w:space="0" w:color="auto"/>
              <w:bottom w:val="single" w:sz="4" w:space="0" w:color="auto"/>
              <w:right w:val="single" w:sz="4" w:space="0" w:color="auto"/>
            </w:tcBorders>
            <w:shd w:val="clear" w:color="auto" w:fill="auto"/>
            <w:vAlign w:val="center"/>
            <w:tcPrChange w:id="874"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7A262921" w14:textId="77777777" w:rsidR="00361B44" w:rsidRPr="008416E6" w:rsidRDefault="00E11DE4">
            <w:pPr>
              <w:spacing w:line="312" w:lineRule="auto"/>
              <w:jc w:val="center"/>
              <w:rPr>
                <w:sz w:val="20"/>
                <w:szCs w:val="20"/>
                <w:rPrChange w:id="875" w:author="Robert Pasternak" w:date="2021-09-07T12:47:00Z">
                  <w:rPr/>
                </w:rPrChange>
              </w:rPr>
              <w:pPrChange w:id="876" w:author="Robert Pasternak" w:date="2021-05-13T11:34:00Z">
                <w:pPr>
                  <w:jc w:val="center"/>
                </w:pPr>
              </w:pPrChange>
            </w:pPr>
            <w:r w:rsidRPr="008416E6">
              <w:rPr>
                <w:sz w:val="20"/>
                <w:szCs w:val="20"/>
                <w:rPrChange w:id="877" w:author="Robert Pasternak" w:date="2021-09-07T12:47:00Z">
                  <w:rPr>
                    <w:color w:val="0000FF"/>
                    <w:u w:val="single"/>
                  </w:rPr>
                </w:rPrChange>
              </w:rPr>
              <w:t>70 135</w:t>
            </w:r>
          </w:p>
        </w:tc>
      </w:tr>
      <w:tr w:rsidR="008416E6" w:rsidRPr="008416E6" w14:paraId="1E81B4DF" w14:textId="77777777" w:rsidTr="00520137">
        <w:trPr>
          <w:trHeight w:val="567"/>
          <w:trPrChange w:id="878" w:author="Robert Pasternak" w:date="2024-07-16T09:34:00Z">
            <w:trPr>
              <w:trHeight w:val="567"/>
            </w:trPr>
          </w:trPrChange>
        </w:trPr>
        <w:tc>
          <w:tcPr>
            <w:tcW w:w="1678" w:type="dxa"/>
            <w:vAlign w:val="center"/>
            <w:tcPrChange w:id="879" w:author="Robert Pasternak" w:date="2024-07-16T09:34:00Z">
              <w:tcPr>
                <w:tcW w:w="1781" w:type="dxa"/>
                <w:vAlign w:val="center"/>
              </w:tcPr>
            </w:tcPrChange>
          </w:tcPr>
          <w:p w14:paraId="4758722F" w14:textId="77777777" w:rsidR="00361B44" w:rsidRPr="008416E6" w:rsidRDefault="00E11DE4">
            <w:pPr>
              <w:spacing w:line="312" w:lineRule="auto"/>
              <w:jc w:val="center"/>
              <w:rPr>
                <w:sz w:val="20"/>
                <w:szCs w:val="20"/>
                <w:rPrChange w:id="880" w:author="Robert Pasternak" w:date="2021-09-07T12:47:00Z">
                  <w:rPr>
                    <w:rFonts w:ascii="Times" w:hAnsi="Times" w:cs="Arial"/>
                    <w:color w:val="000000" w:themeColor="text1"/>
                  </w:rPr>
                </w:rPrChange>
              </w:rPr>
              <w:pPrChange w:id="881" w:author="Robert Pasternak" w:date="2021-05-13T11:34:00Z">
                <w:pPr>
                  <w:jc w:val="center"/>
                </w:pPr>
              </w:pPrChange>
            </w:pPr>
            <w:r w:rsidRPr="008416E6">
              <w:rPr>
                <w:sz w:val="20"/>
                <w:szCs w:val="20"/>
                <w:rPrChange w:id="882" w:author="Robert Pasternak" w:date="2021-09-07T12:47:00Z">
                  <w:rPr>
                    <w:rFonts w:ascii="Times" w:hAnsi="Times" w:cs="Arial"/>
                    <w:color w:val="000000" w:themeColor="text1"/>
                    <w:u w:val="single"/>
                  </w:rPr>
                </w:rPrChange>
              </w:rPr>
              <w:t>2015</w:t>
            </w:r>
          </w:p>
        </w:tc>
        <w:tc>
          <w:tcPr>
            <w:tcW w:w="1678" w:type="dxa"/>
            <w:vAlign w:val="center"/>
            <w:tcPrChange w:id="883" w:author="Robert Pasternak" w:date="2024-07-16T09:34:00Z">
              <w:tcPr>
                <w:tcW w:w="2345" w:type="dxa"/>
                <w:vAlign w:val="center"/>
              </w:tcPr>
            </w:tcPrChange>
          </w:tcPr>
          <w:p w14:paraId="27214BB1" w14:textId="77777777" w:rsidR="00361B44" w:rsidRPr="008416E6" w:rsidRDefault="00E11DE4">
            <w:pPr>
              <w:spacing w:line="312" w:lineRule="auto"/>
              <w:jc w:val="center"/>
              <w:rPr>
                <w:bCs/>
                <w:sz w:val="20"/>
                <w:szCs w:val="20"/>
                <w:rPrChange w:id="884" w:author="Robert Pasternak" w:date="2021-09-07T12:47:00Z">
                  <w:rPr>
                    <w:rFonts w:ascii="Times" w:hAnsi="Times" w:cs="Arial"/>
                    <w:bCs/>
                    <w:color w:val="000000" w:themeColor="text1"/>
                  </w:rPr>
                </w:rPrChange>
              </w:rPr>
              <w:pPrChange w:id="885" w:author="Robert Pasternak" w:date="2021-05-13T11:34:00Z">
                <w:pPr>
                  <w:jc w:val="center"/>
                </w:pPr>
              </w:pPrChange>
            </w:pPr>
            <w:r w:rsidRPr="008416E6">
              <w:rPr>
                <w:bCs/>
                <w:sz w:val="20"/>
                <w:szCs w:val="20"/>
                <w:rPrChange w:id="886" w:author="Robert Pasternak" w:date="2021-09-07T12:47:00Z">
                  <w:rPr>
                    <w:rFonts w:ascii="Times" w:hAnsi="Times" w:cs="Arial"/>
                    <w:bCs/>
                    <w:color w:val="000000" w:themeColor="text1"/>
                    <w:u w:val="single"/>
                  </w:rPr>
                </w:rPrChange>
              </w:rPr>
              <w:t>55 974</w:t>
            </w:r>
          </w:p>
        </w:tc>
        <w:tc>
          <w:tcPr>
            <w:tcW w:w="1678" w:type="dxa"/>
            <w:vAlign w:val="center"/>
            <w:tcPrChange w:id="887" w:author="Robert Pasternak" w:date="2024-07-16T09:34:00Z">
              <w:tcPr>
                <w:tcW w:w="2194" w:type="dxa"/>
                <w:vAlign w:val="center"/>
              </w:tcPr>
            </w:tcPrChange>
          </w:tcPr>
          <w:p w14:paraId="43619E3E" w14:textId="77777777" w:rsidR="00361B44" w:rsidRPr="008416E6" w:rsidRDefault="00E11DE4">
            <w:pPr>
              <w:spacing w:line="312" w:lineRule="auto"/>
              <w:jc w:val="center"/>
              <w:rPr>
                <w:bCs/>
                <w:sz w:val="20"/>
                <w:szCs w:val="20"/>
                <w:rPrChange w:id="888" w:author="Robert Pasternak" w:date="2021-09-07T12:47:00Z">
                  <w:rPr>
                    <w:rFonts w:ascii="Times" w:hAnsi="Times" w:cs="Arial"/>
                    <w:bCs/>
                    <w:color w:val="000000" w:themeColor="text1"/>
                  </w:rPr>
                </w:rPrChange>
              </w:rPr>
              <w:pPrChange w:id="889" w:author="Robert Pasternak" w:date="2021-05-13T11:34:00Z">
                <w:pPr>
                  <w:jc w:val="center"/>
                </w:pPr>
              </w:pPrChange>
            </w:pPr>
            <w:r w:rsidRPr="008416E6">
              <w:rPr>
                <w:bCs/>
                <w:sz w:val="20"/>
                <w:szCs w:val="20"/>
                <w:rPrChange w:id="890" w:author="Robert Pasternak" w:date="2021-09-07T12:47:00Z">
                  <w:rPr>
                    <w:rFonts w:ascii="Times" w:hAnsi="Times" w:cs="Arial"/>
                    <w:bCs/>
                    <w:color w:val="000000" w:themeColor="text1"/>
                    <w:u w:val="single"/>
                  </w:rPr>
                </w:rPrChange>
              </w:rPr>
              <w:t>572</w:t>
            </w:r>
          </w:p>
        </w:tc>
        <w:tc>
          <w:tcPr>
            <w:tcW w:w="1678" w:type="dxa"/>
            <w:vAlign w:val="center"/>
            <w:tcPrChange w:id="891" w:author="Robert Pasternak" w:date="2024-07-16T09:34:00Z">
              <w:tcPr>
                <w:tcW w:w="1752" w:type="dxa"/>
                <w:vAlign w:val="center"/>
              </w:tcPr>
            </w:tcPrChange>
          </w:tcPr>
          <w:p w14:paraId="13007B4E" w14:textId="77777777" w:rsidR="00361B44" w:rsidRPr="008416E6" w:rsidRDefault="00E11DE4">
            <w:pPr>
              <w:spacing w:line="312" w:lineRule="auto"/>
              <w:jc w:val="center"/>
              <w:rPr>
                <w:b/>
                <w:bCs/>
                <w:sz w:val="20"/>
                <w:szCs w:val="20"/>
                <w:rPrChange w:id="892" w:author="Robert Pasternak" w:date="2021-09-07T12:47:00Z">
                  <w:rPr>
                    <w:rFonts w:ascii="Times" w:hAnsi="Times" w:cs="Arial"/>
                    <w:b/>
                    <w:bCs/>
                    <w:color w:val="000000" w:themeColor="text1"/>
                  </w:rPr>
                </w:rPrChange>
              </w:rPr>
              <w:pPrChange w:id="893" w:author="Robert Pasternak" w:date="2021-05-13T11:34:00Z">
                <w:pPr>
                  <w:jc w:val="center"/>
                </w:pPr>
              </w:pPrChange>
            </w:pPr>
            <w:r w:rsidRPr="008416E6">
              <w:rPr>
                <w:b/>
                <w:bCs/>
                <w:sz w:val="20"/>
                <w:szCs w:val="20"/>
                <w:rPrChange w:id="894" w:author="Robert Pasternak" w:date="2021-09-07T12:47:00Z">
                  <w:rPr>
                    <w:rFonts w:ascii="Times" w:hAnsi="Times" w:cs="Arial"/>
                    <w:b/>
                    <w:bCs/>
                    <w:color w:val="000000" w:themeColor="text1"/>
                    <w:u w:val="single"/>
                  </w:rPr>
                </w:rPrChange>
              </w:rPr>
              <w:t>56 546</w:t>
            </w:r>
          </w:p>
        </w:tc>
        <w:tc>
          <w:tcPr>
            <w:tcW w:w="1678" w:type="dxa"/>
            <w:tcBorders>
              <w:top w:val="single" w:sz="4" w:space="0" w:color="auto"/>
              <w:bottom w:val="single" w:sz="4" w:space="0" w:color="auto"/>
              <w:right w:val="single" w:sz="4" w:space="0" w:color="auto"/>
            </w:tcBorders>
            <w:shd w:val="clear" w:color="auto" w:fill="auto"/>
            <w:vAlign w:val="center"/>
            <w:tcPrChange w:id="895"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14871D74" w14:textId="77777777" w:rsidR="00361B44" w:rsidRPr="008416E6" w:rsidRDefault="00E11DE4">
            <w:pPr>
              <w:spacing w:line="312" w:lineRule="auto"/>
              <w:jc w:val="center"/>
              <w:rPr>
                <w:sz w:val="20"/>
                <w:szCs w:val="20"/>
                <w:rPrChange w:id="896" w:author="Robert Pasternak" w:date="2021-09-07T12:47:00Z">
                  <w:rPr/>
                </w:rPrChange>
              </w:rPr>
              <w:pPrChange w:id="897" w:author="Robert Pasternak" w:date="2021-05-13T11:34:00Z">
                <w:pPr>
                  <w:jc w:val="center"/>
                </w:pPr>
              </w:pPrChange>
            </w:pPr>
            <w:r w:rsidRPr="008416E6">
              <w:rPr>
                <w:sz w:val="20"/>
                <w:szCs w:val="20"/>
                <w:rPrChange w:id="898" w:author="Robert Pasternak" w:date="2021-09-07T12:47:00Z">
                  <w:rPr>
                    <w:color w:val="0000FF"/>
                    <w:u w:val="single"/>
                  </w:rPr>
                </w:rPrChange>
              </w:rPr>
              <w:t>69 321</w:t>
            </w:r>
          </w:p>
        </w:tc>
      </w:tr>
      <w:tr w:rsidR="008416E6" w:rsidRPr="008416E6" w14:paraId="191D73F5" w14:textId="77777777" w:rsidTr="00520137">
        <w:trPr>
          <w:trHeight w:val="567"/>
          <w:trPrChange w:id="899" w:author="Robert Pasternak" w:date="2024-07-16T09:34:00Z">
            <w:trPr>
              <w:trHeight w:val="567"/>
            </w:trPr>
          </w:trPrChange>
        </w:trPr>
        <w:tc>
          <w:tcPr>
            <w:tcW w:w="1678" w:type="dxa"/>
            <w:vAlign w:val="center"/>
            <w:tcPrChange w:id="900" w:author="Robert Pasternak" w:date="2024-07-16T09:34:00Z">
              <w:tcPr>
                <w:tcW w:w="1781" w:type="dxa"/>
                <w:vAlign w:val="center"/>
              </w:tcPr>
            </w:tcPrChange>
          </w:tcPr>
          <w:p w14:paraId="71049EA8" w14:textId="77777777" w:rsidR="00361B44" w:rsidRPr="008416E6" w:rsidRDefault="00E11DE4">
            <w:pPr>
              <w:spacing w:line="312" w:lineRule="auto"/>
              <w:jc w:val="center"/>
              <w:rPr>
                <w:sz w:val="20"/>
                <w:szCs w:val="20"/>
                <w:rPrChange w:id="901" w:author="Robert Pasternak" w:date="2021-09-07T12:47:00Z">
                  <w:rPr>
                    <w:rFonts w:ascii="Times" w:hAnsi="Times" w:cs="Arial"/>
                    <w:color w:val="000000" w:themeColor="text1"/>
                  </w:rPr>
                </w:rPrChange>
              </w:rPr>
              <w:pPrChange w:id="902" w:author="Robert Pasternak" w:date="2021-05-13T11:34:00Z">
                <w:pPr>
                  <w:jc w:val="center"/>
                </w:pPr>
              </w:pPrChange>
            </w:pPr>
            <w:r w:rsidRPr="008416E6">
              <w:rPr>
                <w:sz w:val="20"/>
                <w:szCs w:val="20"/>
                <w:rPrChange w:id="903" w:author="Robert Pasternak" w:date="2021-09-07T12:47:00Z">
                  <w:rPr>
                    <w:rFonts w:ascii="Times" w:hAnsi="Times" w:cs="Arial"/>
                    <w:color w:val="000000" w:themeColor="text1"/>
                    <w:u w:val="single"/>
                  </w:rPr>
                </w:rPrChange>
              </w:rPr>
              <w:t>2016</w:t>
            </w:r>
          </w:p>
        </w:tc>
        <w:tc>
          <w:tcPr>
            <w:tcW w:w="1678" w:type="dxa"/>
            <w:vAlign w:val="center"/>
            <w:tcPrChange w:id="904" w:author="Robert Pasternak" w:date="2024-07-16T09:34:00Z">
              <w:tcPr>
                <w:tcW w:w="2345" w:type="dxa"/>
                <w:vAlign w:val="center"/>
              </w:tcPr>
            </w:tcPrChange>
          </w:tcPr>
          <w:p w14:paraId="59479674" w14:textId="77777777" w:rsidR="00361B44" w:rsidRPr="008416E6" w:rsidRDefault="00E11DE4">
            <w:pPr>
              <w:spacing w:line="312" w:lineRule="auto"/>
              <w:jc w:val="center"/>
              <w:rPr>
                <w:bCs/>
                <w:sz w:val="20"/>
                <w:szCs w:val="20"/>
                <w:rPrChange w:id="905" w:author="Robert Pasternak" w:date="2021-09-07T12:47:00Z">
                  <w:rPr>
                    <w:rFonts w:ascii="Times" w:hAnsi="Times" w:cs="Arial"/>
                    <w:bCs/>
                    <w:color w:val="000000" w:themeColor="text1"/>
                  </w:rPr>
                </w:rPrChange>
              </w:rPr>
              <w:pPrChange w:id="906" w:author="Robert Pasternak" w:date="2021-05-13T11:34:00Z">
                <w:pPr>
                  <w:jc w:val="center"/>
                </w:pPr>
              </w:pPrChange>
            </w:pPr>
            <w:r w:rsidRPr="008416E6">
              <w:rPr>
                <w:bCs/>
                <w:sz w:val="20"/>
                <w:szCs w:val="20"/>
                <w:rPrChange w:id="907" w:author="Robert Pasternak" w:date="2021-09-07T12:47:00Z">
                  <w:rPr>
                    <w:rFonts w:ascii="Times" w:hAnsi="Times" w:cs="Arial"/>
                    <w:bCs/>
                    <w:color w:val="000000" w:themeColor="text1"/>
                    <w:u w:val="single"/>
                  </w:rPr>
                </w:rPrChange>
              </w:rPr>
              <w:t>55 463</w:t>
            </w:r>
          </w:p>
        </w:tc>
        <w:tc>
          <w:tcPr>
            <w:tcW w:w="1678" w:type="dxa"/>
            <w:vAlign w:val="center"/>
            <w:tcPrChange w:id="908" w:author="Robert Pasternak" w:date="2024-07-16T09:34:00Z">
              <w:tcPr>
                <w:tcW w:w="2194" w:type="dxa"/>
                <w:vAlign w:val="center"/>
              </w:tcPr>
            </w:tcPrChange>
          </w:tcPr>
          <w:p w14:paraId="2A63D10F" w14:textId="77777777" w:rsidR="00361B44" w:rsidRPr="008416E6" w:rsidRDefault="00E11DE4">
            <w:pPr>
              <w:spacing w:line="312" w:lineRule="auto"/>
              <w:jc w:val="center"/>
              <w:rPr>
                <w:bCs/>
                <w:sz w:val="20"/>
                <w:szCs w:val="20"/>
                <w:rPrChange w:id="909" w:author="Robert Pasternak" w:date="2021-09-07T12:47:00Z">
                  <w:rPr>
                    <w:rFonts w:ascii="Times" w:hAnsi="Times" w:cs="Arial"/>
                    <w:bCs/>
                    <w:color w:val="000000" w:themeColor="text1"/>
                  </w:rPr>
                </w:rPrChange>
              </w:rPr>
              <w:pPrChange w:id="910" w:author="Robert Pasternak" w:date="2021-05-13T11:34:00Z">
                <w:pPr>
                  <w:jc w:val="center"/>
                </w:pPr>
              </w:pPrChange>
            </w:pPr>
            <w:r w:rsidRPr="008416E6">
              <w:rPr>
                <w:bCs/>
                <w:sz w:val="20"/>
                <w:szCs w:val="20"/>
                <w:rPrChange w:id="911" w:author="Robert Pasternak" w:date="2021-09-07T12:47:00Z">
                  <w:rPr>
                    <w:rFonts w:ascii="Times" w:hAnsi="Times" w:cs="Arial"/>
                    <w:bCs/>
                    <w:color w:val="000000" w:themeColor="text1"/>
                    <w:u w:val="single"/>
                  </w:rPr>
                </w:rPrChange>
              </w:rPr>
              <w:t>556</w:t>
            </w:r>
          </w:p>
        </w:tc>
        <w:tc>
          <w:tcPr>
            <w:tcW w:w="1678" w:type="dxa"/>
            <w:vAlign w:val="center"/>
            <w:tcPrChange w:id="912" w:author="Robert Pasternak" w:date="2024-07-16T09:34:00Z">
              <w:tcPr>
                <w:tcW w:w="1752" w:type="dxa"/>
                <w:vAlign w:val="center"/>
              </w:tcPr>
            </w:tcPrChange>
          </w:tcPr>
          <w:p w14:paraId="5257FC06" w14:textId="77777777" w:rsidR="00361B44" w:rsidRPr="008416E6" w:rsidRDefault="00E11DE4">
            <w:pPr>
              <w:spacing w:line="312" w:lineRule="auto"/>
              <w:jc w:val="center"/>
              <w:rPr>
                <w:b/>
                <w:bCs/>
                <w:sz w:val="20"/>
                <w:szCs w:val="20"/>
                <w:rPrChange w:id="913" w:author="Robert Pasternak" w:date="2021-09-07T12:47:00Z">
                  <w:rPr>
                    <w:rFonts w:ascii="Times" w:hAnsi="Times" w:cs="Arial"/>
                    <w:b/>
                    <w:bCs/>
                    <w:color w:val="000000" w:themeColor="text1"/>
                  </w:rPr>
                </w:rPrChange>
              </w:rPr>
              <w:pPrChange w:id="914" w:author="Robert Pasternak" w:date="2021-05-13T11:34:00Z">
                <w:pPr>
                  <w:jc w:val="center"/>
                </w:pPr>
              </w:pPrChange>
            </w:pPr>
            <w:r w:rsidRPr="008416E6">
              <w:rPr>
                <w:b/>
                <w:bCs/>
                <w:sz w:val="20"/>
                <w:szCs w:val="20"/>
                <w:rPrChange w:id="915" w:author="Robert Pasternak" w:date="2021-09-07T12:47:00Z">
                  <w:rPr>
                    <w:rFonts w:ascii="Times" w:hAnsi="Times" w:cs="Arial"/>
                    <w:b/>
                    <w:bCs/>
                    <w:color w:val="000000" w:themeColor="text1"/>
                    <w:u w:val="single"/>
                  </w:rPr>
                </w:rPrChange>
              </w:rPr>
              <w:t>56 019</w:t>
            </w:r>
          </w:p>
        </w:tc>
        <w:tc>
          <w:tcPr>
            <w:tcW w:w="1678" w:type="dxa"/>
            <w:tcBorders>
              <w:top w:val="single" w:sz="4" w:space="0" w:color="auto"/>
              <w:bottom w:val="single" w:sz="4" w:space="0" w:color="auto"/>
              <w:right w:val="single" w:sz="4" w:space="0" w:color="auto"/>
            </w:tcBorders>
            <w:shd w:val="clear" w:color="auto" w:fill="auto"/>
            <w:vAlign w:val="center"/>
            <w:tcPrChange w:id="916"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146C4846" w14:textId="77777777" w:rsidR="00361B44" w:rsidRPr="008416E6" w:rsidRDefault="00E11DE4">
            <w:pPr>
              <w:spacing w:line="312" w:lineRule="auto"/>
              <w:jc w:val="center"/>
              <w:rPr>
                <w:sz w:val="20"/>
                <w:szCs w:val="20"/>
                <w:rPrChange w:id="917" w:author="Robert Pasternak" w:date="2021-09-07T12:47:00Z">
                  <w:rPr/>
                </w:rPrChange>
              </w:rPr>
              <w:pPrChange w:id="918" w:author="Robert Pasternak" w:date="2021-05-13T11:34:00Z">
                <w:pPr>
                  <w:jc w:val="center"/>
                </w:pPr>
              </w:pPrChange>
            </w:pPr>
            <w:r w:rsidRPr="008416E6">
              <w:rPr>
                <w:sz w:val="20"/>
                <w:szCs w:val="20"/>
                <w:rPrChange w:id="919" w:author="Robert Pasternak" w:date="2021-09-07T12:47:00Z">
                  <w:rPr>
                    <w:color w:val="0000FF"/>
                    <w:u w:val="single"/>
                  </w:rPr>
                </w:rPrChange>
              </w:rPr>
              <w:t>69 416</w:t>
            </w:r>
          </w:p>
        </w:tc>
      </w:tr>
      <w:tr w:rsidR="008416E6" w:rsidRPr="008416E6" w14:paraId="18B82EAA" w14:textId="77777777" w:rsidTr="00520137">
        <w:trPr>
          <w:trHeight w:val="567"/>
          <w:trPrChange w:id="920" w:author="Robert Pasternak" w:date="2024-07-16T09:34:00Z">
            <w:trPr>
              <w:trHeight w:val="567"/>
            </w:trPr>
          </w:trPrChange>
        </w:trPr>
        <w:tc>
          <w:tcPr>
            <w:tcW w:w="1678" w:type="dxa"/>
            <w:vAlign w:val="center"/>
            <w:tcPrChange w:id="921" w:author="Robert Pasternak" w:date="2024-07-16T09:34:00Z">
              <w:tcPr>
                <w:tcW w:w="1781" w:type="dxa"/>
                <w:vAlign w:val="center"/>
              </w:tcPr>
            </w:tcPrChange>
          </w:tcPr>
          <w:p w14:paraId="19F63F45" w14:textId="77777777" w:rsidR="00361B44" w:rsidRPr="008416E6" w:rsidRDefault="00E11DE4">
            <w:pPr>
              <w:spacing w:line="312" w:lineRule="auto"/>
              <w:jc w:val="center"/>
              <w:rPr>
                <w:sz w:val="20"/>
                <w:szCs w:val="20"/>
                <w:rPrChange w:id="922" w:author="Robert Pasternak" w:date="2021-09-07T12:47:00Z">
                  <w:rPr>
                    <w:rFonts w:ascii="Times" w:hAnsi="Times" w:cs="Arial"/>
                    <w:color w:val="000000" w:themeColor="text1"/>
                  </w:rPr>
                </w:rPrChange>
              </w:rPr>
              <w:pPrChange w:id="923" w:author="Robert Pasternak" w:date="2021-05-13T11:34:00Z">
                <w:pPr>
                  <w:jc w:val="center"/>
                </w:pPr>
              </w:pPrChange>
            </w:pPr>
            <w:r w:rsidRPr="008416E6">
              <w:rPr>
                <w:sz w:val="20"/>
                <w:szCs w:val="20"/>
                <w:rPrChange w:id="924" w:author="Robert Pasternak" w:date="2021-09-07T12:47:00Z">
                  <w:rPr>
                    <w:rFonts w:ascii="Times" w:hAnsi="Times" w:cs="Arial"/>
                    <w:color w:val="000000" w:themeColor="text1"/>
                    <w:u w:val="single"/>
                  </w:rPr>
                </w:rPrChange>
              </w:rPr>
              <w:lastRenderedPageBreak/>
              <w:t>2017</w:t>
            </w:r>
          </w:p>
        </w:tc>
        <w:tc>
          <w:tcPr>
            <w:tcW w:w="1678" w:type="dxa"/>
            <w:vAlign w:val="center"/>
            <w:tcPrChange w:id="925" w:author="Robert Pasternak" w:date="2024-07-16T09:34:00Z">
              <w:tcPr>
                <w:tcW w:w="2345" w:type="dxa"/>
                <w:vAlign w:val="center"/>
              </w:tcPr>
            </w:tcPrChange>
          </w:tcPr>
          <w:p w14:paraId="16E5F590" w14:textId="77777777" w:rsidR="00361B44" w:rsidRPr="008416E6" w:rsidRDefault="00E11DE4">
            <w:pPr>
              <w:spacing w:line="312" w:lineRule="auto"/>
              <w:jc w:val="center"/>
              <w:rPr>
                <w:bCs/>
                <w:sz w:val="20"/>
                <w:szCs w:val="20"/>
                <w:rPrChange w:id="926" w:author="Robert Pasternak" w:date="2021-09-07T12:47:00Z">
                  <w:rPr>
                    <w:rFonts w:ascii="Times" w:hAnsi="Times" w:cs="Arial"/>
                    <w:bCs/>
                    <w:color w:val="000000" w:themeColor="text1"/>
                  </w:rPr>
                </w:rPrChange>
              </w:rPr>
              <w:pPrChange w:id="927" w:author="Robert Pasternak" w:date="2021-05-13T11:34:00Z">
                <w:pPr>
                  <w:jc w:val="center"/>
                </w:pPr>
              </w:pPrChange>
            </w:pPr>
            <w:r w:rsidRPr="008416E6">
              <w:rPr>
                <w:bCs/>
                <w:sz w:val="20"/>
                <w:szCs w:val="20"/>
                <w:rPrChange w:id="928" w:author="Robert Pasternak" w:date="2021-09-07T12:47:00Z">
                  <w:rPr>
                    <w:rFonts w:ascii="Times" w:hAnsi="Times" w:cs="Arial"/>
                    <w:bCs/>
                    <w:color w:val="000000" w:themeColor="text1"/>
                    <w:u w:val="single"/>
                  </w:rPr>
                </w:rPrChange>
              </w:rPr>
              <w:t>54 595</w:t>
            </w:r>
          </w:p>
        </w:tc>
        <w:tc>
          <w:tcPr>
            <w:tcW w:w="1678" w:type="dxa"/>
            <w:vAlign w:val="center"/>
            <w:tcPrChange w:id="929" w:author="Robert Pasternak" w:date="2024-07-16T09:34:00Z">
              <w:tcPr>
                <w:tcW w:w="2194" w:type="dxa"/>
                <w:vAlign w:val="center"/>
              </w:tcPr>
            </w:tcPrChange>
          </w:tcPr>
          <w:p w14:paraId="0F0A5155" w14:textId="77777777" w:rsidR="00361B44" w:rsidRPr="008416E6" w:rsidRDefault="00E11DE4">
            <w:pPr>
              <w:spacing w:line="312" w:lineRule="auto"/>
              <w:jc w:val="center"/>
              <w:rPr>
                <w:bCs/>
                <w:sz w:val="20"/>
                <w:szCs w:val="20"/>
                <w:rPrChange w:id="930" w:author="Robert Pasternak" w:date="2021-09-07T12:47:00Z">
                  <w:rPr>
                    <w:rFonts w:ascii="Times" w:hAnsi="Times" w:cs="Arial"/>
                    <w:bCs/>
                    <w:color w:val="000000" w:themeColor="text1"/>
                  </w:rPr>
                </w:rPrChange>
              </w:rPr>
              <w:pPrChange w:id="931" w:author="Robert Pasternak" w:date="2021-05-13T11:34:00Z">
                <w:pPr>
                  <w:jc w:val="center"/>
                </w:pPr>
              </w:pPrChange>
            </w:pPr>
            <w:r w:rsidRPr="008416E6">
              <w:rPr>
                <w:bCs/>
                <w:sz w:val="20"/>
                <w:szCs w:val="20"/>
                <w:rPrChange w:id="932" w:author="Robert Pasternak" w:date="2021-09-07T12:47:00Z">
                  <w:rPr>
                    <w:rFonts w:ascii="Times" w:hAnsi="Times" w:cs="Arial"/>
                    <w:bCs/>
                    <w:color w:val="000000" w:themeColor="text1"/>
                    <w:u w:val="single"/>
                  </w:rPr>
                </w:rPrChange>
              </w:rPr>
              <w:t>500</w:t>
            </w:r>
          </w:p>
        </w:tc>
        <w:tc>
          <w:tcPr>
            <w:tcW w:w="1678" w:type="dxa"/>
            <w:vAlign w:val="center"/>
            <w:tcPrChange w:id="933" w:author="Robert Pasternak" w:date="2024-07-16T09:34:00Z">
              <w:tcPr>
                <w:tcW w:w="1752" w:type="dxa"/>
                <w:vAlign w:val="center"/>
              </w:tcPr>
            </w:tcPrChange>
          </w:tcPr>
          <w:p w14:paraId="19DEF050" w14:textId="77777777" w:rsidR="00361B44" w:rsidRPr="008416E6" w:rsidRDefault="00E11DE4">
            <w:pPr>
              <w:spacing w:line="312" w:lineRule="auto"/>
              <w:jc w:val="center"/>
              <w:rPr>
                <w:b/>
                <w:bCs/>
                <w:sz w:val="20"/>
                <w:szCs w:val="20"/>
                <w:rPrChange w:id="934" w:author="Robert Pasternak" w:date="2021-09-07T12:47:00Z">
                  <w:rPr>
                    <w:rFonts w:ascii="Times" w:hAnsi="Times" w:cs="Arial"/>
                    <w:b/>
                    <w:bCs/>
                    <w:color w:val="000000" w:themeColor="text1"/>
                  </w:rPr>
                </w:rPrChange>
              </w:rPr>
              <w:pPrChange w:id="935" w:author="Robert Pasternak" w:date="2021-05-13T11:34:00Z">
                <w:pPr>
                  <w:jc w:val="center"/>
                </w:pPr>
              </w:pPrChange>
            </w:pPr>
            <w:r w:rsidRPr="008416E6">
              <w:rPr>
                <w:b/>
                <w:bCs/>
                <w:sz w:val="20"/>
                <w:szCs w:val="20"/>
                <w:rPrChange w:id="936" w:author="Robert Pasternak" w:date="2021-09-07T12:47:00Z">
                  <w:rPr>
                    <w:rFonts w:ascii="Times" w:hAnsi="Times" w:cs="Arial"/>
                    <w:b/>
                    <w:bCs/>
                    <w:color w:val="000000" w:themeColor="text1"/>
                    <w:u w:val="single"/>
                  </w:rPr>
                </w:rPrChange>
              </w:rPr>
              <w:t>55 095</w:t>
            </w:r>
          </w:p>
        </w:tc>
        <w:tc>
          <w:tcPr>
            <w:tcW w:w="1678" w:type="dxa"/>
            <w:tcBorders>
              <w:top w:val="single" w:sz="4" w:space="0" w:color="auto"/>
              <w:bottom w:val="single" w:sz="4" w:space="0" w:color="auto"/>
              <w:right w:val="single" w:sz="4" w:space="0" w:color="auto"/>
            </w:tcBorders>
            <w:shd w:val="clear" w:color="auto" w:fill="auto"/>
            <w:vAlign w:val="center"/>
            <w:tcPrChange w:id="937"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18B5FD04" w14:textId="77777777" w:rsidR="00361B44" w:rsidRPr="008416E6" w:rsidRDefault="00E11DE4">
            <w:pPr>
              <w:spacing w:line="312" w:lineRule="auto"/>
              <w:jc w:val="center"/>
              <w:rPr>
                <w:sz w:val="20"/>
                <w:szCs w:val="20"/>
                <w:rPrChange w:id="938" w:author="Robert Pasternak" w:date="2021-09-07T12:47:00Z">
                  <w:rPr/>
                </w:rPrChange>
              </w:rPr>
              <w:pPrChange w:id="939" w:author="Robert Pasternak" w:date="2021-05-13T11:34:00Z">
                <w:pPr>
                  <w:jc w:val="center"/>
                </w:pPr>
              </w:pPrChange>
            </w:pPr>
            <w:r w:rsidRPr="008416E6">
              <w:rPr>
                <w:sz w:val="20"/>
                <w:szCs w:val="20"/>
                <w:rPrChange w:id="940" w:author="Robert Pasternak" w:date="2021-09-07T12:47:00Z">
                  <w:rPr>
                    <w:color w:val="0000FF"/>
                    <w:u w:val="single"/>
                  </w:rPr>
                </w:rPrChange>
              </w:rPr>
              <w:t>68 658</w:t>
            </w:r>
          </w:p>
        </w:tc>
      </w:tr>
      <w:tr w:rsidR="008416E6" w:rsidRPr="008416E6" w14:paraId="4B6ADD94" w14:textId="77777777" w:rsidTr="00520137">
        <w:trPr>
          <w:trHeight w:val="567"/>
          <w:trPrChange w:id="941" w:author="Robert Pasternak" w:date="2024-07-16T09:34:00Z">
            <w:trPr>
              <w:trHeight w:val="567"/>
            </w:trPr>
          </w:trPrChange>
        </w:trPr>
        <w:tc>
          <w:tcPr>
            <w:tcW w:w="1678" w:type="dxa"/>
            <w:vAlign w:val="center"/>
            <w:tcPrChange w:id="942" w:author="Robert Pasternak" w:date="2024-07-16T09:34:00Z">
              <w:tcPr>
                <w:tcW w:w="1781" w:type="dxa"/>
                <w:vAlign w:val="center"/>
              </w:tcPr>
            </w:tcPrChange>
          </w:tcPr>
          <w:p w14:paraId="6CE2E9AD" w14:textId="77777777" w:rsidR="00361B44" w:rsidRPr="008416E6" w:rsidRDefault="00E11DE4">
            <w:pPr>
              <w:spacing w:line="312" w:lineRule="auto"/>
              <w:jc w:val="center"/>
              <w:rPr>
                <w:sz w:val="20"/>
                <w:szCs w:val="20"/>
                <w:rPrChange w:id="943" w:author="Robert Pasternak" w:date="2021-09-07T12:47:00Z">
                  <w:rPr>
                    <w:rFonts w:ascii="Times" w:hAnsi="Times" w:cs="Arial"/>
                    <w:color w:val="000000" w:themeColor="text1"/>
                  </w:rPr>
                </w:rPrChange>
              </w:rPr>
              <w:pPrChange w:id="944" w:author="Robert Pasternak" w:date="2021-05-13T11:34:00Z">
                <w:pPr>
                  <w:jc w:val="center"/>
                </w:pPr>
              </w:pPrChange>
            </w:pPr>
            <w:r w:rsidRPr="008416E6">
              <w:rPr>
                <w:sz w:val="20"/>
                <w:szCs w:val="20"/>
                <w:rPrChange w:id="945" w:author="Robert Pasternak" w:date="2021-09-07T12:47:00Z">
                  <w:rPr>
                    <w:rFonts w:ascii="Times" w:hAnsi="Times" w:cs="Arial"/>
                    <w:color w:val="000000" w:themeColor="text1"/>
                    <w:u w:val="single"/>
                  </w:rPr>
                </w:rPrChange>
              </w:rPr>
              <w:t>2018</w:t>
            </w:r>
          </w:p>
        </w:tc>
        <w:tc>
          <w:tcPr>
            <w:tcW w:w="1678" w:type="dxa"/>
            <w:vAlign w:val="center"/>
            <w:tcPrChange w:id="946" w:author="Robert Pasternak" w:date="2024-07-16T09:34:00Z">
              <w:tcPr>
                <w:tcW w:w="2345" w:type="dxa"/>
                <w:vAlign w:val="center"/>
              </w:tcPr>
            </w:tcPrChange>
          </w:tcPr>
          <w:p w14:paraId="582B7B58" w14:textId="77777777" w:rsidR="00361B44" w:rsidRPr="008416E6" w:rsidRDefault="00E11DE4">
            <w:pPr>
              <w:spacing w:line="312" w:lineRule="auto"/>
              <w:jc w:val="center"/>
              <w:rPr>
                <w:bCs/>
                <w:sz w:val="20"/>
                <w:szCs w:val="20"/>
                <w:rPrChange w:id="947" w:author="Robert Pasternak" w:date="2021-09-07T12:47:00Z">
                  <w:rPr>
                    <w:rFonts w:ascii="Times" w:hAnsi="Times" w:cs="Arial"/>
                    <w:bCs/>
                    <w:color w:val="000000" w:themeColor="text1"/>
                  </w:rPr>
                </w:rPrChange>
              </w:rPr>
              <w:pPrChange w:id="948" w:author="Robert Pasternak" w:date="2021-05-13T11:34:00Z">
                <w:pPr>
                  <w:jc w:val="center"/>
                </w:pPr>
              </w:pPrChange>
            </w:pPr>
            <w:r w:rsidRPr="008416E6">
              <w:rPr>
                <w:bCs/>
                <w:sz w:val="20"/>
                <w:szCs w:val="20"/>
                <w:rPrChange w:id="949" w:author="Robert Pasternak" w:date="2021-09-07T12:47:00Z">
                  <w:rPr>
                    <w:rFonts w:ascii="Times" w:hAnsi="Times" w:cs="Arial"/>
                    <w:bCs/>
                    <w:color w:val="000000" w:themeColor="text1"/>
                    <w:u w:val="single"/>
                  </w:rPr>
                </w:rPrChange>
              </w:rPr>
              <w:t>53 874</w:t>
            </w:r>
          </w:p>
        </w:tc>
        <w:tc>
          <w:tcPr>
            <w:tcW w:w="1678" w:type="dxa"/>
            <w:vAlign w:val="center"/>
            <w:tcPrChange w:id="950" w:author="Robert Pasternak" w:date="2024-07-16T09:34:00Z">
              <w:tcPr>
                <w:tcW w:w="2194" w:type="dxa"/>
                <w:vAlign w:val="center"/>
              </w:tcPr>
            </w:tcPrChange>
          </w:tcPr>
          <w:p w14:paraId="1727D595" w14:textId="77777777" w:rsidR="00361B44" w:rsidRPr="008416E6" w:rsidRDefault="00E11DE4">
            <w:pPr>
              <w:spacing w:line="312" w:lineRule="auto"/>
              <w:jc w:val="center"/>
              <w:rPr>
                <w:bCs/>
                <w:sz w:val="20"/>
                <w:szCs w:val="20"/>
                <w:rPrChange w:id="951" w:author="Robert Pasternak" w:date="2021-09-07T12:47:00Z">
                  <w:rPr>
                    <w:rFonts w:ascii="Times" w:hAnsi="Times" w:cs="Arial"/>
                    <w:bCs/>
                    <w:color w:val="000000" w:themeColor="text1"/>
                  </w:rPr>
                </w:rPrChange>
              </w:rPr>
              <w:pPrChange w:id="952" w:author="Robert Pasternak" w:date="2021-05-13T11:34:00Z">
                <w:pPr>
                  <w:jc w:val="center"/>
                </w:pPr>
              </w:pPrChange>
            </w:pPr>
            <w:r w:rsidRPr="008416E6">
              <w:rPr>
                <w:bCs/>
                <w:sz w:val="20"/>
                <w:szCs w:val="20"/>
                <w:rPrChange w:id="953" w:author="Robert Pasternak" w:date="2021-09-07T12:47:00Z">
                  <w:rPr>
                    <w:rFonts w:ascii="Times" w:hAnsi="Times" w:cs="Arial"/>
                    <w:bCs/>
                    <w:color w:val="000000" w:themeColor="text1"/>
                    <w:u w:val="single"/>
                  </w:rPr>
                </w:rPrChange>
              </w:rPr>
              <w:t>643</w:t>
            </w:r>
          </w:p>
        </w:tc>
        <w:tc>
          <w:tcPr>
            <w:tcW w:w="1678" w:type="dxa"/>
            <w:vAlign w:val="center"/>
            <w:tcPrChange w:id="954" w:author="Robert Pasternak" w:date="2024-07-16T09:34:00Z">
              <w:tcPr>
                <w:tcW w:w="1752" w:type="dxa"/>
                <w:vAlign w:val="center"/>
              </w:tcPr>
            </w:tcPrChange>
          </w:tcPr>
          <w:p w14:paraId="6E397D35" w14:textId="77777777" w:rsidR="00361B44" w:rsidRPr="008416E6" w:rsidRDefault="00E11DE4">
            <w:pPr>
              <w:spacing w:line="312" w:lineRule="auto"/>
              <w:jc w:val="center"/>
              <w:rPr>
                <w:b/>
                <w:bCs/>
                <w:sz w:val="20"/>
                <w:szCs w:val="20"/>
                <w:rPrChange w:id="955" w:author="Robert Pasternak" w:date="2021-09-07T12:47:00Z">
                  <w:rPr>
                    <w:rFonts w:ascii="Times" w:hAnsi="Times" w:cs="Arial"/>
                    <w:b/>
                    <w:bCs/>
                    <w:color w:val="000000" w:themeColor="text1"/>
                  </w:rPr>
                </w:rPrChange>
              </w:rPr>
              <w:pPrChange w:id="956" w:author="Robert Pasternak" w:date="2021-05-13T11:34:00Z">
                <w:pPr>
                  <w:jc w:val="center"/>
                </w:pPr>
              </w:pPrChange>
            </w:pPr>
            <w:r w:rsidRPr="008416E6">
              <w:rPr>
                <w:b/>
                <w:bCs/>
                <w:sz w:val="20"/>
                <w:szCs w:val="20"/>
                <w:rPrChange w:id="957" w:author="Robert Pasternak" w:date="2021-09-07T12:47:00Z">
                  <w:rPr>
                    <w:rFonts w:ascii="Times" w:hAnsi="Times" w:cs="Arial"/>
                    <w:b/>
                    <w:bCs/>
                    <w:color w:val="000000" w:themeColor="text1"/>
                    <w:u w:val="single"/>
                  </w:rPr>
                </w:rPrChange>
              </w:rPr>
              <w:t>54 517</w:t>
            </w:r>
          </w:p>
        </w:tc>
        <w:tc>
          <w:tcPr>
            <w:tcW w:w="1678" w:type="dxa"/>
            <w:tcBorders>
              <w:top w:val="single" w:sz="4" w:space="0" w:color="auto"/>
              <w:bottom w:val="single" w:sz="4" w:space="0" w:color="auto"/>
              <w:right w:val="single" w:sz="4" w:space="0" w:color="auto"/>
            </w:tcBorders>
            <w:shd w:val="clear" w:color="auto" w:fill="auto"/>
            <w:vAlign w:val="center"/>
            <w:tcPrChange w:id="958"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2E85506B" w14:textId="77777777" w:rsidR="00361B44" w:rsidRPr="008416E6" w:rsidRDefault="00E11DE4">
            <w:pPr>
              <w:spacing w:line="312" w:lineRule="auto"/>
              <w:jc w:val="center"/>
              <w:rPr>
                <w:sz w:val="20"/>
                <w:szCs w:val="20"/>
                <w:rPrChange w:id="959" w:author="Robert Pasternak" w:date="2021-09-07T12:47:00Z">
                  <w:rPr/>
                </w:rPrChange>
              </w:rPr>
              <w:pPrChange w:id="960" w:author="Robert Pasternak" w:date="2021-05-13T11:34:00Z">
                <w:pPr>
                  <w:jc w:val="center"/>
                </w:pPr>
              </w:pPrChange>
            </w:pPr>
            <w:r w:rsidRPr="008416E6">
              <w:rPr>
                <w:sz w:val="20"/>
                <w:szCs w:val="20"/>
                <w:rPrChange w:id="961" w:author="Robert Pasternak" w:date="2021-09-07T12:47:00Z">
                  <w:rPr>
                    <w:color w:val="0000FF"/>
                    <w:u w:val="single"/>
                  </w:rPr>
                </w:rPrChange>
              </w:rPr>
              <w:t>67 112</w:t>
            </w:r>
          </w:p>
        </w:tc>
      </w:tr>
      <w:tr w:rsidR="008416E6" w:rsidRPr="008416E6" w14:paraId="7A2AF075" w14:textId="77777777" w:rsidTr="00520137">
        <w:trPr>
          <w:trHeight w:val="564"/>
          <w:trPrChange w:id="962" w:author="Robert Pasternak" w:date="2024-07-16T09:34:00Z">
            <w:trPr>
              <w:trHeight w:val="564"/>
            </w:trPr>
          </w:trPrChange>
        </w:trPr>
        <w:tc>
          <w:tcPr>
            <w:tcW w:w="1678" w:type="dxa"/>
            <w:tcBorders>
              <w:bottom w:val="single" w:sz="4" w:space="0" w:color="auto"/>
            </w:tcBorders>
            <w:vAlign w:val="center"/>
            <w:tcPrChange w:id="963" w:author="Robert Pasternak" w:date="2024-07-16T09:34:00Z">
              <w:tcPr>
                <w:tcW w:w="1781" w:type="dxa"/>
                <w:tcBorders>
                  <w:bottom w:val="single" w:sz="4" w:space="0" w:color="auto"/>
                </w:tcBorders>
                <w:vAlign w:val="center"/>
              </w:tcPr>
            </w:tcPrChange>
          </w:tcPr>
          <w:p w14:paraId="5DC36642" w14:textId="77777777" w:rsidR="00361B44" w:rsidRPr="008416E6" w:rsidRDefault="00E11DE4">
            <w:pPr>
              <w:spacing w:line="312" w:lineRule="auto"/>
              <w:jc w:val="center"/>
              <w:rPr>
                <w:sz w:val="20"/>
                <w:szCs w:val="20"/>
                <w:rPrChange w:id="964" w:author="Robert Pasternak" w:date="2021-09-07T12:47:00Z">
                  <w:rPr>
                    <w:rFonts w:ascii="Times" w:hAnsi="Times" w:cs="Arial"/>
                    <w:color w:val="000000" w:themeColor="text1"/>
                  </w:rPr>
                </w:rPrChange>
              </w:rPr>
              <w:pPrChange w:id="965" w:author="Robert Pasternak" w:date="2021-05-13T11:34:00Z">
                <w:pPr>
                  <w:jc w:val="center"/>
                </w:pPr>
              </w:pPrChange>
            </w:pPr>
            <w:r w:rsidRPr="008416E6">
              <w:rPr>
                <w:sz w:val="20"/>
                <w:szCs w:val="20"/>
                <w:rPrChange w:id="966" w:author="Robert Pasternak" w:date="2021-09-07T12:47:00Z">
                  <w:rPr>
                    <w:rFonts w:ascii="Times" w:hAnsi="Times" w:cs="Arial"/>
                    <w:color w:val="000000" w:themeColor="text1"/>
                    <w:u w:val="single"/>
                  </w:rPr>
                </w:rPrChange>
              </w:rPr>
              <w:t xml:space="preserve">2019 </w:t>
            </w:r>
            <w:del w:id="967" w:author="kaluz" w:date="2021-05-04T11:05:00Z">
              <w:r w:rsidRPr="008416E6">
                <w:rPr>
                  <w:sz w:val="20"/>
                  <w:szCs w:val="20"/>
                  <w:rPrChange w:id="968" w:author="Robert Pasternak" w:date="2021-09-07T12:47:00Z">
                    <w:rPr>
                      <w:rFonts w:ascii="Times" w:hAnsi="Times" w:cs="Arial"/>
                      <w:color w:val="000000" w:themeColor="text1"/>
                      <w:u w:val="single"/>
                    </w:rPr>
                  </w:rPrChange>
                </w:rPr>
                <w:br/>
              </w:r>
            </w:del>
          </w:p>
        </w:tc>
        <w:tc>
          <w:tcPr>
            <w:tcW w:w="1678" w:type="dxa"/>
            <w:tcBorders>
              <w:bottom w:val="single" w:sz="4" w:space="0" w:color="auto"/>
            </w:tcBorders>
            <w:vAlign w:val="center"/>
            <w:tcPrChange w:id="969" w:author="Robert Pasternak" w:date="2024-07-16T09:34:00Z">
              <w:tcPr>
                <w:tcW w:w="2345" w:type="dxa"/>
                <w:tcBorders>
                  <w:bottom w:val="single" w:sz="4" w:space="0" w:color="auto"/>
                </w:tcBorders>
                <w:vAlign w:val="center"/>
              </w:tcPr>
            </w:tcPrChange>
          </w:tcPr>
          <w:p w14:paraId="2C36D69B" w14:textId="77777777" w:rsidR="00361B44" w:rsidRPr="008416E6" w:rsidRDefault="00E11DE4">
            <w:pPr>
              <w:spacing w:line="312" w:lineRule="auto"/>
              <w:jc w:val="center"/>
              <w:rPr>
                <w:bCs/>
                <w:sz w:val="20"/>
                <w:szCs w:val="20"/>
                <w:rPrChange w:id="970" w:author="Robert Pasternak" w:date="2021-09-07T12:47:00Z">
                  <w:rPr>
                    <w:rFonts w:ascii="Times" w:hAnsi="Times" w:cs="Arial"/>
                    <w:bCs/>
                    <w:color w:val="000000" w:themeColor="text1"/>
                  </w:rPr>
                </w:rPrChange>
              </w:rPr>
              <w:pPrChange w:id="971" w:author="Robert Pasternak" w:date="2021-05-13T11:34:00Z">
                <w:pPr>
                  <w:jc w:val="center"/>
                </w:pPr>
              </w:pPrChange>
            </w:pPr>
            <w:ins w:id="972" w:author="Robert Pasternak" w:date="2021-05-11T07:58:00Z">
              <w:r w:rsidRPr="008416E6">
                <w:rPr>
                  <w:bCs/>
                  <w:sz w:val="20"/>
                  <w:szCs w:val="20"/>
                  <w:rPrChange w:id="973" w:author="Robert Pasternak" w:date="2021-09-07T12:47:00Z">
                    <w:rPr>
                      <w:rFonts w:ascii="Times" w:hAnsi="Times" w:cs="Arial"/>
                      <w:bCs/>
                      <w:color w:val="000000" w:themeColor="text1"/>
                      <w:u w:val="single"/>
                    </w:rPr>
                  </w:rPrChange>
                </w:rPr>
                <w:t>53 207</w:t>
              </w:r>
            </w:ins>
            <w:del w:id="974" w:author="kaluz" w:date="2021-05-04T12:45:00Z">
              <w:r w:rsidRPr="008416E6">
                <w:rPr>
                  <w:bCs/>
                  <w:sz w:val="20"/>
                  <w:szCs w:val="20"/>
                  <w:rPrChange w:id="975" w:author="Robert Pasternak" w:date="2021-09-07T12:47:00Z">
                    <w:rPr>
                      <w:rFonts w:ascii="Times" w:hAnsi="Times" w:cs="Arial"/>
                      <w:bCs/>
                      <w:color w:val="000000" w:themeColor="text1"/>
                      <w:u w:val="single"/>
                    </w:rPr>
                  </w:rPrChange>
                </w:rPr>
                <w:delText>53 555</w:delText>
              </w:r>
            </w:del>
          </w:p>
        </w:tc>
        <w:tc>
          <w:tcPr>
            <w:tcW w:w="1678" w:type="dxa"/>
            <w:tcBorders>
              <w:bottom w:val="single" w:sz="4" w:space="0" w:color="auto"/>
            </w:tcBorders>
            <w:vAlign w:val="center"/>
            <w:tcPrChange w:id="976" w:author="Robert Pasternak" w:date="2024-07-16T09:34:00Z">
              <w:tcPr>
                <w:tcW w:w="2194" w:type="dxa"/>
                <w:tcBorders>
                  <w:bottom w:val="single" w:sz="4" w:space="0" w:color="auto"/>
                </w:tcBorders>
                <w:vAlign w:val="center"/>
              </w:tcPr>
            </w:tcPrChange>
          </w:tcPr>
          <w:p w14:paraId="4ED3CFF9" w14:textId="77777777" w:rsidR="00361B44" w:rsidRPr="008416E6" w:rsidRDefault="00E11DE4">
            <w:pPr>
              <w:spacing w:line="312" w:lineRule="auto"/>
              <w:jc w:val="center"/>
              <w:rPr>
                <w:bCs/>
                <w:sz w:val="20"/>
                <w:szCs w:val="20"/>
                <w:rPrChange w:id="977" w:author="Robert Pasternak" w:date="2021-09-07T12:47:00Z">
                  <w:rPr>
                    <w:rFonts w:ascii="Times" w:hAnsi="Times" w:cs="Arial"/>
                    <w:bCs/>
                    <w:color w:val="000000" w:themeColor="text1"/>
                  </w:rPr>
                </w:rPrChange>
              </w:rPr>
              <w:pPrChange w:id="978" w:author="Robert Pasternak" w:date="2021-05-13T11:34:00Z">
                <w:pPr>
                  <w:jc w:val="center"/>
                </w:pPr>
              </w:pPrChange>
            </w:pPr>
            <w:ins w:id="979" w:author="Robert Pasternak" w:date="2021-05-11T07:58:00Z">
              <w:r w:rsidRPr="008416E6">
                <w:rPr>
                  <w:bCs/>
                  <w:sz w:val="20"/>
                  <w:szCs w:val="20"/>
                  <w:rPrChange w:id="980" w:author="Robert Pasternak" w:date="2021-09-07T12:47:00Z">
                    <w:rPr>
                      <w:rFonts w:ascii="Times" w:hAnsi="Times" w:cs="Arial"/>
                      <w:bCs/>
                      <w:color w:val="000000" w:themeColor="text1"/>
                      <w:u w:val="single"/>
                    </w:rPr>
                  </w:rPrChange>
                </w:rPr>
                <w:t>600</w:t>
              </w:r>
            </w:ins>
            <w:del w:id="981" w:author="kaluz" w:date="2021-05-04T12:45:00Z">
              <w:r w:rsidRPr="008416E6">
                <w:rPr>
                  <w:bCs/>
                  <w:sz w:val="20"/>
                  <w:szCs w:val="20"/>
                  <w:rPrChange w:id="982" w:author="Robert Pasternak" w:date="2021-09-07T12:47:00Z">
                    <w:rPr>
                      <w:rFonts w:ascii="Times" w:hAnsi="Times" w:cs="Arial"/>
                      <w:bCs/>
                      <w:color w:val="000000" w:themeColor="text1"/>
                      <w:u w:val="single"/>
                    </w:rPr>
                  </w:rPrChange>
                </w:rPr>
                <w:delText>624</w:delText>
              </w:r>
            </w:del>
          </w:p>
        </w:tc>
        <w:tc>
          <w:tcPr>
            <w:tcW w:w="1678" w:type="dxa"/>
            <w:tcBorders>
              <w:bottom w:val="single" w:sz="4" w:space="0" w:color="auto"/>
            </w:tcBorders>
            <w:vAlign w:val="center"/>
            <w:tcPrChange w:id="983" w:author="Robert Pasternak" w:date="2024-07-16T09:34:00Z">
              <w:tcPr>
                <w:tcW w:w="1752" w:type="dxa"/>
                <w:tcBorders>
                  <w:bottom w:val="single" w:sz="4" w:space="0" w:color="auto"/>
                </w:tcBorders>
                <w:vAlign w:val="center"/>
              </w:tcPr>
            </w:tcPrChange>
          </w:tcPr>
          <w:p w14:paraId="2EDE713A" w14:textId="77777777" w:rsidR="00361B44" w:rsidRPr="008416E6" w:rsidRDefault="00E11DE4">
            <w:pPr>
              <w:spacing w:line="312" w:lineRule="auto"/>
              <w:jc w:val="center"/>
              <w:rPr>
                <w:b/>
                <w:bCs/>
                <w:sz w:val="20"/>
                <w:szCs w:val="20"/>
                <w:rPrChange w:id="984" w:author="Robert Pasternak" w:date="2021-09-07T12:47:00Z">
                  <w:rPr>
                    <w:rFonts w:ascii="Times" w:hAnsi="Times" w:cs="Arial"/>
                    <w:b/>
                    <w:bCs/>
                    <w:color w:val="000000" w:themeColor="text1"/>
                  </w:rPr>
                </w:rPrChange>
              </w:rPr>
              <w:pPrChange w:id="985" w:author="Robert Pasternak" w:date="2021-05-13T11:34:00Z">
                <w:pPr>
                  <w:jc w:val="center"/>
                </w:pPr>
              </w:pPrChange>
            </w:pPr>
            <w:ins w:id="986" w:author="Robert Pasternak" w:date="2021-05-11T07:58:00Z">
              <w:r w:rsidRPr="008416E6">
                <w:rPr>
                  <w:b/>
                  <w:bCs/>
                  <w:sz w:val="20"/>
                  <w:szCs w:val="20"/>
                  <w:rPrChange w:id="987" w:author="Robert Pasternak" w:date="2021-09-07T12:47:00Z">
                    <w:rPr>
                      <w:rFonts w:ascii="Times" w:hAnsi="Times" w:cs="Arial"/>
                      <w:b/>
                      <w:bCs/>
                      <w:color w:val="000000" w:themeColor="text1"/>
                      <w:u w:val="single"/>
                    </w:rPr>
                  </w:rPrChange>
                </w:rPr>
                <w:t>53 807</w:t>
              </w:r>
            </w:ins>
            <w:del w:id="988" w:author="kaluz" w:date="2021-05-04T12:46:00Z">
              <w:r w:rsidRPr="008416E6">
                <w:rPr>
                  <w:b/>
                  <w:bCs/>
                  <w:sz w:val="20"/>
                  <w:szCs w:val="20"/>
                  <w:rPrChange w:id="989" w:author="Robert Pasternak" w:date="2021-09-07T12:47:00Z">
                    <w:rPr>
                      <w:rFonts w:ascii="Times" w:hAnsi="Times" w:cs="Arial"/>
                      <w:b/>
                      <w:bCs/>
                      <w:color w:val="000000" w:themeColor="text1"/>
                      <w:u w:val="single"/>
                    </w:rPr>
                  </w:rPrChange>
                </w:rPr>
                <w:delText>54179</w:delText>
              </w:r>
            </w:del>
          </w:p>
        </w:tc>
        <w:tc>
          <w:tcPr>
            <w:tcW w:w="1678" w:type="dxa"/>
            <w:tcBorders>
              <w:top w:val="single" w:sz="4" w:space="0" w:color="auto"/>
              <w:bottom w:val="single" w:sz="4" w:space="0" w:color="auto"/>
              <w:right w:val="single" w:sz="4" w:space="0" w:color="auto"/>
            </w:tcBorders>
            <w:shd w:val="clear" w:color="auto" w:fill="auto"/>
            <w:vAlign w:val="center"/>
            <w:tcPrChange w:id="990"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26AA9BE2" w14:textId="77777777" w:rsidR="00361B44" w:rsidRPr="008416E6" w:rsidRDefault="00E11DE4">
            <w:pPr>
              <w:spacing w:line="312" w:lineRule="auto"/>
              <w:jc w:val="center"/>
              <w:rPr>
                <w:sz w:val="20"/>
                <w:szCs w:val="20"/>
                <w:rPrChange w:id="991" w:author="Robert Pasternak" w:date="2021-09-07T12:47:00Z">
                  <w:rPr/>
                </w:rPrChange>
              </w:rPr>
              <w:pPrChange w:id="992" w:author="Robert Pasternak" w:date="2021-05-13T11:34:00Z">
                <w:pPr>
                  <w:jc w:val="center"/>
                </w:pPr>
              </w:pPrChange>
            </w:pPr>
            <w:ins w:id="993" w:author="Robert Pasternak" w:date="2021-05-11T07:59:00Z">
              <w:r w:rsidRPr="008416E6">
                <w:rPr>
                  <w:sz w:val="20"/>
                  <w:szCs w:val="20"/>
                  <w:rPrChange w:id="994" w:author="Robert Pasternak" w:date="2021-09-07T12:47:00Z">
                    <w:rPr>
                      <w:color w:val="0000FF"/>
                      <w:u w:val="single"/>
                    </w:rPr>
                  </w:rPrChange>
                </w:rPr>
                <w:t>65 961</w:t>
              </w:r>
            </w:ins>
            <w:del w:id="995" w:author="kaluz" w:date="2021-05-04T12:46:00Z">
              <w:r w:rsidRPr="008416E6">
                <w:rPr>
                  <w:sz w:val="20"/>
                  <w:szCs w:val="20"/>
                  <w:rPrChange w:id="996" w:author="Robert Pasternak" w:date="2021-09-07T12:47:00Z">
                    <w:rPr>
                      <w:color w:val="0000FF"/>
                      <w:u w:val="single"/>
                    </w:rPr>
                  </w:rPrChange>
                </w:rPr>
                <w:delText>66880</w:delText>
              </w:r>
            </w:del>
          </w:p>
        </w:tc>
      </w:tr>
      <w:tr w:rsidR="008416E6" w:rsidRPr="008416E6" w14:paraId="07D2E60E" w14:textId="77777777" w:rsidTr="00520137">
        <w:trPr>
          <w:trHeight w:val="543"/>
          <w:trPrChange w:id="997" w:author="Robert Pasternak" w:date="2024-07-16T09:34:00Z">
            <w:trPr>
              <w:trHeight w:val="543"/>
            </w:trPr>
          </w:trPrChange>
        </w:trPr>
        <w:tc>
          <w:tcPr>
            <w:tcW w:w="1678" w:type="dxa"/>
            <w:tcBorders>
              <w:top w:val="single" w:sz="4" w:space="0" w:color="auto"/>
              <w:bottom w:val="single" w:sz="4" w:space="0" w:color="auto"/>
            </w:tcBorders>
            <w:vAlign w:val="center"/>
            <w:tcPrChange w:id="998" w:author="Robert Pasternak" w:date="2024-07-16T09:34:00Z">
              <w:tcPr>
                <w:tcW w:w="1781" w:type="dxa"/>
                <w:tcBorders>
                  <w:top w:val="single" w:sz="4" w:space="0" w:color="auto"/>
                  <w:bottom w:val="single" w:sz="4" w:space="0" w:color="auto"/>
                </w:tcBorders>
                <w:vAlign w:val="center"/>
              </w:tcPr>
            </w:tcPrChange>
          </w:tcPr>
          <w:p w14:paraId="5C57C405" w14:textId="77777777" w:rsidR="00361B44" w:rsidRPr="008416E6" w:rsidRDefault="00E11DE4">
            <w:pPr>
              <w:spacing w:line="312" w:lineRule="auto"/>
              <w:jc w:val="center"/>
              <w:rPr>
                <w:sz w:val="20"/>
                <w:szCs w:val="20"/>
                <w:rPrChange w:id="999" w:author="Robert Pasternak" w:date="2021-09-07T12:47:00Z">
                  <w:rPr>
                    <w:rFonts w:ascii="Times" w:hAnsi="Times" w:cs="Arial"/>
                    <w:color w:val="000000" w:themeColor="text1"/>
                  </w:rPr>
                </w:rPrChange>
              </w:rPr>
              <w:pPrChange w:id="1000" w:author="Robert Pasternak" w:date="2021-05-13T11:34:00Z">
                <w:pPr>
                  <w:jc w:val="center"/>
                </w:pPr>
              </w:pPrChange>
            </w:pPr>
            <w:ins w:id="1001" w:author="kaluz" w:date="2021-05-04T11:06:00Z">
              <w:r w:rsidRPr="008416E6">
                <w:rPr>
                  <w:sz w:val="20"/>
                  <w:szCs w:val="20"/>
                  <w:rPrChange w:id="1002" w:author="Robert Pasternak" w:date="2021-09-07T12:47:00Z">
                    <w:rPr>
                      <w:rFonts w:ascii="Times" w:hAnsi="Times" w:cs="Arial"/>
                      <w:color w:val="000000" w:themeColor="text1"/>
                      <w:u w:val="single"/>
                    </w:rPr>
                  </w:rPrChange>
                </w:rPr>
                <w:t>2020</w:t>
              </w:r>
            </w:ins>
          </w:p>
        </w:tc>
        <w:tc>
          <w:tcPr>
            <w:tcW w:w="1678" w:type="dxa"/>
            <w:tcBorders>
              <w:top w:val="single" w:sz="4" w:space="0" w:color="auto"/>
              <w:bottom w:val="single" w:sz="4" w:space="0" w:color="auto"/>
            </w:tcBorders>
            <w:vAlign w:val="center"/>
            <w:tcPrChange w:id="1003" w:author="Robert Pasternak" w:date="2024-07-16T09:34:00Z">
              <w:tcPr>
                <w:tcW w:w="2345" w:type="dxa"/>
                <w:tcBorders>
                  <w:top w:val="single" w:sz="4" w:space="0" w:color="auto"/>
                  <w:bottom w:val="single" w:sz="4" w:space="0" w:color="auto"/>
                </w:tcBorders>
                <w:vAlign w:val="center"/>
              </w:tcPr>
            </w:tcPrChange>
          </w:tcPr>
          <w:p w14:paraId="2E07D60C" w14:textId="77777777" w:rsidR="00361B44" w:rsidRPr="008416E6" w:rsidRDefault="00E11DE4">
            <w:pPr>
              <w:spacing w:line="312" w:lineRule="auto"/>
              <w:jc w:val="center"/>
              <w:rPr>
                <w:bCs/>
                <w:sz w:val="20"/>
                <w:szCs w:val="20"/>
                <w:rPrChange w:id="1004" w:author="Robert Pasternak" w:date="2021-09-07T12:47:00Z">
                  <w:rPr>
                    <w:rFonts w:ascii="Times" w:hAnsi="Times" w:cs="Arial"/>
                    <w:bCs/>
                    <w:color w:val="000000" w:themeColor="text1"/>
                  </w:rPr>
                </w:rPrChange>
              </w:rPr>
              <w:pPrChange w:id="1005" w:author="Robert Pasternak" w:date="2021-05-13T11:34:00Z">
                <w:pPr>
                  <w:jc w:val="center"/>
                </w:pPr>
              </w:pPrChange>
            </w:pPr>
            <w:ins w:id="1006" w:author="Robert Pasternak" w:date="2021-05-11T07:58:00Z">
              <w:r w:rsidRPr="008416E6">
                <w:rPr>
                  <w:bCs/>
                  <w:sz w:val="20"/>
                  <w:szCs w:val="20"/>
                  <w:rPrChange w:id="1007" w:author="Robert Pasternak" w:date="2021-09-07T12:47:00Z">
                    <w:rPr>
                      <w:rFonts w:ascii="Times" w:hAnsi="Times" w:cs="Arial"/>
                      <w:bCs/>
                      <w:color w:val="000000" w:themeColor="text1"/>
                      <w:u w:val="single"/>
                    </w:rPr>
                  </w:rPrChange>
                </w:rPr>
                <w:t>52 477</w:t>
              </w:r>
            </w:ins>
          </w:p>
        </w:tc>
        <w:tc>
          <w:tcPr>
            <w:tcW w:w="1678" w:type="dxa"/>
            <w:tcBorders>
              <w:top w:val="single" w:sz="4" w:space="0" w:color="auto"/>
              <w:bottom w:val="single" w:sz="4" w:space="0" w:color="auto"/>
            </w:tcBorders>
            <w:vAlign w:val="center"/>
            <w:tcPrChange w:id="1008" w:author="Robert Pasternak" w:date="2024-07-16T09:34:00Z">
              <w:tcPr>
                <w:tcW w:w="2194" w:type="dxa"/>
                <w:tcBorders>
                  <w:top w:val="single" w:sz="4" w:space="0" w:color="auto"/>
                  <w:bottom w:val="single" w:sz="4" w:space="0" w:color="auto"/>
                </w:tcBorders>
                <w:vAlign w:val="center"/>
              </w:tcPr>
            </w:tcPrChange>
          </w:tcPr>
          <w:p w14:paraId="7DAB6937" w14:textId="77777777" w:rsidR="00361B44" w:rsidRPr="008416E6" w:rsidRDefault="00E11DE4">
            <w:pPr>
              <w:spacing w:line="312" w:lineRule="auto"/>
              <w:jc w:val="center"/>
              <w:rPr>
                <w:bCs/>
                <w:sz w:val="20"/>
                <w:szCs w:val="20"/>
                <w:rPrChange w:id="1009" w:author="Robert Pasternak" w:date="2021-09-07T12:47:00Z">
                  <w:rPr>
                    <w:rFonts w:ascii="Times" w:hAnsi="Times" w:cs="Arial"/>
                    <w:bCs/>
                    <w:color w:val="000000" w:themeColor="text1"/>
                  </w:rPr>
                </w:rPrChange>
              </w:rPr>
              <w:pPrChange w:id="1010" w:author="Robert Pasternak" w:date="2021-05-13T11:34:00Z">
                <w:pPr>
                  <w:jc w:val="center"/>
                </w:pPr>
              </w:pPrChange>
            </w:pPr>
            <w:ins w:id="1011" w:author="kaluz" w:date="2021-05-04T11:07:00Z">
              <w:r w:rsidRPr="008416E6">
                <w:rPr>
                  <w:bCs/>
                  <w:sz w:val="20"/>
                  <w:szCs w:val="20"/>
                  <w:rPrChange w:id="1012" w:author="Robert Pasternak" w:date="2021-09-07T12:47:00Z">
                    <w:rPr>
                      <w:rFonts w:ascii="Times" w:hAnsi="Times" w:cs="Arial"/>
                      <w:bCs/>
                      <w:color w:val="000000" w:themeColor="text1"/>
                      <w:u w:val="single"/>
                    </w:rPr>
                  </w:rPrChange>
                </w:rPr>
                <w:t>0</w:t>
              </w:r>
            </w:ins>
          </w:p>
        </w:tc>
        <w:tc>
          <w:tcPr>
            <w:tcW w:w="1678" w:type="dxa"/>
            <w:tcBorders>
              <w:top w:val="single" w:sz="4" w:space="0" w:color="auto"/>
              <w:bottom w:val="single" w:sz="4" w:space="0" w:color="auto"/>
            </w:tcBorders>
            <w:vAlign w:val="center"/>
            <w:tcPrChange w:id="1013" w:author="Robert Pasternak" w:date="2024-07-16T09:34:00Z">
              <w:tcPr>
                <w:tcW w:w="1752" w:type="dxa"/>
                <w:tcBorders>
                  <w:top w:val="single" w:sz="4" w:space="0" w:color="auto"/>
                  <w:bottom w:val="single" w:sz="4" w:space="0" w:color="auto"/>
                </w:tcBorders>
                <w:vAlign w:val="center"/>
              </w:tcPr>
            </w:tcPrChange>
          </w:tcPr>
          <w:p w14:paraId="33F06189" w14:textId="77777777" w:rsidR="00361B44" w:rsidRPr="008416E6" w:rsidRDefault="00E11DE4">
            <w:pPr>
              <w:spacing w:line="312" w:lineRule="auto"/>
              <w:jc w:val="center"/>
              <w:rPr>
                <w:b/>
                <w:bCs/>
                <w:sz w:val="20"/>
                <w:szCs w:val="20"/>
                <w:rPrChange w:id="1014" w:author="Robert Pasternak" w:date="2021-09-07T12:47:00Z">
                  <w:rPr>
                    <w:rFonts w:ascii="Times" w:hAnsi="Times" w:cs="Arial"/>
                    <w:b/>
                    <w:bCs/>
                    <w:color w:val="000000" w:themeColor="text1"/>
                  </w:rPr>
                </w:rPrChange>
              </w:rPr>
              <w:pPrChange w:id="1015" w:author="Robert Pasternak" w:date="2021-05-13T11:34:00Z">
                <w:pPr>
                  <w:jc w:val="center"/>
                </w:pPr>
              </w:pPrChange>
            </w:pPr>
            <w:ins w:id="1016" w:author="Robert Pasternak" w:date="2021-05-11T07:59:00Z">
              <w:r w:rsidRPr="008416E6">
                <w:rPr>
                  <w:b/>
                  <w:bCs/>
                  <w:sz w:val="20"/>
                  <w:szCs w:val="20"/>
                  <w:rPrChange w:id="1017" w:author="Robert Pasternak" w:date="2021-09-07T12:47:00Z">
                    <w:rPr>
                      <w:rFonts w:ascii="Times" w:hAnsi="Times" w:cs="Arial"/>
                      <w:b/>
                      <w:bCs/>
                      <w:color w:val="000000" w:themeColor="text1"/>
                      <w:u w:val="single"/>
                    </w:rPr>
                  </w:rPrChange>
                </w:rPr>
                <w:t>52 477</w:t>
              </w:r>
            </w:ins>
          </w:p>
        </w:tc>
        <w:tc>
          <w:tcPr>
            <w:tcW w:w="1678" w:type="dxa"/>
            <w:tcBorders>
              <w:top w:val="single" w:sz="4" w:space="0" w:color="auto"/>
              <w:bottom w:val="single" w:sz="4" w:space="0" w:color="auto"/>
              <w:right w:val="single" w:sz="4" w:space="0" w:color="auto"/>
            </w:tcBorders>
            <w:shd w:val="clear" w:color="auto" w:fill="auto"/>
            <w:vAlign w:val="center"/>
            <w:tcPrChange w:id="1018"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27DA96AB" w14:textId="77777777" w:rsidR="00361B44" w:rsidRPr="008416E6" w:rsidRDefault="00D21E99">
            <w:pPr>
              <w:spacing w:line="312" w:lineRule="auto"/>
              <w:jc w:val="center"/>
              <w:rPr>
                <w:sz w:val="20"/>
                <w:szCs w:val="20"/>
                <w:rPrChange w:id="1019" w:author="Robert Pasternak" w:date="2021-09-07T12:47:00Z">
                  <w:rPr/>
                </w:rPrChange>
              </w:rPr>
              <w:pPrChange w:id="1020" w:author="Robert Pasternak" w:date="2021-05-13T11:34:00Z">
                <w:pPr>
                  <w:jc w:val="center"/>
                </w:pPr>
              </w:pPrChange>
            </w:pPr>
            <w:ins w:id="1021" w:author="Robert Pasternak" w:date="2021-07-29T15:15:00Z">
              <w:r w:rsidRPr="008416E6">
                <w:rPr>
                  <w:sz w:val="20"/>
                  <w:szCs w:val="20"/>
                </w:rPr>
                <w:t>63 739</w:t>
              </w:r>
            </w:ins>
          </w:p>
        </w:tc>
      </w:tr>
      <w:tr w:rsidR="008416E6" w:rsidRPr="008416E6" w14:paraId="4B53BA5A" w14:textId="77777777" w:rsidTr="00520137">
        <w:trPr>
          <w:trHeight w:val="545"/>
          <w:trPrChange w:id="1022" w:author="Robert Pasternak" w:date="2024-07-16T09:35:00Z">
            <w:trPr>
              <w:trHeight w:val="565"/>
            </w:trPr>
          </w:trPrChange>
        </w:trPr>
        <w:tc>
          <w:tcPr>
            <w:tcW w:w="1678" w:type="dxa"/>
            <w:tcBorders>
              <w:top w:val="single" w:sz="4" w:space="0" w:color="auto"/>
              <w:bottom w:val="single" w:sz="4" w:space="0" w:color="auto"/>
            </w:tcBorders>
            <w:vAlign w:val="center"/>
            <w:tcPrChange w:id="1023" w:author="Robert Pasternak" w:date="2024-07-16T09:35:00Z">
              <w:tcPr>
                <w:tcW w:w="1781" w:type="dxa"/>
                <w:tcBorders>
                  <w:top w:val="single" w:sz="4" w:space="0" w:color="auto"/>
                </w:tcBorders>
                <w:vAlign w:val="center"/>
              </w:tcPr>
            </w:tcPrChange>
          </w:tcPr>
          <w:p w14:paraId="40D068F3" w14:textId="67246A43" w:rsidR="00520137" w:rsidRPr="008416E6" w:rsidRDefault="00E11DE4">
            <w:pPr>
              <w:spacing w:line="312" w:lineRule="auto"/>
              <w:jc w:val="center"/>
              <w:rPr>
                <w:sz w:val="20"/>
                <w:szCs w:val="20"/>
                <w:rPrChange w:id="1024" w:author="Robert Pasternak" w:date="2021-09-07T12:47:00Z">
                  <w:rPr>
                    <w:rFonts w:ascii="Times" w:hAnsi="Times" w:cs="Arial"/>
                    <w:color w:val="000000" w:themeColor="text1"/>
                    <w:sz w:val="16"/>
                    <w:szCs w:val="16"/>
                  </w:rPr>
                </w:rPrChange>
              </w:rPr>
              <w:pPrChange w:id="1025" w:author="Robert Pasternak" w:date="2024-07-16T09:33:00Z">
                <w:pPr>
                  <w:jc w:val="center"/>
                </w:pPr>
              </w:pPrChange>
            </w:pPr>
            <w:ins w:id="1026" w:author="kaluz" w:date="2021-05-04T11:06:00Z">
              <w:r w:rsidRPr="008416E6">
                <w:rPr>
                  <w:sz w:val="20"/>
                  <w:szCs w:val="20"/>
                  <w:rPrChange w:id="1027" w:author="Robert Pasternak" w:date="2021-09-07T12:47:00Z">
                    <w:rPr>
                      <w:rFonts w:ascii="Times" w:hAnsi="Times" w:cs="Arial"/>
                      <w:color w:val="000000" w:themeColor="text1"/>
                      <w:sz w:val="16"/>
                      <w:szCs w:val="16"/>
                      <w:u w:val="single"/>
                    </w:rPr>
                  </w:rPrChange>
                </w:rPr>
                <w:t>202</w:t>
              </w:r>
            </w:ins>
            <w:ins w:id="1028" w:author="Robert Pasternak" w:date="2024-07-16T09:29:00Z">
              <w:r w:rsidR="005E1A2B">
                <w:rPr>
                  <w:sz w:val="20"/>
                  <w:szCs w:val="20"/>
                </w:rPr>
                <w:t>1</w:t>
              </w:r>
            </w:ins>
          </w:p>
        </w:tc>
        <w:tc>
          <w:tcPr>
            <w:tcW w:w="1678" w:type="dxa"/>
            <w:tcBorders>
              <w:top w:val="single" w:sz="4" w:space="0" w:color="auto"/>
              <w:bottom w:val="single" w:sz="4" w:space="0" w:color="auto"/>
            </w:tcBorders>
            <w:vAlign w:val="center"/>
            <w:tcPrChange w:id="1029" w:author="Robert Pasternak" w:date="2024-07-16T09:35:00Z">
              <w:tcPr>
                <w:tcW w:w="2345" w:type="dxa"/>
                <w:tcBorders>
                  <w:top w:val="single" w:sz="4" w:space="0" w:color="auto"/>
                </w:tcBorders>
                <w:vAlign w:val="center"/>
              </w:tcPr>
            </w:tcPrChange>
          </w:tcPr>
          <w:p w14:paraId="1656FF28" w14:textId="56812644" w:rsidR="00361B44" w:rsidRPr="008416E6" w:rsidRDefault="005E1A2B">
            <w:pPr>
              <w:spacing w:line="312" w:lineRule="auto"/>
              <w:jc w:val="center"/>
              <w:rPr>
                <w:bCs/>
                <w:sz w:val="20"/>
                <w:szCs w:val="20"/>
                <w:rPrChange w:id="1030" w:author="Robert Pasternak" w:date="2021-09-07T12:47:00Z">
                  <w:rPr>
                    <w:rFonts w:ascii="Times" w:hAnsi="Times" w:cs="Arial"/>
                    <w:bCs/>
                    <w:color w:val="000000" w:themeColor="text1"/>
                  </w:rPr>
                </w:rPrChange>
              </w:rPr>
              <w:pPrChange w:id="1031" w:author="Robert Pasternak" w:date="2024-07-16T09:30:00Z">
                <w:pPr>
                  <w:jc w:val="center"/>
                </w:pPr>
              </w:pPrChange>
            </w:pPr>
            <w:ins w:id="1032" w:author="Robert Pasternak" w:date="2024-07-16T09:31:00Z">
              <w:r>
                <w:rPr>
                  <w:bCs/>
                  <w:sz w:val="20"/>
                  <w:szCs w:val="20"/>
                </w:rPr>
                <w:t>52</w:t>
              </w:r>
            </w:ins>
            <w:ins w:id="1033" w:author="Robert Pasternak" w:date="2024-07-16T09:35:00Z">
              <w:r w:rsidR="00520137">
                <w:rPr>
                  <w:bCs/>
                  <w:sz w:val="20"/>
                  <w:szCs w:val="20"/>
                </w:rPr>
                <w:t xml:space="preserve"> </w:t>
              </w:r>
            </w:ins>
            <w:ins w:id="1034" w:author="Robert Pasternak" w:date="2024-07-16T09:31:00Z">
              <w:r>
                <w:rPr>
                  <w:bCs/>
                  <w:sz w:val="20"/>
                  <w:szCs w:val="20"/>
                </w:rPr>
                <w:t>858</w:t>
              </w:r>
            </w:ins>
          </w:p>
        </w:tc>
        <w:tc>
          <w:tcPr>
            <w:tcW w:w="1678" w:type="dxa"/>
            <w:tcBorders>
              <w:top w:val="single" w:sz="4" w:space="0" w:color="auto"/>
              <w:bottom w:val="single" w:sz="4" w:space="0" w:color="auto"/>
            </w:tcBorders>
            <w:vAlign w:val="center"/>
            <w:tcPrChange w:id="1035" w:author="Robert Pasternak" w:date="2024-07-16T09:35:00Z">
              <w:tcPr>
                <w:tcW w:w="2194" w:type="dxa"/>
                <w:tcBorders>
                  <w:top w:val="single" w:sz="4" w:space="0" w:color="auto"/>
                </w:tcBorders>
                <w:vAlign w:val="center"/>
              </w:tcPr>
            </w:tcPrChange>
          </w:tcPr>
          <w:p w14:paraId="228762F2" w14:textId="77777777" w:rsidR="00361B44" w:rsidRPr="008416E6" w:rsidRDefault="00E11DE4">
            <w:pPr>
              <w:spacing w:line="312" w:lineRule="auto"/>
              <w:jc w:val="center"/>
              <w:rPr>
                <w:bCs/>
                <w:sz w:val="20"/>
                <w:szCs w:val="20"/>
                <w:rPrChange w:id="1036" w:author="Robert Pasternak" w:date="2021-09-07T12:47:00Z">
                  <w:rPr>
                    <w:rFonts w:ascii="Times" w:hAnsi="Times" w:cs="Arial"/>
                    <w:bCs/>
                    <w:color w:val="000000" w:themeColor="text1"/>
                  </w:rPr>
                </w:rPrChange>
              </w:rPr>
              <w:pPrChange w:id="1037" w:author="Robert Pasternak" w:date="2021-05-13T11:34:00Z">
                <w:pPr>
                  <w:jc w:val="center"/>
                </w:pPr>
              </w:pPrChange>
            </w:pPr>
            <w:ins w:id="1038" w:author="kaluz" w:date="2021-05-04T11:07:00Z">
              <w:r w:rsidRPr="008416E6">
                <w:rPr>
                  <w:bCs/>
                  <w:sz w:val="20"/>
                  <w:szCs w:val="20"/>
                  <w:rPrChange w:id="1039" w:author="Robert Pasternak" w:date="2021-09-07T12:47:00Z">
                    <w:rPr>
                      <w:rFonts w:ascii="Times" w:hAnsi="Times" w:cs="Arial"/>
                      <w:bCs/>
                      <w:color w:val="000000" w:themeColor="text1"/>
                      <w:u w:val="single"/>
                    </w:rPr>
                  </w:rPrChange>
                </w:rPr>
                <w:t>0</w:t>
              </w:r>
            </w:ins>
          </w:p>
        </w:tc>
        <w:tc>
          <w:tcPr>
            <w:tcW w:w="1678" w:type="dxa"/>
            <w:tcBorders>
              <w:top w:val="single" w:sz="4" w:space="0" w:color="auto"/>
              <w:bottom w:val="single" w:sz="4" w:space="0" w:color="auto"/>
            </w:tcBorders>
            <w:vAlign w:val="center"/>
            <w:tcPrChange w:id="1040" w:author="Robert Pasternak" w:date="2024-07-16T09:35:00Z">
              <w:tcPr>
                <w:tcW w:w="1752" w:type="dxa"/>
                <w:tcBorders>
                  <w:top w:val="single" w:sz="4" w:space="0" w:color="auto"/>
                </w:tcBorders>
                <w:vAlign w:val="center"/>
              </w:tcPr>
            </w:tcPrChange>
          </w:tcPr>
          <w:p w14:paraId="3EEBA758" w14:textId="7BD2868F" w:rsidR="00361B44" w:rsidRPr="008416E6" w:rsidRDefault="005E1A2B">
            <w:pPr>
              <w:spacing w:line="312" w:lineRule="auto"/>
              <w:jc w:val="center"/>
              <w:rPr>
                <w:b/>
                <w:bCs/>
                <w:sz w:val="20"/>
                <w:szCs w:val="20"/>
                <w:rPrChange w:id="1041" w:author="Robert Pasternak" w:date="2021-09-07T12:47:00Z">
                  <w:rPr>
                    <w:rFonts w:ascii="Times" w:hAnsi="Times" w:cs="Arial"/>
                    <w:b/>
                    <w:bCs/>
                    <w:color w:val="000000" w:themeColor="text1"/>
                  </w:rPr>
                </w:rPrChange>
              </w:rPr>
              <w:pPrChange w:id="1042" w:author="Robert Pasternak" w:date="2021-05-13T11:34:00Z">
                <w:pPr>
                  <w:jc w:val="center"/>
                </w:pPr>
              </w:pPrChange>
            </w:pPr>
            <w:ins w:id="1043" w:author="Robert Pasternak" w:date="2024-07-16T09:32:00Z">
              <w:r>
                <w:rPr>
                  <w:b/>
                  <w:bCs/>
                  <w:sz w:val="20"/>
                  <w:szCs w:val="20"/>
                </w:rPr>
                <w:t>52</w:t>
              </w:r>
            </w:ins>
            <w:ins w:id="1044" w:author="Robert Pasternak" w:date="2024-07-16T09:35:00Z">
              <w:r w:rsidR="00520137">
                <w:rPr>
                  <w:b/>
                  <w:bCs/>
                  <w:sz w:val="20"/>
                  <w:szCs w:val="20"/>
                </w:rPr>
                <w:t xml:space="preserve"> </w:t>
              </w:r>
            </w:ins>
            <w:ins w:id="1045" w:author="Robert Pasternak" w:date="2024-07-16T09:32:00Z">
              <w:r>
                <w:rPr>
                  <w:b/>
                  <w:bCs/>
                  <w:sz w:val="20"/>
                  <w:szCs w:val="20"/>
                </w:rPr>
                <w:t>858</w:t>
              </w:r>
            </w:ins>
          </w:p>
        </w:tc>
        <w:tc>
          <w:tcPr>
            <w:tcW w:w="1678" w:type="dxa"/>
            <w:tcBorders>
              <w:top w:val="single" w:sz="4" w:space="0" w:color="auto"/>
              <w:bottom w:val="single" w:sz="4" w:space="0" w:color="auto"/>
              <w:right w:val="single" w:sz="4" w:space="0" w:color="auto"/>
            </w:tcBorders>
            <w:shd w:val="clear" w:color="auto" w:fill="auto"/>
            <w:vAlign w:val="center"/>
            <w:tcPrChange w:id="1046" w:author="Robert Pasternak" w:date="2024-07-16T09:35:00Z">
              <w:tcPr>
                <w:tcW w:w="871" w:type="dxa"/>
                <w:tcBorders>
                  <w:top w:val="single" w:sz="4" w:space="0" w:color="auto"/>
                  <w:bottom w:val="single" w:sz="4" w:space="0" w:color="auto"/>
                  <w:right w:val="single" w:sz="4" w:space="0" w:color="auto"/>
                </w:tcBorders>
                <w:shd w:val="clear" w:color="auto" w:fill="auto"/>
                <w:vAlign w:val="center"/>
              </w:tcPr>
            </w:tcPrChange>
          </w:tcPr>
          <w:p w14:paraId="717FB51B" w14:textId="59B57434" w:rsidR="00361B44" w:rsidRPr="008416E6" w:rsidRDefault="00520137">
            <w:pPr>
              <w:spacing w:line="312" w:lineRule="auto"/>
              <w:jc w:val="center"/>
              <w:rPr>
                <w:sz w:val="20"/>
                <w:szCs w:val="20"/>
                <w:rPrChange w:id="1047" w:author="Robert Pasternak" w:date="2021-09-07T12:47:00Z">
                  <w:rPr/>
                </w:rPrChange>
              </w:rPr>
              <w:pPrChange w:id="1048" w:author="Robert Pasternak" w:date="2021-05-13T11:34:00Z">
                <w:pPr>
                  <w:jc w:val="center"/>
                </w:pPr>
              </w:pPrChange>
            </w:pPr>
            <w:ins w:id="1049" w:author="Robert Pasternak" w:date="2024-07-16T09:32:00Z">
              <w:r>
                <w:rPr>
                  <w:sz w:val="20"/>
                  <w:szCs w:val="20"/>
                </w:rPr>
                <w:t>63392</w:t>
              </w:r>
            </w:ins>
          </w:p>
        </w:tc>
      </w:tr>
      <w:tr w:rsidR="005E1A2B" w:rsidRPr="008416E6" w14:paraId="433D5228" w14:textId="77777777" w:rsidTr="00520137">
        <w:trPr>
          <w:trHeight w:val="566"/>
          <w:trPrChange w:id="1050" w:author="Robert Pasternak" w:date="2024-07-16T09:35:00Z">
            <w:trPr>
              <w:trHeight w:val="221"/>
            </w:trPr>
          </w:trPrChange>
        </w:trPr>
        <w:tc>
          <w:tcPr>
            <w:tcW w:w="1678" w:type="dxa"/>
            <w:tcBorders>
              <w:top w:val="single" w:sz="4" w:space="0" w:color="auto"/>
              <w:bottom w:val="single" w:sz="4" w:space="0" w:color="auto"/>
            </w:tcBorders>
            <w:vAlign w:val="center"/>
            <w:tcPrChange w:id="1051" w:author="Robert Pasternak" w:date="2024-07-16T09:35:00Z">
              <w:tcPr>
                <w:tcW w:w="1781" w:type="dxa"/>
                <w:tcBorders>
                  <w:top w:val="single" w:sz="4" w:space="0" w:color="auto"/>
                  <w:bottom w:val="single" w:sz="4" w:space="0" w:color="auto"/>
                </w:tcBorders>
                <w:vAlign w:val="center"/>
              </w:tcPr>
            </w:tcPrChange>
          </w:tcPr>
          <w:p w14:paraId="5C5DBE1A" w14:textId="2E2C1A32" w:rsidR="005E1A2B" w:rsidRPr="00330D4B" w:rsidRDefault="005E1A2B" w:rsidP="00330D4B">
            <w:pPr>
              <w:spacing w:line="312" w:lineRule="auto"/>
              <w:jc w:val="center"/>
              <w:rPr>
                <w:sz w:val="20"/>
                <w:szCs w:val="20"/>
              </w:rPr>
            </w:pPr>
            <w:ins w:id="1052" w:author="Robert Pasternak" w:date="2024-07-16T09:30:00Z">
              <w:r>
                <w:rPr>
                  <w:sz w:val="20"/>
                  <w:szCs w:val="20"/>
                </w:rPr>
                <w:t>2022</w:t>
              </w:r>
            </w:ins>
          </w:p>
        </w:tc>
        <w:tc>
          <w:tcPr>
            <w:tcW w:w="1678" w:type="dxa"/>
            <w:tcBorders>
              <w:top w:val="single" w:sz="4" w:space="0" w:color="auto"/>
              <w:bottom w:val="single" w:sz="4" w:space="0" w:color="auto"/>
            </w:tcBorders>
            <w:vAlign w:val="center"/>
            <w:tcPrChange w:id="1053" w:author="Robert Pasternak" w:date="2024-07-16T09:35:00Z">
              <w:tcPr>
                <w:tcW w:w="2345" w:type="dxa"/>
                <w:tcBorders>
                  <w:top w:val="single" w:sz="4" w:space="0" w:color="auto"/>
                  <w:bottom w:val="single" w:sz="4" w:space="0" w:color="auto"/>
                </w:tcBorders>
                <w:vAlign w:val="center"/>
              </w:tcPr>
            </w:tcPrChange>
          </w:tcPr>
          <w:p w14:paraId="1352D4F3" w14:textId="4E901D51" w:rsidR="005E1A2B" w:rsidRPr="00330D4B" w:rsidRDefault="005E1A2B">
            <w:pPr>
              <w:spacing w:line="312" w:lineRule="auto"/>
              <w:jc w:val="center"/>
              <w:rPr>
                <w:bCs/>
                <w:sz w:val="20"/>
                <w:szCs w:val="20"/>
              </w:rPr>
              <w:pPrChange w:id="1054" w:author="Robert Pasternak" w:date="2024-07-16T09:33:00Z">
                <w:pPr>
                  <w:spacing w:line="312" w:lineRule="auto"/>
                </w:pPr>
              </w:pPrChange>
            </w:pPr>
            <w:ins w:id="1055" w:author="Robert Pasternak" w:date="2024-07-16T09:31:00Z">
              <w:r>
                <w:rPr>
                  <w:bCs/>
                  <w:sz w:val="20"/>
                  <w:szCs w:val="20"/>
                </w:rPr>
                <w:t>51124</w:t>
              </w:r>
            </w:ins>
          </w:p>
        </w:tc>
        <w:tc>
          <w:tcPr>
            <w:tcW w:w="1678" w:type="dxa"/>
            <w:tcBorders>
              <w:top w:val="single" w:sz="4" w:space="0" w:color="auto"/>
              <w:bottom w:val="single" w:sz="4" w:space="0" w:color="auto"/>
            </w:tcBorders>
            <w:vAlign w:val="center"/>
            <w:tcPrChange w:id="1056" w:author="Robert Pasternak" w:date="2024-07-16T09:35:00Z">
              <w:tcPr>
                <w:tcW w:w="2194" w:type="dxa"/>
                <w:tcBorders>
                  <w:top w:val="single" w:sz="4" w:space="0" w:color="auto"/>
                  <w:bottom w:val="single" w:sz="4" w:space="0" w:color="auto"/>
                </w:tcBorders>
                <w:vAlign w:val="center"/>
              </w:tcPr>
            </w:tcPrChange>
          </w:tcPr>
          <w:p w14:paraId="6BC01829" w14:textId="67463844" w:rsidR="005E1A2B" w:rsidRPr="00330D4B" w:rsidRDefault="005E1A2B" w:rsidP="00330D4B">
            <w:pPr>
              <w:spacing w:line="312" w:lineRule="auto"/>
              <w:jc w:val="center"/>
              <w:rPr>
                <w:bCs/>
                <w:sz w:val="20"/>
                <w:szCs w:val="20"/>
              </w:rPr>
            </w:pPr>
            <w:ins w:id="1057" w:author="Robert Pasternak" w:date="2024-07-16T09:31:00Z">
              <w:r>
                <w:rPr>
                  <w:bCs/>
                  <w:sz w:val="20"/>
                  <w:szCs w:val="20"/>
                </w:rPr>
                <w:t>0</w:t>
              </w:r>
            </w:ins>
          </w:p>
        </w:tc>
        <w:tc>
          <w:tcPr>
            <w:tcW w:w="1678" w:type="dxa"/>
            <w:tcBorders>
              <w:top w:val="single" w:sz="4" w:space="0" w:color="auto"/>
              <w:bottom w:val="single" w:sz="4" w:space="0" w:color="auto"/>
            </w:tcBorders>
            <w:vAlign w:val="center"/>
            <w:tcPrChange w:id="1058" w:author="Robert Pasternak" w:date="2024-07-16T09:35:00Z">
              <w:tcPr>
                <w:tcW w:w="1752" w:type="dxa"/>
                <w:tcBorders>
                  <w:top w:val="single" w:sz="4" w:space="0" w:color="auto"/>
                  <w:bottom w:val="single" w:sz="4" w:space="0" w:color="auto"/>
                </w:tcBorders>
                <w:vAlign w:val="center"/>
              </w:tcPr>
            </w:tcPrChange>
          </w:tcPr>
          <w:p w14:paraId="436BCB57" w14:textId="10DCA5D5" w:rsidR="005E1A2B" w:rsidRPr="00330D4B" w:rsidRDefault="005E1A2B" w:rsidP="00330D4B">
            <w:pPr>
              <w:spacing w:line="312" w:lineRule="auto"/>
              <w:jc w:val="center"/>
              <w:rPr>
                <w:b/>
                <w:bCs/>
                <w:sz w:val="20"/>
                <w:szCs w:val="20"/>
              </w:rPr>
            </w:pPr>
            <w:ins w:id="1059" w:author="Robert Pasternak" w:date="2024-07-16T09:31:00Z">
              <w:r>
                <w:rPr>
                  <w:b/>
                  <w:bCs/>
                  <w:sz w:val="20"/>
                  <w:szCs w:val="20"/>
                </w:rPr>
                <w:t>51</w:t>
              </w:r>
            </w:ins>
            <w:ins w:id="1060" w:author="Robert Pasternak" w:date="2024-07-16T09:35:00Z">
              <w:r w:rsidR="00520137">
                <w:rPr>
                  <w:b/>
                  <w:bCs/>
                  <w:sz w:val="20"/>
                  <w:szCs w:val="20"/>
                </w:rPr>
                <w:t xml:space="preserve"> </w:t>
              </w:r>
            </w:ins>
            <w:ins w:id="1061" w:author="Robert Pasternak" w:date="2024-07-16T09:31:00Z">
              <w:r>
                <w:rPr>
                  <w:b/>
                  <w:bCs/>
                  <w:sz w:val="20"/>
                  <w:szCs w:val="20"/>
                </w:rPr>
                <w:t>124</w:t>
              </w:r>
            </w:ins>
          </w:p>
        </w:tc>
        <w:tc>
          <w:tcPr>
            <w:tcW w:w="1678" w:type="dxa"/>
            <w:tcBorders>
              <w:top w:val="single" w:sz="4" w:space="0" w:color="auto"/>
              <w:bottom w:val="single" w:sz="4" w:space="0" w:color="auto"/>
              <w:right w:val="single" w:sz="4" w:space="0" w:color="auto"/>
            </w:tcBorders>
            <w:shd w:val="clear" w:color="auto" w:fill="auto"/>
            <w:vAlign w:val="center"/>
            <w:tcPrChange w:id="1062" w:author="Robert Pasternak" w:date="2024-07-16T09:35:00Z">
              <w:tcPr>
                <w:tcW w:w="871" w:type="dxa"/>
                <w:tcBorders>
                  <w:top w:val="single" w:sz="4" w:space="0" w:color="auto"/>
                  <w:bottom w:val="single" w:sz="4" w:space="0" w:color="auto"/>
                  <w:right w:val="single" w:sz="4" w:space="0" w:color="auto"/>
                </w:tcBorders>
                <w:shd w:val="clear" w:color="auto" w:fill="auto"/>
                <w:vAlign w:val="center"/>
              </w:tcPr>
            </w:tcPrChange>
          </w:tcPr>
          <w:p w14:paraId="1964988E" w14:textId="6096DA7A" w:rsidR="005E1A2B" w:rsidRPr="00330D4B" w:rsidRDefault="00520137" w:rsidP="00330D4B">
            <w:pPr>
              <w:spacing w:line="312" w:lineRule="auto"/>
              <w:jc w:val="center"/>
              <w:rPr>
                <w:sz w:val="20"/>
                <w:szCs w:val="20"/>
              </w:rPr>
            </w:pPr>
            <w:ins w:id="1063" w:author="Robert Pasternak" w:date="2024-07-16T09:32:00Z">
              <w:r>
                <w:rPr>
                  <w:sz w:val="20"/>
                  <w:szCs w:val="20"/>
                </w:rPr>
                <w:t>62</w:t>
              </w:r>
            </w:ins>
            <w:ins w:id="1064" w:author="Robert Pasternak" w:date="2024-07-16T09:35:00Z">
              <w:r>
                <w:rPr>
                  <w:sz w:val="20"/>
                  <w:szCs w:val="20"/>
                </w:rPr>
                <w:t xml:space="preserve"> </w:t>
              </w:r>
            </w:ins>
            <w:ins w:id="1065" w:author="Robert Pasternak" w:date="2024-07-16T09:32:00Z">
              <w:r>
                <w:rPr>
                  <w:sz w:val="20"/>
                  <w:szCs w:val="20"/>
                </w:rPr>
                <w:t>487</w:t>
              </w:r>
            </w:ins>
          </w:p>
        </w:tc>
      </w:tr>
      <w:tr w:rsidR="005E1A2B" w:rsidRPr="008416E6" w14:paraId="225E82D1" w14:textId="77777777" w:rsidTr="00520137">
        <w:trPr>
          <w:trHeight w:val="558"/>
          <w:trPrChange w:id="1066" w:author="Robert Pasternak" w:date="2024-07-16T09:35:00Z">
            <w:trPr>
              <w:trHeight w:val="111"/>
            </w:trPr>
          </w:trPrChange>
        </w:trPr>
        <w:tc>
          <w:tcPr>
            <w:tcW w:w="1678" w:type="dxa"/>
            <w:tcBorders>
              <w:top w:val="single" w:sz="4" w:space="0" w:color="auto"/>
              <w:bottom w:val="single" w:sz="4" w:space="0" w:color="auto"/>
            </w:tcBorders>
            <w:vAlign w:val="center"/>
            <w:tcPrChange w:id="1067" w:author="Robert Pasternak" w:date="2024-07-16T09:35:00Z">
              <w:tcPr>
                <w:tcW w:w="1781" w:type="dxa"/>
                <w:tcBorders>
                  <w:top w:val="single" w:sz="4" w:space="0" w:color="auto"/>
                  <w:bottom w:val="single" w:sz="4" w:space="0" w:color="auto"/>
                </w:tcBorders>
                <w:vAlign w:val="center"/>
              </w:tcPr>
            </w:tcPrChange>
          </w:tcPr>
          <w:p w14:paraId="188C1F2B" w14:textId="6CF5AA88" w:rsidR="005E1A2B" w:rsidRPr="00330D4B" w:rsidDel="005E1A2B" w:rsidRDefault="005E1A2B" w:rsidP="00330D4B">
            <w:pPr>
              <w:spacing w:line="312" w:lineRule="auto"/>
              <w:jc w:val="center"/>
              <w:rPr>
                <w:sz w:val="20"/>
                <w:szCs w:val="20"/>
              </w:rPr>
            </w:pPr>
            <w:ins w:id="1068" w:author="Robert Pasternak" w:date="2024-07-16T09:30:00Z">
              <w:r>
                <w:rPr>
                  <w:sz w:val="20"/>
                  <w:szCs w:val="20"/>
                </w:rPr>
                <w:t>2023</w:t>
              </w:r>
            </w:ins>
          </w:p>
        </w:tc>
        <w:tc>
          <w:tcPr>
            <w:tcW w:w="1678" w:type="dxa"/>
            <w:tcBorders>
              <w:top w:val="single" w:sz="4" w:space="0" w:color="auto"/>
              <w:bottom w:val="single" w:sz="4" w:space="0" w:color="auto"/>
            </w:tcBorders>
            <w:vAlign w:val="center"/>
            <w:tcPrChange w:id="1069" w:author="Robert Pasternak" w:date="2024-07-16T09:35:00Z">
              <w:tcPr>
                <w:tcW w:w="2345" w:type="dxa"/>
                <w:tcBorders>
                  <w:top w:val="single" w:sz="4" w:space="0" w:color="auto"/>
                  <w:bottom w:val="single" w:sz="4" w:space="0" w:color="auto"/>
                </w:tcBorders>
                <w:vAlign w:val="center"/>
              </w:tcPr>
            </w:tcPrChange>
          </w:tcPr>
          <w:p w14:paraId="52946805" w14:textId="33A5E488" w:rsidR="005E1A2B" w:rsidRPr="00330D4B" w:rsidRDefault="005E1A2B">
            <w:pPr>
              <w:spacing w:line="312" w:lineRule="auto"/>
              <w:jc w:val="center"/>
              <w:rPr>
                <w:bCs/>
                <w:sz w:val="20"/>
                <w:szCs w:val="20"/>
              </w:rPr>
              <w:pPrChange w:id="1070" w:author="Robert Pasternak" w:date="2024-07-16T09:33:00Z">
                <w:pPr>
                  <w:spacing w:line="312" w:lineRule="auto"/>
                </w:pPr>
              </w:pPrChange>
            </w:pPr>
            <w:ins w:id="1071" w:author="Robert Pasternak" w:date="2024-07-16T09:31:00Z">
              <w:r>
                <w:rPr>
                  <w:bCs/>
                  <w:sz w:val="20"/>
                  <w:szCs w:val="20"/>
                </w:rPr>
                <w:t>50</w:t>
              </w:r>
            </w:ins>
            <w:ins w:id="1072" w:author="Robert Pasternak" w:date="2024-07-16T09:35:00Z">
              <w:r w:rsidR="00520137">
                <w:rPr>
                  <w:bCs/>
                  <w:sz w:val="20"/>
                  <w:szCs w:val="20"/>
                </w:rPr>
                <w:t xml:space="preserve"> </w:t>
              </w:r>
            </w:ins>
            <w:ins w:id="1073" w:author="Robert Pasternak" w:date="2024-07-16T09:31:00Z">
              <w:r>
                <w:rPr>
                  <w:bCs/>
                  <w:sz w:val="20"/>
                  <w:szCs w:val="20"/>
                </w:rPr>
                <w:t>453</w:t>
              </w:r>
            </w:ins>
          </w:p>
        </w:tc>
        <w:tc>
          <w:tcPr>
            <w:tcW w:w="1678" w:type="dxa"/>
            <w:tcBorders>
              <w:top w:val="single" w:sz="4" w:space="0" w:color="auto"/>
              <w:bottom w:val="single" w:sz="4" w:space="0" w:color="auto"/>
            </w:tcBorders>
            <w:vAlign w:val="center"/>
            <w:tcPrChange w:id="1074" w:author="Robert Pasternak" w:date="2024-07-16T09:35:00Z">
              <w:tcPr>
                <w:tcW w:w="2194" w:type="dxa"/>
                <w:tcBorders>
                  <w:top w:val="single" w:sz="4" w:space="0" w:color="auto"/>
                  <w:bottom w:val="single" w:sz="4" w:space="0" w:color="auto"/>
                </w:tcBorders>
                <w:vAlign w:val="center"/>
              </w:tcPr>
            </w:tcPrChange>
          </w:tcPr>
          <w:p w14:paraId="226778E3" w14:textId="0BE97C3F" w:rsidR="005E1A2B" w:rsidRPr="00330D4B" w:rsidRDefault="005E1A2B" w:rsidP="00330D4B">
            <w:pPr>
              <w:spacing w:line="312" w:lineRule="auto"/>
              <w:jc w:val="center"/>
              <w:rPr>
                <w:bCs/>
                <w:sz w:val="20"/>
                <w:szCs w:val="20"/>
              </w:rPr>
            </w:pPr>
            <w:ins w:id="1075" w:author="Robert Pasternak" w:date="2024-07-16T09:31:00Z">
              <w:r>
                <w:rPr>
                  <w:bCs/>
                  <w:sz w:val="20"/>
                  <w:szCs w:val="20"/>
                </w:rPr>
                <w:t>0</w:t>
              </w:r>
            </w:ins>
          </w:p>
        </w:tc>
        <w:tc>
          <w:tcPr>
            <w:tcW w:w="1678" w:type="dxa"/>
            <w:tcBorders>
              <w:top w:val="single" w:sz="4" w:space="0" w:color="auto"/>
              <w:bottom w:val="single" w:sz="4" w:space="0" w:color="auto"/>
            </w:tcBorders>
            <w:vAlign w:val="center"/>
            <w:tcPrChange w:id="1076" w:author="Robert Pasternak" w:date="2024-07-16T09:35:00Z">
              <w:tcPr>
                <w:tcW w:w="1752" w:type="dxa"/>
                <w:tcBorders>
                  <w:top w:val="single" w:sz="4" w:space="0" w:color="auto"/>
                  <w:bottom w:val="single" w:sz="4" w:space="0" w:color="auto"/>
                </w:tcBorders>
                <w:vAlign w:val="center"/>
              </w:tcPr>
            </w:tcPrChange>
          </w:tcPr>
          <w:p w14:paraId="7695539C" w14:textId="63DF8420" w:rsidR="005E1A2B" w:rsidRPr="00330D4B" w:rsidRDefault="005E1A2B" w:rsidP="00330D4B">
            <w:pPr>
              <w:spacing w:line="312" w:lineRule="auto"/>
              <w:jc w:val="center"/>
              <w:rPr>
                <w:b/>
                <w:bCs/>
                <w:sz w:val="20"/>
                <w:szCs w:val="20"/>
              </w:rPr>
            </w:pPr>
            <w:ins w:id="1077" w:author="Robert Pasternak" w:date="2024-07-16T09:32:00Z">
              <w:r>
                <w:rPr>
                  <w:b/>
                  <w:bCs/>
                  <w:sz w:val="20"/>
                  <w:szCs w:val="20"/>
                </w:rPr>
                <w:t>50</w:t>
              </w:r>
            </w:ins>
            <w:ins w:id="1078" w:author="Robert Pasternak" w:date="2024-07-16T09:35:00Z">
              <w:r w:rsidR="00520137">
                <w:rPr>
                  <w:b/>
                  <w:bCs/>
                  <w:sz w:val="20"/>
                  <w:szCs w:val="20"/>
                </w:rPr>
                <w:t xml:space="preserve"> </w:t>
              </w:r>
            </w:ins>
            <w:ins w:id="1079" w:author="Robert Pasternak" w:date="2024-07-16T09:32:00Z">
              <w:r>
                <w:rPr>
                  <w:b/>
                  <w:bCs/>
                  <w:sz w:val="20"/>
                  <w:szCs w:val="20"/>
                </w:rPr>
                <w:t>453</w:t>
              </w:r>
            </w:ins>
          </w:p>
        </w:tc>
        <w:tc>
          <w:tcPr>
            <w:tcW w:w="1678" w:type="dxa"/>
            <w:tcBorders>
              <w:top w:val="single" w:sz="4" w:space="0" w:color="auto"/>
              <w:bottom w:val="single" w:sz="4" w:space="0" w:color="auto"/>
              <w:right w:val="single" w:sz="4" w:space="0" w:color="auto"/>
            </w:tcBorders>
            <w:shd w:val="clear" w:color="auto" w:fill="auto"/>
            <w:vAlign w:val="center"/>
            <w:tcPrChange w:id="1080" w:author="Robert Pasternak" w:date="2024-07-16T09:35:00Z">
              <w:tcPr>
                <w:tcW w:w="871" w:type="dxa"/>
                <w:tcBorders>
                  <w:top w:val="single" w:sz="4" w:space="0" w:color="auto"/>
                  <w:bottom w:val="single" w:sz="4" w:space="0" w:color="auto"/>
                  <w:right w:val="single" w:sz="4" w:space="0" w:color="auto"/>
                </w:tcBorders>
                <w:shd w:val="clear" w:color="auto" w:fill="auto"/>
                <w:vAlign w:val="center"/>
              </w:tcPr>
            </w:tcPrChange>
          </w:tcPr>
          <w:p w14:paraId="59B57BE2" w14:textId="16487608" w:rsidR="005E1A2B" w:rsidRPr="00330D4B" w:rsidRDefault="00520137" w:rsidP="00330D4B">
            <w:pPr>
              <w:spacing w:line="312" w:lineRule="auto"/>
              <w:jc w:val="center"/>
              <w:rPr>
                <w:sz w:val="20"/>
                <w:szCs w:val="20"/>
              </w:rPr>
            </w:pPr>
            <w:ins w:id="1081" w:author="Robert Pasternak" w:date="2024-07-16T09:32:00Z">
              <w:r>
                <w:rPr>
                  <w:sz w:val="20"/>
                  <w:szCs w:val="20"/>
                </w:rPr>
                <w:t>60</w:t>
              </w:r>
            </w:ins>
            <w:ins w:id="1082" w:author="Robert Pasternak" w:date="2024-07-16T09:35:00Z">
              <w:r>
                <w:rPr>
                  <w:sz w:val="20"/>
                  <w:szCs w:val="20"/>
                </w:rPr>
                <w:t xml:space="preserve"> </w:t>
              </w:r>
            </w:ins>
            <w:ins w:id="1083" w:author="Robert Pasternak" w:date="2024-07-16T09:32:00Z">
              <w:r>
                <w:rPr>
                  <w:sz w:val="20"/>
                  <w:szCs w:val="20"/>
                </w:rPr>
                <w:t>939</w:t>
              </w:r>
            </w:ins>
          </w:p>
        </w:tc>
      </w:tr>
      <w:tr w:rsidR="005E1A2B" w:rsidRPr="008416E6" w14:paraId="00897774" w14:textId="77777777" w:rsidTr="00520137">
        <w:trPr>
          <w:trHeight w:val="257"/>
          <w:trPrChange w:id="1084" w:author="Robert Pasternak" w:date="2024-07-16T09:34:00Z">
            <w:trPr>
              <w:trHeight w:val="257"/>
            </w:trPr>
          </w:trPrChange>
        </w:trPr>
        <w:tc>
          <w:tcPr>
            <w:tcW w:w="1678" w:type="dxa"/>
            <w:tcBorders>
              <w:top w:val="single" w:sz="4" w:space="0" w:color="auto"/>
              <w:bottom w:val="single" w:sz="4" w:space="0" w:color="auto"/>
            </w:tcBorders>
            <w:vAlign w:val="center"/>
            <w:tcPrChange w:id="1085" w:author="Robert Pasternak" w:date="2024-07-16T09:34:00Z">
              <w:tcPr>
                <w:tcW w:w="1781" w:type="dxa"/>
                <w:tcBorders>
                  <w:top w:val="single" w:sz="4" w:space="0" w:color="auto"/>
                  <w:bottom w:val="single" w:sz="4" w:space="0" w:color="auto"/>
                </w:tcBorders>
                <w:vAlign w:val="center"/>
              </w:tcPr>
            </w:tcPrChange>
          </w:tcPr>
          <w:p w14:paraId="6DCA7CD6" w14:textId="19FF6123" w:rsidR="005E1A2B" w:rsidRPr="00330D4B" w:rsidDel="005E1A2B" w:rsidRDefault="005E1A2B" w:rsidP="00330D4B">
            <w:pPr>
              <w:spacing w:line="312" w:lineRule="auto"/>
              <w:jc w:val="center"/>
              <w:rPr>
                <w:sz w:val="20"/>
                <w:szCs w:val="20"/>
              </w:rPr>
            </w:pPr>
            <w:ins w:id="1086" w:author="Robert Pasternak" w:date="2024-07-16T09:30:00Z">
              <w:r>
                <w:rPr>
                  <w:sz w:val="20"/>
                  <w:szCs w:val="20"/>
                </w:rPr>
                <w:t xml:space="preserve">2024 </w:t>
              </w:r>
            </w:ins>
            <w:ins w:id="1087" w:author="Robert Pasternak" w:date="2024-07-16T09:33:00Z">
              <w:r w:rsidR="00520137">
                <w:rPr>
                  <w:sz w:val="20"/>
                  <w:szCs w:val="20"/>
                </w:rPr>
                <w:br/>
              </w:r>
            </w:ins>
            <w:ins w:id="1088" w:author="Robert Pasternak" w:date="2024-07-16T09:30:00Z">
              <w:r w:rsidRPr="00520137">
                <w:rPr>
                  <w:sz w:val="16"/>
                  <w:szCs w:val="16"/>
                  <w:rPrChange w:id="1089" w:author="Robert Pasternak" w:date="2024-07-16T09:33:00Z">
                    <w:rPr>
                      <w:sz w:val="20"/>
                      <w:szCs w:val="20"/>
                    </w:rPr>
                  </w:rPrChange>
                </w:rPr>
                <w:t>wg stanu na dzień 30.06.2024</w:t>
              </w:r>
            </w:ins>
          </w:p>
        </w:tc>
        <w:tc>
          <w:tcPr>
            <w:tcW w:w="1678" w:type="dxa"/>
            <w:tcBorders>
              <w:top w:val="single" w:sz="4" w:space="0" w:color="auto"/>
              <w:bottom w:val="single" w:sz="4" w:space="0" w:color="auto"/>
            </w:tcBorders>
            <w:vAlign w:val="center"/>
            <w:tcPrChange w:id="1090" w:author="Robert Pasternak" w:date="2024-07-16T09:34:00Z">
              <w:tcPr>
                <w:tcW w:w="2345" w:type="dxa"/>
                <w:tcBorders>
                  <w:top w:val="single" w:sz="4" w:space="0" w:color="auto"/>
                  <w:bottom w:val="single" w:sz="4" w:space="0" w:color="auto"/>
                </w:tcBorders>
                <w:vAlign w:val="center"/>
              </w:tcPr>
            </w:tcPrChange>
          </w:tcPr>
          <w:p w14:paraId="0C241B1A" w14:textId="7E3D0979" w:rsidR="005E1A2B" w:rsidRPr="00330D4B" w:rsidRDefault="005E1A2B">
            <w:pPr>
              <w:spacing w:line="312" w:lineRule="auto"/>
              <w:jc w:val="center"/>
              <w:rPr>
                <w:bCs/>
                <w:sz w:val="20"/>
                <w:szCs w:val="20"/>
              </w:rPr>
              <w:pPrChange w:id="1091" w:author="Robert Pasternak" w:date="2024-07-16T09:33:00Z">
                <w:pPr>
                  <w:spacing w:line="312" w:lineRule="auto"/>
                </w:pPr>
              </w:pPrChange>
            </w:pPr>
            <w:ins w:id="1092" w:author="Robert Pasternak" w:date="2024-07-16T09:31:00Z">
              <w:r>
                <w:rPr>
                  <w:bCs/>
                  <w:sz w:val="20"/>
                  <w:szCs w:val="20"/>
                </w:rPr>
                <w:t>50</w:t>
              </w:r>
            </w:ins>
            <w:ins w:id="1093" w:author="Robert Pasternak" w:date="2024-07-16T09:35:00Z">
              <w:r w:rsidR="00520137">
                <w:rPr>
                  <w:bCs/>
                  <w:sz w:val="20"/>
                  <w:szCs w:val="20"/>
                </w:rPr>
                <w:t xml:space="preserve"> </w:t>
              </w:r>
            </w:ins>
            <w:ins w:id="1094" w:author="Robert Pasternak" w:date="2024-07-16T09:31:00Z">
              <w:r>
                <w:rPr>
                  <w:bCs/>
                  <w:sz w:val="20"/>
                  <w:szCs w:val="20"/>
                </w:rPr>
                <w:t>238</w:t>
              </w:r>
            </w:ins>
          </w:p>
        </w:tc>
        <w:tc>
          <w:tcPr>
            <w:tcW w:w="1678" w:type="dxa"/>
            <w:tcBorders>
              <w:top w:val="single" w:sz="4" w:space="0" w:color="auto"/>
              <w:bottom w:val="single" w:sz="4" w:space="0" w:color="auto"/>
            </w:tcBorders>
            <w:vAlign w:val="center"/>
            <w:tcPrChange w:id="1095" w:author="Robert Pasternak" w:date="2024-07-16T09:34:00Z">
              <w:tcPr>
                <w:tcW w:w="2194" w:type="dxa"/>
                <w:tcBorders>
                  <w:top w:val="single" w:sz="4" w:space="0" w:color="auto"/>
                  <w:bottom w:val="single" w:sz="4" w:space="0" w:color="auto"/>
                </w:tcBorders>
                <w:vAlign w:val="center"/>
              </w:tcPr>
            </w:tcPrChange>
          </w:tcPr>
          <w:p w14:paraId="60306393" w14:textId="175033D0" w:rsidR="005E1A2B" w:rsidRPr="00330D4B" w:rsidRDefault="005E1A2B" w:rsidP="00330D4B">
            <w:pPr>
              <w:spacing w:line="312" w:lineRule="auto"/>
              <w:jc w:val="center"/>
              <w:rPr>
                <w:bCs/>
                <w:sz w:val="20"/>
                <w:szCs w:val="20"/>
              </w:rPr>
            </w:pPr>
            <w:ins w:id="1096" w:author="Robert Pasternak" w:date="2024-07-16T09:31:00Z">
              <w:r>
                <w:rPr>
                  <w:bCs/>
                  <w:sz w:val="20"/>
                  <w:szCs w:val="20"/>
                </w:rPr>
                <w:t>0</w:t>
              </w:r>
            </w:ins>
          </w:p>
        </w:tc>
        <w:tc>
          <w:tcPr>
            <w:tcW w:w="1678" w:type="dxa"/>
            <w:tcBorders>
              <w:top w:val="single" w:sz="4" w:space="0" w:color="auto"/>
              <w:bottom w:val="single" w:sz="4" w:space="0" w:color="auto"/>
            </w:tcBorders>
            <w:vAlign w:val="center"/>
            <w:tcPrChange w:id="1097" w:author="Robert Pasternak" w:date="2024-07-16T09:34:00Z">
              <w:tcPr>
                <w:tcW w:w="1752" w:type="dxa"/>
                <w:tcBorders>
                  <w:top w:val="single" w:sz="4" w:space="0" w:color="auto"/>
                  <w:bottom w:val="single" w:sz="4" w:space="0" w:color="auto"/>
                </w:tcBorders>
                <w:vAlign w:val="center"/>
              </w:tcPr>
            </w:tcPrChange>
          </w:tcPr>
          <w:p w14:paraId="3B68E1E8" w14:textId="06AADCA6" w:rsidR="005E1A2B" w:rsidRPr="00330D4B" w:rsidRDefault="005E1A2B" w:rsidP="00330D4B">
            <w:pPr>
              <w:spacing w:line="312" w:lineRule="auto"/>
              <w:jc w:val="center"/>
              <w:rPr>
                <w:b/>
                <w:bCs/>
                <w:sz w:val="20"/>
                <w:szCs w:val="20"/>
              </w:rPr>
            </w:pPr>
            <w:ins w:id="1098" w:author="Robert Pasternak" w:date="2024-07-16T09:32:00Z">
              <w:r>
                <w:rPr>
                  <w:b/>
                  <w:bCs/>
                  <w:sz w:val="20"/>
                  <w:szCs w:val="20"/>
                </w:rPr>
                <w:t>50</w:t>
              </w:r>
            </w:ins>
            <w:ins w:id="1099" w:author="Robert Pasternak" w:date="2024-07-16T09:35:00Z">
              <w:r w:rsidR="00520137">
                <w:rPr>
                  <w:b/>
                  <w:bCs/>
                  <w:sz w:val="20"/>
                  <w:szCs w:val="20"/>
                </w:rPr>
                <w:t xml:space="preserve"> </w:t>
              </w:r>
            </w:ins>
            <w:ins w:id="1100" w:author="Robert Pasternak" w:date="2024-07-16T09:32:00Z">
              <w:r>
                <w:rPr>
                  <w:b/>
                  <w:bCs/>
                  <w:sz w:val="20"/>
                  <w:szCs w:val="20"/>
                </w:rPr>
                <w:t>238</w:t>
              </w:r>
            </w:ins>
          </w:p>
        </w:tc>
        <w:tc>
          <w:tcPr>
            <w:tcW w:w="1678" w:type="dxa"/>
            <w:tcBorders>
              <w:top w:val="single" w:sz="4" w:space="0" w:color="auto"/>
              <w:bottom w:val="single" w:sz="4" w:space="0" w:color="auto"/>
              <w:right w:val="single" w:sz="4" w:space="0" w:color="auto"/>
            </w:tcBorders>
            <w:shd w:val="clear" w:color="auto" w:fill="auto"/>
            <w:vAlign w:val="center"/>
            <w:tcPrChange w:id="1101"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41AF6383" w14:textId="74E4C01C" w:rsidR="005E1A2B" w:rsidRPr="00330D4B" w:rsidRDefault="00520137" w:rsidP="00330D4B">
            <w:pPr>
              <w:spacing w:line="312" w:lineRule="auto"/>
              <w:jc w:val="center"/>
              <w:rPr>
                <w:sz w:val="20"/>
                <w:szCs w:val="20"/>
              </w:rPr>
            </w:pPr>
            <w:ins w:id="1102" w:author="Robert Pasternak" w:date="2024-07-16T09:32:00Z">
              <w:r>
                <w:rPr>
                  <w:sz w:val="20"/>
                  <w:szCs w:val="20"/>
                </w:rPr>
                <w:t>60</w:t>
              </w:r>
            </w:ins>
            <w:ins w:id="1103" w:author="Robert Pasternak" w:date="2024-07-16T09:35:00Z">
              <w:r>
                <w:rPr>
                  <w:sz w:val="20"/>
                  <w:szCs w:val="20"/>
                </w:rPr>
                <w:t xml:space="preserve"> </w:t>
              </w:r>
            </w:ins>
            <w:ins w:id="1104" w:author="Robert Pasternak" w:date="2024-07-16T09:32:00Z">
              <w:r>
                <w:rPr>
                  <w:sz w:val="20"/>
                  <w:szCs w:val="20"/>
                </w:rPr>
                <w:t>636</w:t>
              </w:r>
            </w:ins>
          </w:p>
        </w:tc>
      </w:tr>
      <w:tr w:rsidR="005E1A2B" w:rsidRPr="008416E6" w:rsidDel="00520137" w14:paraId="341ECE0D" w14:textId="4AFA6CA0" w:rsidTr="00520137">
        <w:trPr>
          <w:trHeight w:val="338"/>
          <w:del w:id="1105" w:author="Robert Pasternak" w:date="2024-07-16T09:33:00Z"/>
          <w:trPrChange w:id="1106" w:author="Robert Pasternak" w:date="2024-07-16T09:34:00Z">
            <w:trPr>
              <w:trHeight w:val="338"/>
            </w:trPr>
          </w:trPrChange>
        </w:trPr>
        <w:tc>
          <w:tcPr>
            <w:tcW w:w="1678" w:type="dxa"/>
            <w:tcBorders>
              <w:top w:val="single" w:sz="4" w:space="0" w:color="auto"/>
            </w:tcBorders>
            <w:vAlign w:val="center"/>
            <w:tcPrChange w:id="1107" w:author="Robert Pasternak" w:date="2024-07-16T09:34:00Z">
              <w:tcPr>
                <w:tcW w:w="1781" w:type="dxa"/>
                <w:tcBorders>
                  <w:top w:val="single" w:sz="4" w:space="0" w:color="auto"/>
                </w:tcBorders>
                <w:vAlign w:val="center"/>
              </w:tcPr>
            </w:tcPrChange>
          </w:tcPr>
          <w:p w14:paraId="2E39621E" w14:textId="2131CE77" w:rsidR="005E1A2B" w:rsidRPr="00330D4B" w:rsidDel="00520137" w:rsidRDefault="005E1A2B" w:rsidP="005E1A2B">
            <w:pPr>
              <w:spacing w:line="312" w:lineRule="auto"/>
              <w:jc w:val="center"/>
              <w:rPr>
                <w:del w:id="1108" w:author="Robert Pasternak" w:date="2024-07-16T09:33:00Z"/>
                <w:sz w:val="20"/>
                <w:szCs w:val="20"/>
              </w:rPr>
            </w:pPr>
            <w:ins w:id="1109" w:author="kaluz" w:date="2021-05-04T11:06:00Z">
              <w:del w:id="1110" w:author="Robert Pasternak" w:date="2024-07-16T09:29:00Z">
                <w:r w:rsidRPr="008416E6" w:rsidDel="005E1A2B">
                  <w:rPr>
                    <w:sz w:val="20"/>
                    <w:szCs w:val="20"/>
                    <w:rPrChange w:id="1111" w:author="Robert Pasternak" w:date="2021-09-07T12:47:00Z">
                      <w:rPr>
                        <w:rFonts w:ascii="Times" w:hAnsi="Times" w:cs="Arial"/>
                        <w:color w:val="000000" w:themeColor="text1"/>
                        <w:sz w:val="16"/>
                        <w:szCs w:val="16"/>
                        <w:u w:val="single"/>
                      </w:rPr>
                    </w:rPrChange>
                  </w:rPr>
                  <w:delText>1</w:delText>
                </w:r>
              </w:del>
              <w:del w:id="1112" w:author="Robert Pasternak" w:date="2024-07-16T09:33:00Z">
                <w:r w:rsidRPr="008416E6" w:rsidDel="00520137">
                  <w:rPr>
                    <w:sz w:val="20"/>
                    <w:szCs w:val="20"/>
                    <w:rPrChange w:id="1113" w:author="Robert Pasternak" w:date="2021-09-07T12:47:00Z">
                      <w:rPr>
                        <w:rFonts w:ascii="Times" w:hAnsi="Times" w:cs="Arial"/>
                        <w:color w:val="000000" w:themeColor="text1"/>
                        <w:sz w:val="16"/>
                        <w:szCs w:val="16"/>
                        <w:u w:val="single"/>
                      </w:rPr>
                    </w:rPrChange>
                  </w:rPr>
                  <w:br/>
                </w:r>
              </w:del>
              <w:del w:id="1114" w:author="Robert Pasternak" w:date="2024-07-16T09:29:00Z">
                <w:r w:rsidRPr="008416E6" w:rsidDel="005E1A2B">
                  <w:rPr>
                    <w:sz w:val="16"/>
                    <w:szCs w:val="16"/>
                    <w:rPrChange w:id="1115" w:author="Robert Pasternak" w:date="2021-09-07T12:47:00Z">
                      <w:rPr>
                        <w:rFonts w:ascii="Times" w:hAnsi="Times" w:cs="Arial"/>
                        <w:color w:val="000000" w:themeColor="text1"/>
                        <w:sz w:val="16"/>
                        <w:szCs w:val="16"/>
                        <w:u w:val="single"/>
                      </w:rPr>
                    </w:rPrChange>
                  </w:rPr>
                  <w:delText>stan na dzień</w:delText>
                </w:r>
              </w:del>
              <w:del w:id="1116" w:author="Robert Pasternak" w:date="2021-05-11T07:58:00Z">
                <w:r w:rsidRPr="008416E6">
                  <w:rPr>
                    <w:sz w:val="20"/>
                    <w:szCs w:val="20"/>
                    <w:rPrChange w:id="1117" w:author="Robert Pasternak" w:date="2021-09-07T12:47:00Z">
                      <w:rPr>
                        <w:rFonts w:ascii="Times" w:hAnsi="Times" w:cs="Arial"/>
                        <w:color w:val="000000" w:themeColor="text1"/>
                        <w:sz w:val="16"/>
                        <w:szCs w:val="16"/>
                        <w:u w:val="single"/>
                      </w:rPr>
                    </w:rPrChange>
                  </w:rPr>
                  <w:delText xml:space="preserve"> ….</w:delText>
                </w:r>
              </w:del>
            </w:ins>
            <w:del w:id="1118" w:author="Robert Pasternak" w:date="2024-07-16T09:33:00Z">
              <w:r w:rsidRPr="008416E6" w:rsidDel="00520137">
                <w:rPr>
                  <w:sz w:val="20"/>
                  <w:szCs w:val="20"/>
                  <w:rPrChange w:id="1119" w:author="Robert Pasternak" w:date="2021-09-07T12:47:00Z">
                    <w:rPr>
                      <w:rFonts w:ascii="Times" w:hAnsi="Times" w:cs="Arial"/>
                      <w:color w:val="000000" w:themeColor="text1"/>
                      <w:sz w:val="16"/>
                      <w:szCs w:val="16"/>
                      <w:u w:val="single"/>
                    </w:rPr>
                  </w:rPrChange>
                </w:rPr>
                <w:delText>stan na 31.03.2019r.</w:delText>
              </w:r>
            </w:del>
          </w:p>
        </w:tc>
        <w:tc>
          <w:tcPr>
            <w:tcW w:w="1678" w:type="dxa"/>
            <w:tcBorders>
              <w:top w:val="single" w:sz="4" w:space="0" w:color="auto"/>
            </w:tcBorders>
            <w:vAlign w:val="center"/>
            <w:tcPrChange w:id="1120" w:author="Robert Pasternak" w:date="2024-07-16T09:34:00Z">
              <w:tcPr>
                <w:tcW w:w="2345" w:type="dxa"/>
                <w:tcBorders>
                  <w:top w:val="single" w:sz="4" w:space="0" w:color="auto"/>
                </w:tcBorders>
                <w:vAlign w:val="center"/>
              </w:tcPr>
            </w:tcPrChange>
          </w:tcPr>
          <w:p w14:paraId="6A75DDD5" w14:textId="0ECA7470" w:rsidR="005E1A2B" w:rsidRPr="00330D4B" w:rsidDel="00520137" w:rsidRDefault="005E1A2B" w:rsidP="005E1A2B">
            <w:pPr>
              <w:spacing w:line="312" w:lineRule="auto"/>
              <w:rPr>
                <w:del w:id="1121" w:author="Robert Pasternak" w:date="2024-07-16T09:33:00Z"/>
                <w:bCs/>
                <w:sz w:val="20"/>
                <w:szCs w:val="20"/>
              </w:rPr>
            </w:pPr>
          </w:p>
        </w:tc>
        <w:tc>
          <w:tcPr>
            <w:tcW w:w="1678" w:type="dxa"/>
            <w:tcBorders>
              <w:top w:val="single" w:sz="4" w:space="0" w:color="auto"/>
            </w:tcBorders>
            <w:vAlign w:val="center"/>
            <w:tcPrChange w:id="1122" w:author="Robert Pasternak" w:date="2024-07-16T09:34:00Z">
              <w:tcPr>
                <w:tcW w:w="2194" w:type="dxa"/>
                <w:tcBorders>
                  <w:top w:val="single" w:sz="4" w:space="0" w:color="auto"/>
                </w:tcBorders>
                <w:vAlign w:val="center"/>
              </w:tcPr>
            </w:tcPrChange>
          </w:tcPr>
          <w:p w14:paraId="46CC126A" w14:textId="07E1B1ED" w:rsidR="005E1A2B" w:rsidRPr="00330D4B" w:rsidDel="00520137" w:rsidRDefault="005E1A2B" w:rsidP="005E1A2B">
            <w:pPr>
              <w:spacing w:line="312" w:lineRule="auto"/>
              <w:jc w:val="center"/>
              <w:rPr>
                <w:del w:id="1123" w:author="Robert Pasternak" w:date="2024-07-16T09:33:00Z"/>
                <w:bCs/>
                <w:sz w:val="20"/>
                <w:szCs w:val="20"/>
              </w:rPr>
            </w:pPr>
          </w:p>
        </w:tc>
        <w:tc>
          <w:tcPr>
            <w:tcW w:w="1678" w:type="dxa"/>
            <w:tcBorders>
              <w:top w:val="single" w:sz="4" w:space="0" w:color="auto"/>
            </w:tcBorders>
            <w:vAlign w:val="center"/>
            <w:tcPrChange w:id="1124" w:author="Robert Pasternak" w:date="2024-07-16T09:34:00Z">
              <w:tcPr>
                <w:tcW w:w="1752" w:type="dxa"/>
                <w:tcBorders>
                  <w:top w:val="single" w:sz="4" w:space="0" w:color="auto"/>
                </w:tcBorders>
                <w:vAlign w:val="center"/>
              </w:tcPr>
            </w:tcPrChange>
          </w:tcPr>
          <w:p w14:paraId="1DEB44C7" w14:textId="78737E47" w:rsidR="005E1A2B" w:rsidRPr="00330D4B" w:rsidDel="00520137" w:rsidRDefault="005E1A2B" w:rsidP="005E1A2B">
            <w:pPr>
              <w:spacing w:line="312" w:lineRule="auto"/>
              <w:jc w:val="center"/>
              <w:rPr>
                <w:del w:id="1125" w:author="Robert Pasternak" w:date="2024-07-16T09:33:00Z"/>
                <w:b/>
                <w:bCs/>
                <w:sz w:val="20"/>
                <w:szCs w:val="20"/>
              </w:rPr>
            </w:pPr>
          </w:p>
        </w:tc>
        <w:tc>
          <w:tcPr>
            <w:tcW w:w="1678" w:type="dxa"/>
            <w:tcBorders>
              <w:top w:val="single" w:sz="4" w:space="0" w:color="auto"/>
              <w:bottom w:val="single" w:sz="4" w:space="0" w:color="auto"/>
              <w:right w:val="single" w:sz="4" w:space="0" w:color="auto"/>
            </w:tcBorders>
            <w:shd w:val="clear" w:color="auto" w:fill="auto"/>
            <w:vAlign w:val="center"/>
            <w:tcPrChange w:id="1126" w:author="Robert Pasternak" w:date="2024-07-16T09:34:00Z">
              <w:tcPr>
                <w:tcW w:w="871" w:type="dxa"/>
                <w:tcBorders>
                  <w:top w:val="single" w:sz="4" w:space="0" w:color="auto"/>
                  <w:bottom w:val="single" w:sz="4" w:space="0" w:color="auto"/>
                  <w:right w:val="single" w:sz="4" w:space="0" w:color="auto"/>
                </w:tcBorders>
                <w:shd w:val="clear" w:color="auto" w:fill="auto"/>
                <w:vAlign w:val="center"/>
              </w:tcPr>
            </w:tcPrChange>
          </w:tcPr>
          <w:p w14:paraId="65BA38B8" w14:textId="01C057F1" w:rsidR="005E1A2B" w:rsidRPr="00330D4B" w:rsidDel="00520137" w:rsidRDefault="005E1A2B" w:rsidP="005E1A2B">
            <w:pPr>
              <w:spacing w:line="312" w:lineRule="auto"/>
              <w:jc w:val="center"/>
              <w:rPr>
                <w:del w:id="1127" w:author="Robert Pasternak" w:date="2024-07-16T09:33:00Z"/>
                <w:sz w:val="20"/>
                <w:szCs w:val="20"/>
              </w:rPr>
            </w:pPr>
          </w:p>
        </w:tc>
      </w:tr>
    </w:tbl>
    <w:p w14:paraId="6620FE1D" w14:textId="71AF89FB" w:rsidR="00F8281D" w:rsidRPr="008416E6" w:rsidRDefault="00F8281D">
      <w:pPr>
        <w:pStyle w:val="1"/>
      </w:pPr>
      <w:r w:rsidRPr="008416E6">
        <w:t>Źródło: Urząd Miasta Ostrowca Świętokrzyskiego, eksport z sytemu informatycznego KSON</w:t>
      </w:r>
      <w:r w:rsidR="00B76994" w:rsidRPr="008416E6">
        <w:t xml:space="preserve"> (</w:t>
      </w:r>
      <w:r w:rsidR="00CA3DA4" w:rsidRPr="008416E6">
        <w:t xml:space="preserve">dane na </w:t>
      </w:r>
      <w:r w:rsidR="00D44058" w:rsidRPr="008416E6">
        <w:t xml:space="preserve">dzień </w:t>
      </w:r>
      <w:del w:id="1128" w:author="kaluz" w:date="2021-05-04T11:05:00Z">
        <w:r w:rsidR="00D44058" w:rsidRPr="008416E6" w:rsidDel="00786E60">
          <w:delText>31.03.2019</w:delText>
        </w:r>
      </w:del>
      <w:ins w:id="1129" w:author="kaluz" w:date="2021-05-04T11:05:00Z">
        <w:del w:id="1130" w:author="Robert Pasternak" w:date="2021-05-11T08:00:00Z">
          <w:r w:rsidR="00786E60" w:rsidRPr="008416E6" w:rsidDel="00C14D27">
            <w:delText>…………………</w:delText>
          </w:r>
        </w:del>
      </w:ins>
      <w:ins w:id="1131" w:author="Robert Pasternak" w:date="2021-05-11T08:00:00Z">
        <w:r w:rsidR="00520137">
          <w:t>30.06</w:t>
        </w:r>
        <w:r w:rsidR="00C14D27" w:rsidRPr="008416E6">
          <w:t>.202</w:t>
        </w:r>
        <w:r w:rsidR="00520137">
          <w:t>4</w:t>
        </w:r>
      </w:ins>
      <w:r w:rsidR="00D44058" w:rsidRPr="008416E6">
        <w:t xml:space="preserve"> r.</w:t>
      </w:r>
      <w:r w:rsidR="00CA3DA4" w:rsidRPr="008416E6">
        <w:t xml:space="preserve"> na podst. </w:t>
      </w:r>
      <w:r w:rsidR="00936C53" w:rsidRPr="008416E6">
        <w:t>e</w:t>
      </w:r>
      <w:r w:rsidR="00C97DED" w:rsidRPr="008416E6">
        <w:t>ks</w:t>
      </w:r>
      <w:r w:rsidR="00CA3DA4" w:rsidRPr="008416E6">
        <w:t xml:space="preserve">portu </w:t>
      </w:r>
      <w:r w:rsidR="00936C53" w:rsidRPr="008416E6">
        <w:t>danych</w:t>
      </w:r>
      <w:del w:id="1132" w:author="Robert Pasternak" w:date="2021-05-11T08:00:00Z">
        <w:r w:rsidR="00CA3DA4" w:rsidRPr="008416E6" w:rsidDel="00C14D27">
          <w:delText xml:space="preserve">wykonanego w dniu </w:delText>
        </w:r>
        <w:r w:rsidR="00D44058" w:rsidRPr="008416E6" w:rsidDel="00C14D27">
          <w:delText>13.05.2019</w:delText>
        </w:r>
      </w:del>
      <w:ins w:id="1133" w:author="kaluz" w:date="2021-05-04T11:05:00Z">
        <w:del w:id="1134" w:author="Robert Pasternak" w:date="2021-05-11T08:00:00Z">
          <w:r w:rsidR="00786E60" w:rsidRPr="008416E6" w:rsidDel="00C14D27">
            <w:delText>…………</w:delText>
          </w:r>
        </w:del>
      </w:ins>
      <w:del w:id="1135" w:author="Robert Pasternak" w:date="2021-05-11T08:00:00Z">
        <w:r w:rsidR="00CA3DA4" w:rsidRPr="008416E6" w:rsidDel="00C14D27">
          <w:delText xml:space="preserve"> r.</w:delText>
        </w:r>
      </w:del>
      <w:r w:rsidR="00CA3DA4" w:rsidRPr="008416E6">
        <w:t>)</w:t>
      </w:r>
      <w:ins w:id="1136" w:author="Robert Pasternak" w:date="2024-08-05T14:03:00Z">
        <w:r w:rsidR="00304B80">
          <w:t xml:space="preserve"> oraz ewidencji ludności</w:t>
        </w:r>
      </w:ins>
      <w:r w:rsidRPr="008416E6">
        <w:t>.</w:t>
      </w:r>
    </w:p>
    <w:p w14:paraId="1AC17C33" w14:textId="77777777" w:rsidR="00361B44" w:rsidRPr="008416E6" w:rsidRDefault="00361B44">
      <w:pPr>
        <w:shd w:val="clear" w:color="auto" w:fill="FFFFFF"/>
        <w:spacing w:line="312" w:lineRule="auto"/>
        <w:rPr>
          <w:b/>
          <w:bCs/>
          <w:rPrChange w:id="1137" w:author="Robert Pasternak" w:date="2021-09-07T12:47:00Z">
            <w:rPr>
              <w:rFonts w:ascii="Times" w:hAnsi="Times" w:cs="Arial"/>
              <w:b/>
              <w:bCs/>
            </w:rPr>
          </w:rPrChange>
        </w:rPr>
        <w:pPrChange w:id="1138" w:author="Robert Pasternak" w:date="2021-05-13T11:34:00Z">
          <w:pPr>
            <w:shd w:val="clear" w:color="auto" w:fill="FFFFFF"/>
          </w:pPr>
        </w:pPrChange>
      </w:pPr>
    </w:p>
    <w:p w14:paraId="0BC665F4" w14:textId="3D4AC0E0" w:rsidR="00361B44" w:rsidRPr="008416E6" w:rsidRDefault="00E11DE4">
      <w:pPr>
        <w:shd w:val="clear" w:color="auto" w:fill="FFFFFF"/>
        <w:spacing w:line="312" w:lineRule="auto"/>
        <w:ind w:firstLine="708"/>
        <w:rPr>
          <w:b/>
          <w:lang w:eastAsia="en-US"/>
          <w:rPrChange w:id="1139" w:author="Robert Pasternak" w:date="2021-09-07T12:47:00Z">
            <w:rPr>
              <w:rFonts w:ascii="Times" w:hAnsi="Times" w:cs="Arial"/>
              <w:b/>
              <w:lang w:eastAsia="en-US"/>
            </w:rPr>
          </w:rPrChange>
        </w:rPr>
        <w:pPrChange w:id="1140" w:author="Robert Pasternak" w:date="2021-05-13T11:34:00Z">
          <w:pPr>
            <w:shd w:val="clear" w:color="auto" w:fill="FFFFFF"/>
            <w:spacing w:line="360" w:lineRule="auto"/>
            <w:ind w:firstLine="708"/>
          </w:pPr>
        </w:pPrChange>
      </w:pPr>
      <w:r w:rsidRPr="008416E6">
        <w:rPr>
          <w:rPrChange w:id="1141" w:author="Robert Pasternak" w:date="2021-09-07T12:47:00Z">
            <w:rPr>
              <w:rFonts w:ascii="Times" w:hAnsi="Times" w:cs="Arial"/>
              <w:color w:val="0000FF"/>
              <w:u w:val="single"/>
            </w:rPr>
          </w:rPrChange>
        </w:rPr>
        <w:t>Wykonawca zobowiązany jest przy sporządzaniu oferty na realizację Przedmiotu zamówienia</w:t>
      </w:r>
      <w:ins w:id="1142" w:author="Piotr Szumlak" w:date="2021-07-08T09:05:00Z">
        <w:r w:rsidR="00F72B88" w:rsidRPr="008416E6">
          <w:t xml:space="preserve"> </w:t>
        </w:r>
      </w:ins>
      <w:r w:rsidRPr="008416E6">
        <w:rPr>
          <w:rPrChange w:id="1143" w:author="Robert Pasternak" w:date="2021-09-07T12:47:00Z">
            <w:rPr>
              <w:rFonts w:ascii="Times" w:hAnsi="Times" w:cs="Arial"/>
              <w:color w:val="0000FF"/>
              <w:u w:val="single"/>
            </w:rPr>
          </w:rPrChange>
        </w:rPr>
        <w:t xml:space="preserve">uwzględnić zmienność liczby mieszkańców (zarówno zmniejszenie jak </w:t>
      </w:r>
      <w:r w:rsidRPr="008416E6">
        <w:rPr>
          <w:rPrChange w:id="1144" w:author="Robert Pasternak" w:date="2021-09-07T12:47:00Z">
            <w:rPr>
              <w:rFonts w:ascii="Times" w:hAnsi="Times" w:cs="Arial"/>
              <w:color w:val="0000FF"/>
              <w:u w:val="single"/>
            </w:rPr>
          </w:rPrChange>
        </w:rPr>
        <w:br/>
        <w:t xml:space="preserve">i zwiększenie liczby mieszkańców). Informacje zawarte w tabelach podane zostały w celu sporządzenia oferty. Zamawiający wskazał w tabelach liczbę mieszkańców w Gminie </w:t>
      </w:r>
      <w:ins w:id="1145" w:author="Piotr Szumlak" w:date="2021-07-08T09:05:00Z">
        <w:r w:rsidR="00F72B88" w:rsidRPr="008416E6">
          <w:br/>
        </w:r>
      </w:ins>
      <w:r w:rsidRPr="008416E6">
        <w:rPr>
          <w:rPrChange w:id="1146" w:author="Robert Pasternak" w:date="2021-09-07T12:47:00Z">
            <w:rPr>
              <w:rFonts w:ascii="Times" w:hAnsi="Times" w:cs="Arial"/>
              <w:color w:val="0000FF"/>
              <w:u w:val="single"/>
            </w:rPr>
          </w:rPrChange>
        </w:rPr>
        <w:t>w latach 2014- 20</w:t>
      </w:r>
      <w:ins w:id="1147" w:author="kaluz" w:date="2021-05-04T11:08:00Z">
        <w:r w:rsidRPr="008416E6">
          <w:rPr>
            <w:rPrChange w:id="1148" w:author="Robert Pasternak" w:date="2021-09-07T12:47:00Z">
              <w:rPr>
                <w:rFonts w:ascii="Times" w:hAnsi="Times" w:cs="Arial"/>
                <w:color w:val="0000FF"/>
                <w:u w:val="single"/>
              </w:rPr>
            </w:rPrChange>
          </w:rPr>
          <w:t>2</w:t>
        </w:r>
      </w:ins>
      <w:ins w:id="1149" w:author="Robert Pasternak" w:date="2024-07-16T09:35:00Z">
        <w:r w:rsidR="00520137">
          <w:t xml:space="preserve">4 </w:t>
        </w:r>
      </w:ins>
      <w:ins w:id="1150" w:author="kaluz" w:date="2021-05-04T11:08:00Z">
        <w:del w:id="1151" w:author="Robert Pasternak" w:date="2024-07-16T09:35:00Z">
          <w:r w:rsidRPr="008416E6" w:rsidDel="00520137">
            <w:rPr>
              <w:rPrChange w:id="1152" w:author="Robert Pasternak" w:date="2021-09-07T12:47:00Z">
                <w:rPr>
                  <w:rFonts w:ascii="Times" w:hAnsi="Times" w:cs="Arial"/>
                  <w:color w:val="0000FF"/>
                  <w:u w:val="single"/>
                </w:rPr>
              </w:rPrChange>
            </w:rPr>
            <w:delText>1</w:delText>
          </w:r>
        </w:del>
      </w:ins>
      <w:del w:id="1153" w:author="kaluz" w:date="2021-05-04T11:08:00Z">
        <w:r w:rsidRPr="008416E6">
          <w:rPr>
            <w:rPrChange w:id="1154" w:author="Robert Pasternak" w:date="2021-09-07T12:47:00Z">
              <w:rPr>
                <w:rFonts w:ascii="Times" w:hAnsi="Times" w:cs="Arial"/>
                <w:color w:val="0000FF"/>
                <w:u w:val="single"/>
              </w:rPr>
            </w:rPrChange>
          </w:rPr>
          <w:delText>19</w:delText>
        </w:r>
      </w:del>
      <w:r w:rsidRPr="008416E6">
        <w:rPr>
          <w:rPrChange w:id="1155" w:author="Robert Pasternak" w:date="2021-09-07T12:47:00Z">
            <w:rPr>
              <w:rFonts w:ascii="Times" w:hAnsi="Times" w:cs="Arial"/>
              <w:color w:val="0000FF"/>
              <w:u w:val="single"/>
            </w:rPr>
          </w:rPrChange>
        </w:rPr>
        <w:t xml:space="preserve">(do </w:t>
      </w:r>
      <w:ins w:id="1156" w:author="kaluz" w:date="2021-05-04T11:08:00Z">
        <w:del w:id="1157" w:author="Robert Pasternak" w:date="2021-05-11T08:00:00Z">
          <w:r w:rsidRPr="008416E6">
            <w:rPr>
              <w:rPrChange w:id="1158" w:author="Robert Pasternak" w:date="2021-09-07T12:47:00Z">
                <w:rPr>
                  <w:rFonts w:ascii="Times" w:hAnsi="Times" w:cs="Arial"/>
                  <w:color w:val="0000FF"/>
                  <w:u w:val="single"/>
                </w:rPr>
              </w:rPrChange>
            </w:rPr>
            <w:delText>…………</w:delText>
          </w:r>
        </w:del>
      </w:ins>
      <w:ins w:id="1159" w:author="Robert Pasternak" w:date="2021-05-11T08:00:00Z">
        <w:r w:rsidR="00520137" w:rsidRPr="00330D4B">
          <w:t>30.06</w:t>
        </w:r>
        <w:r w:rsidRPr="008416E6">
          <w:rPr>
            <w:rPrChange w:id="1160" w:author="Robert Pasternak" w:date="2021-09-07T12:47:00Z">
              <w:rPr>
                <w:rFonts w:ascii="Times" w:hAnsi="Times" w:cs="Arial"/>
                <w:color w:val="0000FF"/>
                <w:u w:val="single"/>
              </w:rPr>
            </w:rPrChange>
          </w:rPr>
          <w:t>.202</w:t>
        </w:r>
        <w:r w:rsidR="00520137" w:rsidRPr="00330D4B">
          <w:t>4</w:t>
        </w:r>
      </w:ins>
      <w:del w:id="1161" w:author="kaluz" w:date="2021-05-04T11:08:00Z">
        <w:r w:rsidRPr="008416E6">
          <w:rPr>
            <w:rPrChange w:id="1162" w:author="Robert Pasternak" w:date="2021-09-07T12:47:00Z">
              <w:rPr>
                <w:rFonts w:ascii="Times" w:hAnsi="Times" w:cs="Arial"/>
                <w:color w:val="0000FF"/>
                <w:u w:val="single"/>
              </w:rPr>
            </w:rPrChange>
          </w:rPr>
          <w:delText>31.03.2019</w:delText>
        </w:r>
      </w:del>
      <w:r w:rsidRPr="008416E6">
        <w:rPr>
          <w:rPrChange w:id="1163" w:author="Robert Pasternak" w:date="2021-09-07T12:47:00Z">
            <w:rPr>
              <w:rFonts w:ascii="Times" w:hAnsi="Times" w:cs="Arial"/>
              <w:color w:val="0000FF"/>
              <w:u w:val="single"/>
            </w:rPr>
          </w:rPrChange>
        </w:rPr>
        <w:t xml:space="preserve"> r.), co umożliwia szacunkową ocenę wzrostu lub spadku liczby mieszkańców w Gminie w okresie realizacji Przedmiotu zamówienia.</w:t>
      </w:r>
    </w:p>
    <w:p w14:paraId="554208AC" w14:textId="77777777" w:rsidR="00361B44" w:rsidRPr="008416E6" w:rsidRDefault="00361B44">
      <w:pPr>
        <w:shd w:val="clear" w:color="auto" w:fill="FFFFFF"/>
        <w:spacing w:line="312" w:lineRule="auto"/>
        <w:jc w:val="center"/>
        <w:rPr>
          <w:del w:id="1164" w:author="Robert Pasternak" w:date="2021-06-18T12:42:00Z"/>
          <w:b/>
          <w:bCs/>
          <w:rPrChange w:id="1165" w:author="Robert Pasternak" w:date="2021-09-07T12:47:00Z">
            <w:rPr>
              <w:del w:id="1166" w:author="Robert Pasternak" w:date="2021-06-18T12:42:00Z"/>
              <w:rFonts w:ascii="Times" w:hAnsi="Times" w:cs="Arial"/>
              <w:b/>
              <w:bCs/>
              <w:sz w:val="32"/>
              <w:szCs w:val="32"/>
            </w:rPr>
          </w:rPrChange>
        </w:rPr>
        <w:pPrChange w:id="1167" w:author="Robert Pasternak" w:date="2021-05-13T11:34:00Z">
          <w:pPr>
            <w:shd w:val="clear" w:color="auto" w:fill="FFFFFF"/>
            <w:jc w:val="center"/>
          </w:pPr>
        </w:pPrChange>
      </w:pPr>
    </w:p>
    <w:p w14:paraId="61538FD1" w14:textId="77777777" w:rsidR="00361B44" w:rsidRPr="008416E6" w:rsidRDefault="00361B44">
      <w:pPr>
        <w:shd w:val="clear" w:color="auto" w:fill="FFFFFF"/>
        <w:spacing w:line="312" w:lineRule="auto"/>
        <w:jc w:val="left"/>
        <w:rPr>
          <w:del w:id="1168" w:author="Robert Pasternak" w:date="2019-12-03T10:44:00Z"/>
          <w:b/>
          <w:bCs/>
          <w:rPrChange w:id="1169" w:author="Robert Pasternak" w:date="2021-09-07T12:47:00Z">
            <w:rPr>
              <w:del w:id="1170" w:author="Robert Pasternak" w:date="2019-12-03T10:44:00Z"/>
              <w:rFonts w:ascii="Times" w:hAnsi="Times" w:cs="Arial"/>
              <w:b/>
              <w:bCs/>
              <w:sz w:val="32"/>
              <w:szCs w:val="32"/>
            </w:rPr>
          </w:rPrChange>
        </w:rPr>
        <w:pPrChange w:id="1171" w:author="Robert Pasternak" w:date="2021-05-13T11:34:00Z">
          <w:pPr>
            <w:shd w:val="clear" w:color="auto" w:fill="FFFFFF"/>
            <w:jc w:val="center"/>
          </w:pPr>
        </w:pPrChange>
      </w:pPr>
    </w:p>
    <w:p w14:paraId="5DC11CE4" w14:textId="77777777" w:rsidR="00361B44" w:rsidRPr="008416E6" w:rsidRDefault="00361B44">
      <w:pPr>
        <w:shd w:val="clear" w:color="auto" w:fill="FFFFFF"/>
        <w:spacing w:line="312" w:lineRule="auto"/>
        <w:jc w:val="center"/>
        <w:rPr>
          <w:ins w:id="1172" w:author="kaluz" w:date="2021-05-04T11:09:00Z"/>
          <w:del w:id="1173" w:author="Robert Pasternak" w:date="2021-06-18T12:42:00Z"/>
          <w:b/>
          <w:bCs/>
          <w:rPrChange w:id="1174" w:author="Robert Pasternak" w:date="2021-09-07T12:47:00Z">
            <w:rPr>
              <w:ins w:id="1175" w:author="kaluz" w:date="2021-05-04T11:09:00Z"/>
              <w:del w:id="1176" w:author="Robert Pasternak" w:date="2021-06-18T12:42:00Z"/>
              <w:rFonts w:ascii="Times" w:hAnsi="Times" w:cs="Arial"/>
              <w:b/>
              <w:bCs/>
              <w:sz w:val="32"/>
              <w:szCs w:val="32"/>
            </w:rPr>
          </w:rPrChange>
        </w:rPr>
        <w:pPrChange w:id="1177" w:author="Robert Pasternak" w:date="2021-05-13T11:34:00Z">
          <w:pPr>
            <w:shd w:val="clear" w:color="auto" w:fill="FFFFFF"/>
            <w:jc w:val="center"/>
          </w:pPr>
        </w:pPrChange>
      </w:pPr>
    </w:p>
    <w:p w14:paraId="547E3A1B" w14:textId="77777777" w:rsidR="00361B44" w:rsidRPr="008416E6" w:rsidRDefault="00361B44">
      <w:pPr>
        <w:shd w:val="clear" w:color="auto" w:fill="FFFFFF"/>
        <w:spacing w:line="312" w:lineRule="auto"/>
        <w:jc w:val="center"/>
        <w:rPr>
          <w:del w:id="1178" w:author="Robert Pasternak" w:date="2021-05-11T12:45:00Z"/>
          <w:b/>
          <w:bCs/>
        </w:rPr>
        <w:pPrChange w:id="1179" w:author="Robert Pasternak" w:date="2021-05-13T11:34:00Z">
          <w:pPr>
            <w:shd w:val="clear" w:color="auto" w:fill="FFFFFF"/>
            <w:jc w:val="center"/>
          </w:pPr>
        </w:pPrChange>
      </w:pPr>
    </w:p>
    <w:p w14:paraId="09881180" w14:textId="77777777" w:rsidR="00361B44" w:rsidRPr="008416E6" w:rsidRDefault="00361B44">
      <w:pPr>
        <w:shd w:val="clear" w:color="auto" w:fill="FFFFFF"/>
        <w:spacing w:line="312" w:lineRule="auto"/>
        <w:jc w:val="center"/>
        <w:rPr>
          <w:ins w:id="1180" w:author="kaluz" w:date="2021-05-04T11:09:00Z"/>
          <w:del w:id="1181" w:author="Robert Pasternak" w:date="2021-05-11T12:45:00Z"/>
          <w:b/>
          <w:bCs/>
          <w:rPrChange w:id="1182" w:author="Robert Pasternak" w:date="2021-09-07T12:47:00Z">
            <w:rPr>
              <w:ins w:id="1183" w:author="kaluz" w:date="2021-05-04T11:09:00Z"/>
              <w:del w:id="1184" w:author="Robert Pasternak" w:date="2021-05-11T12:45:00Z"/>
              <w:rFonts w:ascii="Times" w:hAnsi="Times" w:cs="Arial"/>
              <w:b/>
              <w:bCs/>
              <w:sz w:val="32"/>
              <w:szCs w:val="32"/>
            </w:rPr>
          </w:rPrChange>
        </w:rPr>
        <w:pPrChange w:id="1185" w:author="Robert Pasternak" w:date="2021-05-13T11:34:00Z">
          <w:pPr>
            <w:shd w:val="clear" w:color="auto" w:fill="FFFFFF"/>
            <w:jc w:val="center"/>
          </w:pPr>
        </w:pPrChange>
      </w:pPr>
    </w:p>
    <w:p w14:paraId="4414205C" w14:textId="77777777" w:rsidR="00361B44" w:rsidRPr="008416E6" w:rsidRDefault="00361B44">
      <w:pPr>
        <w:shd w:val="clear" w:color="auto" w:fill="FFFFFF"/>
        <w:spacing w:line="312" w:lineRule="auto"/>
        <w:jc w:val="center"/>
        <w:rPr>
          <w:ins w:id="1186" w:author="kaluz" w:date="2021-05-04T11:09:00Z"/>
          <w:del w:id="1187" w:author="Robert Pasternak" w:date="2021-05-11T12:45:00Z"/>
          <w:b/>
          <w:bCs/>
          <w:rPrChange w:id="1188" w:author="Robert Pasternak" w:date="2021-09-07T12:47:00Z">
            <w:rPr>
              <w:ins w:id="1189" w:author="kaluz" w:date="2021-05-04T11:09:00Z"/>
              <w:del w:id="1190" w:author="Robert Pasternak" w:date="2021-05-11T12:45:00Z"/>
              <w:rFonts w:ascii="Times" w:hAnsi="Times" w:cs="Arial"/>
              <w:b/>
              <w:bCs/>
              <w:sz w:val="32"/>
              <w:szCs w:val="32"/>
            </w:rPr>
          </w:rPrChange>
        </w:rPr>
        <w:pPrChange w:id="1191" w:author="Robert Pasternak" w:date="2021-05-13T11:34:00Z">
          <w:pPr>
            <w:shd w:val="clear" w:color="auto" w:fill="FFFFFF"/>
            <w:jc w:val="center"/>
          </w:pPr>
        </w:pPrChange>
      </w:pPr>
    </w:p>
    <w:p w14:paraId="532A407D" w14:textId="77777777" w:rsidR="00361B44" w:rsidRPr="008416E6" w:rsidRDefault="00361B44">
      <w:pPr>
        <w:shd w:val="clear" w:color="auto" w:fill="FFFFFF"/>
        <w:spacing w:line="312" w:lineRule="auto"/>
        <w:jc w:val="center"/>
        <w:rPr>
          <w:del w:id="1192" w:author="Robert Pasternak" w:date="2019-12-03T10:44:00Z"/>
          <w:b/>
          <w:bCs/>
          <w:rPrChange w:id="1193" w:author="Robert Pasternak" w:date="2021-09-07T12:47:00Z">
            <w:rPr>
              <w:del w:id="1194" w:author="Robert Pasternak" w:date="2019-12-03T10:44:00Z"/>
              <w:rFonts w:ascii="Times" w:hAnsi="Times" w:cs="Arial"/>
              <w:b/>
              <w:bCs/>
              <w:sz w:val="32"/>
              <w:szCs w:val="32"/>
            </w:rPr>
          </w:rPrChange>
        </w:rPr>
        <w:pPrChange w:id="1195" w:author="Robert Pasternak" w:date="2021-05-13T11:34:00Z">
          <w:pPr>
            <w:shd w:val="clear" w:color="auto" w:fill="FFFFFF"/>
            <w:jc w:val="center"/>
          </w:pPr>
        </w:pPrChange>
      </w:pPr>
    </w:p>
    <w:p w14:paraId="16F8D7CD" w14:textId="77777777" w:rsidR="00361B44" w:rsidRPr="008416E6" w:rsidRDefault="00361B44">
      <w:pPr>
        <w:shd w:val="clear" w:color="auto" w:fill="FFFFFF"/>
        <w:spacing w:line="312" w:lineRule="auto"/>
        <w:jc w:val="left"/>
        <w:rPr>
          <w:del w:id="1196" w:author="Robert Pasternak" w:date="2019-08-23T11:42:00Z"/>
          <w:b/>
          <w:bCs/>
          <w:rPrChange w:id="1197" w:author="Robert Pasternak" w:date="2021-09-07T12:47:00Z">
            <w:rPr>
              <w:del w:id="1198" w:author="Robert Pasternak" w:date="2019-08-23T11:42:00Z"/>
              <w:rFonts w:ascii="Times" w:hAnsi="Times" w:cs="Arial"/>
              <w:b/>
              <w:bCs/>
              <w:sz w:val="32"/>
              <w:szCs w:val="32"/>
            </w:rPr>
          </w:rPrChange>
        </w:rPr>
        <w:pPrChange w:id="1199" w:author="Robert Pasternak" w:date="2021-05-13T11:34:00Z">
          <w:pPr>
            <w:shd w:val="clear" w:color="auto" w:fill="FFFFFF"/>
            <w:jc w:val="center"/>
          </w:pPr>
        </w:pPrChange>
      </w:pPr>
    </w:p>
    <w:p w14:paraId="637B8586" w14:textId="77777777" w:rsidR="00361B44" w:rsidRPr="008416E6" w:rsidRDefault="00361B44">
      <w:pPr>
        <w:shd w:val="clear" w:color="auto" w:fill="FFFFFF"/>
        <w:spacing w:line="312" w:lineRule="auto"/>
        <w:jc w:val="left"/>
        <w:rPr>
          <w:del w:id="1200" w:author="Robert Pasternak" w:date="2019-08-23T11:42:00Z"/>
          <w:b/>
          <w:bCs/>
          <w:rPrChange w:id="1201" w:author="Robert Pasternak" w:date="2021-09-07T12:47:00Z">
            <w:rPr>
              <w:del w:id="1202" w:author="Robert Pasternak" w:date="2019-08-23T11:42:00Z"/>
              <w:rFonts w:ascii="Times" w:hAnsi="Times" w:cs="Arial"/>
              <w:b/>
              <w:bCs/>
              <w:sz w:val="32"/>
              <w:szCs w:val="32"/>
            </w:rPr>
          </w:rPrChange>
        </w:rPr>
        <w:pPrChange w:id="1203" w:author="Robert Pasternak" w:date="2021-05-13T11:34:00Z">
          <w:pPr>
            <w:shd w:val="clear" w:color="auto" w:fill="FFFFFF"/>
            <w:jc w:val="center"/>
          </w:pPr>
        </w:pPrChange>
      </w:pPr>
    </w:p>
    <w:p w14:paraId="14BE4C69" w14:textId="77777777" w:rsidR="00361B44" w:rsidRPr="008416E6" w:rsidRDefault="00361B44">
      <w:pPr>
        <w:shd w:val="clear" w:color="auto" w:fill="FFFFFF"/>
        <w:spacing w:line="312" w:lineRule="auto"/>
        <w:jc w:val="left"/>
        <w:rPr>
          <w:del w:id="1204" w:author="Robert Pasternak" w:date="2019-08-23T11:42:00Z"/>
          <w:b/>
          <w:bCs/>
          <w:rPrChange w:id="1205" w:author="Robert Pasternak" w:date="2021-09-07T12:47:00Z">
            <w:rPr>
              <w:del w:id="1206" w:author="Robert Pasternak" w:date="2019-08-23T11:42:00Z"/>
              <w:rFonts w:ascii="Times" w:hAnsi="Times" w:cs="Arial"/>
              <w:b/>
              <w:bCs/>
              <w:sz w:val="32"/>
              <w:szCs w:val="32"/>
            </w:rPr>
          </w:rPrChange>
        </w:rPr>
        <w:pPrChange w:id="1207" w:author="Robert Pasternak" w:date="2021-05-13T11:34:00Z">
          <w:pPr>
            <w:shd w:val="clear" w:color="auto" w:fill="FFFFFF"/>
            <w:jc w:val="center"/>
          </w:pPr>
        </w:pPrChange>
      </w:pPr>
    </w:p>
    <w:p w14:paraId="63860CBE" w14:textId="77777777" w:rsidR="00361B44" w:rsidRPr="008416E6" w:rsidRDefault="00361B44">
      <w:pPr>
        <w:shd w:val="clear" w:color="auto" w:fill="FFFFFF"/>
        <w:spacing w:line="312" w:lineRule="auto"/>
        <w:jc w:val="left"/>
        <w:rPr>
          <w:del w:id="1208" w:author="Robert Pasternak" w:date="2019-08-23T11:42:00Z"/>
          <w:b/>
          <w:bCs/>
          <w:rPrChange w:id="1209" w:author="Robert Pasternak" w:date="2021-09-07T12:47:00Z">
            <w:rPr>
              <w:del w:id="1210" w:author="Robert Pasternak" w:date="2019-08-23T11:42:00Z"/>
              <w:rFonts w:ascii="Times" w:hAnsi="Times" w:cs="Arial"/>
              <w:b/>
              <w:bCs/>
              <w:sz w:val="32"/>
              <w:szCs w:val="32"/>
            </w:rPr>
          </w:rPrChange>
        </w:rPr>
        <w:pPrChange w:id="1211" w:author="Robert Pasternak" w:date="2021-05-13T11:34:00Z">
          <w:pPr>
            <w:shd w:val="clear" w:color="auto" w:fill="FFFFFF"/>
            <w:jc w:val="center"/>
          </w:pPr>
        </w:pPrChange>
      </w:pPr>
    </w:p>
    <w:p w14:paraId="28A3C27F" w14:textId="77777777" w:rsidR="00361B44" w:rsidRPr="008416E6" w:rsidRDefault="00361B44">
      <w:pPr>
        <w:shd w:val="clear" w:color="auto" w:fill="FFFFFF"/>
        <w:spacing w:line="312" w:lineRule="auto"/>
        <w:jc w:val="left"/>
        <w:rPr>
          <w:del w:id="1212" w:author="Robert Pasternak" w:date="2019-08-23T11:42:00Z"/>
          <w:b/>
          <w:bCs/>
          <w:rPrChange w:id="1213" w:author="Robert Pasternak" w:date="2021-09-07T12:47:00Z">
            <w:rPr>
              <w:del w:id="1214" w:author="Robert Pasternak" w:date="2019-08-23T11:42:00Z"/>
              <w:rFonts w:ascii="Times" w:hAnsi="Times" w:cs="Arial"/>
              <w:b/>
              <w:bCs/>
              <w:sz w:val="32"/>
              <w:szCs w:val="32"/>
            </w:rPr>
          </w:rPrChange>
        </w:rPr>
        <w:pPrChange w:id="1215" w:author="Robert Pasternak" w:date="2021-05-13T11:34:00Z">
          <w:pPr>
            <w:shd w:val="clear" w:color="auto" w:fill="FFFFFF"/>
            <w:jc w:val="center"/>
          </w:pPr>
        </w:pPrChange>
      </w:pPr>
    </w:p>
    <w:p w14:paraId="2D694413" w14:textId="77777777" w:rsidR="00361B44" w:rsidRPr="008416E6" w:rsidRDefault="00361B44">
      <w:pPr>
        <w:shd w:val="clear" w:color="auto" w:fill="FFFFFF"/>
        <w:spacing w:line="312" w:lineRule="auto"/>
        <w:jc w:val="left"/>
        <w:rPr>
          <w:del w:id="1216" w:author="Robert Pasternak" w:date="2019-08-23T11:42:00Z"/>
          <w:b/>
          <w:bCs/>
          <w:rPrChange w:id="1217" w:author="Robert Pasternak" w:date="2021-09-07T12:47:00Z">
            <w:rPr>
              <w:del w:id="1218" w:author="Robert Pasternak" w:date="2019-08-23T11:42:00Z"/>
              <w:rFonts w:ascii="Times" w:hAnsi="Times" w:cs="Arial"/>
              <w:b/>
              <w:bCs/>
              <w:sz w:val="32"/>
              <w:szCs w:val="32"/>
            </w:rPr>
          </w:rPrChange>
        </w:rPr>
        <w:pPrChange w:id="1219" w:author="Robert Pasternak" w:date="2021-05-13T11:34:00Z">
          <w:pPr>
            <w:shd w:val="clear" w:color="auto" w:fill="FFFFFF"/>
            <w:jc w:val="center"/>
          </w:pPr>
        </w:pPrChange>
      </w:pPr>
    </w:p>
    <w:p w14:paraId="3A6560BF" w14:textId="77777777" w:rsidR="00361B44" w:rsidRPr="008416E6" w:rsidRDefault="00361B44">
      <w:pPr>
        <w:shd w:val="clear" w:color="auto" w:fill="FFFFFF"/>
        <w:spacing w:line="312" w:lineRule="auto"/>
        <w:jc w:val="left"/>
        <w:rPr>
          <w:del w:id="1220" w:author="Robert Pasternak" w:date="2019-08-23T11:42:00Z"/>
          <w:b/>
          <w:bCs/>
          <w:rPrChange w:id="1221" w:author="Robert Pasternak" w:date="2021-09-07T12:47:00Z">
            <w:rPr>
              <w:del w:id="1222" w:author="Robert Pasternak" w:date="2019-08-23T11:42:00Z"/>
              <w:rFonts w:ascii="Times" w:hAnsi="Times" w:cs="Arial"/>
              <w:b/>
              <w:bCs/>
              <w:sz w:val="32"/>
              <w:szCs w:val="32"/>
            </w:rPr>
          </w:rPrChange>
        </w:rPr>
        <w:pPrChange w:id="1223" w:author="Robert Pasternak" w:date="2021-05-13T11:34:00Z">
          <w:pPr>
            <w:shd w:val="clear" w:color="auto" w:fill="FFFFFF"/>
            <w:jc w:val="center"/>
          </w:pPr>
        </w:pPrChange>
      </w:pPr>
    </w:p>
    <w:p w14:paraId="5E3D630A" w14:textId="77777777" w:rsidR="00361B44" w:rsidRPr="008416E6" w:rsidRDefault="00361B44">
      <w:pPr>
        <w:shd w:val="clear" w:color="auto" w:fill="FFFFFF"/>
        <w:spacing w:line="312" w:lineRule="auto"/>
        <w:jc w:val="left"/>
        <w:rPr>
          <w:del w:id="1224" w:author="Robert Pasternak" w:date="2019-08-23T11:42:00Z"/>
          <w:b/>
          <w:bCs/>
          <w:rPrChange w:id="1225" w:author="Robert Pasternak" w:date="2021-09-07T12:47:00Z">
            <w:rPr>
              <w:del w:id="1226" w:author="Robert Pasternak" w:date="2019-08-23T11:42:00Z"/>
              <w:rFonts w:ascii="Times" w:hAnsi="Times" w:cs="Arial"/>
              <w:b/>
              <w:bCs/>
              <w:sz w:val="32"/>
              <w:szCs w:val="32"/>
            </w:rPr>
          </w:rPrChange>
        </w:rPr>
        <w:pPrChange w:id="1227" w:author="Robert Pasternak" w:date="2021-05-13T11:34:00Z">
          <w:pPr>
            <w:shd w:val="clear" w:color="auto" w:fill="FFFFFF"/>
            <w:jc w:val="center"/>
          </w:pPr>
        </w:pPrChange>
      </w:pPr>
    </w:p>
    <w:p w14:paraId="740D66CC" w14:textId="77777777" w:rsidR="00361B44" w:rsidRPr="008416E6" w:rsidRDefault="00361B44">
      <w:pPr>
        <w:shd w:val="clear" w:color="auto" w:fill="FFFFFF"/>
        <w:spacing w:line="312" w:lineRule="auto"/>
        <w:jc w:val="left"/>
        <w:rPr>
          <w:del w:id="1228" w:author="Piotr Szumlak" w:date="2021-07-08T09:06:00Z"/>
          <w:b/>
          <w:bCs/>
          <w:rPrChange w:id="1229" w:author="Robert Pasternak" w:date="2021-09-07T12:47:00Z">
            <w:rPr>
              <w:del w:id="1230" w:author="Piotr Szumlak" w:date="2021-07-08T09:06:00Z"/>
              <w:rFonts w:ascii="Times" w:hAnsi="Times" w:cs="Arial"/>
              <w:b/>
              <w:bCs/>
              <w:sz w:val="32"/>
              <w:szCs w:val="32"/>
            </w:rPr>
          </w:rPrChange>
        </w:rPr>
        <w:pPrChange w:id="1231" w:author="Robert Pasternak" w:date="2021-05-13T11:34:00Z">
          <w:pPr>
            <w:shd w:val="clear" w:color="auto" w:fill="FFFFFF"/>
            <w:jc w:val="center"/>
          </w:pPr>
        </w:pPrChange>
      </w:pPr>
    </w:p>
    <w:p w14:paraId="412D9D17" w14:textId="77777777" w:rsidR="005F08CB" w:rsidRPr="008416E6" w:rsidDel="0064136F" w:rsidRDefault="005F08CB">
      <w:pPr>
        <w:shd w:val="clear" w:color="auto" w:fill="FFFFFF"/>
        <w:spacing w:line="312" w:lineRule="auto"/>
        <w:rPr>
          <w:del w:id="1232" w:author="Robert Pasternak" w:date="2021-07-12T08:56:00Z"/>
          <w:b/>
          <w:bCs/>
          <w:sz w:val="32"/>
          <w:szCs w:val="32"/>
        </w:rPr>
        <w:pPrChange w:id="1233" w:author="Robert Pasternak" w:date="2021-07-12T08:56:00Z">
          <w:pPr>
            <w:shd w:val="clear" w:color="auto" w:fill="FFFFFF"/>
            <w:jc w:val="center"/>
          </w:pPr>
        </w:pPrChange>
      </w:pPr>
    </w:p>
    <w:p w14:paraId="57DEB263" w14:textId="77777777" w:rsidR="005F08CB" w:rsidRPr="008416E6" w:rsidDel="0064136F" w:rsidRDefault="005F08CB">
      <w:pPr>
        <w:shd w:val="clear" w:color="auto" w:fill="FFFFFF"/>
        <w:spacing w:line="312" w:lineRule="auto"/>
        <w:jc w:val="center"/>
        <w:rPr>
          <w:ins w:id="1234" w:author="Piotr Szumlak" w:date="2021-07-09T12:13:00Z"/>
          <w:del w:id="1235" w:author="Robert Pasternak" w:date="2021-07-12T08:56:00Z"/>
          <w:b/>
          <w:bCs/>
          <w:sz w:val="32"/>
          <w:szCs w:val="32"/>
        </w:rPr>
        <w:pPrChange w:id="1236" w:author="Robert Pasternak" w:date="2021-05-13T11:34:00Z">
          <w:pPr>
            <w:shd w:val="clear" w:color="auto" w:fill="FFFFFF"/>
            <w:jc w:val="center"/>
          </w:pPr>
        </w:pPrChange>
      </w:pPr>
    </w:p>
    <w:p w14:paraId="156E6472" w14:textId="77777777" w:rsidR="005F08CB" w:rsidRPr="008416E6" w:rsidDel="0064136F" w:rsidRDefault="005F08CB">
      <w:pPr>
        <w:shd w:val="clear" w:color="auto" w:fill="FFFFFF"/>
        <w:spacing w:line="312" w:lineRule="auto"/>
        <w:jc w:val="center"/>
        <w:rPr>
          <w:ins w:id="1237" w:author="Piotr Szumlak" w:date="2021-07-09T12:13:00Z"/>
          <w:del w:id="1238" w:author="Robert Pasternak" w:date="2021-07-12T08:56:00Z"/>
          <w:b/>
          <w:bCs/>
          <w:sz w:val="32"/>
          <w:szCs w:val="32"/>
        </w:rPr>
        <w:pPrChange w:id="1239" w:author="Robert Pasternak" w:date="2021-05-13T11:34:00Z">
          <w:pPr>
            <w:shd w:val="clear" w:color="auto" w:fill="FFFFFF"/>
            <w:jc w:val="center"/>
          </w:pPr>
        </w:pPrChange>
      </w:pPr>
    </w:p>
    <w:p w14:paraId="47103325" w14:textId="77777777" w:rsidR="005F08CB" w:rsidRPr="008416E6" w:rsidDel="0064136F" w:rsidRDefault="005F08CB">
      <w:pPr>
        <w:shd w:val="clear" w:color="auto" w:fill="FFFFFF"/>
        <w:spacing w:line="312" w:lineRule="auto"/>
        <w:jc w:val="center"/>
        <w:rPr>
          <w:ins w:id="1240" w:author="Piotr Szumlak" w:date="2021-07-09T12:13:00Z"/>
          <w:del w:id="1241" w:author="Robert Pasternak" w:date="2021-07-12T08:56:00Z"/>
          <w:b/>
          <w:bCs/>
          <w:sz w:val="32"/>
          <w:szCs w:val="32"/>
        </w:rPr>
        <w:pPrChange w:id="1242" w:author="Robert Pasternak" w:date="2021-05-13T11:34:00Z">
          <w:pPr>
            <w:shd w:val="clear" w:color="auto" w:fill="FFFFFF"/>
            <w:jc w:val="center"/>
          </w:pPr>
        </w:pPrChange>
      </w:pPr>
    </w:p>
    <w:p w14:paraId="5386E217" w14:textId="77777777" w:rsidR="005F08CB" w:rsidRPr="008416E6" w:rsidDel="0064136F" w:rsidRDefault="005F08CB">
      <w:pPr>
        <w:shd w:val="clear" w:color="auto" w:fill="FFFFFF"/>
        <w:spacing w:line="312" w:lineRule="auto"/>
        <w:jc w:val="center"/>
        <w:rPr>
          <w:ins w:id="1243" w:author="Piotr Szumlak" w:date="2021-07-09T12:13:00Z"/>
          <w:del w:id="1244" w:author="Robert Pasternak" w:date="2021-07-12T08:56:00Z"/>
          <w:b/>
          <w:bCs/>
          <w:sz w:val="32"/>
          <w:szCs w:val="32"/>
        </w:rPr>
        <w:pPrChange w:id="1245" w:author="Robert Pasternak" w:date="2021-05-13T11:34:00Z">
          <w:pPr>
            <w:shd w:val="clear" w:color="auto" w:fill="FFFFFF"/>
            <w:jc w:val="center"/>
          </w:pPr>
        </w:pPrChange>
      </w:pPr>
    </w:p>
    <w:p w14:paraId="789C696A" w14:textId="77777777" w:rsidR="005F08CB" w:rsidRPr="008416E6" w:rsidRDefault="005F08CB">
      <w:pPr>
        <w:shd w:val="clear" w:color="auto" w:fill="FFFFFF"/>
        <w:spacing w:line="312" w:lineRule="auto"/>
        <w:rPr>
          <w:ins w:id="1246" w:author="Piotr Szumlak" w:date="2021-07-09T12:13:00Z"/>
          <w:b/>
          <w:bCs/>
          <w:sz w:val="32"/>
          <w:szCs w:val="32"/>
        </w:rPr>
        <w:pPrChange w:id="1247" w:author="Robert Pasternak" w:date="2021-07-12T08:56:00Z">
          <w:pPr>
            <w:shd w:val="clear" w:color="auto" w:fill="FFFFFF"/>
            <w:jc w:val="center"/>
          </w:pPr>
        </w:pPrChange>
      </w:pPr>
    </w:p>
    <w:p w14:paraId="2384F847" w14:textId="77777777" w:rsidR="00361B44" w:rsidRPr="008416E6" w:rsidRDefault="00E11DE4">
      <w:pPr>
        <w:shd w:val="clear" w:color="auto" w:fill="FFFFFF"/>
        <w:spacing w:line="312" w:lineRule="auto"/>
        <w:jc w:val="center"/>
        <w:rPr>
          <w:b/>
          <w:bCs/>
          <w:sz w:val="32"/>
          <w:szCs w:val="32"/>
          <w:rPrChange w:id="1248" w:author="Robert Pasternak" w:date="2021-09-07T12:47:00Z">
            <w:rPr>
              <w:rFonts w:ascii="Times" w:hAnsi="Times" w:cs="Arial"/>
              <w:b/>
              <w:bCs/>
              <w:sz w:val="32"/>
              <w:szCs w:val="32"/>
            </w:rPr>
          </w:rPrChange>
        </w:rPr>
        <w:pPrChange w:id="1249" w:author="Robert Pasternak" w:date="2021-05-13T11:34:00Z">
          <w:pPr>
            <w:shd w:val="clear" w:color="auto" w:fill="FFFFFF"/>
            <w:jc w:val="center"/>
          </w:pPr>
        </w:pPrChange>
      </w:pPr>
      <w:r w:rsidRPr="008416E6">
        <w:rPr>
          <w:b/>
          <w:bCs/>
          <w:sz w:val="32"/>
          <w:szCs w:val="32"/>
          <w:rPrChange w:id="1250" w:author="Robert Pasternak" w:date="2021-09-07T12:47:00Z">
            <w:rPr>
              <w:rFonts w:ascii="Times" w:hAnsi="Times" w:cs="Arial"/>
              <w:b/>
              <w:bCs/>
              <w:color w:val="0000FF"/>
              <w:sz w:val="32"/>
              <w:szCs w:val="32"/>
              <w:u w:val="single"/>
            </w:rPr>
          </w:rPrChange>
        </w:rPr>
        <w:t>Rozdział II</w:t>
      </w:r>
      <w:del w:id="1251" w:author="Robert Pasternak" w:date="2021-05-13T11:40:00Z">
        <w:r w:rsidRPr="008416E6">
          <w:rPr>
            <w:b/>
            <w:bCs/>
            <w:sz w:val="32"/>
            <w:szCs w:val="32"/>
            <w:rPrChange w:id="1252" w:author="Robert Pasternak" w:date="2021-09-07T12:47:00Z">
              <w:rPr>
                <w:rFonts w:ascii="Times" w:hAnsi="Times" w:cs="Arial"/>
                <w:b/>
                <w:bCs/>
                <w:color w:val="0000FF"/>
                <w:sz w:val="32"/>
                <w:szCs w:val="32"/>
                <w:u w:val="single"/>
              </w:rPr>
            </w:rPrChange>
          </w:rPr>
          <w:delText>.</w:delText>
        </w:r>
      </w:del>
    </w:p>
    <w:p w14:paraId="3F357D81" w14:textId="77777777" w:rsidR="00361B44" w:rsidRPr="008416E6" w:rsidRDefault="00E11DE4">
      <w:pPr>
        <w:shd w:val="clear" w:color="auto" w:fill="FFFFFF"/>
        <w:spacing w:line="312" w:lineRule="auto"/>
        <w:jc w:val="center"/>
        <w:rPr>
          <w:b/>
          <w:sz w:val="32"/>
          <w:szCs w:val="32"/>
          <w:rPrChange w:id="1253" w:author="Robert Pasternak" w:date="2021-09-07T12:47:00Z">
            <w:rPr>
              <w:rFonts w:ascii="Times" w:hAnsi="Times" w:cs="Arial"/>
              <w:b/>
              <w:sz w:val="32"/>
              <w:szCs w:val="32"/>
            </w:rPr>
          </w:rPrChange>
        </w:rPr>
        <w:pPrChange w:id="1254" w:author="Robert Pasternak" w:date="2021-05-13T11:34:00Z">
          <w:pPr>
            <w:shd w:val="clear" w:color="auto" w:fill="FFFFFF"/>
            <w:jc w:val="center"/>
          </w:pPr>
        </w:pPrChange>
      </w:pPr>
      <w:r w:rsidRPr="008416E6">
        <w:rPr>
          <w:b/>
          <w:sz w:val="32"/>
          <w:szCs w:val="32"/>
          <w:rPrChange w:id="1255" w:author="Robert Pasternak" w:date="2021-09-07T12:47:00Z">
            <w:rPr>
              <w:rFonts w:ascii="Times" w:hAnsi="Times" w:cs="Arial"/>
              <w:b/>
              <w:color w:val="0000FF"/>
              <w:sz w:val="32"/>
              <w:szCs w:val="32"/>
              <w:u w:val="single"/>
            </w:rPr>
          </w:rPrChange>
        </w:rPr>
        <w:t>Odbiór odpadów komunalnych wytworzonych na nieruchomościach, na których zamieszkują mieszkańcy.</w:t>
      </w:r>
    </w:p>
    <w:p w14:paraId="021CA32C" w14:textId="77777777" w:rsidR="00361B44" w:rsidRPr="008416E6" w:rsidDel="0064136F" w:rsidRDefault="00361B44">
      <w:pPr>
        <w:shd w:val="clear" w:color="auto" w:fill="FFFFFF"/>
        <w:spacing w:line="312" w:lineRule="auto"/>
        <w:rPr>
          <w:del w:id="1256" w:author="Robert Pasternak" w:date="2021-06-23T08:10:00Z"/>
        </w:rPr>
        <w:pPrChange w:id="1257" w:author="Robert Pasternak" w:date="2021-05-13T11:34:00Z">
          <w:pPr>
            <w:shd w:val="clear" w:color="auto" w:fill="FFFFFF"/>
          </w:pPr>
        </w:pPrChange>
      </w:pPr>
    </w:p>
    <w:p w14:paraId="1FAC7247" w14:textId="77777777" w:rsidR="0064136F" w:rsidRPr="008416E6" w:rsidRDefault="0064136F">
      <w:pPr>
        <w:shd w:val="clear" w:color="auto" w:fill="FFFFFF"/>
        <w:spacing w:line="312" w:lineRule="auto"/>
        <w:rPr>
          <w:ins w:id="1258" w:author="Robert Pasternak" w:date="2021-07-12T08:56:00Z"/>
          <w:rPrChange w:id="1259" w:author="Robert Pasternak" w:date="2021-09-07T12:47:00Z">
            <w:rPr>
              <w:ins w:id="1260" w:author="Robert Pasternak" w:date="2021-07-12T08:56:00Z"/>
              <w:rFonts w:ascii="Times" w:hAnsi="Times" w:cs="Arial"/>
            </w:rPr>
          </w:rPrChange>
        </w:rPr>
        <w:pPrChange w:id="1261" w:author="Robert Pasternak" w:date="2021-05-13T11:34:00Z">
          <w:pPr>
            <w:shd w:val="clear" w:color="auto" w:fill="FFFFFF"/>
          </w:pPr>
        </w:pPrChange>
      </w:pPr>
    </w:p>
    <w:p w14:paraId="35A8D67A" w14:textId="77777777" w:rsidR="00361B44" w:rsidRPr="008416E6" w:rsidRDefault="00361B44">
      <w:pPr>
        <w:shd w:val="clear" w:color="auto" w:fill="FFFFFF"/>
        <w:spacing w:line="312" w:lineRule="auto"/>
        <w:rPr>
          <w:rPrChange w:id="1262" w:author="Robert Pasternak" w:date="2021-09-07T12:47:00Z">
            <w:rPr>
              <w:rFonts w:ascii="Times" w:hAnsi="Times" w:cs="Arial"/>
            </w:rPr>
          </w:rPrChange>
        </w:rPr>
        <w:pPrChange w:id="1263" w:author="Robert Pasternak" w:date="2021-05-13T11:34:00Z">
          <w:pPr>
            <w:shd w:val="clear" w:color="auto" w:fill="FFFFFF"/>
          </w:pPr>
        </w:pPrChange>
      </w:pPr>
    </w:p>
    <w:p w14:paraId="2938D825" w14:textId="77777777" w:rsidR="00361B44" w:rsidRPr="008416E6" w:rsidRDefault="00E11DE4">
      <w:pPr>
        <w:pStyle w:val="Akapitzlist"/>
        <w:numPr>
          <w:ilvl w:val="0"/>
          <w:numId w:val="20"/>
        </w:numPr>
        <w:shd w:val="clear" w:color="auto" w:fill="FFFFFF"/>
        <w:spacing w:line="312" w:lineRule="auto"/>
        <w:ind w:left="0" w:firstLine="0"/>
        <w:rPr>
          <w:b/>
          <w:rPrChange w:id="1264" w:author="Robert Pasternak" w:date="2021-09-07T12:47:00Z">
            <w:rPr>
              <w:rFonts w:ascii="Times" w:hAnsi="Times" w:cs="Arial"/>
              <w:b/>
            </w:rPr>
          </w:rPrChange>
        </w:rPr>
        <w:pPrChange w:id="1265" w:author="Robert Pasternak" w:date="2021-05-13T11:34:00Z">
          <w:pPr>
            <w:pStyle w:val="Akapitzlist"/>
            <w:numPr>
              <w:numId w:val="20"/>
            </w:numPr>
            <w:shd w:val="clear" w:color="auto" w:fill="FFFFFF"/>
            <w:ind w:left="0" w:hanging="360"/>
          </w:pPr>
        </w:pPrChange>
      </w:pPr>
      <w:r w:rsidRPr="008416E6">
        <w:rPr>
          <w:b/>
          <w:rPrChange w:id="1266" w:author="Robert Pasternak" w:date="2021-09-07T12:47:00Z">
            <w:rPr>
              <w:rFonts w:ascii="Times" w:hAnsi="Times" w:cs="Arial"/>
              <w:b/>
              <w:color w:val="0000FF"/>
              <w:u w:val="single"/>
            </w:rPr>
          </w:rPrChange>
        </w:rPr>
        <w:t>Informacje podstawowe.</w:t>
      </w:r>
    </w:p>
    <w:p w14:paraId="04C8C468" w14:textId="77777777" w:rsidR="00361B44" w:rsidRPr="008416E6" w:rsidRDefault="00361B44">
      <w:pPr>
        <w:pStyle w:val="Akapitzlist"/>
        <w:shd w:val="clear" w:color="auto" w:fill="FFFFFF"/>
        <w:spacing w:line="312" w:lineRule="auto"/>
        <w:ind w:left="0"/>
        <w:rPr>
          <w:b/>
          <w:rPrChange w:id="1267" w:author="Robert Pasternak" w:date="2021-09-07T12:47:00Z">
            <w:rPr>
              <w:rFonts w:ascii="Times" w:hAnsi="Times" w:cs="Arial"/>
              <w:b/>
            </w:rPr>
          </w:rPrChange>
        </w:rPr>
        <w:pPrChange w:id="1268" w:author="Robert Pasternak" w:date="2021-05-13T11:34:00Z">
          <w:pPr>
            <w:pStyle w:val="Akapitzlist"/>
            <w:shd w:val="clear" w:color="auto" w:fill="FFFFFF"/>
            <w:ind w:left="0"/>
          </w:pPr>
        </w:pPrChange>
      </w:pPr>
    </w:p>
    <w:p w14:paraId="25238FC4" w14:textId="77777777" w:rsidR="00361B44" w:rsidRPr="008416E6" w:rsidRDefault="00E11DE4">
      <w:pPr>
        <w:autoSpaceDE w:val="0"/>
        <w:autoSpaceDN w:val="0"/>
        <w:spacing w:line="312" w:lineRule="auto"/>
        <w:rPr>
          <w:del w:id="1269" w:author="Piotr Szumlak" w:date="2021-07-08T09:10:00Z"/>
          <w:lang w:eastAsia="en-US"/>
        </w:rPr>
        <w:pPrChange w:id="1270" w:author="Piotr Szumlak" w:date="2021-07-08T09:10:00Z">
          <w:pPr>
            <w:pStyle w:val="Akapitzlist"/>
            <w:numPr>
              <w:numId w:val="36"/>
            </w:numPr>
            <w:spacing w:line="360" w:lineRule="auto"/>
            <w:ind w:hanging="360"/>
          </w:pPr>
        </w:pPrChange>
      </w:pPr>
      <w:r w:rsidRPr="008416E6">
        <w:rPr>
          <w:lang w:eastAsia="en-US"/>
          <w:rPrChange w:id="1271" w:author="Robert Pasternak" w:date="2021-09-07T12:47:00Z">
            <w:rPr>
              <w:rFonts w:ascii="Times" w:hAnsi="Times" w:cs="Arial"/>
              <w:color w:val="0000FF"/>
              <w:u w:val="single"/>
              <w:lang w:eastAsia="en-US"/>
            </w:rPr>
          </w:rPrChange>
        </w:rPr>
        <w:t>Miejsce świadczenia usługi - obszar Gminy Ostrowiec Świętokrzyski:</w:t>
      </w:r>
    </w:p>
    <w:p w14:paraId="604F1EB4" w14:textId="77777777" w:rsidR="00361B44" w:rsidRPr="008416E6" w:rsidRDefault="00361B44">
      <w:pPr>
        <w:autoSpaceDE w:val="0"/>
        <w:autoSpaceDN w:val="0"/>
        <w:spacing w:line="312" w:lineRule="auto"/>
        <w:rPr>
          <w:ins w:id="1272" w:author="Piotr Szumlak" w:date="2021-07-08T09:10:00Z"/>
          <w:lang w:eastAsia="en-US"/>
          <w:rPrChange w:id="1273" w:author="Robert Pasternak" w:date="2021-09-07T12:47:00Z">
            <w:rPr>
              <w:ins w:id="1274" w:author="Piotr Szumlak" w:date="2021-07-08T09:10:00Z"/>
              <w:rFonts w:ascii="Times" w:hAnsi="Times" w:cs="Arial"/>
              <w:lang w:eastAsia="en-US"/>
            </w:rPr>
          </w:rPrChange>
        </w:rPr>
        <w:pPrChange w:id="1275" w:author="Robert Pasternak" w:date="2021-05-13T11:34:00Z">
          <w:pPr>
            <w:autoSpaceDE w:val="0"/>
            <w:autoSpaceDN w:val="0"/>
            <w:spacing w:line="360" w:lineRule="auto"/>
          </w:pPr>
        </w:pPrChange>
      </w:pPr>
    </w:p>
    <w:p w14:paraId="5659CAB0" w14:textId="77777777" w:rsidR="00361B44" w:rsidRPr="008416E6" w:rsidRDefault="00E27915">
      <w:pPr>
        <w:pStyle w:val="Akapitzlist"/>
        <w:numPr>
          <w:ilvl w:val="0"/>
          <w:numId w:val="69"/>
        </w:numPr>
        <w:autoSpaceDE w:val="0"/>
        <w:autoSpaceDN w:val="0"/>
        <w:spacing w:line="312" w:lineRule="auto"/>
        <w:rPr>
          <w:lang w:eastAsia="en-US"/>
        </w:rPr>
        <w:pPrChange w:id="1276" w:author="Piotr Szumlak" w:date="2021-07-08T09:10:00Z">
          <w:pPr>
            <w:pStyle w:val="Akapitzlist"/>
            <w:numPr>
              <w:numId w:val="36"/>
            </w:numPr>
            <w:spacing w:line="360" w:lineRule="auto"/>
            <w:ind w:hanging="360"/>
          </w:pPr>
        </w:pPrChange>
      </w:pPr>
      <w:r w:rsidRPr="008416E6">
        <w:rPr>
          <w:lang w:eastAsia="en-US"/>
        </w:rPr>
        <w:t>n</w:t>
      </w:r>
      <w:r w:rsidR="00511CC3" w:rsidRPr="008416E6">
        <w:rPr>
          <w:lang w:eastAsia="en-US"/>
        </w:rPr>
        <w:t>ieruchomości</w:t>
      </w:r>
      <w:r w:rsidR="00B76994" w:rsidRPr="008416E6">
        <w:rPr>
          <w:lang w:eastAsia="en-US"/>
        </w:rPr>
        <w:t>,</w:t>
      </w:r>
      <w:r w:rsidR="00511CC3" w:rsidRPr="008416E6">
        <w:rPr>
          <w:lang w:eastAsia="en-US"/>
        </w:rPr>
        <w:t xml:space="preserve"> na których zamieszkują mieszkańcy (w zakresie odbierania odpadów komunalnych wymienionych w tabeli nr  </w:t>
      </w:r>
      <w:r w:rsidR="00E57698" w:rsidRPr="008416E6">
        <w:rPr>
          <w:lang w:eastAsia="en-US"/>
        </w:rPr>
        <w:t>5</w:t>
      </w:r>
      <w:r w:rsidR="00511CC3" w:rsidRPr="008416E6">
        <w:rPr>
          <w:lang w:eastAsia="en-US"/>
        </w:rPr>
        <w:t xml:space="preserve"> OPZ);</w:t>
      </w:r>
    </w:p>
    <w:p w14:paraId="4DC19FF9" w14:textId="77777777" w:rsidR="00361B44" w:rsidRPr="008416E6" w:rsidRDefault="00511CC3">
      <w:pPr>
        <w:pStyle w:val="Akapitzlist"/>
        <w:numPr>
          <w:ilvl w:val="0"/>
          <w:numId w:val="69"/>
        </w:numPr>
        <w:spacing w:line="312" w:lineRule="auto"/>
        <w:rPr>
          <w:lang w:eastAsia="en-US"/>
        </w:rPr>
        <w:pPrChange w:id="1277" w:author="Robert Pasternak" w:date="2021-07-01T12:27:00Z">
          <w:pPr>
            <w:pStyle w:val="Akapitzlist"/>
            <w:numPr>
              <w:numId w:val="36"/>
            </w:numPr>
            <w:spacing w:line="360" w:lineRule="auto"/>
            <w:ind w:hanging="360"/>
          </w:pPr>
        </w:pPrChange>
      </w:pPr>
      <w:r w:rsidRPr="008416E6">
        <w:t xml:space="preserve">punkty zbiórki przeterminowanych leków zlokalizowanych w aptekach, przychodniach zdrowia, w budynkach użyteczności publicznej </w:t>
      </w:r>
      <w:r w:rsidRPr="008416E6">
        <w:rPr>
          <w:lang w:eastAsia="en-US"/>
        </w:rPr>
        <w:t xml:space="preserve">(w zakresie </w:t>
      </w:r>
      <w:r w:rsidR="003B625D" w:rsidRPr="008416E6">
        <w:rPr>
          <w:lang w:eastAsia="en-US"/>
        </w:rPr>
        <w:t>odbierania</w:t>
      </w:r>
      <w:ins w:id="1278" w:author="Robert Pasternak" w:date="2021-07-12T08:56:00Z">
        <w:r w:rsidR="0064136F" w:rsidRPr="008416E6">
          <w:rPr>
            <w:lang w:eastAsia="en-US"/>
          </w:rPr>
          <w:t xml:space="preserve"> </w:t>
        </w:r>
      </w:ins>
      <w:ins w:id="1279" w:author="Piotr Szumlak" w:date="2021-07-08T09:06:00Z">
        <w:del w:id="1280" w:author="Robert Pasternak" w:date="2021-07-12T08:56:00Z">
          <w:r w:rsidR="004B5929" w:rsidRPr="008416E6" w:rsidDel="0064136F">
            <w:rPr>
              <w:lang w:eastAsia="en-US"/>
            </w:rPr>
            <w:delText xml:space="preserve"> </w:delText>
          </w:r>
        </w:del>
      </w:ins>
      <w:r w:rsidRPr="008416E6">
        <w:rPr>
          <w:lang w:eastAsia="en-US"/>
        </w:rPr>
        <w:t>przeterminowanych leków),</w:t>
      </w:r>
    </w:p>
    <w:p w14:paraId="1822EBBA" w14:textId="23E36AA4" w:rsidR="00361B44" w:rsidRPr="008416E6" w:rsidDel="00520137" w:rsidRDefault="00584C2A">
      <w:pPr>
        <w:pStyle w:val="Akapitzlist"/>
        <w:numPr>
          <w:ilvl w:val="0"/>
          <w:numId w:val="69"/>
        </w:numPr>
        <w:spacing w:line="312" w:lineRule="auto"/>
        <w:rPr>
          <w:del w:id="1281" w:author="Robert Pasternak" w:date="2024-07-16T09:36:00Z"/>
          <w:lang w:eastAsia="en-US"/>
        </w:rPr>
        <w:pPrChange w:id="1282" w:author="Robert Pasternak" w:date="2021-07-01T12:27:00Z">
          <w:pPr>
            <w:pStyle w:val="Akapitzlist"/>
            <w:numPr>
              <w:numId w:val="36"/>
            </w:numPr>
            <w:spacing w:line="360" w:lineRule="auto"/>
            <w:ind w:hanging="360"/>
          </w:pPr>
        </w:pPrChange>
      </w:pPr>
      <w:del w:id="1283" w:author="Robert Pasternak" w:date="2024-07-16T09:36:00Z">
        <w:r w:rsidRPr="008416E6" w:rsidDel="00520137">
          <w:rPr>
            <w:lang w:eastAsia="en-US"/>
          </w:rPr>
          <w:delText>P</w:delText>
        </w:r>
        <w:r w:rsidR="00511CC3" w:rsidRPr="008416E6" w:rsidDel="00520137">
          <w:rPr>
            <w:lang w:eastAsia="en-US"/>
          </w:rPr>
          <w:delText xml:space="preserve">unkt </w:delText>
        </w:r>
        <w:r w:rsidRPr="008416E6" w:rsidDel="00520137">
          <w:rPr>
            <w:lang w:eastAsia="en-US"/>
          </w:rPr>
          <w:delText>Selektywnego Z</w:delText>
        </w:r>
        <w:r w:rsidR="00617827" w:rsidRPr="008416E6" w:rsidDel="00520137">
          <w:rPr>
            <w:lang w:eastAsia="en-US"/>
          </w:rPr>
          <w:delText>bierania</w:delText>
        </w:r>
        <w:r w:rsidRPr="008416E6" w:rsidDel="00520137">
          <w:rPr>
            <w:lang w:eastAsia="en-US"/>
          </w:rPr>
          <w:delText xml:space="preserve"> Odpadów K</w:delText>
        </w:r>
        <w:r w:rsidR="00511CC3" w:rsidRPr="008416E6" w:rsidDel="00520137">
          <w:rPr>
            <w:lang w:eastAsia="en-US"/>
          </w:rPr>
          <w:delText xml:space="preserve">omunalnych (w zakresie zbierania odpadów wymienionych w tabeli nr </w:delText>
        </w:r>
        <w:r w:rsidR="008F2656" w:rsidRPr="008416E6" w:rsidDel="00520137">
          <w:rPr>
            <w:lang w:eastAsia="en-US"/>
          </w:rPr>
          <w:delText>7</w:delText>
        </w:r>
        <w:r w:rsidR="00511CC3" w:rsidRPr="008416E6" w:rsidDel="00520137">
          <w:rPr>
            <w:lang w:eastAsia="en-US"/>
          </w:rPr>
          <w:delText xml:space="preserve"> OPZ)</w:delText>
        </w:r>
      </w:del>
      <w:ins w:id="1284" w:author="Grzegorz" w:date="2021-09-07T10:25:00Z">
        <w:del w:id="1285" w:author="Robert Pasternak" w:date="2024-07-16T09:36:00Z">
          <w:r w:rsidR="00AE4BBB" w:rsidRPr="008416E6" w:rsidDel="00520137">
            <w:rPr>
              <w:lang w:eastAsia="en-US"/>
              <w:rPrChange w:id="1286" w:author="Robert Pasternak" w:date="2021-09-07T12:47:00Z">
                <w:rPr>
                  <w:color w:val="FF0000"/>
                  <w:lang w:eastAsia="en-US"/>
                </w:rPr>
              </w:rPrChange>
            </w:rPr>
            <w:delText>,</w:delText>
          </w:r>
        </w:del>
      </w:ins>
      <w:del w:id="1287" w:author="Robert Pasternak" w:date="2021-07-01T12:30:00Z">
        <w:r w:rsidR="00511CC3" w:rsidRPr="008416E6" w:rsidDel="00D20530">
          <w:rPr>
            <w:lang w:eastAsia="en-US"/>
          </w:rPr>
          <w:delText>,</w:delText>
        </w:r>
      </w:del>
    </w:p>
    <w:p w14:paraId="0EB9F100" w14:textId="77777777" w:rsidR="00361B44" w:rsidRPr="008416E6" w:rsidRDefault="00E11DE4">
      <w:pPr>
        <w:spacing w:line="312" w:lineRule="auto"/>
        <w:rPr>
          <w:del w:id="1288" w:author="Robert Pasternak" w:date="2021-05-11T08:01:00Z"/>
          <w:lang w:eastAsia="en-US"/>
          <w:rPrChange w:id="1289" w:author="Robert Pasternak" w:date="2021-09-07T12:47:00Z">
            <w:rPr>
              <w:del w:id="1290" w:author="Robert Pasternak" w:date="2021-05-11T08:01:00Z"/>
              <w:rFonts w:ascii="Times" w:hAnsi="Times" w:cs="Arial"/>
              <w:lang w:eastAsia="en-US"/>
            </w:rPr>
          </w:rPrChange>
        </w:rPr>
        <w:pPrChange w:id="1291" w:author="Robert Pasternak" w:date="2021-05-13T11:34:00Z">
          <w:pPr>
            <w:spacing w:line="360" w:lineRule="auto"/>
          </w:pPr>
        </w:pPrChange>
      </w:pPr>
      <w:del w:id="1292" w:author="Robert Pasternak" w:date="2021-05-11T08:01:00Z">
        <w:r w:rsidRPr="008416E6">
          <w:rPr>
            <w:lang w:eastAsia="en-US"/>
            <w:rPrChange w:id="1293" w:author="Robert Pasternak" w:date="2021-09-07T12:47:00Z">
              <w:rPr>
                <w:rFonts w:ascii="Times" w:hAnsi="Times" w:cs="Arial"/>
                <w:color w:val="0000FF"/>
                <w:u w:val="single"/>
                <w:lang w:eastAsia="en-US"/>
              </w:rPr>
            </w:rPrChange>
          </w:rPr>
          <w:delText>Obszar gospodarki odpadami - Region 2 Województwa Świętokrzyskiego, zgodnie z Planem Gospodarki Odpadami dla Województwa Świętokrzyskiego na lata 2016- 2022.</w:delText>
        </w:r>
      </w:del>
    </w:p>
    <w:p w14:paraId="0E5F49D8" w14:textId="77777777" w:rsidR="00361B44" w:rsidRPr="008416E6" w:rsidRDefault="00361B44">
      <w:pPr>
        <w:pStyle w:val="Akapitzlist"/>
        <w:shd w:val="clear" w:color="auto" w:fill="FFFFFF"/>
        <w:spacing w:line="312" w:lineRule="auto"/>
        <w:ind w:left="0"/>
        <w:rPr>
          <w:bCs/>
          <w:rPrChange w:id="1294" w:author="Robert Pasternak" w:date="2021-09-07T12:47:00Z">
            <w:rPr>
              <w:rFonts w:ascii="Times" w:hAnsi="Times" w:cs="Arial"/>
              <w:bCs/>
            </w:rPr>
          </w:rPrChange>
        </w:rPr>
        <w:pPrChange w:id="1295" w:author="Robert Pasternak" w:date="2021-05-13T11:34:00Z">
          <w:pPr>
            <w:pStyle w:val="Akapitzlist"/>
            <w:shd w:val="clear" w:color="auto" w:fill="FFFFFF"/>
            <w:spacing w:line="360" w:lineRule="auto"/>
            <w:ind w:left="0"/>
          </w:pPr>
        </w:pPrChange>
      </w:pPr>
    </w:p>
    <w:p w14:paraId="78A0A9D3" w14:textId="593A6775" w:rsidR="00361B44" w:rsidRPr="008416E6" w:rsidRDefault="00E11DE4">
      <w:pPr>
        <w:pStyle w:val="Akapitzlist"/>
        <w:shd w:val="clear" w:color="auto" w:fill="FFFFFF"/>
        <w:spacing w:line="312" w:lineRule="auto"/>
        <w:ind w:left="0" w:firstLine="708"/>
        <w:rPr>
          <w:del w:id="1296" w:author="Robert Pasternak" w:date="2021-06-08T09:10:00Z"/>
          <w:rPrChange w:id="1297" w:author="Robert Pasternak" w:date="2021-09-07T12:47:00Z">
            <w:rPr>
              <w:del w:id="1298" w:author="Robert Pasternak" w:date="2021-06-08T09:10:00Z"/>
              <w:rFonts w:ascii="Times" w:hAnsi="Times" w:cs="Arial"/>
              <w:color w:val="FF0000"/>
            </w:rPr>
          </w:rPrChange>
        </w:rPr>
        <w:pPrChange w:id="1299" w:author="Robert Pasternak" w:date="2021-05-13T11:34:00Z">
          <w:pPr>
            <w:pStyle w:val="Akapitzlist"/>
            <w:shd w:val="clear" w:color="auto" w:fill="FFFFFF"/>
            <w:spacing w:line="360" w:lineRule="auto"/>
            <w:ind w:left="0" w:firstLine="708"/>
          </w:pPr>
        </w:pPrChange>
      </w:pPr>
      <w:r w:rsidRPr="008416E6">
        <w:rPr>
          <w:bCs/>
          <w:rPrChange w:id="1300" w:author="Robert Pasternak" w:date="2021-09-07T12:47:00Z">
            <w:rPr>
              <w:rFonts w:ascii="Times" w:hAnsi="Times" w:cs="Arial"/>
              <w:bCs/>
              <w:color w:val="0000FF"/>
              <w:u w:val="single"/>
            </w:rPr>
          </w:rPrChange>
        </w:rPr>
        <w:t>Według</w:t>
      </w:r>
      <w:r w:rsidRPr="008416E6">
        <w:rPr>
          <w:bCs/>
          <w:rPrChange w:id="1301" w:author="Robert Pasternak" w:date="2021-09-07T12:47:00Z">
            <w:rPr>
              <w:rFonts w:ascii="Times" w:hAnsi="Times" w:cs="Arial"/>
              <w:bCs/>
              <w:color w:val="000000" w:themeColor="text1"/>
              <w:u w:val="single"/>
            </w:rPr>
          </w:rPrChange>
        </w:rPr>
        <w:t xml:space="preserve"> stanu na dzień </w:t>
      </w:r>
      <w:del w:id="1302" w:author="kaluz" w:date="2021-05-04T11:12:00Z">
        <w:r w:rsidRPr="008416E6">
          <w:rPr>
            <w:bCs/>
            <w:rPrChange w:id="1303" w:author="Robert Pasternak" w:date="2021-09-07T12:47:00Z">
              <w:rPr>
                <w:rFonts w:ascii="Times" w:hAnsi="Times" w:cs="Arial"/>
                <w:bCs/>
                <w:color w:val="000000" w:themeColor="text1"/>
                <w:u w:val="single"/>
              </w:rPr>
            </w:rPrChange>
          </w:rPr>
          <w:delText>31.03.2019</w:delText>
        </w:r>
      </w:del>
      <w:ins w:id="1304" w:author="kaluz" w:date="2021-05-04T11:12:00Z">
        <w:del w:id="1305" w:author="Robert Pasternak" w:date="2021-05-11T08:01:00Z">
          <w:r w:rsidRPr="008416E6">
            <w:rPr>
              <w:bCs/>
              <w:rPrChange w:id="1306" w:author="Robert Pasternak" w:date="2021-09-07T12:47:00Z">
                <w:rPr>
                  <w:rFonts w:ascii="Times" w:hAnsi="Times" w:cs="Arial"/>
                  <w:bCs/>
                  <w:color w:val="000000" w:themeColor="text1"/>
                  <w:u w:val="single"/>
                </w:rPr>
              </w:rPrChange>
            </w:rPr>
            <w:delText>……………..</w:delText>
          </w:r>
        </w:del>
      </w:ins>
      <w:ins w:id="1307" w:author="Robert Pasternak" w:date="2021-05-11T08:01:00Z">
        <w:r w:rsidR="00520137" w:rsidRPr="00330D4B">
          <w:rPr>
            <w:bCs/>
          </w:rPr>
          <w:t>30.06</w:t>
        </w:r>
        <w:r w:rsidRPr="008416E6">
          <w:rPr>
            <w:bCs/>
            <w:rPrChange w:id="1308" w:author="Robert Pasternak" w:date="2021-09-07T12:47:00Z">
              <w:rPr>
                <w:rFonts w:ascii="Times" w:hAnsi="Times" w:cs="Arial"/>
                <w:bCs/>
                <w:color w:val="000000" w:themeColor="text1"/>
                <w:u w:val="single"/>
              </w:rPr>
            </w:rPrChange>
          </w:rPr>
          <w:t>.202</w:t>
        </w:r>
        <w:r w:rsidR="00520137" w:rsidRPr="00330D4B">
          <w:rPr>
            <w:bCs/>
          </w:rPr>
          <w:t>4</w:t>
        </w:r>
      </w:ins>
      <w:r w:rsidRPr="008416E6">
        <w:rPr>
          <w:bCs/>
          <w:rPrChange w:id="1309" w:author="Robert Pasternak" w:date="2021-09-07T12:47:00Z">
            <w:rPr>
              <w:rFonts w:ascii="Times" w:hAnsi="Times" w:cs="Arial"/>
              <w:bCs/>
              <w:color w:val="000000" w:themeColor="text1"/>
              <w:u w:val="single"/>
            </w:rPr>
          </w:rPrChange>
        </w:rPr>
        <w:t xml:space="preserve"> r. liczba obsługiwanych nieruchomości zamieszkałych</w:t>
      </w:r>
      <w:ins w:id="1310" w:author="Piotr Szumlak" w:date="2021-07-08T09:07:00Z">
        <w:r w:rsidR="004B5929" w:rsidRPr="008416E6">
          <w:rPr>
            <w:bCs/>
            <w:rPrChange w:id="1311" w:author="Robert Pasternak" w:date="2021-09-07T12:47:00Z">
              <w:rPr>
                <w:bCs/>
                <w:color w:val="000000" w:themeColor="text1"/>
              </w:rPr>
            </w:rPrChange>
          </w:rPr>
          <w:t xml:space="preserve"> </w:t>
        </w:r>
      </w:ins>
      <w:r w:rsidRPr="008416E6">
        <w:rPr>
          <w:bCs/>
          <w:rPrChange w:id="1312" w:author="Robert Pasternak" w:date="2021-09-07T12:47:00Z">
            <w:rPr>
              <w:rFonts w:ascii="Times" w:hAnsi="Times" w:cs="Arial"/>
              <w:bCs/>
              <w:color w:val="000000" w:themeColor="text1"/>
              <w:u w:val="single"/>
            </w:rPr>
          </w:rPrChange>
        </w:rPr>
        <w:t xml:space="preserve">obejmuje </w:t>
      </w:r>
      <w:del w:id="1313" w:author="kaluz" w:date="2021-05-04T11:12:00Z">
        <w:r w:rsidRPr="008416E6">
          <w:rPr>
            <w:rPrChange w:id="1314" w:author="Robert Pasternak" w:date="2021-09-07T12:47:00Z">
              <w:rPr>
                <w:rFonts w:ascii="Times" w:hAnsi="Times" w:cs="Arial"/>
                <w:color w:val="000000" w:themeColor="text1"/>
                <w:u w:val="single"/>
              </w:rPr>
            </w:rPrChange>
          </w:rPr>
          <w:delText>6 84</w:delText>
        </w:r>
      </w:del>
      <w:ins w:id="1315" w:author="Robert Pasternak" w:date="2024-07-16T09:37:00Z">
        <w:r w:rsidR="00520137">
          <w:t>7 203</w:t>
        </w:r>
      </w:ins>
      <w:ins w:id="1316" w:author="Piotr Szumlak" w:date="2021-07-08T09:07:00Z">
        <w:del w:id="1317" w:author="Robert Pasternak" w:date="2024-07-16T09:37:00Z">
          <w:r w:rsidR="004B5929" w:rsidRPr="008416E6" w:rsidDel="00520137">
            <w:rPr>
              <w:rPrChange w:id="1318" w:author="Robert Pasternak" w:date="2021-09-07T12:47:00Z">
                <w:rPr>
                  <w:color w:val="000000" w:themeColor="text1"/>
                </w:rPr>
              </w:rPrChange>
            </w:rPr>
            <w:delText> </w:delText>
          </w:r>
        </w:del>
        <w:r w:rsidR="004B5929" w:rsidRPr="008416E6">
          <w:rPr>
            <w:rPrChange w:id="1319" w:author="Robert Pasternak" w:date="2021-09-07T12:47:00Z">
              <w:rPr>
                <w:color w:val="000000" w:themeColor="text1"/>
              </w:rPr>
            </w:rPrChange>
          </w:rPr>
          <w:t xml:space="preserve"> </w:t>
        </w:r>
      </w:ins>
      <w:del w:id="1320" w:author="kaluz" w:date="2021-05-04T11:12:00Z">
        <w:r w:rsidRPr="008416E6">
          <w:rPr>
            <w:rPrChange w:id="1321" w:author="Robert Pasternak" w:date="2021-09-07T12:47:00Z">
              <w:rPr>
                <w:rFonts w:ascii="Times" w:hAnsi="Times" w:cs="Arial"/>
                <w:color w:val="000000" w:themeColor="text1"/>
                <w:u w:val="single"/>
              </w:rPr>
            </w:rPrChange>
          </w:rPr>
          <w:delText>4</w:delText>
        </w:r>
      </w:del>
      <w:ins w:id="1322" w:author="kaluz" w:date="2021-05-04T11:12:00Z">
        <w:del w:id="1323" w:author="Robert Pasternak" w:date="2021-05-11T08:01:00Z">
          <w:r w:rsidRPr="008416E6">
            <w:rPr>
              <w:rPrChange w:id="1324" w:author="Robert Pasternak" w:date="2021-09-07T12:47:00Z">
                <w:rPr>
                  <w:rFonts w:ascii="Times" w:hAnsi="Times" w:cs="Arial"/>
                  <w:color w:val="000000" w:themeColor="text1"/>
                  <w:u w:val="single"/>
                </w:rPr>
              </w:rPrChange>
            </w:rPr>
            <w:delText>……………..</w:delText>
          </w:r>
        </w:del>
      </w:ins>
      <w:r w:rsidRPr="008416E6">
        <w:rPr>
          <w:rPrChange w:id="1325" w:author="Robert Pasternak" w:date="2021-09-07T12:47:00Z">
            <w:rPr>
              <w:rFonts w:ascii="Times" w:hAnsi="Times" w:cs="Arial"/>
              <w:color w:val="000000" w:themeColor="text1"/>
              <w:u w:val="single"/>
            </w:rPr>
          </w:rPrChange>
        </w:rPr>
        <w:t xml:space="preserve">budynków jednorodzinnych </w:t>
      </w:r>
      <w:del w:id="1326" w:author="Robert Pasternak" w:date="2021-07-01T12:28:00Z">
        <w:r w:rsidRPr="008416E6">
          <w:rPr>
            <w:rPrChange w:id="1327" w:author="Robert Pasternak" w:date="2021-09-07T12:47:00Z">
              <w:rPr>
                <w:rFonts w:ascii="Times" w:hAnsi="Times" w:cs="Arial"/>
                <w:color w:val="000000" w:themeColor="text1"/>
                <w:u w:val="single"/>
              </w:rPr>
            </w:rPrChange>
          </w:rPr>
          <w:delText>i</w:delText>
        </w:r>
        <w:r w:rsidRPr="008416E6">
          <w:rPr>
            <w:rPrChange w:id="1328" w:author="Robert Pasternak" w:date="2021-09-07T12:47:00Z">
              <w:rPr>
                <w:rFonts w:ascii="Times" w:hAnsi="Times" w:cs="Arial"/>
                <w:color w:val="FF0000"/>
                <w:u w:val="single"/>
              </w:rPr>
            </w:rPrChange>
          </w:rPr>
          <w:delText> </w:delText>
        </w:r>
      </w:del>
      <w:ins w:id="1329" w:author="Robert Pasternak" w:date="2021-07-01T12:28:00Z">
        <w:r w:rsidR="00DC0B79" w:rsidRPr="008416E6">
          <w:rPr>
            <w:rPrChange w:id="1330" w:author="Robert Pasternak" w:date="2021-09-07T12:47:00Z">
              <w:rPr>
                <w:color w:val="000000" w:themeColor="text1"/>
              </w:rPr>
            </w:rPrChange>
          </w:rPr>
          <w:t>oraz</w:t>
        </w:r>
        <w:r w:rsidRPr="008416E6">
          <w:rPr>
            <w:rPrChange w:id="1331" w:author="Robert Pasternak" w:date="2021-09-07T12:47:00Z">
              <w:rPr>
                <w:rFonts w:ascii="Times" w:hAnsi="Times" w:cs="Arial"/>
                <w:color w:val="FF0000"/>
                <w:u w:val="single"/>
              </w:rPr>
            </w:rPrChange>
          </w:rPr>
          <w:t> </w:t>
        </w:r>
      </w:ins>
      <w:del w:id="1332" w:author="kaluz" w:date="2021-05-04T11:12:00Z">
        <w:r w:rsidRPr="008416E6">
          <w:rPr>
            <w:rPrChange w:id="1333" w:author="Robert Pasternak" w:date="2021-09-07T12:47:00Z">
              <w:rPr>
                <w:rFonts w:ascii="Times" w:hAnsi="Times" w:cs="Arial"/>
                <w:color w:val="0000FF"/>
                <w:u w:val="single"/>
              </w:rPr>
            </w:rPrChange>
          </w:rPr>
          <w:delText>514</w:delText>
        </w:r>
      </w:del>
      <w:ins w:id="1334" w:author="kaluz" w:date="2021-05-04T11:12:00Z">
        <w:del w:id="1335" w:author="Robert Pasternak" w:date="2021-05-11T08:01:00Z">
          <w:r w:rsidRPr="008416E6">
            <w:rPr>
              <w:rPrChange w:id="1336" w:author="Robert Pasternak" w:date="2021-09-07T12:47:00Z">
                <w:rPr>
                  <w:rFonts w:ascii="Times" w:hAnsi="Times" w:cs="Arial"/>
                  <w:color w:val="0000FF"/>
                  <w:u w:val="single"/>
                </w:rPr>
              </w:rPrChange>
            </w:rPr>
            <w:delText>………..</w:delText>
          </w:r>
        </w:del>
      </w:ins>
      <w:ins w:id="1337" w:author="Robert Pasternak" w:date="2021-05-11T08:01:00Z">
        <w:r w:rsidR="00DD7F9E" w:rsidRPr="008416E6">
          <w:t>506</w:t>
        </w:r>
      </w:ins>
      <w:ins w:id="1338" w:author="Robert Pasternak" w:date="2024-07-16T09:37:00Z">
        <w:r w:rsidR="00520137">
          <w:t xml:space="preserve"> </w:t>
        </w:r>
      </w:ins>
      <w:ins w:id="1339" w:author="Piotr Szumlak" w:date="2021-07-08T09:07:00Z">
        <w:del w:id="1340" w:author="Robert Pasternak" w:date="2024-07-16T09:37:00Z">
          <w:r w:rsidR="004B5929" w:rsidRPr="008416E6" w:rsidDel="00520137">
            <w:delText xml:space="preserve"> </w:delText>
          </w:r>
        </w:del>
      </w:ins>
      <w:r w:rsidRPr="008416E6">
        <w:rPr>
          <w:rPrChange w:id="1341" w:author="Robert Pasternak" w:date="2021-09-07T12:47:00Z">
            <w:rPr>
              <w:rFonts w:ascii="Times" w:hAnsi="Times" w:cs="Arial"/>
              <w:color w:val="000000" w:themeColor="text1"/>
              <w:u w:val="single"/>
            </w:rPr>
          </w:rPrChange>
        </w:rPr>
        <w:t>budynków</w:t>
      </w:r>
      <w:ins w:id="1342" w:author="Robert Pasternak" w:date="2021-07-12T08:56:00Z">
        <w:r w:rsidR="0064136F" w:rsidRPr="008416E6">
          <w:rPr>
            <w:rPrChange w:id="1343" w:author="Robert Pasternak" w:date="2021-09-07T12:47:00Z">
              <w:rPr>
                <w:color w:val="000000" w:themeColor="text1"/>
              </w:rPr>
            </w:rPrChange>
          </w:rPr>
          <w:t xml:space="preserve"> </w:t>
        </w:r>
      </w:ins>
      <w:del w:id="1344" w:author="Robert Pasternak" w:date="2021-07-12T08:56:00Z">
        <w:r w:rsidRPr="008416E6" w:rsidDel="0064136F">
          <w:rPr>
            <w:rPrChange w:id="1345" w:author="Robert Pasternak" w:date="2021-09-07T12:47:00Z">
              <w:rPr>
                <w:rFonts w:ascii="Times" w:hAnsi="Times" w:cs="Arial"/>
                <w:color w:val="000000" w:themeColor="text1"/>
                <w:u w:val="single"/>
              </w:rPr>
            </w:rPrChange>
          </w:rPr>
          <w:lastRenderedPageBreak/>
          <w:delText xml:space="preserve"> </w:delText>
        </w:r>
      </w:del>
      <w:r w:rsidRPr="008416E6">
        <w:rPr>
          <w:rPrChange w:id="1346" w:author="Robert Pasternak" w:date="2021-09-07T12:47:00Z">
            <w:rPr>
              <w:rFonts w:ascii="Times" w:hAnsi="Times" w:cs="Arial"/>
              <w:color w:val="000000" w:themeColor="text1"/>
              <w:u w:val="single"/>
            </w:rPr>
          </w:rPrChange>
        </w:rPr>
        <w:t>wielorodzinnych</w:t>
      </w:r>
      <w:ins w:id="1347" w:author="Piotr Szumlak" w:date="2021-07-08T09:07:00Z">
        <w:r w:rsidR="004B5929" w:rsidRPr="008416E6">
          <w:rPr>
            <w:rPrChange w:id="1348" w:author="Robert Pasternak" w:date="2021-09-07T12:47:00Z">
              <w:rPr>
                <w:color w:val="000000" w:themeColor="text1"/>
              </w:rPr>
            </w:rPrChange>
          </w:rPr>
          <w:t xml:space="preserve"> </w:t>
        </w:r>
      </w:ins>
      <w:ins w:id="1349" w:author="kaluz" w:date="2021-05-04T11:12:00Z">
        <w:del w:id="1350" w:author="Robert Pasternak" w:date="2021-07-01T12:28:00Z">
          <w:r w:rsidRPr="008416E6">
            <w:rPr>
              <w:rPrChange w:id="1351" w:author="Robert Pasternak" w:date="2021-09-07T12:47:00Z">
                <w:rPr>
                  <w:rFonts w:ascii="Times" w:hAnsi="Times" w:cs="Arial"/>
                  <w:color w:val="000000" w:themeColor="text1"/>
                  <w:u w:val="single"/>
                </w:rPr>
              </w:rPrChange>
            </w:rPr>
            <w:delText>oraz</w:delText>
          </w:r>
        </w:del>
      </w:ins>
      <w:ins w:id="1352" w:author="Robert Pasternak" w:date="2021-07-01T12:28:00Z">
        <w:r w:rsidR="00DC0B79" w:rsidRPr="008416E6">
          <w:rPr>
            <w:rPrChange w:id="1353" w:author="Robert Pasternak" w:date="2021-09-07T12:47:00Z">
              <w:rPr>
                <w:color w:val="000000" w:themeColor="text1"/>
              </w:rPr>
            </w:rPrChange>
          </w:rPr>
          <w:t>i</w:t>
        </w:r>
      </w:ins>
      <w:ins w:id="1354" w:author="kaluz" w:date="2021-05-04T11:12:00Z">
        <w:r w:rsidRPr="008416E6">
          <w:rPr>
            <w:rPrChange w:id="1355" w:author="Robert Pasternak" w:date="2021-09-07T12:47:00Z">
              <w:rPr>
                <w:rFonts w:ascii="Times" w:hAnsi="Times" w:cs="Arial"/>
                <w:color w:val="000000" w:themeColor="text1"/>
                <w:u w:val="single"/>
              </w:rPr>
            </w:rPrChange>
          </w:rPr>
          <w:t xml:space="preserve"> zamieszkania zbiorowego</w:t>
        </w:r>
      </w:ins>
      <w:r w:rsidRPr="008416E6">
        <w:rPr>
          <w:rPrChange w:id="1356" w:author="Robert Pasternak" w:date="2021-09-07T12:47:00Z">
            <w:rPr>
              <w:rFonts w:ascii="Times" w:hAnsi="Times" w:cs="Arial"/>
              <w:color w:val="000000" w:themeColor="text1"/>
              <w:u w:val="single"/>
            </w:rPr>
          </w:rPrChange>
        </w:rPr>
        <w:t>.</w:t>
      </w:r>
      <w:ins w:id="1357" w:author="Piotr Szumlak" w:date="2021-07-08T09:07:00Z">
        <w:r w:rsidR="004B5929" w:rsidRPr="008416E6">
          <w:rPr>
            <w:rPrChange w:id="1358" w:author="Robert Pasternak" w:date="2021-09-07T12:47:00Z">
              <w:rPr>
                <w:color w:val="000000" w:themeColor="text1"/>
              </w:rPr>
            </w:rPrChange>
          </w:rPr>
          <w:t xml:space="preserve"> </w:t>
        </w:r>
      </w:ins>
    </w:p>
    <w:p w14:paraId="469FF2FF" w14:textId="5635B32B" w:rsidR="00361B44" w:rsidRPr="008416E6" w:rsidRDefault="00E11DE4">
      <w:pPr>
        <w:pStyle w:val="Akapitzlist"/>
        <w:shd w:val="clear" w:color="auto" w:fill="FFFFFF"/>
        <w:spacing w:line="312" w:lineRule="auto"/>
        <w:ind w:left="0" w:firstLine="708"/>
        <w:rPr>
          <w:del w:id="1359" w:author="Robert Pasternak" w:date="2021-06-08T09:10:00Z"/>
          <w:rPrChange w:id="1360" w:author="Robert Pasternak" w:date="2021-09-07T12:47:00Z">
            <w:rPr>
              <w:del w:id="1361" w:author="Robert Pasternak" w:date="2021-06-08T09:10:00Z"/>
              <w:rFonts w:ascii="Times" w:hAnsi="Times" w:cs="Arial"/>
            </w:rPr>
          </w:rPrChange>
        </w:rPr>
        <w:pPrChange w:id="1362" w:author="Robert Pasternak" w:date="2021-06-08T09:10:00Z">
          <w:pPr>
            <w:spacing w:line="360" w:lineRule="auto"/>
          </w:pPr>
        </w:pPrChange>
      </w:pPr>
      <w:r w:rsidRPr="008416E6">
        <w:rPr>
          <w:rPrChange w:id="1363" w:author="Robert Pasternak" w:date="2021-09-07T12:47:00Z">
            <w:rPr>
              <w:rFonts w:ascii="Times" w:hAnsi="Times" w:cs="Arial"/>
              <w:color w:val="000000" w:themeColor="text1"/>
              <w:u w:val="single"/>
            </w:rPr>
          </w:rPrChange>
        </w:rPr>
        <w:t xml:space="preserve">Wykaz zadeklarowanych nieruchomości </w:t>
      </w:r>
      <w:ins w:id="1364" w:author="Robert Pasternak" w:date="2021-07-12T08:57:00Z">
        <w:r w:rsidR="0064136F" w:rsidRPr="008416E6">
          <w:br/>
        </w:r>
      </w:ins>
      <w:r w:rsidRPr="008416E6">
        <w:rPr>
          <w:rPrChange w:id="1365" w:author="Robert Pasternak" w:date="2021-09-07T12:47:00Z">
            <w:rPr>
              <w:rFonts w:ascii="Times" w:hAnsi="Times" w:cs="Arial"/>
              <w:color w:val="000000" w:themeColor="text1"/>
              <w:u w:val="single"/>
            </w:rPr>
          </w:rPrChange>
        </w:rPr>
        <w:t xml:space="preserve">wg stanu na </w:t>
      </w:r>
      <w:ins w:id="1366" w:author="Robert Pasternak" w:date="2021-06-18T11:27:00Z">
        <w:r w:rsidR="005F1ED7" w:rsidRPr="008416E6">
          <w:t xml:space="preserve">dzień </w:t>
        </w:r>
      </w:ins>
      <w:del w:id="1367" w:author="kaluz" w:date="2021-05-04T11:18:00Z">
        <w:r w:rsidRPr="008416E6">
          <w:rPr>
            <w:rPrChange w:id="1368" w:author="Robert Pasternak" w:date="2021-09-07T12:47:00Z">
              <w:rPr>
                <w:rFonts w:ascii="Times" w:hAnsi="Times" w:cs="Arial"/>
                <w:color w:val="000000" w:themeColor="text1"/>
                <w:u w:val="single"/>
              </w:rPr>
            </w:rPrChange>
          </w:rPr>
          <w:delText>31.03.201</w:delText>
        </w:r>
      </w:del>
      <w:ins w:id="1369" w:author="Robert Pasternak" w:date="2021-05-11T08:02:00Z">
        <w:r w:rsidR="00520137" w:rsidRPr="00330D4B">
          <w:t>30.06</w:t>
        </w:r>
        <w:r w:rsidRPr="008416E6">
          <w:rPr>
            <w:rPrChange w:id="1370" w:author="Robert Pasternak" w:date="2021-09-07T12:47:00Z">
              <w:rPr>
                <w:rFonts w:ascii="Times" w:hAnsi="Times" w:cs="Arial"/>
                <w:color w:val="000000" w:themeColor="text1"/>
                <w:u w:val="single"/>
              </w:rPr>
            </w:rPrChange>
          </w:rPr>
          <w:t>.202</w:t>
        </w:r>
        <w:r w:rsidR="00520137" w:rsidRPr="00330D4B">
          <w:t>4</w:t>
        </w:r>
      </w:ins>
      <w:del w:id="1371" w:author="kaluz" w:date="2021-05-04T11:18:00Z">
        <w:r w:rsidRPr="008416E6">
          <w:rPr>
            <w:rPrChange w:id="1372" w:author="Robert Pasternak" w:date="2021-09-07T12:47:00Z">
              <w:rPr>
                <w:rFonts w:ascii="Times" w:hAnsi="Times" w:cs="Arial"/>
                <w:color w:val="000000" w:themeColor="text1"/>
                <w:u w:val="single"/>
              </w:rPr>
            </w:rPrChange>
          </w:rPr>
          <w:delText>9</w:delText>
        </w:r>
      </w:del>
      <w:ins w:id="1373" w:author="kaluz" w:date="2021-05-04T11:18:00Z">
        <w:del w:id="1374" w:author="Robert Pasternak" w:date="2021-05-11T08:02:00Z">
          <w:r w:rsidRPr="008416E6">
            <w:rPr>
              <w:rPrChange w:id="1375" w:author="Robert Pasternak" w:date="2021-09-07T12:47:00Z">
                <w:rPr>
                  <w:rFonts w:ascii="Times" w:hAnsi="Times" w:cs="Arial"/>
                  <w:color w:val="000000" w:themeColor="text1"/>
                  <w:u w:val="single"/>
                </w:rPr>
              </w:rPrChange>
            </w:rPr>
            <w:delText>…………..</w:delText>
          </w:r>
        </w:del>
      </w:ins>
      <w:r w:rsidRPr="008416E6">
        <w:rPr>
          <w:rPrChange w:id="1376" w:author="Robert Pasternak" w:date="2021-09-07T12:47:00Z">
            <w:rPr>
              <w:rFonts w:ascii="Times" w:hAnsi="Times" w:cs="Arial"/>
              <w:color w:val="000000" w:themeColor="text1"/>
              <w:u w:val="single"/>
            </w:rPr>
          </w:rPrChange>
        </w:rPr>
        <w:t xml:space="preserve"> r. zabudowanych budynkami mieszkalnymi wielorodzinnymi </w:t>
      </w:r>
      <w:ins w:id="1377" w:author="Robert Pasternak" w:date="2021-06-18T11:28:00Z">
        <w:r w:rsidR="005F1ED7" w:rsidRPr="008416E6">
          <w:br/>
        </w:r>
      </w:ins>
      <w:ins w:id="1378" w:author="kaluz" w:date="2021-05-04T11:18:00Z">
        <w:r w:rsidRPr="008416E6">
          <w:rPr>
            <w:rPrChange w:id="1379" w:author="Robert Pasternak" w:date="2021-09-07T12:47:00Z">
              <w:rPr>
                <w:rFonts w:ascii="Times" w:hAnsi="Times" w:cs="Arial"/>
                <w:color w:val="000000" w:themeColor="text1"/>
                <w:u w:val="single"/>
              </w:rPr>
            </w:rPrChange>
          </w:rPr>
          <w:t xml:space="preserve">i zamieszkania zbiorowego </w:t>
        </w:r>
      </w:ins>
      <w:r w:rsidRPr="008416E6">
        <w:rPr>
          <w:rPrChange w:id="1380" w:author="Robert Pasternak" w:date="2021-09-07T12:47:00Z">
            <w:rPr>
              <w:rFonts w:ascii="Times" w:hAnsi="Times" w:cs="Arial"/>
              <w:color w:val="000000" w:themeColor="text1"/>
              <w:u w:val="single"/>
            </w:rPr>
          </w:rPrChange>
        </w:rPr>
        <w:t xml:space="preserve">stanowi załącznik </w:t>
      </w:r>
      <w:ins w:id="1381" w:author="Robert Pasternak" w:date="2021-06-18T11:28:00Z">
        <w:r w:rsidR="005F1ED7" w:rsidRPr="008416E6">
          <w:t xml:space="preserve">do </w:t>
        </w:r>
      </w:ins>
      <w:del w:id="1382" w:author="Robert Pasternak" w:date="2021-06-18T11:27:00Z">
        <w:r w:rsidRPr="008416E6">
          <w:rPr>
            <w:rPrChange w:id="1383" w:author="Robert Pasternak" w:date="2021-09-07T12:47:00Z">
              <w:rPr>
                <w:rFonts w:ascii="Times" w:hAnsi="Times" w:cs="Arial"/>
                <w:color w:val="0000FF"/>
                <w:u w:val="single"/>
              </w:rPr>
            </w:rPrChange>
          </w:rPr>
          <w:delText xml:space="preserve">nr 2a </w:delText>
        </w:r>
      </w:del>
      <w:r w:rsidRPr="008416E6">
        <w:rPr>
          <w:rPrChange w:id="1384" w:author="Robert Pasternak" w:date="2021-09-07T12:47:00Z">
            <w:rPr>
              <w:rFonts w:ascii="Times" w:hAnsi="Times" w:cs="Arial"/>
              <w:color w:val="0000FF"/>
              <w:u w:val="single"/>
            </w:rPr>
          </w:rPrChange>
        </w:rPr>
        <w:t>S</w:t>
      </w:r>
      <w:del w:id="1385" w:author="kaluz" w:date="2021-05-04T11:21:00Z">
        <w:r w:rsidRPr="008416E6">
          <w:rPr>
            <w:rPrChange w:id="1386" w:author="Robert Pasternak" w:date="2021-09-07T12:47:00Z">
              <w:rPr>
                <w:rFonts w:ascii="Times" w:hAnsi="Times" w:cs="Arial"/>
                <w:color w:val="0000FF"/>
                <w:u w:val="single"/>
              </w:rPr>
            </w:rPrChange>
          </w:rPr>
          <w:delText>I</w:delText>
        </w:r>
      </w:del>
      <w:r w:rsidRPr="008416E6">
        <w:rPr>
          <w:rPrChange w:id="1387" w:author="Robert Pasternak" w:date="2021-09-07T12:47:00Z">
            <w:rPr>
              <w:rFonts w:ascii="Times" w:hAnsi="Times" w:cs="Arial"/>
              <w:color w:val="0000FF"/>
              <w:u w:val="single"/>
            </w:rPr>
          </w:rPrChange>
        </w:rPr>
        <w:t>WZ.</w:t>
      </w:r>
      <w:ins w:id="1388" w:author="Piotr Szumlak" w:date="2021-07-08T09:07:00Z">
        <w:r w:rsidR="004B5929" w:rsidRPr="008416E6">
          <w:t xml:space="preserve"> </w:t>
        </w:r>
      </w:ins>
    </w:p>
    <w:p w14:paraId="0139F77C" w14:textId="0AC11F73" w:rsidR="00361B44" w:rsidRPr="008416E6" w:rsidRDefault="00E11DE4">
      <w:pPr>
        <w:pStyle w:val="Akapitzlist"/>
        <w:shd w:val="clear" w:color="auto" w:fill="FFFFFF"/>
        <w:spacing w:line="312" w:lineRule="auto"/>
        <w:ind w:left="0" w:firstLine="708"/>
        <w:rPr>
          <w:ins w:id="1389" w:author="kaluz" w:date="2021-05-04T11:19:00Z"/>
          <w:del w:id="1390" w:author="Robert Pasternak" w:date="2021-06-08T09:11:00Z"/>
          <w:rPrChange w:id="1391" w:author="Robert Pasternak" w:date="2021-09-07T12:47:00Z">
            <w:rPr>
              <w:ins w:id="1392" w:author="kaluz" w:date="2021-05-04T11:19:00Z"/>
              <w:del w:id="1393" w:author="Robert Pasternak" w:date="2021-06-08T09:11:00Z"/>
              <w:rFonts w:ascii="Times" w:hAnsi="Times" w:cs="Arial"/>
              <w:color w:val="000000" w:themeColor="text1"/>
            </w:rPr>
          </w:rPrChange>
        </w:rPr>
        <w:pPrChange w:id="1394" w:author="Robert Pasternak" w:date="2021-06-08T09:10:00Z">
          <w:pPr>
            <w:spacing w:line="360" w:lineRule="auto"/>
          </w:pPr>
        </w:pPrChange>
      </w:pPr>
      <w:r w:rsidRPr="008416E6">
        <w:rPr>
          <w:rPrChange w:id="1395" w:author="Robert Pasternak" w:date="2021-09-07T12:47:00Z">
            <w:rPr>
              <w:rFonts w:ascii="Times" w:hAnsi="Times" w:cs="Arial"/>
              <w:color w:val="000000" w:themeColor="text1"/>
              <w:u w:val="single"/>
            </w:rPr>
          </w:rPrChange>
        </w:rPr>
        <w:t xml:space="preserve">Wykaz zadeklarowanych nieruchomości wg stanu na </w:t>
      </w:r>
      <w:ins w:id="1396" w:author="Robert Pasternak" w:date="2021-06-18T11:28:00Z">
        <w:r w:rsidR="005F1ED7" w:rsidRPr="008416E6">
          <w:t xml:space="preserve">dzień </w:t>
        </w:r>
      </w:ins>
      <w:del w:id="1397" w:author="kaluz" w:date="2021-05-04T11:19:00Z">
        <w:r w:rsidRPr="008416E6">
          <w:rPr>
            <w:rPrChange w:id="1398" w:author="Robert Pasternak" w:date="2021-09-07T12:47:00Z">
              <w:rPr>
                <w:rFonts w:ascii="Times" w:hAnsi="Times" w:cs="Arial"/>
                <w:color w:val="000000" w:themeColor="text1"/>
                <w:u w:val="single"/>
              </w:rPr>
            </w:rPrChange>
          </w:rPr>
          <w:delText>31.03.2019</w:delText>
        </w:r>
      </w:del>
      <w:ins w:id="1399" w:author="kaluz" w:date="2021-05-04T11:19:00Z">
        <w:del w:id="1400" w:author="Robert Pasternak" w:date="2021-05-11T08:02:00Z">
          <w:r w:rsidRPr="008416E6">
            <w:rPr>
              <w:rPrChange w:id="1401" w:author="Robert Pasternak" w:date="2021-09-07T12:47:00Z">
                <w:rPr>
                  <w:rFonts w:ascii="Times" w:hAnsi="Times" w:cs="Arial"/>
                  <w:color w:val="000000" w:themeColor="text1"/>
                  <w:u w:val="single"/>
                </w:rPr>
              </w:rPrChange>
            </w:rPr>
            <w:delText>………</w:delText>
          </w:r>
        </w:del>
      </w:ins>
      <w:ins w:id="1402" w:author="Robert Pasternak" w:date="2021-05-11T08:02:00Z">
        <w:r w:rsidR="00520137" w:rsidRPr="00330D4B">
          <w:t>30.06</w:t>
        </w:r>
        <w:r w:rsidRPr="008416E6">
          <w:rPr>
            <w:rPrChange w:id="1403" w:author="Robert Pasternak" w:date="2021-09-07T12:47:00Z">
              <w:rPr>
                <w:rFonts w:ascii="Times" w:hAnsi="Times" w:cs="Arial"/>
                <w:color w:val="000000" w:themeColor="text1"/>
                <w:u w:val="single"/>
              </w:rPr>
            </w:rPrChange>
          </w:rPr>
          <w:t>.202</w:t>
        </w:r>
        <w:r w:rsidR="00520137" w:rsidRPr="00330D4B">
          <w:t>4</w:t>
        </w:r>
      </w:ins>
      <w:r w:rsidRPr="008416E6">
        <w:rPr>
          <w:rPrChange w:id="1404" w:author="Robert Pasternak" w:date="2021-09-07T12:47:00Z">
            <w:rPr>
              <w:rFonts w:ascii="Times" w:hAnsi="Times" w:cs="Arial"/>
              <w:color w:val="000000" w:themeColor="text1"/>
              <w:u w:val="single"/>
            </w:rPr>
          </w:rPrChange>
        </w:rPr>
        <w:t xml:space="preserve"> r. zabudowanych budynkami mieszkalnymi jednorodzinnymi stanowi załącznik </w:t>
      </w:r>
      <w:ins w:id="1405" w:author="Robert Pasternak" w:date="2021-06-18T11:28:00Z">
        <w:r w:rsidR="005F1ED7" w:rsidRPr="008416E6">
          <w:t xml:space="preserve">do </w:t>
        </w:r>
      </w:ins>
      <w:del w:id="1406" w:author="Robert Pasternak" w:date="2021-06-18T11:28:00Z">
        <w:r w:rsidRPr="008416E6">
          <w:rPr>
            <w:rPrChange w:id="1407" w:author="Robert Pasternak" w:date="2021-09-07T12:47:00Z">
              <w:rPr>
                <w:rFonts w:ascii="Times" w:hAnsi="Times" w:cs="Arial"/>
                <w:color w:val="000000" w:themeColor="text1"/>
                <w:u w:val="single"/>
              </w:rPr>
            </w:rPrChange>
          </w:rPr>
          <w:delText xml:space="preserve">nr 2b </w:delText>
        </w:r>
      </w:del>
      <w:r w:rsidRPr="008416E6">
        <w:rPr>
          <w:rPrChange w:id="1408" w:author="Robert Pasternak" w:date="2021-09-07T12:47:00Z">
            <w:rPr>
              <w:rFonts w:ascii="Times" w:hAnsi="Times" w:cs="Arial"/>
              <w:color w:val="000000" w:themeColor="text1"/>
              <w:u w:val="single"/>
            </w:rPr>
          </w:rPrChange>
        </w:rPr>
        <w:t>S</w:t>
      </w:r>
      <w:del w:id="1409" w:author="kaluz" w:date="2021-05-04T11:21:00Z">
        <w:r w:rsidRPr="008416E6">
          <w:rPr>
            <w:rPrChange w:id="1410" w:author="Robert Pasternak" w:date="2021-09-07T12:47:00Z">
              <w:rPr>
                <w:rFonts w:ascii="Times" w:hAnsi="Times" w:cs="Arial"/>
                <w:color w:val="000000" w:themeColor="text1"/>
                <w:u w:val="single"/>
              </w:rPr>
            </w:rPrChange>
          </w:rPr>
          <w:delText>I</w:delText>
        </w:r>
      </w:del>
      <w:r w:rsidRPr="008416E6">
        <w:rPr>
          <w:rPrChange w:id="1411" w:author="Robert Pasternak" w:date="2021-09-07T12:47:00Z">
            <w:rPr>
              <w:rFonts w:ascii="Times" w:hAnsi="Times" w:cs="Arial"/>
              <w:color w:val="000000" w:themeColor="text1"/>
              <w:u w:val="single"/>
            </w:rPr>
          </w:rPrChange>
        </w:rPr>
        <w:t>WZ.</w:t>
      </w:r>
      <w:ins w:id="1412" w:author="Piotr Szumlak" w:date="2021-07-08T09:08:00Z">
        <w:r w:rsidR="00175817" w:rsidRPr="008416E6">
          <w:t xml:space="preserve"> </w:t>
        </w:r>
      </w:ins>
    </w:p>
    <w:p w14:paraId="27D7F12B" w14:textId="168D1318" w:rsidR="00361B44" w:rsidRPr="008416E6" w:rsidRDefault="00E11DE4">
      <w:pPr>
        <w:pStyle w:val="Akapitzlist"/>
        <w:shd w:val="clear" w:color="auto" w:fill="FFFFFF"/>
        <w:spacing w:line="312" w:lineRule="auto"/>
        <w:ind w:left="0" w:firstLine="708"/>
        <w:rPr>
          <w:rPrChange w:id="1413" w:author="Robert Pasternak" w:date="2021-09-07T12:47:00Z">
            <w:rPr>
              <w:rFonts w:ascii="Times" w:hAnsi="Times" w:cs="Arial"/>
              <w:color w:val="000000" w:themeColor="text1"/>
            </w:rPr>
          </w:rPrChange>
        </w:rPr>
        <w:pPrChange w:id="1414" w:author="Robert Pasternak" w:date="2021-06-08T09:11:00Z">
          <w:pPr>
            <w:spacing w:line="360" w:lineRule="auto"/>
          </w:pPr>
        </w:pPrChange>
      </w:pPr>
      <w:ins w:id="1415" w:author="kaluz" w:date="2021-05-04T11:19:00Z">
        <w:r w:rsidRPr="008416E6">
          <w:rPr>
            <w:rPrChange w:id="1416" w:author="Robert Pasternak" w:date="2021-09-07T12:47:00Z">
              <w:rPr>
                <w:rFonts w:ascii="Times" w:hAnsi="Times" w:cs="Arial"/>
                <w:color w:val="000000" w:themeColor="text1"/>
                <w:u w:val="single"/>
              </w:rPr>
            </w:rPrChange>
          </w:rPr>
          <w:t xml:space="preserve">Inwentaryzacja miejsc gromadzenia odpadów </w:t>
        </w:r>
      </w:ins>
      <w:ins w:id="1417" w:author="Robert Pasternak" w:date="2021-06-18T11:28:00Z">
        <w:r w:rsidR="005F1ED7" w:rsidRPr="008416E6">
          <w:br/>
        </w:r>
      </w:ins>
      <w:ins w:id="1418" w:author="kaluz" w:date="2021-05-04T11:19:00Z">
        <w:r w:rsidRPr="008416E6">
          <w:rPr>
            <w:rPrChange w:id="1419" w:author="Robert Pasternak" w:date="2021-09-07T12:47:00Z">
              <w:rPr>
                <w:rFonts w:ascii="Times" w:hAnsi="Times" w:cs="Arial"/>
                <w:color w:val="000000" w:themeColor="text1"/>
                <w:u w:val="single"/>
              </w:rPr>
            </w:rPrChange>
          </w:rPr>
          <w:t xml:space="preserve">w zabudowie wielorodzinnej i zamieszkania zbiorowego wraz ze wskazaniem </w:t>
        </w:r>
        <w:del w:id="1420" w:author="Robert Pasternak" w:date="2021-07-01T12:30:00Z">
          <w:r w:rsidRPr="008416E6">
            <w:rPr>
              <w:rPrChange w:id="1421" w:author="Robert Pasternak" w:date="2021-09-07T12:47:00Z">
                <w:rPr>
                  <w:rFonts w:ascii="Times" w:hAnsi="Times" w:cs="Arial"/>
                  <w:color w:val="000000" w:themeColor="text1"/>
                  <w:u w:val="single"/>
                </w:rPr>
              </w:rPrChange>
            </w:rPr>
            <w:delText>ilo</w:delText>
          </w:r>
        </w:del>
      </w:ins>
      <w:ins w:id="1422" w:author="kaluz" w:date="2021-05-04T11:20:00Z">
        <w:del w:id="1423" w:author="Robert Pasternak" w:date="2021-07-01T12:30:00Z">
          <w:r w:rsidRPr="008416E6">
            <w:rPr>
              <w:rPrChange w:id="1424" w:author="Robert Pasternak" w:date="2021-09-07T12:47:00Z">
                <w:rPr>
                  <w:rFonts w:ascii="Times" w:hAnsi="Times" w:cs="Arial"/>
                  <w:color w:val="000000" w:themeColor="text1"/>
                  <w:u w:val="single"/>
                </w:rPr>
              </w:rPrChange>
            </w:rPr>
            <w:delText>ści</w:delText>
          </w:r>
        </w:del>
      </w:ins>
      <w:ins w:id="1425" w:author="Robert Pasternak" w:date="2021-07-01T12:30:00Z">
        <w:r w:rsidR="00D20530" w:rsidRPr="008416E6">
          <w:t>liczby</w:t>
        </w:r>
      </w:ins>
      <w:ins w:id="1426" w:author="kaluz" w:date="2021-05-04T11:20:00Z">
        <w:r w:rsidRPr="008416E6">
          <w:rPr>
            <w:rPrChange w:id="1427" w:author="Robert Pasternak" w:date="2021-09-07T12:47:00Z">
              <w:rPr>
                <w:rFonts w:ascii="Times" w:hAnsi="Times" w:cs="Arial"/>
                <w:color w:val="000000" w:themeColor="text1"/>
                <w:u w:val="single"/>
              </w:rPr>
            </w:rPrChange>
          </w:rPr>
          <w:t xml:space="preserve"> i typów pojemników do zbierania odpadów komunalnych w które wyposażone jest miejsce gromadzenia odpadów</w:t>
        </w:r>
      </w:ins>
      <w:ins w:id="1428" w:author="kaluz" w:date="2021-05-04T11:21:00Z">
        <w:r w:rsidRPr="008416E6">
          <w:rPr>
            <w:rPrChange w:id="1429" w:author="Robert Pasternak" w:date="2021-09-07T12:47:00Z">
              <w:rPr>
                <w:rFonts w:ascii="Times" w:hAnsi="Times" w:cs="Arial"/>
                <w:color w:val="000000" w:themeColor="text1"/>
                <w:u w:val="single"/>
              </w:rPr>
            </w:rPrChange>
          </w:rPr>
          <w:t xml:space="preserve"> na dzień</w:t>
        </w:r>
      </w:ins>
      <w:ins w:id="1430" w:author="Robert Pasternak" w:date="2021-05-11T08:02:00Z">
        <w:r w:rsidR="00520137" w:rsidRPr="00330D4B">
          <w:t xml:space="preserve"> 30.06</w:t>
        </w:r>
        <w:r w:rsidRPr="008416E6">
          <w:rPr>
            <w:rPrChange w:id="1431" w:author="Robert Pasternak" w:date="2021-09-07T12:47:00Z">
              <w:rPr>
                <w:rFonts w:ascii="Times" w:hAnsi="Times" w:cs="Arial"/>
                <w:color w:val="000000" w:themeColor="text1"/>
                <w:u w:val="single"/>
              </w:rPr>
            </w:rPrChange>
          </w:rPr>
          <w:t>.202</w:t>
        </w:r>
        <w:r w:rsidR="00520137" w:rsidRPr="00330D4B">
          <w:t>4</w:t>
        </w:r>
      </w:ins>
      <w:ins w:id="1432" w:author="Robert Pasternak" w:date="2021-05-13T11:40:00Z">
        <w:r w:rsidR="007E1EF0" w:rsidRPr="008416E6">
          <w:t xml:space="preserve"> r.</w:t>
        </w:r>
      </w:ins>
      <w:ins w:id="1433" w:author="kaluz" w:date="2021-05-04T11:21:00Z">
        <w:del w:id="1434" w:author="Robert Pasternak" w:date="2021-05-11T08:02:00Z">
          <w:r w:rsidRPr="008416E6">
            <w:rPr>
              <w:rPrChange w:id="1435" w:author="Robert Pasternak" w:date="2021-09-07T12:47:00Z">
                <w:rPr>
                  <w:rFonts w:ascii="Times" w:hAnsi="Times" w:cs="Arial"/>
                  <w:color w:val="000000" w:themeColor="text1"/>
                  <w:u w:val="single"/>
                </w:rPr>
              </w:rPrChange>
            </w:rPr>
            <w:delText xml:space="preserve"> ……………...</w:delText>
          </w:r>
        </w:del>
      </w:ins>
      <w:ins w:id="1436" w:author="kaluz" w:date="2021-05-04T11:20:00Z">
        <w:r w:rsidRPr="008416E6">
          <w:rPr>
            <w:rPrChange w:id="1437" w:author="Robert Pasternak" w:date="2021-09-07T12:47:00Z">
              <w:rPr>
                <w:rFonts w:ascii="Times" w:hAnsi="Times" w:cs="Arial"/>
                <w:color w:val="000000" w:themeColor="text1"/>
                <w:u w:val="single"/>
              </w:rPr>
            </w:rPrChange>
          </w:rPr>
          <w:t xml:space="preserve"> stanowi załącznik </w:t>
        </w:r>
      </w:ins>
      <w:ins w:id="1438" w:author="kaluz" w:date="2021-05-04T11:21:00Z">
        <w:del w:id="1439" w:author="Robert Pasternak" w:date="2021-06-18T11:28:00Z">
          <w:r w:rsidRPr="008416E6">
            <w:rPr>
              <w:rPrChange w:id="1440" w:author="Robert Pasternak" w:date="2021-09-07T12:47:00Z">
                <w:rPr>
                  <w:rFonts w:ascii="Times" w:hAnsi="Times" w:cs="Arial"/>
                  <w:color w:val="000000" w:themeColor="text1"/>
                  <w:u w:val="single"/>
                </w:rPr>
              </w:rPrChange>
            </w:rPr>
            <w:delText xml:space="preserve">nr 2c </w:delText>
          </w:r>
        </w:del>
        <w:r w:rsidRPr="008416E6">
          <w:rPr>
            <w:rPrChange w:id="1441" w:author="Robert Pasternak" w:date="2021-09-07T12:47:00Z">
              <w:rPr>
                <w:rFonts w:ascii="Times" w:hAnsi="Times" w:cs="Arial"/>
                <w:color w:val="000000" w:themeColor="text1"/>
                <w:u w:val="single"/>
              </w:rPr>
            </w:rPrChange>
          </w:rPr>
          <w:t>do SWZ.</w:t>
        </w:r>
      </w:ins>
    </w:p>
    <w:p w14:paraId="224BBD0A" w14:textId="77777777" w:rsidR="00361B44" w:rsidRPr="008416E6" w:rsidRDefault="00361B44">
      <w:pPr>
        <w:shd w:val="clear" w:color="auto" w:fill="FFFFFF"/>
        <w:spacing w:line="312" w:lineRule="auto"/>
        <w:rPr>
          <w:rPrChange w:id="1442" w:author="Robert Pasternak" w:date="2021-09-07T12:47:00Z">
            <w:rPr>
              <w:rFonts w:ascii="Times" w:hAnsi="Times" w:cs="Arial"/>
            </w:rPr>
          </w:rPrChange>
        </w:rPr>
        <w:pPrChange w:id="1443" w:author="Robert Pasternak" w:date="2021-05-13T11:34:00Z">
          <w:pPr>
            <w:shd w:val="clear" w:color="auto" w:fill="FFFFFF"/>
            <w:spacing w:line="360" w:lineRule="auto"/>
          </w:pPr>
        </w:pPrChange>
      </w:pPr>
    </w:p>
    <w:p w14:paraId="4E9FF360" w14:textId="40533D00" w:rsidR="00361B44" w:rsidRPr="008416E6" w:rsidRDefault="00E11DE4">
      <w:pPr>
        <w:shd w:val="clear" w:color="auto" w:fill="FFFFFF"/>
        <w:spacing w:line="312" w:lineRule="auto"/>
        <w:ind w:firstLine="708"/>
        <w:rPr>
          <w:rPrChange w:id="1444" w:author="Robert Pasternak" w:date="2021-09-07T12:47:00Z">
            <w:rPr>
              <w:rFonts w:ascii="Times" w:hAnsi="Times" w:cs="Arial"/>
            </w:rPr>
          </w:rPrChange>
        </w:rPr>
        <w:pPrChange w:id="1445" w:author="Robert Pasternak" w:date="2021-05-13T11:34:00Z">
          <w:pPr>
            <w:shd w:val="clear" w:color="auto" w:fill="FFFFFF"/>
            <w:spacing w:line="360" w:lineRule="auto"/>
            <w:ind w:firstLine="708"/>
          </w:pPr>
        </w:pPrChange>
      </w:pPr>
      <w:r w:rsidRPr="008416E6">
        <w:rPr>
          <w:rPrChange w:id="1446" w:author="Robert Pasternak" w:date="2021-09-07T12:47:00Z">
            <w:rPr>
              <w:rFonts w:ascii="Times" w:hAnsi="Times" w:cs="Arial"/>
              <w:color w:val="0000FF"/>
              <w:u w:val="single"/>
            </w:rPr>
          </w:rPrChange>
        </w:rPr>
        <w:t>Wykonawca zobowiązany jest uwzględnić przy sporządzaniu oferty na okres objęty zamówieniem zmienność liczby obsługiwanych nieruchomości, na których zamieszkują mieszkańcy (zarówno zmniejszenie jak i zwiększenie liczby obsługiwanych nieruchomości). Zmiana liczby nieruchomości obsługiwanych w ramach przedmiotu zamówienia nie jest podstawą do zmiany wynagrodzenia przysługującego Wykonawcy za realizację przedmiotu zamówienia. Informacje zawarte w tabeli nr 2 OPZ podane zostały w celu sporządzenia oferty. Zamawiający wskazał w tabeli liczbę i rodzaj nieruchomości, na których zamieszkują mieszkańcy w Gminie w latach 2014- 20</w:t>
      </w:r>
      <w:ins w:id="1447" w:author="kaluz" w:date="2021-05-04T11:25:00Z">
        <w:r w:rsidRPr="008416E6">
          <w:rPr>
            <w:rPrChange w:id="1448" w:author="Robert Pasternak" w:date="2021-09-07T12:47:00Z">
              <w:rPr>
                <w:rFonts w:ascii="Times" w:hAnsi="Times" w:cs="Arial"/>
                <w:color w:val="0000FF"/>
                <w:u w:val="single"/>
              </w:rPr>
            </w:rPrChange>
          </w:rPr>
          <w:t>2</w:t>
        </w:r>
      </w:ins>
      <w:ins w:id="1449" w:author="Robert Pasternak" w:date="2024-07-16T09:38:00Z">
        <w:r w:rsidR="00520137">
          <w:t xml:space="preserve">4 </w:t>
        </w:r>
      </w:ins>
      <w:ins w:id="1450" w:author="kaluz" w:date="2021-05-04T11:25:00Z">
        <w:del w:id="1451" w:author="Robert Pasternak" w:date="2024-07-16T09:38:00Z">
          <w:r w:rsidRPr="008416E6" w:rsidDel="00520137">
            <w:rPr>
              <w:rPrChange w:id="1452" w:author="Robert Pasternak" w:date="2021-09-07T12:47:00Z">
                <w:rPr>
                  <w:rFonts w:ascii="Times" w:hAnsi="Times" w:cs="Arial"/>
                  <w:color w:val="0000FF"/>
                  <w:u w:val="single"/>
                </w:rPr>
              </w:rPrChange>
            </w:rPr>
            <w:delText>1</w:delText>
          </w:r>
        </w:del>
      </w:ins>
      <w:del w:id="1453" w:author="kaluz" w:date="2021-05-04T11:25:00Z">
        <w:r w:rsidRPr="008416E6">
          <w:rPr>
            <w:rPrChange w:id="1454" w:author="Robert Pasternak" w:date="2021-09-07T12:47:00Z">
              <w:rPr>
                <w:rFonts w:ascii="Times" w:hAnsi="Times" w:cs="Arial"/>
                <w:color w:val="0000FF"/>
                <w:u w:val="single"/>
              </w:rPr>
            </w:rPrChange>
          </w:rPr>
          <w:delText>19</w:delText>
        </w:r>
      </w:del>
      <w:r w:rsidRPr="008416E6">
        <w:rPr>
          <w:rPrChange w:id="1455" w:author="Robert Pasternak" w:date="2021-09-07T12:47:00Z">
            <w:rPr>
              <w:rFonts w:ascii="Times" w:hAnsi="Times" w:cs="Arial"/>
              <w:color w:val="0000FF"/>
              <w:u w:val="single"/>
            </w:rPr>
          </w:rPrChange>
        </w:rPr>
        <w:t xml:space="preserve">(do </w:t>
      </w:r>
      <w:del w:id="1456" w:author="kaluz" w:date="2021-05-04T11:25:00Z">
        <w:r w:rsidRPr="008416E6">
          <w:rPr>
            <w:rPrChange w:id="1457" w:author="Robert Pasternak" w:date="2021-09-07T12:47:00Z">
              <w:rPr>
                <w:rFonts w:ascii="Times" w:hAnsi="Times" w:cs="Arial"/>
                <w:color w:val="0000FF"/>
                <w:u w:val="single"/>
              </w:rPr>
            </w:rPrChange>
          </w:rPr>
          <w:delText>31.0</w:delText>
        </w:r>
      </w:del>
      <w:ins w:id="1458" w:author="Robert Pasternak" w:date="2021-05-11T08:03:00Z">
        <w:r w:rsidR="00520137" w:rsidRPr="00330D4B">
          <w:t>30.06</w:t>
        </w:r>
        <w:r w:rsidRPr="008416E6">
          <w:rPr>
            <w:rPrChange w:id="1459" w:author="Robert Pasternak" w:date="2021-09-07T12:47:00Z">
              <w:rPr>
                <w:rFonts w:ascii="Times" w:hAnsi="Times" w:cs="Arial"/>
                <w:color w:val="0000FF"/>
                <w:u w:val="single"/>
              </w:rPr>
            </w:rPrChange>
          </w:rPr>
          <w:t>.</w:t>
        </w:r>
      </w:ins>
      <w:del w:id="1460" w:author="kaluz" w:date="2021-05-04T11:25:00Z">
        <w:r w:rsidRPr="008416E6">
          <w:rPr>
            <w:rPrChange w:id="1461" w:author="Robert Pasternak" w:date="2021-09-07T12:47:00Z">
              <w:rPr>
                <w:rFonts w:ascii="Times" w:hAnsi="Times" w:cs="Arial"/>
                <w:color w:val="0000FF"/>
                <w:u w:val="single"/>
              </w:rPr>
            </w:rPrChange>
          </w:rPr>
          <w:delText>3</w:delText>
        </w:r>
      </w:del>
      <w:ins w:id="1462" w:author="kaluz" w:date="2021-05-04T11:25:00Z">
        <w:del w:id="1463" w:author="Robert Pasternak" w:date="2021-05-11T08:03:00Z">
          <w:r w:rsidRPr="008416E6">
            <w:rPr>
              <w:rPrChange w:id="1464" w:author="Robert Pasternak" w:date="2021-09-07T12:47:00Z">
                <w:rPr>
                  <w:rFonts w:ascii="Times" w:hAnsi="Times" w:cs="Arial"/>
                  <w:color w:val="0000FF"/>
                  <w:u w:val="single"/>
                </w:rPr>
              </w:rPrChange>
            </w:rPr>
            <w:delText>……</w:delText>
          </w:r>
        </w:del>
      </w:ins>
      <w:del w:id="1465" w:author="Robert Pasternak" w:date="2021-05-11T08:03:00Z">
        <w:r w:rsidRPr="008416E6">
          <w:rPr>
            <w:rPrChange w:id="1466" w:author="Robert Pasternak" w:date="2021-09-07T12:47:00Z">
              <w:rPr>
                <w:rFonts w:ascii="Times" w:hAnsi="Times" w:cs="Arial"/>
                <w:color w:val="0000FF"/>
                <w:u w:val="single"/>
              </w:rPr>
            </w:rPrChange>
          </w:rPr>
          <w:delText>.</w:delText>
        </w:r>
      </w:del>
      <w:r w:rsidRPr="008416E6">
        <w:rPr>
          <w:rPrChange w:id="1467" w:author="Robert Pasternak" w:date="2021-09-07T12:47:00Z">
            <w:rPr>
              <w:rFonts w:ascii="Times" w:hAnsi="Times" w:cs="Arial"/>
              <w:color w:val="0000FF"/>
              <w:u w:val="single"/>
            </w:rPr>
          </w:rPrChange>
        </w:rPr>
        <w:t>20</w:t>
      </w:r>
      <w:ins w:id="1468" w:author="kaluz" w:date="2021-05-04T11:25:00Z">
        <w:r w:rsidRPr="008416E6">
          <w:rPr>
            <w:rPrChange w:id="1469" w:author="Robert Pasternak" w:date="2021-09-07T12:47:00Z">
              <w:rPr>
                <w:rFonts w:ascii="Times" w:hAnsi="Times" w:cs="Arial"/>
                <w:color w:val="0000FF"/>
                <w:u w:val="single"/>
              </w:rPr>
            </w:rPrChange>
          </w:rPr>
          <w:t>2</w:t>
        </w:r>
      </w:ins>
      <w:ins w:id="1470" w:author="Robert Pasternak" w:date="2024-07-16T09:38:00Z">
        <w:r w:rsidR="00520137">
          <w:t>4</w:t>
        </w:r>
      </w:ins>
      <w:ins w:id="1471" w:author="kaluz" w:date="2021-05-04T11:25:00Z">
        <w:del w:id="1472" w:author="Robert Pasternak" w:date="2024-07-16T09:38:00Z">
          <w:r w:rsidRPr="008416E6" w:rsidDel="00520137">
            <w:rPr>
              <w:rPrChange w:id="1473" w:author="Robert Pasternak" w:date="2021-09-07T12:47:00Z">
                <w:rPr>
                  <w:rFonts w:ascii="Times" w:hAnsi="Times" w:cs="Arial"/>
                  <w:color w:val="0000FF"/>
                  <w:u w:val="single"/>
                </w:rPr>
              </w:rPrChange>
            </w:rPr>
            <w:delText>1</w:delText>
          </w:r>
        </w:del>
      </w:ins>
      <w:del w:id="1474" w:author="kaluz" w:date="2021-05-04T11:25:00Z">
        <w:r w:rsidRPr="008416E6">
          <w:rPr>
            <w:rPrChange w:id="1475" w:author="Robert Pasternak" w:date="2021-09-07T12:47:00Z">
              <w:rPr>
                <w:rFonts w:ascii="Times" w:hAnsi="Times" w:cs="Arial"/>
                <w:color w:val="0000FF"/>
                <w:u w:val="single"/>
              </w:rPr>
            </w:rPrChange>
          </w:rPr>
          <w:delText>19</w:delText>
        </w:r>
      </w:del>
      <w:r w:rsidRPr="008416E6">
        <w:rPr>
          <w:rPrChange w:id="1476" w:author="Robert Pasternak" w:date="2021-09-07T12:47:00Z">
            <w:rPr>
              <w:rFonts w:ascii="Times" w:hAnsi="Times" w:cs="Arial"/>
              <w:color w:val="0000FF"/>
              <w:u w:val="single"/>
            </w:rPr>
          </w:rPrChange>
        </w:rPr>
        <w:t xml:space="preserve"> r.), co umożliwia szacunkową ocenę wzrostu lub spadku liczby nieruchomości w Gminie w okresie realizacji Przedmiotu zamówienia.</w:t>
      </w:r>
    </w:p>
    <w:p w14:paraId="694877B0" w14:textId="77777777" w:rsidR="00361B44" w:rsidRPr="008416E6" w:rsidDel="0064136F" w:rsidRDefault="00361B44">
      <w:pPr>
        <w:shd w:val="clear" w:color="auto" w:fill="FFFFFF"/>
        <w:spacing w:line="312" w:lineRule="auto"/>
        <w:jc w:val="center"/>
        <w:rPr>
          <w:ins w:id="1477" w:author="Piotr Szumlak" w:date="2021-07-09T12:13:00Z"/>
          <w:del w:id="1478" w:author="Robert Pasternak" w:date="2021-07-12T08:58:00Z"/>
        </w:rPr>
        <w:pPrChange w:id="1479" w:author="Robert Pasternak" w:date="2021-05-13T11:34:00Z">
          <w:pPr>
            <w:shd w:val="clear" w:color="auto" w:fill="FFFFFF"/>
            <w:jc w:val="center"/>
          </w:pPr>
        </w:pPrChange>
      </w:pPr>
    </w:p>
    <w:p w14:paraId="1C2479F3" w14:textId="77777777" w:rsidR="005F08CB" w:rsidRPr="008416E6" w:rsidRDefault="005F08CB">
      <w:pPr>
        <w:shd w:val="clear" w:color="auto" w:fill="FFFFFF"/>
        <w:spacing w:line="312" w:lineRule="auto"/>
        <w:rPr>
          <w:rPrChange w:id="1480" w:author="Robert Pasternak" w:date="2021-09-07T12:47:00Z">
            <w:rPr>
              <w:rFonts w:ascii="Times" w:hAnsi="Times" w:cs="Arial"/>
              <w:sz w:val="20"/>
              <w:szCs w:val="20"/>
            </w:rPr>
          </w:rPrChange>
        </w:rPr>
        <w:pPrChange w:id="1481" w:author="Robert Pasternak" w:date="2021-07-12T08:58:00Z">
          <w:pPr>
            <w:shd w:val="clear" w:color="auto" w:fill="FFFFFF"/>
            <w:jc w:val="center"/>
          </w:pPr>
        </w:pPrChange>
      </w:pPr>
    </w:p>
    <w:p w14:paraId="3E671F0B" w14:textId="66181547" w:rsidR="00361B44" w:rsidRPr="008416E6" w:rsidRDefault="00E11DE4">
      <w:pPr>
        <w:shd w:val="clear" w:color="auto" w:fill="FFFFFF"/>
        <w:spacing w:line="312" w:lineRule="auto"/>
        <w:jc w:val="center"/>
        <w:rPr>
          <w:b/>
          <w:bCs/>
          <w:i/>
          <w:sz w:val="20"/>
          <w:szCs w:val="20"/>
          <w:rPrChange w:id="1482" w:author="Robert Pasternak" w:date="2021-09-07T12:47:00Z">
            <w:rPr>
              <w:rFonts w:ascii="Times" w:hAnsi="Times" w:cs="Arial"/>
              <w:b/>
              <w:bCs/>
              <w:i/>
              <w:sz w:val="20"/>
              <w:szCs w:val="20"/>
            </w:rPr>
          </w:rPrChange>
        </w:rPr>
        <w:pPrChange w:id="1483" w:author="Robert Pasternak" w:date="2021-05-13T11:34:00Z">
          <w:pPr>
            <w:shd w:val="clear" w:color="auto" w:fill="FFFFFF"/>
            <w:jc w:val="center"/>
          </w:pPr>
        </w:pPrChange>
      </w:pPr>
      <w:r w:rsidRPr="008416E6">
        <w:rPr>
          <w:b/>
          <w:bCs/>
          <w:i/>
          <w:sz w:val="20"/>
          <w:szCs w:val="20"/>
          <w:rPrChange w:id="1484" w:author="Robert Pasternak" w:date="2021-09-07T12:47:00Z">
            <w:rPr>
              <w:rFonts w:ascii="Times" w:hAnsi="Times" w:cs="Arial"/>
              <w:b/>
              <w:bCs/>
              <w:i/>
              <w:color w:val="0000FF"/>
              <w:sz w:val="20"/>
              <w:szCs w:val="20"/>
              <w:u w:val="single"/>
            </w:rPr>
          </w:rPrChange>
        </w:rPr>
        <w:t>Tabela nr 2 OPZ. Liczba nieruchomości obsługiwanych w okresie od</w:t>
      </w:r>
      <w:r w:rsidRPr="008416E6">
        <w:rPr>
          <w:b/>
          <w:bCs/>
          <w:i/>
          <w:sz w:val="20"/>
          <w:szCs w:val="20"/>
          <w:rPrChange w:id="1485" w:author="Robert Pasternak" w:date="2021-09-07T12:47:00Z">
            <w:rPr>
              <w:rFonts w:ascii="Times" w:hAnsi="Times" w:cs="Arial"/>
              <w:b/>
              <w:bCs/>
              <w:i/>
              <w:color w:val="000000" w:themeColor="text1"/>
              <w:sz w:val="20"/>
              <w:szCs w:val="20"/>
              <w:u w:val="single"/>
            </w:rPr>
          </w:rPrChange>
        </w:rPr>
        <w:t xml:space="preserve">2014 roku do </w:t>
      </w:r>
      <w:ins w:id="1486" w:author="Robert Pasternak" w:date="2021-05-11T08:03:00Z">
        <w:r w:rsidR="00520137" w:rsidRPr="00330D4B">
          <w:rPr>
            <w:b/>
            <w:bCs/>
            <w:i/>
            <w:sz w:val="20"/>
            <w:szCs w:val="20"/>
          </w:rPr>
          <w:t>30.06</w:t>
        </w:r>
        <w:r w:rsidRPr="008416E6">
          <w:rPr>
            <w:b/>
            <w:bCs/>
            <w:i/>
            <w:sz w:val="20"/>
            <w:szCs w:val="20"/>
            <w:rPrChange w:id="1487" w:author="Robert Pasternak" w:date="2021-09-07T12:47:00Z">
              <w:rPr>
                <w:rFonts w:ascii="Times" w:hAnsi="Times" w:cs="Arial"/>
                <w:b/>
                <w:bCs/>
                <w:i/>
                <w:color w:val="000000" w:themeColor="text1"/>
                <w:sz w:val="20"/>
                <w:szCs w:val="20"/>
                <w:u w:val="single"/>
              </w:rPr>
            </w:rPrChange>
          </w:rPr>
          <w:t>.</w:t>
        </w:r>
      </w:ins>
      <w:ins w:id="1488" w:author="kaluz" w:date="2021-05-04T11:25:00Z">
        <w:del w:id="1489" w:author="Robert Pasternak" w:date="2021-05-11T08:03:00Z">
          <w:r w:rsidRPr="008416E6">
            <w:rPr>
              <w:b/>
              <w:bCs/>
              <w:i/>
              <w:sz w:val="20"/>
              <w:szCs w:val="20"/>
              <w:rPrChange w:id="1490" w:author="Robert Pasternak" w:date="2021-09-07T12:47:00Z">
                <w:rPr>
                  <w:rFonts w:ascii="Times" w:hAnsi="Times" w:cs="Arial"/>
                  <w:b/>
                  <w:bCs/>
                  <w:i/>
                  <w:color w:val="000000" w:themeColor="text1"/>
                  <w:sz w:val="20"/>
                  <w:szCs w:val="20"/>
                  <w:u w:val="single"/>
                </w:rPr>
              </w:rPrChange>
            </w:rPr>
            <w:delText>………..</w:delText>
          </w:r>
        </w:del>
      </w:ins>
      <w:del w:id="1491" w:author="kaluz" w:date="2021-05-04T11:25:00Z">
        <w:r w:rsidRPr="008416E6">
          <w:rPr>
            <w:b/>
            <w:bCs/>
            <w:i/>
            <w:sz w:val="20"/>
            <w:szCs w:val="20"/>
            <w:rPrChange w:id="1492" w:author="Robert Pasternak" w:date="2021-09-07T12:47:00Z">
              <w:rPr>
                <w:rFonts w:ascii="Times" w:hAnsi="Times" w:cs="Arial"/>
                <w:b/>
                <w:bCs/>
                <w:i/>
                <w:color w:val="000000" w:themeColor="text1"/>
                <w:sz w:val="20"/>
                <w:szCs w:val="20"/>
                <w:u w:val="single"/>
              </w:rPr>
            </w:rPrChange>
          </w:rPr>
          <w:delText>31.03</w:delText>
        </w:r>
      </w:del>
      <w:del w:id="1493" w:author="Robert Pasternak" w:date="2021-05-11T08:03:00Z">
        <w:r w:rsidRPr="008416E6">
          <w:rPr>
            <w:b/>
            <w:bCs/>
            <w:i/>
            <w:sz w:val="20"/>
            <w:szCs w:val="20"/>
            <w:rPrChange w:id="1494" w:author="Robert Pasternak" w:date="2021-09-07T12:47:00Z">
              <w:rPr>
                <w:rFonts w:ascii="Times" w:hAnsi="Times" w:cs="Arial"/>
                <w:b/>
                <w:bCs/>
                <w:i/>
                <w:color w:val="000000" w:themeColor="text1"/>
                <w:sz w:val="20"/>
                <w:szCs w:val="20"/>
                <w:u w:val="single"/>
              </w:rPr>
            </w:rPrChange>
          </w:rPr>
          <w:delText>.</w:delText>
        </w:r>
      </w:del>
      <w:r w:rsidRPr="008416E6">
        <w:rPr>
          <w:b/>
          <w:bCs/>
          <w:i/>
          <w:sz w:val="20"/>
          <w:szCs w:val="20"/>
          <w:rPrChange w:id="1495" w:author="Robert Pasternak" w:date="2021-09-07T12:47:00Z">
            <w:rPr>
              <w:rFonts w:ascii="Times" w:hAnsi="Times" w:cs="Arial"/>
              <w:b/>
              <w:bCs/>
              <w:i/>
              <w:color w:val="000000" w:themeColor="text1"/>
              <w:sz w:val="20"/>
              <w:szCs w:val="20"/>
              <w:u w:val="single"/>
            </w:rPr>
          </w:rPrChange>
        </w:rPr>
        <w:t>20</w:t>
      </w:r>
      <w:del w:id="1496" w:author="kaluz" w:date="2021-05-04T11:25:00Z">
        <w:r w:rsidRPr="008416E6">
          <w:rPr>
            <w:b/>
            <w:bCs/>
            <w:i/>
            <w:sz w:val="20"/>
            <w:szCs w:val="20"/>
            <w:rPrChange w:id="1497" w:author="Robert Pasternak" w:date="2021-09-07T12:47:00Z">
              <w:rPr>
                <w:rFonts w:ascii="Times" w:hAnsi="Times" w:cs="Arial"/>
                <w:b/>
                <w:bCs/>
                <w:i/>
                <w:color w:val="000000" w:themeColor="text1"/>
                <w:sz w:val="20"/>
                <w:szCs w:val="20"/>
                <w:u w:val="single"/>
              </w:rPr>
            </w:rPrChange>
          </w:rPr>
          <w:delText>19</w:delText>
        </w:r>
      </w:del>
      <w:ins w:id="1498" w:author="kaluz" w:date="2021-05-04T11:25:00Z">
        <w:r w:rsidRPr="008416E6">
          <w:rPr>
            <w:b/>
            <w:bCs/>
            <w:i/>
            <w:sz w:val="20"/>
            <w:szCs w:val="20"/>
            <w:rPrChange w:id="1499" w:author="Robert Pasternak" w:date="2021-09-07T12:47:00Z">
              <w:rPr>
                <w:rFonts w:ascii="Times" w:hAnsi="Times" w:cs="Arial"/>
                <w:b/>
                <w:bCs/>
                <w:i/>
                <w:color w:val="000000" w:themeColor="text1"/>
                <w:sz w:val="20"/>
                <w:szCs w:val="20"/>
                <w:u w:val="single"/>
              </w:rPr>
            </w:rPrChange>
          </w:rPr>
          <w:t>2</w:t>
        </w:r>
      </w:ins>
      <w:ins w:id="1500" w:author="Robert Pasternak" w:date="2024-07-16T09:38:00Z">
        <w:r w:rsidR="00520137">
          <w:rPr>
            <w:b/>
            <w:bCs/>
            <w:i/>
            <w:sz w:val="20"/>
            <w:szCs w:val="20"/>
          </w:rPr>
          <w:t>4</w:t>
        </w:r>
      </w:ins>
      <w:ins w:id="1501" w:author="kaluz" w:date="2021-05-04T11:25:00Z">
        <w:del w:id="1502" w:author="Robert Pasternak" w:date="2024-07-16T09:38:00Z">
          <w:r w:rsidRPr="008416E6" w:rsidDel="00520137">
            <w:rPr>
              <w:b/>
              <w:bCs/>
              <w:i/>
              <w:sz w:val="20"/>
              <w:szCs w:val="20"/>
              <w:rPrChange w:id="1503" w:author="Robert Pasternak" w:date="2021-09-07T12:47:00Z">
                <w:rPr>
                  <w:rFonts w:ascii="Times" w:hAnsi="Times" w:cs="Arial"/>
                  <w:b/>
                  <w:bCs/>
                  <w:i/>
                  <w:color w:val="000000" w:themeColor="text1"/>
                  <w:sz w:val="20"/>
                  <w:szCs w:val="20"/>
                  <w:u w:val="single"/>
                </w:rPr>
              </w:rPrChange>
            </w:rPr>
            <w:delText>1</w:delText>
          </w:r>
        </w:del>
      </w:ins>
      <w:r w:rsidRPr="008416E6">
        <w:rPr>
          <w:b/>
          <w:bCs/>
          <w:i/>
          <w:sz w:val="20"/>
          <w:szCs w:val="20"/>
          <w:rPrChange w:id="1504" w:author="Robert Pasternak" w:date="2021-09-07T12:47:00Z">
            <w:rPr>
              <w:rFonts w:ascii="Times" w:hAnsi="Times" w:cs="Arial"/>
              <w:b/>
              <w:bCs/>
              <w:i/>
              <w:color w:val="000000" w:themeColor="text1"/>
              <w:sz w:val="20"/>
              <w:szCs w:val="20"/>
              <w:u w:val="single"/>
            </w:rPr>
          </w:rPrChange>
        </w:rPr>
        <w:t xml:space="preserve"> roku </w:t>
      </w:r>
      <w:r w:rsidRPr="008416E6">
        <w:rPr>
          <w:b/>
          <w:bCs/>
          <w:i/>
          <w:sz w:val="20"/>
          <w:szCs w:val="20"/>
          <w:rPrChange w:id="1505" w:author="Robert Pasternak" w:date="2021-09-07T12:47:00Z">
            <w:rPr>
              <w:rFonts w:ascii="Times" w:hAnsi="Times" w:cs="Arial"/>
              <w:b/>
              <w:bCs/>
              <w:i/>
              <w:color w:val="000000" w:themeColor="text1"/>
              <w:sz w:val="20"/>
              <w:szCs w:val="20"/>
              <w:u w:val="single"/>
            </w:rPr>
          </w:rPrChange>
        </w:rPr>
        <w:br/>
      </w:r>
      <w:r w:rsidRPr="008416E6">
        <w:rPr>
          <w:b/>
          <w:bCs/>
          <w:i/>
          <w:sz w:val="20"/>
          <w:szCs w:val="20"/>
          <w:rPrChange w:id="1506" w:author="Robert Pasternak" w:date="2021-09-07T12:47:00Z">
            <w:rPr>
              <w:rFonts w:ascii="Times" w:hAnsi="Times" w:cs="Arial"/>
              <w:b/>
              <w:bCs/>
              <w:i/>
              <w:color w:val="0000FF"/>
              <w:sz w:val="20"/>
              <w:szCs w:val="20"/>
              <w:u w:val="single"/>
            </w:rPr>
          </w:rPrChange>
        </w:rPr>
        <w:t xml:space="preserve">w zakresie odbioru odpadów komunalnych </w:t>
      </w:r>
      <w:ins w:id="1507" w:author="kaluz" w:date="2021-05-04T11:26:00Z">
        <w:r w:rsidRPr="008416E6">
          <w:rPr>
            <w:b/>
            <w:bCs/>
            <w:i/>
            <w:sz w:val="20"/>
            <w:szCs w:val="20"/>
            <w:rPrChange w:id="1508" w:author="Robert Pasternak" w:date="2021-09-07T12:47:00Z">
              <w:rPr>
                <w:rFonts w:ascii="Times" w:hAnsi="Times" w:cs="Arial"/>
                <w:b/>
                <w:bCs/>
                <w:i/>
                <w:color w:val="0000FF"/>
                <w:sz w:val="20"/>
                <w:szCs w:val="20"/>
                <w:u w:val="single"/>
              </w:rPr>
            </w:rPrChange>
          </w:rPr>
          <w:t xml:space="preserve">na terenie </w:t>
        </w:r>
      </w:ins>
      <w:del w:id="1509" w:author="kaluz" w:date="2021-05-04T11:26:00Z">
        <w:r w:rsidRPr="008416E6">
          <w:rPr>
            <w:b/>
            <w:bCs/>
            <w:i/>
            <w:sz w:val="20"/>
            <w:szCs w:val="20"/>
            <w:rPrChange w:id="1510" w:author="Robert Pasternak" w:date="2021-09-07T12:47:00Z">
              <w:rPr>
                <w:rFonts w:ascii="Times" w:hAnsi="Times" w:cs="Arial"/>
                <w:b/>
                <w:bCs/>
                <w:i/>
                <w:color w:val="0000FF"/>
                <w:sz w:val="20"/>
                <w:szCs w:val="20"/>
                <w:u w:val="single"/>
              </w:rPr>
            </w:rPrChange>
          </w:rPr>
          <w:delText xml:space="preserve">przez </w:delText>
        </w:r>
      </w:del>
      <w:r w:rsidRPr="008416E6">
        <w:rPr>
          <w:b/>
          <w:bCs/>
          <w:i/>
          <w:sz w:val="20"/>
          <w:szCs w:val="20"/>
          <w:rPrChange w:id="1511" w:author="Robert Pasternak" w:date="2021-09-07T12:47:00Z">
            <w:rPr>
              <w:rFonts w:ascii="Times" w:hAnsi="Times" w:cs="Arial"/>
              <w:b/>
              <w:bCs/>
              <w:i/>
              <w:color w:val="0000FF"/>
              <w:sz w:val="20"/>
              <w:szCs w:val="20"/>
              <w:u w:val="single"/>
            </w:rPr>
          </w:rPrChange>
        </w:rPr>
        <w:t>Gmin</w:t>
      </w:r>
      <w:ins w:id="1512" w:author="kaluz" w:date="2021-05-04T11:26:00Z">
        <w:r w:rsidRPr="008416E6">
          <w:rPr>
            <w:b/>
            <w:bCs/>
            <w:i/>
            <w:sz w:val="20"/>
            <w:szCs w:val="20"/>
            <w:rPrChange w:id="1513" w:author="Robert Pasternak" w:date="2021-09-07T12:47:00Z">
              <w:rPr>
                <w:rFonts w:ascii="Times" w:hAnsi="Times" w:cs="Arial"/>
                <w:b/>
                <w:bCs/>
                <w:i/>
                <w:color w:val="0000FF"/>
                <w:sz w:val="20"/>
                <w:szCs w:val="20"/>
                <w:u w:val="single"/>
              </w:rPr>
            </w:rPrChange>
          </w:rPr>
          <w:t>y</w:t>
        </w:r>
      </w:ins>
      <w:del w:id="1514" w:author="kaluz" w:date="2021-05-04T11:26:00Z">
        <w:r w:rsidRPr="008416E6">
          <w:rPr>
            <w:b/>
            <w:bCs/>
            <w:i/>
            <w:sz w:val="20"/>
            <w:szCs w:val="20"/>
            <w:rPrChange w:id="1515" w:author="Robert Pasternak" w:date="2021-09-07T12:47:00Z">
              <w:rPr>
                <w:rFonts w:ascii="Times" w:hAnsi="Times" w:cs="Arial"/>
                <w:b/>
                <w:bCs/>
                <w:i/>
                <w:color w:val="0000FF"/>
                <w:sz w:val="20"/>
                <w:szCs w:val="20"/>
                <w:u w:val="single"/>
              </w:rPr>
            </w:rPrChange>
          </w:rPr>
          <w:delText>ę</w:delText>
        </w:r>
      </w:del>
      <w:r w:rsidRPr="008416E6">
        <w:rPr>
          <w:b/>
          <w:bCs/>
          <w:i/>
          <w:sz w:val="20"/>
          <w:szCs w:val="20"/>
          <w:rPrChange w:id="1516" w:author="Robert Pasternak" w:date="2021-09-07T12:47:00Z">
            <w:rPr>
              <w:rFonts w:ascii="Times" w:hAnsi="Times" w:cs="Arial"/>
              <w:b/>
              <w:bCs/>
              <w:i/>
              <w:color w:val="0000FF"/>
              <w:sz w:val="20"/>
              <w:szCs w:val="20"/>
              <w:u w:val="single"/>
            </w:rPr>
          </w:rPrChange>
        </w:rPr>
        <w:t xml:space="preserve"> Ostrowiec Świętokrzyski.</w:t>
      </w:r>
    </w:p>
    <w:tbl>
      <w:tblPr>
        <w:tblW w:w="100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6"/>
        <w:gridCol w:w="709"/>
        <w:gridCol w:w="709"/>
        <w:gridCol w:w="709"/>
        <w:gridCol w:w="708"/>
        <w:gridCol w:w="709"/>
        <w:gridCol w:w="709"/>
        <w:gridCol w:w="709"/>
        <w:gridCol w:w="708"/>
        <w:gridCol w:w="709"/>
        <w:gridCol w:w="709"/>
        <w:gridCol w:w="1279"/>
        <w:tblGridChange w:id="1517">
          <w:tblGrid>
            <w:gridCol w:w="1696"/>
            <w:gridCol w:w="709"/>
            <w:gridCol w:w="709"/>
            <w:gridCol w:w="709"/>
            <w:gridCol w:w="708"/>
            <w:gridCol w:w="709"/>
            <w:gridCol w:w="709"/>
            <w:gridCol w:w="709"/>
            <w:gridCol w:w="708"/>
            <w:gridCol w:w="709"/>
            <w:gridCol w:w="709"/>
            <w:gridCol w:w="1153"/>
            <w:gridCol w:w="126"/>
          </w:tblGrid>
        </w:tblGridChange>
      </w:tblGrid>
      <w:tr w:rsidR="00520137" w:rsidRPr="008416E6" w14:paraId="6FFC47BF" w14:textId="27610692" w:rsidTr="00520137">
        <w:trPr>
          <w:trHeight w:val="544"/>
          <w:jc w:val="center"/>
        </w:trPr>
        <w:tc>
          <w:tcPr>
            <w:tcW w:w="1696" w:type="dxa"/>
            <w:shd w:val="clear" w:color="auto" w:fill="DBE5F1" w:themeFill="accent1" w:themeFillTint="33"/>
            <w:vAlign w:val="center"/>
          </w:tcPr>
          <w:p w14:paraId="55B5997A" w14:textId="77777777" w:rsidR="00520137" w:rsidRPr="008416E6" w:rsidRDefault="00520137">
            <w:pPr>
              <w:spacing w:line="312" w:lineRule="auto"/>
              <w:jc w:val="center"/>
              <w:rPr>
                <w:b/>
                <w:sz w:val="20"/>
                <w:szCs w:val="20"/>
                <w:rPrChange w:id="1518" w:author="Robert Pasternak" w:date="2021-09-07T12:47:00Z">
                  <w:rPr>
                    <w:rFonts w:ascii="Times" w:hAnsi="Times" w:cs="Arial"/>
                    <w:b/>
                  </w:rPr>
                </w:rPrChange>
              </w:rPr>
              <w:pPrChange w:id="1519" w:author="Robert Pasternak" w:date="2021-05-13T11:34:00Z">
                <w:pPr>
                  <w:jc w:val="center"/>
                </w:pPr>
              </w:pPrChange>
            </w:pPr>
            <w:r w:rsidRPr="008416E6">
              <w:rPr>
                <w:b/>
                <w:sz w:val="20"/>
                <w:szCs w:val="20"/>
                <w:rPrChange w:id="1520" w:author="Robert Pasternak" w:date="2021-09-07T12:47:00Z">
                  <w:rPr>
                    <w:rFonts w:ascii="Times" w:hAnsi="Times" w:cs="Arial"/>
                    <w:b/>
                    <w:color w:val="0000FF"/>
                    <w:u w:val="single"/>
                  </w:rPr>
                </w:rPrChange>
              </w:rPr>
              <w:t>Rok</w:t>
            </w:r>
          </w:p>
        </w:tc>
        <w:tc>
          <w:tcPr>
            <w:tcW w:w="709" w:type="dxa"/>
            <w:shd w:val="clear" w:color="auto" w:fill="DBE5F1" w:themeFill="accent1" w:themeFillTint="33"/>
            <w:vAlign w:val="center"/>
          </w:tcPr>
          <w:p w14:paraId="32CDC2A0" w14:textId="77777777" w:rsidR="00520137" w:rsidRPr="008416E6" w:rsidRDefault="00520137">
            <w:pPr>
              <w:spacing w:line="312" w:lineRule="auto"/>
              <w:jc w:val="center"/>
              <w:rPr>
                <w:b/>
                <w:sz w:val="20"/>
                <w:szCs w:val="20"/>
                <w:rPrChange w:id="1521" w:author="Robert Pasternak" w:date="2021-09-07T12:47:00Z">
                  <w:rPr>
                    <w:rFonts w:ascii="Times" w:hAnsi="Times" w:cs="Arial"/>
                    <w:b/>
                  </w:rPr>
                </w:rPrChange>
              </w:rPr>
              <w:pPrChange w:id="1522" w:author="Robert Pasternak" w:date="2021-05-13T11:34:00Z">
                <w:pPr>
                  <w:jc w:val="center"/>
                </w:pPr>
              </w:pPrChange>
            </w:pPr>
            <w:r w:rsidRPr="008416E6">
              <w:rPr>
                <w:b/>
                <w:sz w:val="20"/>
                <w:szCs w:val="20"/>
                <w:rPrChange w:id="1523" w:author="Robert Pasternak" w:date="2021-09-07T12:47:00Z">
                  <w:rPr>
                    <w:rFonts w:ascii="Times" w:hAnsi="Times" w:cs="Arial"/>
                    <w:b/>
                    <w:color w:val="0000FF"/>
                    <w:u w:val="single"/>
                  </w:rPr>
                </w:rPrChange>
              </w:rPr>
              <w:t>2014</w:t>
            </w:r>
          </w:p>
        </w:tc>
        <w:tc>
          <w:tcPr>
            <w:tcW w:w="709" w:type="dxa"/>
            <w:shd w:val="clear" w:color="auto" w:fill="DBE5F1" w:themeFill="accent1" w:themeFillTint="33"/>
            <w:vAlign w:val="center"/>
          </w:tcPr>
          <w:p w14:paraId="1AB03DC8" w14:textId="77777777" w:rsidR="00520137" w:rsidRPr="008416E6" w:rsidRDefault="00520137">
            <w:pPr>
              <w:spacing w:line="312" w:lineRule="auto"/>
              <w:jc w:val="center"/>
              <w:rPr>
                <w:b/>
                <w:sz w:val="20"/>
                <w:szCs w:val="20"/>
                <w:rPrChange w:id="1524" w:author="Robert Pasternak" w:date="2021-09-07T12:47:00Z">
                  <w:rPr>
                    <w:rFonts w:ascii="Times" w:hAnsi="Times" w:cs="Arial"/>
                    <w:b/>
                  </w:rPr>
                </w:rPrChange>
              </w:rPr>
              <w:pPrChange w:id="1525" w:author="Robert Pasternak" w:date="2021-05-13T11:34:00Z">
                <w:pPr>
                  <w:jc w:val="center"/>
                </w:pPr>
              </w:pPrChange>
            </w:pPr>
            <w:r w:rsidRPr="008416E6">
              <w:rPr>
                <w:b/>
                <w:sz w:val="20"/>
                <w:szCs w:val="20"/>
                <w:rPrChange w:id="1526" w:author="Robert Pasternak" w:date="2021-09-07T12:47:00Z">
                  <w:rPr>
                    <w:rFonts w:ascii="Times" w:hAnsi="Times" w:cs="Arial"/>
                    <w:b/>
                    <w:color w:val="0000FF"/>
                    <w:u w:val="single"/>
                  </w:rPr>
                </w:rPrChange>
              </w:rPr>
              <w:t>2015</w:t>
            </w:r>
          </w:p>
        </w:tc>
        <w:tc>
          <w:tcPr>
            <w:tcW w:w="709" w:type="dxa"/>
            <w:shd w:val="clear" w:color="auto" w:fill="DBE5F1" w:themeFill="accent1" w:themeFillTint="33"/>
            <w:vAlign w:val="center"/>
          </w:tcPr>
          <w:p w14:paraId="763EEA55" w14:textId="77777777" w:rsidR="00520137" w:rsidRPr="008416E6" w:rsidRDefault="00520137">
            <w:pPr>
              <w:spacing w:line="312" w:lineRule="auto"/>
              <w:jc w:val="center"/>
              <w:rPr>
                <w:b/>
                <w:sz w:val="20"/>
                <w:szCs w:val="20"/>
                <w:rPrChange w:id="1527" w:author="Robert Pasternak" w:date="2021-09-07T12:47:00Z">
                  <w:rPr>
                    <w:rFonts w:ascii="Times" w:hAnsi="Times" w:cs="Arial"/>
                    <w:b/>
                  </w:rPr>
                </w:rPrChange>
              </w:rPr>
              <w:pPrChange w:id="1528" w:author="Robert Pasternak" w:date="2021-05-13T11:34:00Z">
                <w:pPr>
                  <w:jc w:val="center"/>
                </w:pPr>
              </w:pPrChange>
            </w:pPr>
            <w:r w:rsidRPr="008416E6">
              <w:rPr>
                <w:b/>
                <w:sz w:val="20"/>
                <w:szCs w:val="20"/>
                <w:rPrChange w:id="1529" w:author="Robert Pasternak" w:date="2021-09-07T12:47:00Z">
                  <w:rPr>
                    <w:rFonts w:ascii="Times" w:hAnsi="Times" w:cs="Arial"/>
                    <w:b/>
                    <w:color w:val="0000FF"/>
                    <w:u w:val="single"/>
                  </w:rPr>
                </w:rPrChange>
              </w:rPr>
              <w:t>2016</w:t>
            </w:r>
          </w:p>
        </w:tc>
        <w:tc>
          <w:tcPr>
            <w:tcW w:w="708" w:type="dxa"/>
            <w:tcBorders>
              <w:right w:val="single" w:sz="4" w:space="0" w:color="auto"/>
            </w:tcBorders>
            <w:shd w:val="clear" w:color="auto" w:fill="DBE5F1" w:themeFill="accent1" w:themeFillTint="33"/>
            <w:vAlign w:val="center"/>
          </w:tcPr>
          <w:p w14:paraId="66B0C66C" w14:textId="77777777" w:rsidR="00520137" w:rsidRPr="008416E6" w:rsidRDefault="00520137">
            <w:pPr>
              <w:spacing w:line="312" w:lineRule="auto"/>
              <w:jc w:val="center"/>
              <w:rPr>
                <w:b/>
                <w:sz w:val="20"/>
                <w:szCs w:val="20"/>
                <w:rPrChange w:id="1530" w:author="Robert Pasternak" w:date="2021-09-07T12:47:00Z">
                  <w:rPr>
                    <w:rFonts w:ascii="Times" w:hAnsi="Times" w:cs="Arial"/>
                    <w:b/>
                    <w:color w:val="000000" w:themeColor="text1"/>
                  </w:rPr>
                </w:rPrChange>
              </w:rPr>
              <w:pPrChange w:id="1531" w:author="Robert Pasternak" w:date="2021-05-13T11:34:00Z">
                <w:pPr>
                  <w:jc w:val="center"/>
                </w:pPr>
              </w:pPrChange>
            </w:pPr>
            <w:r w:rsidRPr="008416E6">
              <w:rPr>
                <w:b/>
                <w:sz w:val="20"/>
                <w:szCs w:val="20"/>
                <w:rPrChange w:id="1532" w:author="Robert Pasternak" w:date="2021-09-07T12:47:00Z">
                  <w:rPr>
                    <w:rFonts w:ascii="Times" w:hAnsi="Times" w:cs="Arial"/>
                    <w:b/>
                    <w:color w:val="000000" w:themeColor="text1"/>
                    <w:u w:val="single"/>
                  </w:rPr>
                </w:rPrChange>
              </w:rPr>
              <w:t>2017</w:t>
            </w:r>
          </w:p>
        </w:tc>
        <w:tc>
          <w:tcPr>
            <w:tcW w:w="709" w:type="dxa"/>
            <w:tcBorders>
              <w:left w:val="single" w:sz="4" w:space="0" w:color="auto"/>
              <w:right w:val="single" w:sz="4" w:space="0" w:color="auto"/>
            </w:tcBorders>
            <w:shd w:val="clear" w:color="auto" w:fill="DBE5F1" w:themeFill="accent1" w:themeFillTint="33"/>
            <w:vAlign w:val="center"/>
          </w:tcPr>
          <w:p w14:paraId="26B90DB4" w14:textId="77777777" w:rsidR="00520137" w:rsidRPr="008416E6" w:rsidRDefault="00520137">
            <w:pPr>
              <w:spacing w:line="312" w:lineRule="auto"/>
              <w:jc w:val="center"/>
              <w:rPr>
                <w:b/>
                <w:sz w:val="20"/>
                <w:szCs w:val="20"/>
                <w:rPrChange w:id="1533" w:author="Robert Pasternak" w:date="2021-09-07T12:47:00Z">
                  <w:rPr>
                    <w:rFonts w:ascii="Times" w:hAnsi="Times" w:cs="Arial"/>
                    <w:b/>
                    <w:color w:val="000000" w:themeColor="text1"/>
                  </w:rPr>
                </w:rPrChange>
              </w:rPr>
              <w:pPrChange w:id="1534" w:author="Robert Pasternak" w:date="2021-05-13T11:34:00Z">
                <w:pPr>
                  <w:jc w:val="center"/>
                </w:pPr>
              </w:pPrChange>
            </w:pPr>
            <w:r w:rsidRPr="008416E6">
              <w:rPr>
                <w:b/>
                <w:sz w:val="20"/>
                <w:szCs w:val="20"/>
                <w:rPrChange w:id="1535" w:author="Robert Pasternak" w:date="2021-09-07T12:47:00Z">
                  <w:rPr>
                    <w:rFonts w:ascii="Times" w:hAnsi="Times" w:cs="Arial"/>
                    <w:b/>
                    <w:color w:val="000000" w:themeColor="text1"/>
                    <w:u w:val="single"/>
                  </w:rPr>
                </w:rPrChange>
              </w:rPr>
              <w:t>2018</w:t>
            </w:r>
          </w:p>
        </w:tc>
        <w:tc>
          <w:tcPr>
            <w:tcW w:w="709" w:type="dxa"/>
            <w:tcBorders>
              <w:left w:val="single" w:sz="4" w:space="0" w:color="auto"/>
              <w:right w:val="single" w:sz="4" w:space="0" w:color="auto"/>
            </w:tcBorders>
            <w:shd w:val="clear" w:color="auto" w:fill="DBE5F1" w:themeFill="accent1" w:themeFillTint="33"/>
            <w:vAlign w:val="center"/>
          </w:tcPr>
          <w:p w14:paraId="244F7E85" w14:textId="77777777" w:rsidR="00520137" w:rsidRPr="008416E6" w:rsidRDefault="00520137">
            <w:pPr>
              <w:spacing w:line="312" w:lineRule="auto"/>
              <w:jc w:val="center"/>
              <w:rPr>
                <w:b/>
                <w:sz w:val="20"/>
                <w:szCs w:val="20"/>
                <w:rPrChange w:id="1536" w:author="Robert Pasternak" w:date="2021-09-07T12:47:00Z">
                  <w:rPr>
                    <w:rFonts w:ascii="Times" w:hAnsi="Times" w:cs="Arial"/>
                    <w:b/>
                    <w:color w:val="000000" w:themeColor="text1"/>
                  </w:rPr>
                </w:rPrChange>
              </w:rPr>
              <w:pPrChange w:id="1537" w:author="Robert Pasternak" w:date="2021-05-13T11:34:00Z">
                <w:pPr>
                  <w:jc w:val="center"/>
                </w:pPr>
              </w:pPrChange>
            </w:pPr>
            <w:r w:rsidRPr="008416E6">
              <w:rPr>
                <w:b/>
                <w:sz w:val="20"/>
                <w:szCs w:val="20"/>
                <w:rPrChange w:id="1538" w:author="Robert Pasternak" w:date="2021-09-07T12:47:00Z">
                  <w:rPr>
                    <w:rFonts w:ascii="Times" w:hAnsi="Times" w:cs="Arial"/>
                    <w:b/>
                    <w:color w:val="000000" w:themeColor="text1"/>
                    <w:u w:val="single"/>
                  </w:rPr>
                </w:rPrChange>
              </w:rPr>
              <w:t>2019</w:t>
            </w:r>
            <w:del w:id="1539" w:author="kaluz" w:date="2021-05-04T11:27:00Z">
              <w:r w:rsidRPr="008416E6">
                <w:rPr>
                  <w:b/>
                  <w:sz w:val="20"/>
                  <w:szCs w:val="20"/>
                  <w:rPrChange w:id="1540" w:author="Robert Pasternak" w:date="2021-09-07T12:47:00Z">
                    <w:rPr>
                      <w:rFonts w:ascii="Times" w:hAnsi="Times" w:cs="Arial"/>
                      <w:b/>
                      <w:color w:val="000000" w:themeColor="text1"/>
                      <w:u w:val="single"/>
                    </w:rPr>
                  </w:rPrChange>
                </w:rPr>
                <w:br/>
              </w:r>
              <w:r w:rsidRPr="008416E6">
                <w:rPr>
                  <w:b/>
                  <w:bCs/>
                  <w:sz w:val="20"/>
                  <w:szCs w:val="20"/>
                  <w:rPrChange w:id="1541" w:author="Robert Pasternak" w:date="2021-09-07T12:47:00Z">
                    <w:rPr>
                      <w:rFonts w:ascii="Times" w:hAnsi="Times" w:cs="Arial"/>
                      <w:b/>
                      <w:bCs/>
                      <w:color w:val="0000FF"/>
                      <w:sz w:val="14"/>
                      <w:szCs w:val="14"/>
                      <w:u w:val="single"/>
                    </w:rPr>
                  </w:rPrChange>
                </w:rPr>
                <w:delText>do 31.03.2019 r.</w:delText>
              </w:r>
            </w:del>
          </w:p>
        </w:tc>
        <w:tc>
          <w:tcPr>
            <w:tcW w:w="709" w:type="dxa"/>
            <w:tcBorders>
              <w:left w:val="single" w:sz="4" w:space="0" w:color="auto"/>
              <w:right w:val="single" w:sz="4" w:space="0" w:color="auto"/>
            </w:tcBorders>
            <w:shd w:val="clear" w:color="auto" w:fill="DBE5F1" w:themeFill="accent1" w:themeFillTint="33"/>
            <w:vAlign w:val="center"/>
          </w:tcPr>
          <w:p w14:paraId="18B57CC6" w14:textId="77777777" w:rsidR="00520137" w:rsidRPr="008416E6" w:rsidRDefault="00520137">
            <w:pPr>
              <w:spacing w:line="312" w:lineRule="auto"/>
              <w:rPr>
                <w:del w:id="1542" w:author="kaluz" w:date="2021-05-04T11:28:00Z"/>
                <w:b/>
                <w:sz w:val="20"/>
                <w:szCs w:val="20"/>
                <w:rPrChange w:id="1543" w:author="Robert Pasternak" w:date="2021-09-07T12:47:00Z">
                  <w:rPr>
                    <w:del w:id="1544" w:author="kaluz" w:date="2021-05-04T11:28:00Z"/>
                    <w:rFonts w:ascii="Times" w:hAnsi="Times" w:cs="Arial"/>
                    <w:b/>
                    <w:color w:val="000000" w:themeColor="text1"/>
                    <w:sz w:val="32"/>
                    <w:szCs w:val="32"/>
                  </w:rPr>
                </w:rPrChange>
              </w:rPr>
              <w:pPrChange w:id="1545" w:author="Robert Pasternak" w:date="2021-05-13T11:34:00Z">
                <w:pPr>
                  <w:keepNext/>
                  <w:keepLines/>
                  <w:numPr>
                    <w:numId w:val="12"/>
                  </w:numPr>
                  <w:spacing w:before="240"/>
                  <w:ind w:left="432" w:hanging="432"/>
                  <w:outlineLvl w:val="0"/>
                </w:pPr>
              </w:pPrChange>
            </w:pPr>
          </w:p>
          <w:p w14:paraId="05808436" w14:textId="77777777" w:rsidR="00520137" w:rsidRPr="008416E6" w:rsidRDefault="00520137">
            <w:pPr>
              <w:spacing w:line="312" w:lineRule="auto"/>
              <w:jc w:val="left"/>
              <w:rPr>
                <w:b/>
                <w:sz w:val="20"/>
                <w:szCs w:val="20"/>
                <w:rPrChange w:id="1546" w:author="Robert Pasternak" w:date="2021-09-07T12:47:00Z">
                  <w:rPr>
                    <w:rFonts w:ascii="Times" w:hAnsi="Times" w:cs="Arial"/>
                    <w:b/>
                    <w:color w:val="000000" w:themeColor="text1"/>
                  </w:rPr>
                </w:rPrChange>
              </w:rPr>
              <w:pPrChange w:id="1547" w:author="Robert Pasternak" w:date="2021-05-13T11:34:00Z">
                <w:pPr>
                  <w:jc w:val="center"/>
                </w:pPr>
              </w:pPrChange>
            </w:pPr>
            <w:ins w:id="1548" w:author="kaluz" w:date="2021-05-04T11:28:00Z">
              <w:r w:rsidRPr="008416E6">
                <w:rPr>
                  <w:b/>
                  <w:sz w:val="20"/>
                  <w:szCs w:val="20"/>
                  <w:rPrChange w:id="1549" w:author="Robert Pasternak" w:date="2021-09-07T12:47:00Z">
                    <w:rPr>
                      <w:rFonts w:ascii="Times" w:hAnsi="Times" w:cs="Arial"/>
                      <w:b/>
                      <w:color w:val="000000" w:themeColor="text1"/>
                      <w:u w:val="single"/>
                    </w:rPr>
                  </w:rPrChange>
                </w:rPr>
                <w:t>2020</w:t>
              </w:r>
            </w:ins>
          </w:p>
        </w:tc>
        <w:tc>
          <w:tcPr>
            <w:tcW w:w="708" w:type="dxa"/>
            <w:tcBorders>
              <w:left w:val="single" w:sz="4" w:space="0" w:color="auto"/>
              <w:right w:val="single" w:sz="4" w:space="0" w:color="auto"/>
            </w:tcBorders>
            <w:shd w:val="clear" w:color="auto" w:fill="DBE5F1" w:themeFill="accent1" w:themeFillTint="33"/>
            <w:vAlign w:val="center"/>
          </w:tcPr>
          <w:p w14:paraId="2E5CBBA6" w14:textId="77777777" w:rsidR="00520137" w:rsidRPr="008416E6" w:rsidRDefault="00520137">
            <w:pPr>
              <w:spacing w:line="312" w:lineRule="auto"/>
              <w:rPr>
                <w:b/>
                <w:sz w:val="20"/>
                <w:szCs w:val="20"/>
                <w:rPrChange w:id="1550" w:author="Robert Pasternak" w:date="2021-09-07T12:47:00Z">
                  <w:rPr>
                    <w:rFonts w:ascii="Times" w:hAnsi="Times" w:cs="Arial"/>
                    <w:b/>
                    <w:color w:val="000000" w:themeColor="text1"/>
                  </w:rPr>
                </w:rPrChange>
              </w:rPr>
              <w:pPrChange w:id="1551" w:author="Robert Pasternak" w:date="2021-05-13T11:34:00Z">
                <w:pPr/>
              </w:pPrChange>
            </w:pPr>
          </w:p>
          <w:p w14:paraId="36979357" w14:textId="4FAAAEF1" w:rsidR="00520137" w:rsidRPr="008416E6" w:rsidRDefault="00520137">
            <w:pPr>
              <w:spacing w:line="312" w:lineRule="auto"/>
              <w:jc w:val="center"/>
              <w:rPr>
                <w:b/>
                <w:sz w:val="20"/>
                <w:szCs w:val="20"/>
                <w:rPrChange w:id="1552" w:author="Robert Pasternak" w:date="2021-09-07T12:47:00Z">
                  <w:rPr>
                    <w:rFonts w:ascii="Times" w:hAnsi="Times" w:cs="Arial"/>
                    <w:b/>
                    <w:color w:val="000000" w:themeColor="text1"/>
                  </w:rPr>
                </w:rPrChange>
              </w:rPr>
              <w:pPrChange w:id="1553" w:author="Robert Pasternak" w:date="2024-07-16T09:40:00Z">
                <w:pPr>
                  <w:jc w:val="center"/>
                </w:pPr>
              </w:pPrChange>
            </w:pPr>
            <w:ins w:id="1554" w:author="kaluz" w:date="2021-05-04T11:28:00Z">
              <w:r w:rsidRPr="008416E6">
                <w:rPr>
                  <w:b/>
                  <w:sz w:val="20"/>
                  <w:szCs w:val="20"/>
                  <w:rPrChange w:id="1555" w:author="Robert Pasternak" w:date="2021-09-07T12:47:00Z">
                    <w:rPr>
                      <w:rFonts w:ascii="Times" w:hAnsi="Times" w:cs="Arial"/>
                      <w:b/>
                      <w:color w:val="000000" w:themeColor="text1"/>
                      <w:u w:val="single"/>
                    </w:rPr>
                  </w:rPrChange>
                </w:rPr>
                <w:t>2021</w:t>
              </w:r>
              <w:r w:rsidRPr="008416E6">
                <w:rPr>
                  <w:b/>
                  <w:sz w:val="20"/>
                  <w:szCs w:val="20"/>
                  <w:rPrChange w:id="1556" w:author="Robert Pasternak" w:date="2021-09-07T12:47:00Z">
                    <w:rPr>
                      <w:rFonts w:ascii="Times" w:hAnsi="Times" w:cs="Arial"/>
                      <w:b/>
                      <w:color w:val="000000" w:themeColor="text1"/>
                      <w:u w:val="single"/>
                    </w:rPr>
                  </w:rPrChange>
                </w:rPr>
                <w:br/>
              </w:r>
              <w:del w:id="1557" w:author="Robert Pasternak" w:date="2024-07-16T09:40:00Z">
                <w:r w:rsidRPr="008416E6" w:rsidDel="00520137">
                  <w:rPr>
                    <w:b/>
                    <w:sz w:val="16"/>
                    <w:szCs w:val="16"/>
                    <w:rPrChange w:id="1558" w:author="Robert Pasternak" w:date="2021-09-07T12:47:00Z">
                      <w:rPr>
                        <w:rFonts w:ascii="Times" w:hAnsi="Times" w:cs="Arial"/>
                        <w:b/>
                        <w:color w:val="000000" w:themeColor="text1"/>
                        <w:u w:val="single"/>
                      </w:rPr>
                    </w:rPrChange>
                  </w:rPr>
                  <w:delText xml:space="preserve">stan na </w:delText>
                </w:r>
              </w:del>
            </w:ins>
            <w:ins w:id="1559" w:author="kaluz" w:date="2021-05-04T11:29:00Z">
              <w:del w:id="1560" w:author="Robert Pasternak" w:date="2024-07-16T09:40:00Z">
                <w:r w:rsidRPr="008416E6" w:rsidDel="00520137">
                  <w:rPr>
                    <w:b/>
                    <w:sz w:val="16"/>
                    <w:szCs w:val="16"/>
                    <w:rPrChange w:id="1561" w:author="Robert Pasternak" w:date="2021-09-07T12:47:00Z">
                      <w:rPr>
                        <w:rFonts w:ascii="Times" w:hAnsi="Times" w:cs="Arial"/>
                        <w:b/>
                        <w:color w:val="000000" w:themeColor="text1"/>
                        <w:u w:val="single"/>
                      </w:rPr>
                    </w:rPrChange>
                  </w:rPr>
                  <w:delText>dzień</w:delText>
                </w:r>
              </w:del>
              <w:del w:id="1562" w:author="Robert Pasternak" w:date="2021-05-11T08:03:00Z">
                <w:r w:rsidRPr="008416E6">
                  <w:rPr>
                    <w:b/>
                    <w:sz w:val="16"/>
                    <w:szCs w:val="16"/>
                    <w:rPrChange w:id="1563" w:author="Robert Pasternak" w:date="2021-09-07T12:47:00Z">
                      <w:rPr>
                        <w:rFonts w:ascii="Times" w:hAnsi="Times" w:cs="Arial"/>
                        <w:b/>
                        <w:color w:val="000000" w:themeColor="text1"/>
                        <w:u w:val="single"/>
                      </w:rPr>
                    </w:rPrChange>
                  </w:rPr>
                  <w:delText>…….</w:delText>
                </w:r>
              </w:del>
            </w:ins>
          </w:p>
        </w:tc>
        <w:tc>
          <w:tcPr>
            <w:tcW w:w="709" w:type="dxa"/>
            <w:tcBorders>
              <w:left w:val="single" w:sz="4" w:space="0" w:color="auto"/>
              <w:right w:val="single" w:sz="4" w:space="0" w:color="auto"/>
            </w:tcBorders>
            <w:shd w:val="clear" w:color="auto" w:fill="DBE5F1" w:themeFill="accent1" w:themeFillTint="33"/>
            <w:vAlign w:val="center"/>
          </w:tcPr>
          <w:p w14:paraId="5B5BB1E7" w14:textId="5423B5B3" w:rsidR="00520137" w:rsidDel="00520137" w:rsidRDefault="00520137">
            <w:pPr>
              <w:widowControl/>
              <w:adjustRightInd/>
              <w:spacing w:line="240" w:lineRule="auto"/>
              <w:jc w:val="left"/>
              <w:textAlignment w:val="auto"/>
              <w:rPr>
                <w:del w:id="1564" w:author="Robert Pasternak" w:date="2024-07-16T09:42:00Z"/>
                <w:b/>
                <w:sz w:val="20"/>
                <w:szCs w:val="20"/>
              </w:rPr>
            </w:pPr>
          </w:p>
          <w:p w14:paraId="378DF0CD" w14:textId="01DA6E82" w:rsidR="00520137" w:rsidRPr="00330D4B" w:rsidRDefault="00520137" w:rsidP="00520137">
            <w:pPr>
              <w:spacing w:line="312" w:lineRule="auto"/>
              <w:jc w:val="center"/>
              <w:rPr>
                <w:b/>
                <w:sz w:val="20"/>
                <w:szCs w:val="20"/>
              </w:rPr>
            </w:pPr>
            <w:ins w:id="1565" w:author="Robert Pasternak" w:date="2024-07-16T09:41:00Z">
              <w:r>
                <w:rPr>
                  <w:b/>
                  <w:sz w:val="20"/>
                  <w:szCs w:val="20"/>
                </w:rPr>
                <w:t>2022</w:t>
              </w:r>
            </w:ins>
          </w:p>
        </w:tc>
        <w:tc>
          <w:tcPr>
            <w:tcW w:w="709" w:type="dxa"/>
            <w:tcBorders>
              <w:left w:val="single" w:sz="4" w:space="0" w:color="auto"/>
              <w:right w:val="single" w:sz="4" w:space="0" w:color="auto"/>
            </w:tcBorders>
            <w:shd w:val="clear" w:color="auto" w:fill="DBE5F1" w:themeFill="accent1" w:themeFillTint="33"/>
            <w:vAlign w:val="center"/>
          </w:tcPr>
          <w:p w14:paraId="576404E4" w14:textId="62B26800" w:rsidR="00520137" w:rsidDel="00520137" w:rsidRDefault="00520137">
            <w:pPr>
              <w:widowControl/>
              <w:adjustRightInd/>
              <w:spacing w:line="240" w:lineRule="auto"/>
              <w:jc w:val="left"/>
              <w:textAlignment w:val="auto"/>
              <w:rPr>
                <w:del w:id="1566" w:author="Robert Pasternak" w:date="2024-07-16T09:42:00Z"/>
                <w:b/>
                <w:sz w:val="20"/>
                <w:szCs w:val="20"/>
              </w:rPr>
            </w:pPr>
          </w:p>
          <w:p w14:paraId="750EE494" w14:textId="7BBB7CDF" w:rsidR="00520137" w:rsidRPr="00330D4B" w:rsidRDefault="00520137" w:rsidP="00520137">
            <w:pPr>
              <w:spacing w:line="312" w:lineRule="auto"/>
              <w:jc w:val="center"/>
              <w:rPr>
                <w:b/>
                <w:sz w:val="20"/>
                <w:szCs w:val="20"/>
              </w:rPr>
            </w:pPr>
            <w:ins w:id="1567" w:author="Robert Pasternak" w:date="2024-07-16T09:42:00Z">
              <w:r>
                <w:rPr>
                  <w:b/>
                  <w:sz w:val="20"/>
                  <w:szCs w:val="20"/>
                </w:rPr>
                <w:t>2023</w:t>
              </w:r>
            </w:ins>
          </w:p>
        </w:tc>
        <w:tc>
          <w:tcPr>
            <w:tcW w:w="1279" w:type="dxa"/>
            <w:tcBorders>
              <w:left w:val="single" w:sz="4" w:space="0" w:color="auto"/>
            </w:tcBorders>
            <w:shd w:val="clear" w:color="auto" w:fill="DBE5F1" w:themeFill="accent1" w:themeFillTint="33"/>
            <w:vAlign w:val="center"/>
          </w:tcPr>
          <w:p w14:paraId="23C1DFE6" w14:textId="77777777" w:rsidR="00520137" w:rsidRDefault="00520137">
            <w:pPr>
              <w:widowControl/>
              <w:adjustRightInd/>
              <w:spacing w:line="240" w:lineRule="auto"/>
              <w:jc w:val="left"/>
              <w:textAlignment w:val="auto"/>
              <w:rPr>
                <w:b/>
                <w:sz w:val="20"/>
                <w:szCs w:val="20"/>
              </w:rPr>
            </w:pPr>
          </w:p>
          <w:p w14:paraId="5045E07C" w14:textId="1AD7DCE4" w:rsidR="00520137" w:rsidRPr="00330D4B" w:rsidRDefault="002E38BD" w:rsidP="00520137">
            <w:pPr>
              <w:spacing w:line="312" w:lineRule="auto"/>
              <w:jc w:val="center"/>
              <w:rPr>
                <w:b/>
                <w:sz w:val="20"/>
                <w:szCs w:val="20"/>
              </w:rPr>
            </w:pPr>
            <w:ins w:id="1568" w:author="Robert Pasternak" w:date="2024-07-16T09:42:00Z">
              <w:r>
                <w:rPr>
                  <w:b/>
                  <w:sz w:val="20"/>
                  <w:szCs w:val="20"/>
                </w:rPr>
                <w:t xml:space="preserve">2024 </w:t>
              </w:r>
            </w:ins>
            <w:ins w:id="1569" w:author="Robert Pasternak" w:date="2024-07-16T09:43:00Z">
              <w:r>
                <w:rPr>
                  <w:b/>
                  <w:sz w:val="20"/>
                  <w:szCs w:val="20"/>
                </w:rPr>
                <w:br/>
              </w:r>
            </w:ins>
            <w:ins w:id="1570" w:author="Robert Pasternak" w:date="2024-07-16T09:42:00Z">
              <w:r w:rsidRPr="002E38BD">
                <w:rPr>
                  <w:b/>
                  <w:sz w:val="12"/>
                  <w:szCs w:val="12"/>
                  <w:rPrChange w:id="1571" w:author="Robert Pasternak" w:date="2024-07-16T09:43:00Z">
                    <w:rPr>
                      <w:b/>
                      <w:sz w:val="20"/>
                      <w:szCs w:val="20"/>
                    </w:rPr>
                  </w:rPrChange>
                </w:rPr>
                <w:t>wg stanu na dzień 30.06.2024</w:t>
              </w:r>
            </w:ins>
          </w:p>
        </w:tc>
      </w:tr>
      <w:tr w:rsidR="00520137" w:rsidRPr="008416E6" w14:paraId="0BA4155C" w14:textId="3FAE84EB" w:rsidTr="002E38BD">
        <w:tblPrEx>
          <w:tblW w:w="100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ExChange w:id="1572" w:author="Robert Pasternak" w:date="2024-07-16T09:43:00Z">
            <w:tblPrEx>
              <w:tblW w:w="100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Ex>
          </w:tblPrExChange>
        </w:tblPrEx>
        <w:trPr>
          <w:trHeight w:val="544"/>
          <w:jc w:val="center"/>
          <w:trPrChange w:id="1573" w:author="Robert Pasternak" w:date="2024-07-16T09:43:00Z">
            <w:trPr>
              <w:gridAfter w:val="0"/>
              <w:wAfter w:w="126" w:type="dxa"/>
              <w:trHeight w:val="544"/>
              <w:jc w:val="center"/>
            </w:trPr>
          </w:trPrChange>
        </w:trPr>
        <w:tc>
          <w:tcPr>
            <w:tcW w:w="1696" w:type="dxa"/>
            <w:shd w:val="clear" w:color="auto" w:fill="DBE5F1" w:themeFill="accent1" w:themeFillTint="33"/>
            <w:vAlign w:val="center"/>
            <w:tcPrChange w:id="1574" w:author="Robert Pasternak" w:date="2024-07-16T09:43:00Z">
              <w:tcPr>
                <w:tcW w:w="1696" w:type="dxa"/>
                <w:shd w:val="clear" w:color="auto" w:fill="DBE5F1" w:themeFill="accent1" w:themeFillTint="33"/>
                <w:vAlign w:val="center"/>
              </w:tcPr>
            </w:tcPrChange>
          </w:tcPr>
          <w:p w14:paraId="49084678" w14:textId="77777777" w:rsidR="00520137" w:rsidRPr="008416E6" w:rsidRDefault="00520137">
            <w:pPr>
              <w:spacing w:line="312" w:lineRule="auto"/>
              <w:jc w:val="center"/>
              <w:rPr>
                <w:sz w:val="20"/>
                <w:szCs w:val="20"/>
                <w:rPrChange w:id="1575" w:author="Robert Pasternak" w:date="2021-09-07T12:47:00Z">
                  <w:rPr>
                    <w:rFonts w:ascii="Times" w:hAnsi="Times" w:cs="Arial"/>
                    <w:sz w:val="18"/>
                    <w:szCs w:val="18"/>
                  </w:rPr>
                </w:rPrChange>
              </w:rPr>
              <w:pPrChange w:id="1576" w:author="Robert Pasternak" w:date="2021-05-13T11:34:00Z">
                <w:pPr>
                  <w:jc w:val="center"/>
                </w:pPr>
              </w:pPrChange>
            </w:pPr>
            <w:r w:rsidRPr="008416E6">
              <w:rPr>
                <w:sz w:val="20"/>
                <w:szCs w:val="20"/>
                <w:rPrChange w:id="1577" w:author="Robert Pasternak" w:date="2021-09-07T12:47:00Z">
                  <w:rPr>
                    <w:rFonts w:ascii="Times" w:hAnsi="Times" w:cs="Arial"/>
                    <w:color w:val="0000FF"/>
                    <w:sz w:val="18"/>
                    <w:szCs w:val="18"/>
                    <w:u w:val="single"/>
                  </w:rPr>
                </w:rPrChange>
              </w:rPr>
              <w:t>Jednorodzinna</w:t>
            </w:r>
          </w:p>
        </w:tc>
        <w:tc>
          <w:tcPr>
            <w:tcW w:w="709" w:type="dxa"/>
            <w:vAlign w:val="center"/>
            <w:tcPrChange w:id="1578" w:author="Robert Pasternak" w:date="2024-07-16T09:43:00Z">
              <w:tcPr>
                <w:tcW w:w="709" w:type="dxa"/>
                <w:vAlign w:val="center"/>
              </w:tcPr>
            </w:tcPrChange>
          </w:tcPr>
          <w:p w14:paraId="5D843844" w14:textId="77777777" w:rsidR="00520137" w:rsidRPr="008416E6" w:rsidRDefault="00520137">
            <w:pPr>
              <w:spacing w:line="312" w:lineRule="auto"/>
              <w:jc w:val="center"/>
              <w:rPr>
                <w:bCs/>
                <w:sz w:val="20"/>
                <w:szCs w:val="20"/>
                <w:rPrChange w:id="1579" w:author="Robert Pasternak" w:date="2021-09-07T12:47:00Z">
                  <w:rPr>
                    <w:rFonts w:ascii="Times" w:hAnsi="Times" w:cs="Arial"/>
                    <w:bCs/>
                  </w:rPr>
                </w:rPrChange>
              </w:rPr>
              <w:pPrChange w:id="1580" w:author="Robert Pasternak" w:date="2021-05-13T11:34:00Z">
                <w:pPr>
                  <w:jc w:val="center"/>
                </w:pPr>
              </w:pPrChange>
            </w:pPr>
            <w:r w:rsidRPr="008416E6">
              <w:rPr>
                <w:bCs/>
                <w:sz w:val="20"/>
                <w:szCs w:val="20"/>
                <w:rPrChange w:id="1581" w:author="Robert Pasternak" w:date="2021-09-07T12:47:00Z">
                  <w:rPr>
                    <w:rFonts w:ascii="Times" w:hAnsi="Times" w:cs="Arial"/>
                    <w:bCs/>
                    <w:color w:val="0000FF"/>
                    <w:u w:val="single"/>
                  </w:rPr>
                </w:rPrChange>
              </w:rPr>
              <w:t>6723</w:t>
            </w:r>
          </w:p>
        </w:tc>
        <w:tc>
          <w:tcPr>
            <w:tcW w:w="709" w:type="dxa"/>
            <w:vAlign w:val="center"/>
            <w:tcPrChange w:id="1582" w:author="Robert Pasternak" w:date="2024-07-16T09:43:00Z">
              <w:tcPr>
                <w:tcW w:w="709" w:type="dxa"/>
                <w:vAlign w:val="center"/>
              </w:tcPr>
            </w:tcPrChange>
          </w:tcPr>
          <w:p w14:paraId="346F7E44" w14:textId="77777777" w:rsidR="00520137" w:rsidRPr="008416E6" w:rsidRDefault="00520137">
            <w:pPr>
              <w:spacing w:line="312" w:lineRule="auto"/>
              <w:jc w:val="center"/>
              <w:rPr>
                <w:bCs/>
                <w:sz w:val="20"/>
                <w:szCs w:val="20"/>
                <w:rPrChange w:id="1583" w:author="Robert Pasternak" w:date="2021-09-07T12:47:00Z">
                  <w:rPr>
                    <w:rFonts w:ascii="Times" w:hAnsi="Times" w:cs="Arial"/>
                    <w:bCs/>
                  </w:rPr>
                </w:rPrChange>
              </w:rPr>
              <w:pPrChange w:id="1584" w:author="Robert Pasternak" w:date="2021-05-13T11:34:00Z">
                <w:pPr>
                  <w:jc w:val="center"/>
                </w:pPr>
              </w:pPrChange>
            </w:pPr>
            <w:r w:rsidRPr="008416E6">
              <w:rPr>
                <w:bCs/>
                <w:sz w:val="20"/>
                <w:szCs w:val="20"/>
                <w:rPrChange w:id="1585" w:author="Robert Pasternak" w:date="2021-09-07T12:47:00Z">
                  <w:rPr>
                    <w:rFonts w:ascii="Times" w:hAnsi="Times" w:cs="Arial"/>
                    <w:bCs/>
                    <w:color w:val="0000FF"/>
                    <w:u w:val="single"/>
                  </w:rPr>
                </w:rPrChange>
              </w:rPr>
              <w:t>6765</w:t>
            </w:r>
          </w:p>
        </w:tc>
        <w:tc>
          <w:tcPr>
            <w:tcW w:w="709" w:type="dxa"/>
            <w:vAlign w:val="center"/>
            <w:tcPrChange w:id="1586" w:author="Robert Pasternak" w:date="2024-07-16T09:43:00Z">
              <w:tcPr>
                <w:tcW w:w="709" w:type="dxa"/>
                <w:vAlign w:val="center"/>
              </w:tcPr>
            </w:tcPrChange>
          </w:tcPr>
          <w:p w14:paraId="344BD052" w14:textId="77777777" w:rsidR="00520137" w:rsidRPr="008416E6" w:rsidRDefault="00520137">
            <w:pPr>
              <w:spacing w:line="312" w:lineRule="auto"/>
              <w:jc w:val="center"/>
              <w:rPr>
                <w:bCs/>
                <w:sz w:val="20"/>
                <w:szCs w:val="20"/>
                <w:rPrChange w:id="1587" w:author="Robert Pasternak" w:date="2021-09-07T12:47:00Z">
                  <w:rPr>
                    <w:rFonts w:ascii="Times" w:hAnsi="Times" w:cs="Arial"/>
                    <w:bCs/>
                  </w:rPr>
                </w:rPrChange>
              </w:rPr>
              <w:pPrChange w:id="1588" w:author="Robert Pasternak" w:date="2021-05-13T11:34:00Z">
                <w:pPr>
                  <w:jc w:val="center"/>
                </w:pPr>
              </w:pPrChange>
            </w:pPr>
            <w:r w:rsidRPr="008416E6">
              <w:rPr>
                <w:bCs/>
                <w:sz w:val="20"/>
                <w:szCs w:val="20"/>
                <w:rPrChange w:id="1589" w:author="Robert Pasternak" w:date="2021-09-07T12:47:00Z">
                  <w:rPr>
                    <w:rFonts w:ascii="Times" w:hAnsi="Times" w:cs="Arial"/>
                    <w:bCs/>
                    <w:color w:val="0000FF"/>
                    <w:u w:val="single"/>
                  </w:rPr>
                </w:rPrChange>
              </w:rPr>
              <w:t>6829</w:t>
            </w:r>
          </w:p>
        </w:tc>
        <w:tc>
          <w:tcPr>
            <w:tcW w:w="708" w:type="dxa"/>
            <w:tcBorders>
              <w:right w:val="single" w:sz="4" w:space="0" w:color="auto"/>
            </w:tcBorders>
            <w:vAlign w:val="center"/>
            <w:tcPrChange w:id="1590" w:author="Robert Pasternak" w:date="2024-07-16T09:43:00Z">
              <w:tcPr>
                <w:tcW w:w="708" w:type="dxa"/>
                <w:tcBorders>
                  <w:right w:val="single" w:sz="4" w:space="0" w:color="auto"/>
                </w:tcBorders>
                <w:vAlign w:val="center"/>
              </w:tcPr>
            </w:tcPrChange>
          </w:tcPr>
          <w:p w14:paraId="5B83968E" w14:textId="77777777" w:rsidR="00520137" w:rsidRPr="008416E6" w:rsidRDefault="00520137">
            <w:pPr>
              <w:spacing w:line="312" w:lineRule="auto"/>
              <w:jc w:val="center"/>
              <w:rPr>
                <w:bCs/>
                <w:sz w:val="20"/>
                <w:szCs w:val="20"/>
                <w:rPrChange w:id="1591" w:author="Robert Pasternak" w:date="2021-09-07T12:47:00Z">
                  <w:rPr>
                    <w:rFonts w:ascii="Times" w:hAnsi="Times" w:cs="Arial"/>
                    <w:bCs/>
                    <w:color w:val="000000" w:themeColor="text1"/>
                  </w:rPr>
                </w:rPrChange>
              </w:rPr>
              <w:pPrChange w:id="1592" w:author="Robert Pasternak" w:date="2021-05-13T11:34:00Z">
                <w:pPr>
                  <w:jc w:val="center"/>
                </w:pPr>
              </w:pPrChange>
            </w:pPr>
            <w:r w:rsidRPr="008416E6">
              <w:rPr>
                <w:bCs/>
                <w:sz w:val="20"/>
                <w:szCs w:val="20"/>
                <w:rPrChange w:id="1593" w:author="Robert Pasternak" w:date="2021-09-07T12:47:00Z">
                  <w:rPr>
                    <w:rFonts w:ascii="Times" w:hAnsi="Times" w:cs="Arial"/>
                    <w:bCs/>
                    <w:color w:val="000000" w:themeColor="text1"/>
                    <w:u w:val="single"/>
                  </w:rPr>
                </w:rPrChange>
              </w:rPr>
              <w:t>6850</w:t>
            </w:r>
          </w:p>
        </w:tc>
        <w:tc>
          <w:tcPr>
            <w:tcW w:w="709" w:type="dxa"/>
            <w:tcBorders>
              <w:left w:val="single" w:sz="4" w:space="0" w:color="auto"/>
              <w:right w:val="single" w:sz="4" w:space="0" w:color="auto"/>
            </w:tcBorders>
            <w:vAlign w:val="center"/>
            <w:tcPrChange w:id="1594" w:author="Robert Pasternak" w:date="2024-07-16T09:43:00Z">
              <w:tcPr>
                <w:tcW w:w="709" w:type="dxa"/>
                <w:tcBorders>
                  <w:left w:val="single" w:sz="4" w:space="0" w:color="auto"/>
                  <w:right w:val="single" w:sz="4" w:space="0" w:color="auto"/>
                </w:tcBorders>
                <w:vAlign w:val="center"/>
              </w:tcPr>
            </w:tcPrChange>
          </w:tcPr>
          <w:p w14:paraId="6233AB56" w14:textId="77777777" w:rsidR="00520137" w:rsidRPr="008416E6" w:rsidRDefault="00520137">
            <w:pPr>
              <w:spacing w:line="312" w:lineRule="auto"/>
              <w:jc w:val="center"/>
              <w:rPr>
                <w:bCs/>
                <w:sz w:val="20"/>
                <w:szCs w:val="20"/>
                <w:rPrChange w:id="1595" w:author="Robert Pasternak" w:date="2021-09-07T12:47:00Z">
                  <w:rPr>
                    <w:rFonts w:ascii="Times" w:hAnsi="Times" w:cs="Arial"/>
                    <w:bCs/>
                    <w:color w:val="000000" w:themeColor="text1"/>
                  </w:rPr>
                </w:rPrChange>
              </w:rPr>
              <w:pPrChange w:id="1596" w:author="Robert Pasternak" w:date="2021-05-13T11:34:00Z">
                <w:pPr>
                  <w:jc w:val="center"/>
                </w:pPr>
              </w:pPrChange>
            </w:pPr>
            <w:r w:rsidRPr="008416E6">
              <w:rPr>
                <w:bCs/>
                <w:sz w:val="20"/>
                <w:szCs w:val="20"/>
                <w:rPrChange w:id="1597" w:author="Robert Pasternak" w:date="2021-09-07T12:47:00Z">
                  <w:rPr>
                    <w:rFonts w:ascii="Times" w:hAnsi="Times" w:cs="Arial"/>
                    <w:bCs/>
                    <w:color w:val="000000" w:themeColor="text1"/>
                    <w:u w:val="single"/>
                  </w:rPr>
                </w:rPrChange>
              </w:rPr>
              <w:t>6830</w:t>
            </w:r>
          </w:p>
        </w:tc>
        <w:tc>
          <w:tcPr>
            <w:tcW w:w="709" w:type="dxa"/>
            <w:tcBorders>
              <w:left w:val="single" w:sz="4" w:space="0" w:color="auto"/>
              <w:right w:val="single" w:sz="4" w:space="0" w:color="auto"/>
            </w:tcBorders>
            <w:vAlign w:val="center"/>
            <w:tcPrChange w:id="1598" w:author="Robert Pasternak" w:date="2024-07-16T09:43:00Z">
              <w:tcPr>
                <w:tcW w:w="709" w:type="dxa"/>
                <w:tcBorders>
                  <w:left w:val="single" w:sz="4" w:space="0" w:color="auto"/>
                  <w:right w:val="single" w:sz="4" w:space="0" w:color="auto"/>
                </w:tcBorders>
                <w:vAlign w:val="center"/>
              </w:tcPr>
            </w:tcPrChange>
          </w:tcPr>
          <w:p w14:paraId="7340F5B4" w14:textId="77777777" w:rsidR="00520137" w:rsidRPr="008416E6" w:rsidRDefault="00520137">
            <w:pPr>
              <w:spacing w:line="312" w:lineRule="auto"/>
              <w:jc w:val="center"/>
              <w:rPr>
                <w:bCs/>
                <w:sz w:val="20"/>
                <w:szCs w:val="20"/>
                <w:rPrChange w:id="1599" w:author="Robert Pasternak" w:date="2021-09-07T12:47:00Z">
                  <w:rPr>
                    <w:rFonts w:ascii="Times" w:hAnsi="Times" w:cs="Arial"/>
                    <w:bCs/>
                    <w:color w:val="000000" w:themeColor="text1"/>
                  </w:rPr>
                </w:rPrChange>
              </w:rPr>
              <w:pPrChange w:id="1600" w:author="Robert Pasternak" w:date="2021-05-13T11:34:00Z">
                <w:pPr>
                  <w:jc w:val="center"/>
                </w:pPr>
              </w:pPrChange>
            </w:pPr>
            <w:ins w:id="1601" w:author="Robert Pasternak" w:date="2021-05-11T08:03:00Z">
              <w:r w:rsidRPr="008416E6">
                <w:rPr>
                  <w:bCs/>
                  <w:sz w:val="20"/>
                  <w:szCs w:val="20"/>
                  <w:rPrChange w:id="1602" w:author="Robert Pasternak" w:date="2021-09-07T12:47:00Z">
                    <w:rPr>
                      <w:rFonts w:ascii="Times" w:hAnsi="Times" w:cs="Arial"/>
                      <w:bCs/>
                      <w:color w:val="000000" w:themeColor="text1"/>
                      <w:u w:val="single"/>
                    </w:rPr>
                  </w:rPrChange>
                </w:rPr>
                <w:t>6926</w:t>
              </w:r>
            </w:ins>
            <w:del w:id="1603" w:author="kaluz" w:date="2021-05-04T12:45:00Z">
              <w:r w:rsidRPr="008416E6">
                <w:rPr>
                  <w:bCs/>
                  <w:sz w:val="20"/>
                  <w:szCs w:val="20"/>
                  <w:rPrChange w:id="1604" w:author="Robert Pasternak" w:date="2021-09-07T12:47:00Z">
                    <w:rPr>
                      <w:rFonts w:ascii="Times" w:hAnsi="Times" w:cs="Arial"/>
                      <w:bCs/>
                      <w:color w:val="000000" w:themeColor="text1"/>
                      <w:u w:val="single"/>
                    </w:rPr>
                  </w:rPrChange>
                </w:rPr>
                <w:delText>6844</w:delText>
              </w:r>
            </w:del>
          </w:p>
        </w:tc>
        <w:tc>
          <w:tcPr>
            <w:tcW w:w="709" w:type="dxa"/>
            <w:tcBorders>
              <w:left w:val="single" w:sz="4" w:space="0" w:color="auto"/>
              <w:right w:val="single" w:sz="4" w:space="0" w:color="auto"/>
            </w:tcBorders>
            <w:vAlign w:val="center"/>
            <w:tcPrChange w:id="1605" w:author="Robert Pasternak" w:date="2024-07-16T09:43:00Z">
              <w:tcPr>
                <w:tcW w:w="709" w:type="dxa"/>
                <w:tcBorders>
                  <w:left w:val="single" w:sz="4" w:space="0" w:color="auto"/>
                  <w:right w:val="single" w:sz="4" w:space="0" w:color="auto"/>
                </w:tcBorders>
                <w:vAlign w:val="center"/>
              </w:tcPr>
            </w:tcPrChange>
          </w:tcPr>
          <w:p w14:paraId="1E1EF713" w14:textId="77777777" w:rsidR="00520137" w:rsidRPr="008416E6" w:rsidRDefault="00520137">
            <w:pPr>
              <w:spacing w:line="312" w:lineRule="auto"/>
              <w:jc w:val="center"/>
              <w:rPr>
                <w:bCs/>
                <w:sz w:val="20"/>
                <w:szCs w:val="20"/>
                <w:rPrChange w:id="1606" w:author="Robert Pasternak" w:date="2021-09-07T12:47:00Z">
                  <w:rPr>
                    <w:rFonts w:ascii="Times" w:hAnsi="Times" w:cs="Arial"/>
                    <w:bCs/>
                    <w:color w:val="000000" w:themeColor="text1"/>
                  </w:rPr>
                </w:rPrChange>
              </w:rPr>
              <w:pPrChange w:id="1607" w:author="Robert Pasternak" w:date="2021-05-13T11:34:00Z">
                <w:pPr>
                  <w:jc w:val="center"/>
                </w:pPr>
              </w:pPrChange>
            </w:pPr>
            <w:ins w:id="1608" w:author="Robert Pasternak" w:date="2021-05-11T08:03:00Z">
              <w:r w:rsidRPr="008416E6">
                <w:rPr>
                  <w:bCs/>
                  <w:sz w:val="20"/>
                  <w:szCs w:val="20"/>
                  <w:rPrChange w:id="1609" w:author="Robert Pasternak" w:date="2021-09-07T12:47:00Z">
                    <w:rPr>
                      <w:rFonts w:ascii="Times" w:hAnsi="Times" w:cs="Arial"/>
                      <w:bCs/>
                      <w:color w:val="000000" w:themeColor="text1"/>
                      <w:u w:val="single"/>
                    </w:rPr>
                  </w:rPrChange>
                </w:rPr>
                <w:t>6987</w:t>
              </w:r>
            </w:ins>
          </w:p>
        </w:tc>
        <w:tc>
          <w:tcPr>
            <w:tcW w:w="708" w:type="dxa"/>
            <w:tcBorders>
              <w:left w:val="single" w:sz="4" w:space="0" w:color="auto"/>
              <w:right w:val="single" w:sz="4" w:space="0" w:color="auto"/>
            </w:tcBorders>
            <w:vAlign w:val="center"/>
            <w:tcPrChange w:id="1610" w:author="Robert Pasternak" w:date="2024-07-16T09:43:00Z">
              <w:tcPr>
                <w:tcW w:w="708" w:type="dxa"/>
                <w:tcBorders>
                  <w:left w:val="single" w:sz="4" w:space="0" w:color="auto"/>
                  <w:right w:val="single" w:sz="4" w:space="0" w:color="auto"/>
                </w:tcBorders>
                <w:vAlign w:val="center"/>
              </w:tcPr>
            </w:tcPrChange>
          </w:tcPr>
          <w:p w14:paraId="24F950F9" w14:textId="77777777" w:rsidR="00520137" w:rsidRPr="008416E6" w:rsidRDefault="00520137">
            <w:pPr>
              <w:spacing w:line="312" w:lineRule="auto"/>
              <w:jc w:val="center"/>
              <w:rPr>
                <w:bCs/>
                <w:sz w:val="20"/>
                <w:szCs w:val="20"/>
                <w:rPrChange w:id="1611" w:author="Robert Pasternak" w:date="2021-09-07T12:47:00Z">
                  <w:rPr>
                    <w:rFonts w:ascii="Times" w:hAnsi="Times" w:cs="Arial"/>
                    <w:bCs/>
                    <w:color w:val="000000" w:themeColor="text1"/>
                  </w:rPr>
                </w:rPrChange>
              </w:rPr>
              <w:pPrChange w:id="1612" w:author="Robert Pasternak" w:date="2021-05-13T11:34:00Z">
                <w:pPr>
                  <w:jc w:val="center"/>
                </w:pPr>
              </w:pPrChange>
            </w:pPr>
            <w:ins w:id="1613" w:author="Robert Pasternak" w:date="2021-05-11T08:03:00Z">
              <w:r w:rsidRPr="008416E6">
                <w:rPr>
                  <w:bCs/>
                  <w:sz w:val="20"/>
                  <w:szCs w:val="20"/>
                  <w:rPrChange w:id="1614" w:author="Robert Pasternak" w:date="2021-09-07T12:47:00Z">
                    <w:rPr>
                      <w:bCs/>
                      <w:color w:val="000000" w:themeColor="text1"/>
                      <w:sz w:val="20"/>
                      <w:szCs w:val="20"/>
                    </w:rPr>
                  </w:rPrChange>
                </w:rPr>
                <w:t>7021</w:t>
              </w:r>
            </w:ins>
          </w:p>
        </w:tc>
        <w:tc>
          <w:tcPr>
            <w:tcW w:w="709" w:type="dxa"/>
            <w:tcBorders>
              <w:left w:val="single" w:sz="4" w:space="0" w:color="auto"/>
              <w:right w:val="single" w:sz="4" w:space="0" w:color="auto"/>
            </w:tcBorders>
            <w:vAlign w:val="center"/>
            <w:tcPrChange w:id="1615" w:author="Robert Pasternak" w:date="2024-07-16T09:43:00Z">
              <w:tcPr>
                <w:tcW w:w="709" w:type="dxa"/>
                <w:tcBorders>
                  <w:left w:val="single" w:sz="4" w:space="0" w:color="auto"/>
                  <w:right w:val="single" w:sz="4" w:space="0" w:color="auto"/>
                </w:tcBorders>
                <w:vAlign w:val="center"/>
              </w:tcPr>
            </w:tcPrChange>
          </w:tcPr>
          <w:p w14:paraId="11EC1888" w14:textId="33CE145E" w:rsidR="00520137" w:rsidRPr="00330D4B" w:rsidRDefault="00520137">
            <w:pPr>
              <w:spacing w:line="312" w:lineRule="auto"/>
              <w:jc w:val="center"/>
              <w:rPr>
                <w:bCs/>
                <w:sz w:val="20"/>
                <w:szCs w:val="20"/>
              </w:rPr>
            </w:pPr>
            <w:ins w:id="1616" w:author="Robert Pasternak" w:date="2024-07-16T09:41:00Z">
              <w:r>
                <w:rPr>
                  <w:bCs/>
                  <w:sz w:val="20"/>
                  <w:szCs w:val="20"/>
                </w:rPr>
                <w:t>7116</w:t>
              </w:r>
            </w:ins>
          </w:p>
        </w:tc>
        <w:tc>
          <w:tcPr>
            <w:tcW w:w="709" w:type="dxa"/>
            <w:tcBorders>
              <w:left w:val="single" w:sz="4" w:space="0" w:color="auto"/>
              <w:right w:val="single" w:sz="4" w:space="0" w:color="auto"/>
            </w:tcBorders>
            <w:vAlign w:val="center"/>
            <w:tcPrChange w:id="1617" w:author="Robert Pasternak" w:date="2024-07-16T09:43:00Z">
              <w:tcPr>
                <w:tcW w:w="709" w:type="dxa"/>
                <w:tcBorders>
                  <w:left w:val="single" w:sz="4" w:space="0" w:color="auto"/>
                  <w:right w:val="single" w:sz="4" w:space="0" w:color="auto"/>
                </w:tcBorders>
                <w:vAlign w:val="center"/>
              </w:tcPr>
            </w:tcPrChange>
          </w:tcPr>
          <w:p w14:paraId="6CFE854C" w14:textId="5FE75931" w:rsidR="00520137" w:rsidRPr="00330D4B" w:rsidRDefault="002E38BD">
            <w:pPr>
              <w:spacing w:line="312" w:lineRule="auto"/>
              <w:jc w:val="center"/>
              <w:rPr>
                <w:bCs/>
                <w:sz w:val="20"/>
                <w:szCs w:val="20"/>
              </w:rPr>
            </w:pPr>
            <w:ins w:id="1618" w:author="Robert Pasternak" w:date="2024-07-16T09:42:00Z">
              <w:r>
                <w:rPr>
                  <w:bCs/>
                  <w:sz w:val="20"/>
                  <w:szCs w:val="20"/>
                </w:rPr>
                <w:t>7159</w:t>
              </w:r>
            </w:ins>
          </w:p>
        </w:tc>
        <w:tc>
          <w:tcPr>
            <w:tcW w:w="1276" w:type="dxa"/>
            <w:tcBorders>
              <w:left w:val="single" w:sz="4" w:space="0" w:color="auto"/>
            </w:tcBorders>
            <w:vAlign w:val="center"/>
            <w:tcPrChange w:id="1619" w:author="Robert Pasternak" w:date="2024-07-16T09:43:00Z">
              <w:tcPr>
                <w:tcW w:w="1153" w:type="dxa"/>
                <w:tcBorders>
                  <w:left w:val="single" w:sz="4" w:space="0" w:color="auto"/>
                </w:tcBorders>
                <w:vAlign w:val="center"/>
              </w:tcPr>
            </w:tcPrChange>
          </w:tcPr>
          <w:p w14:paraId="252E0F7A" w14:textId="151B69B3" w:rsidR="00520137" w:rsidRPr="00330D4B" w:rsidRDefault="002E38BD">
            <w:pPr>
              <w:spacing w:line="312" w:lineRule="auto"/>
              <w:jc w:val="center"/>
              <w:rPr>
                <w:bCs/>
                <w:sz w:val="20"/>
                <w:szCs w:val="20"/>
              </w:rPr>
            </w:pPr>
            <w:ins w:id="1620" w:author="Robert Pasternak" w:date="2024-07-16T09:43:00Z">
              <w:r>
                <w:rPr>
                  <w:bCs/>
                  <w:sz w:val="20"/>
                  <w:szCs w:val="20"/>
                </w:rPr>
                <w:t>7203</w:t>
              </w:r>
            </w:ins>
          </w:p>
        </w:tc>
      </w:tr>
      <w:tr w:rsidR="002E38BD" w:rsidRPr="008416E6" w14:paraId="0B2E0262" w14:textId="70C7F1D4" w:rsidTr="002E38BD">
        <w:trPr>
          <w:trHeight w:val="544"/>
          <w:jc w:val="center"/>
        </w:trPr>
        <w:tc>
          <w:tcPr>
            <w:tcW w:w="1696" w:type="dxa"/>
            <w:tcBorders>
              <w:bottom w:val="single" w:sz="4" w:space="0" w:color="auto"/>
            </w:tcBorders>
            <w:shd w:val="clear" w:color="auto" w:fill="DBE5F1" w:themeFill="accent1" w:themeFillTint="33"/>
            <w:vAlign w:val="center"/>
          </w:tcPr>
          <w:p w14:paraId="55EA8273" w14:textId="77777777" w:rsidR="00520137" w:rsidRPr="008416E6" w:rsidRDefault="00520137">
            <w:pPr>
              <w:spacing w:line="312" w:lineRule="auto"/>
              <w:jc w:val="center"/>
              <w:rPr>
                <w:sz w:val="20"/>
                <w:szCs w:val="20"/>
                <w:rPrChange w:id="1621" w:author="Robert Pasternak" w:date="2021-09-07T12:47:00Z">
                  <w:rPr>
                    <w:rFonts w:ascii="Times" w:hAnsi="Times" w:cs="Arial"/>
                    <w:sz w:val="18"/>
                    <w:szCs w:val="18"/>
                  </w:rPr>
                </w:rPrChange>
              </w:rPr>
              <w:pPrChange w:id="1622" w:author="Robert Pasternak" w:date="2021-05-13T11:34:00Z">
                <w:pPr>
                  <w:jc w:val="center"/>
                </w:pPr>
              </w:pPrChange>
            </w:pPr>
            <w:r w:rsidRPr="008416E6">
              <w:rPr>
                <w:sz w:val="20"/>
                <w:szCs w:val="20"/>
                <w:rPrChange w:id="1623" w:author="Robert Pasternak" w:date="2021-09-07T12:47:00Z">
                  <w:rPr>
                    <w:rFonts w:ascii="Times" w:hAnsi="Times" w:cs="Arial"/>
                    <w:color w:val="0000FF"/>
                    <w:sz w:val="18"/>
                    <w:szCs w:val="18"/>
                    <w:u w:val="single"/>
                  </w:rPr>
                </w:rPrChange>
              </w:rPr>
              <w:t>Wielorodzinna</w:t>
            </w:r>
            <w:ins w:id="1624" w:author="kaluz" w:date="2021-05-04T11:27:00Z">
              <w:r w:rsidRPr="008416E6">
                <w:rPr>
                  <w:sz w:val="20"/>
                  <w:szCs w:val="20"/>
                  <w:rPrChange w:id="1625" w:author="Robert Pasternak" w:date="2021-09-07T12:47:00Z">
                    <w:rPr>
                      <w:rFonts w:ascii="Times" w:hAnsi="Times" w:cs="Arial"/>
                      <w:color w:val="0000FF"/>
                      <w:sz w:val="18"/>
                      <w:szCs w:val="18"/>
                      <w:u w:val="single"/>
                    </w:rPr>
                  </w:rPrChange>
                </w:rPr>
                <w:br/>
              </w:r>
            </w:ins>
            <w:ins w:id="1626" w:author="kaluz" w:date="2021-05-04T11:26:00Z">
              <w:r w:rsidRPr="008416E6">
                <w:rPr>
                  <w:sz w:val="20"/>
                  <w:szCs w:val="20"/>
                  <w:rPrChange w:id="1627" w:author="Robert Pasternak" w:date="2021-09-07T12:47:00Z">
                    <w:rPr>
                      <w:rFonts w:ascii="Times" w:hAnsi="Times" w:cs="Arial"/>
                      <w:color w:val="0000FF"/>
                      <w:sz w:val="18"/>
                      <w:szCs w:val="18"/>
                      <w:u w:val="single"/>
                    </w:rPr>
                  </w:rPrChange>
                </w:rPr>
                <w:t>i zamieszkania zbiorowego</w:t>
              </w:r>
            </w:ins>
          </w:p>
        </w:tc>
        <w:tc>
          <w:tcPr>
            <w:tcW w:w="709" w:type="dxa"/>
            <w:tcBorders>
              <w:bottom w:val="single" w:sz="4" w:space="0" w:color="auto"/>
            </w:tcBorders>
            <w:vAlign w:val="center"/>
          </w:tcPr>
          <w:p w14:paraId="209B4B1F" w14:textId="77777777" w:rsidR="00520137" w:rsidRPr="008416E6" w:rsidRDefault="00520137">
            <w:pPr>
              <w:spacing w:line="312" w:lineRule="auto"/>
              <w:jc w:val="center"/>
              <w:rPr>
                <w:bCs/>
                <w:sz w:val="20"/>
                <w:szCs w:val="20"/>
                <w:rPrChange w:id="1628" w:author="Robert Pasternak" w:date="2021-09-07T12:47:00Z">
                  <w:rPr>
                    <w:rFonts w:ascii="Times" w:hAnsi="Times" w:cs="Arial"/>
                    <w:bCs/>
                  </w:rPr>
                </w:rPrChange>
              </w:rPr>
              <w:pPrChange w:id="1629" w:author="Robert Pasternak" w:date="2021-05-13T11:34:00Z">
                <w:pPr>
                  <w:jc w:val="center"/>
                </w:pPr>
              </w:pPrChange>
            </w:pPr>
            <w:r w:rsidRPr="008416E6">
              <w:rPr>
                <w:bCs/>
                <w:sz w:val="20"/>
                <w:szCs w:val="20"/>
                <w:rPrChange w:id="1630" w:author="Robert Pasternak" w:date="2021-09-07T12:47:00Z">
                  <w:rPr>
                    <w:rFonts w:ascii="Times" w:hAnsi="Times" w:cs="Arial"/>
                    <w:bCs/>
                    <w:color w:val="0000FF"/>
                    <w:u w:val="single"/>
                  </w:rPr>
                </w:rPrChange>
              </w:rPr>
              <w:t>515</w:t>
            </w:r>
          </w:p>
        </w:tc>
        <w:tc>
          <w:tcPr>
            <w:tcW w:w="709" w:type="dxa"/>
            <w:tcBorders>
              <w:bottom w:val="single" w:sz="4" w:space="0" w:color="auto"/>
            </w:tcBorders>
            <w:vAlign w:val="center"/>
          </w:tcPr>
          <w:p w14:paraId="009DB9D6" w14:textId="77777777" w:rsidR="00520137" w:rsidRPr="008416E6" w:rsidRDefault="00520137">
            <w:pPr>
              <w:spacing w:line="312" w:lineRule="auto"/>
              <w:jc w:val="center"/>
              <w:rPr>
                <w:bCs/>
                <w:sz w:val="20"/>
                <w:szCs w:val="20"/>
                <w:rPrChange w:id="1631" w:author="Robert Pasternak" w:date="2021-09-07T12:47:00Z">
                  <w:rPr>
                    <w:rFonts w:ascii="Times" w:hAnsi="Times" w:cs="Arial"/>
                    <w:bCs/>
                  </w:rPr>
                </w:rPrChange>
              </w:rPr>
              <w:pPrChange w:id="1632" w:author="Robert Pasternak" w:date="2021-05-13T11:34:00Z">
                <w:pPr>
                  <w:jc w:val="center"/>
                </w:pPr>
              </w:pPrChange>
            </w:pPr>
            <w:r w:rsidRPr="008416E6">
              <w:rPr>
                <w:bCs/>
                <w:sz w:val="20"/>
                <w:szCs w:val="20"/>
                <w:rPrChange w:id="1633" w:author="Robert Pasternak" w:date="2021-09-07T12:47:00Z">
                  <w:rPr>
                    <w:rFonts w:ascii="Times" w:hAnsi="Times" w:cs="Arial"/>
                    <w:bCs/>
                    <w:color w:val="0000FF"/>
                    <w:u w:val="single"/>
                  </w:rPr>
                </w:rPrChange>
              </w:rPr>
              <w:t>515</w:t>
            </w:r>
          </w:p>
        </w:tc>
        <w:tc>
          <w:tcPr>
            <w:tcW w:w="709" w:type="dxa"/>
            <w:tcBorders>
              <w:bottom w:val="single" w:sz="4" w:space="0" w:color="auto"/>
            </w:tcBorders>
            <w:vAlign w:val="center"/>
          </w:tcPr>
          <w:p w14:paraId="3DEEE47D" w14:textId="77777777" w:rsidR="00520137" w:rsidRPr="008416E6" w:rsidRDefault="00520137">
            <w:pPr>
              <w:spacing w:line="312" w:lineRule="auto"/>
              <w:jc w:val="center"/>
              <w:rPr>
                <w:bCs/>
                <w:sz w:val="20"/>
                <w:szCs w:val="20"/>
                <w:rPrChange w:id="1634" w:author="Robert Pasternak" w:date="2021-09-07T12:47:00Z">
                  <w:rPr>
                    <w:rFonts w:ascii="Times" w:hAnsi="Times" w:cs="Arial"/>
                    <w:bCs/>
                  </w:rPr>
                </w:rPrChange>
              </w:rPr>
              <w:pPrChange w:id="1635" w:author="Robert Pasternak" w:date="2021-05-13T11:34:00Z">
                <w:pPr>
                  <w:jc w:val="center"/>
                </w:pPr>
              </w:pPrChange>
            </w:pPr>
            <w:r w:rsidRPr="008416E6">
              <w:rPr>
                <w:bCs/>
                <w:sz w:val="20"/>
                <w:szCs w:val="20"/>
                <w:rPrChange w:id="1636" w:author="Robert Pasternak" w:date="2021-09-07T12:47:00Z">
                  <w:rPr>
                    <w:rFonts w:ascii="Times" w:hAnsi="Times" w:cs="Arial"/>
                    <w:bCs/>
                    <w:color w:val="0000FF"/>
                    <w:u w:val="single"/>
                  </w:rPr>
                </w:rPrChange>
              </w:rPr>
              <w:t>514</w:t>
            </w:r>
          </w:p>
        </w:tc>
        <w:tc>
          <w:tcPr>
            <w:tcW w:w="708" w:type="dxa"/>
            <w:tcBorders>
              <w:bottom w:val="single" w:sz="4" w:space="0" w:color="auto"/>
              <w:right w:val="single" w:sz="4" w:space="0" w:color="auto"/>
            </w:tcBorders>
            <w:vAlign w:val="center"/>
          </w:tcPr>
          <w:p w14:paraId="10C06D86" w14:textId="77777777" w:rsidR="00520137" w:rsidRPr="008416E6" w:rsidRDefault="00520137">
            <w:pPr>
              <w:spacing w:line="312" w:lineRule="auto"/>
              <w:jc w:val="center"/>
              <w:rPr>
                <w:bCs/>
                <w:sz w:val="20"/>
                <w:szCs w:val="20"/>
                <w:rPrChange w:id="1637" w:author="Robert Pasternak" w:date="2021-09-07T12:47:00Z">
                  <w:rPr>
                    <w:rFonts w:ascii="Times" w:hAnsi="Times" w:cs="Arial"/>
                    <w:bCs/>
                    <w:color w:val="000000" w:themeColor="text1"/>
                  </w:rPr>
                </w:rPrChange>
              </w:rPr>
              <w:pPrChange w:id="1638" w:author="Robert Pasternak" w:date="2021-05-13T11:34:00Z">
                <w:pPr>
                  <w:jc w:val="center"/>
                </w:pPr>
              </w:pPrChange>
            </w:pPr>
            <w:r w:rsidRPr="008416E6">
              <w:rPr>
                <w:bCs/>
                <w:sz w:val="20"/>
                <w:szCs w:val="20"/>
                <w:rPrChange w:id="1639" w:author="Robert Pasternak" w:date="2021-09-07T12:47:00Z">
                  <w:rPr>
                    <w:rFonts w:ascii="Times" w:hAnsi="Times" w:cs="Arial"/>
                    <w:bCs/>
                    <w:color w:val="000000" w:themeColor="text1"/>
                    <w:u w:val="single"/>
                  </w:rPr>
                </w:rPrChange>
              </w:rPr>
              <w:t>513</w:t>
            </w:r>
          </w:p>
        </w:tc>
        <w:tc>
          <w:tcPr>
            <w:tcW w:w="709" w:type="dxa"/>
            <w:tcBorders>
              <w:left w:val="single" w:sz="4" w:space="0" w:color="auto"/>
              <w:bottom w:val="single" w:sz="4" w:space="0" w:color="auto"/>
              <w:right w:val="single" w:sz="4" w:space="0" w:color="auto"/>
            </w:tcBorders>
            <w:vAlign w:val="center"/>
          </w:tcPr>
          <w:p w14:paraId="41367204" w14:textId="77777777" w:rsidR="00520137" w:rsidRPr="008416E6" w:rsidRDefault="00520137">
            <w:pPr>
              <w:spacing w:line="312" w:lineRule="auto"/>
              <w:jc w:val="center"/>
              <w:rPr>
                <w:bCs/>
                <w:sz w:val="20"/>
                <w:szCs w:val="20"/>
                <w:rPrChange w:id="1640" w:author="Robert Pasternak" w:date="2021-09-07T12:47:00Z">
                  <w:rPr>
                    <w:rFonts w:ascii="Times" w:hAnsi="Times" w:cs="Arial"/>
                    <w:bCs/>
                    <w:color w:val="000000" w:themeColor="text1"/>
                  </w:rPr>
                </w:rPrChange>
              </w:rPr>
              <w:pPrChange w:id="1641" w:author="Robert Pasternak" w:date="2021-05-13T11:34:00Z">
                <w:pPr>
                  <w:jc w:val="center"/>
                </w:pPr>
              </w:pPrChange>
            </w:pPr>
            <w:r w:rsidRPr="008416E6">
              <w:rPr>
                <w:bCs/>
                <w:sz w:val="20"/>
                <w:szCs w:val="20"/>
                <w:rPrChange w:id="1642" w:author="Robert Pasternak" w:date="2021-09-07T12:47:00Z">
                  <w:rPr>
                    <w:rFonts w:ascii="Times" w:hAnsi="Times" w:cs="Arial"/>
                    <w:bCs/>
                    <w:color w:val="000000" w:themeColor="text1"/>
                    <w:u w:val="single"/>
                  </w:rPr>
                </w:rPrChange>
              </w:rPr>
              <w:t>512</w:t>
            </w:r>
          </w:p>
        </w:tc>
        <w:tc>
          <w:tcPr>
            <w:tcW w:w="709" w:type="dxa"/>
            <w:tcBorders>
              <w:left w:val="single" w:sz="4" w:space="0" w:color="auto"/>
              <w:bottom w:val="single" w:sz="4" w:space="0" w:color="auto"/>
              <w:right w:val="single" w:sz="4" w:space="0" w:color="auto"/>
            </w:tcBorders>
            <w:vAlign w:val="center"/>
          </w:tcPr>
          <w:p w14:paraId="60C0D01A" w14:textId="77777777" w:rsidR="00520137" w:rsidRPr="008416E6" w:rsidRDefault="00520137">
            <w:pPr>
              <w:spacing w:line="312" w:lineRule="auto"/>
              <w:jc w:val="center"/>
              <w:rPr>
                <w:bCs/>
                <w:sz w:val="20"/>
                <w:szCs w:val="20"/>
                <w:rPrChange w:id="1643" w:author="Robert Pasternak" w:date="2021-09-07T12:47:00Z">
                  <w:rPr>
                    <w:rFonts w:ascii="Times" w:hAnsi="Times" w:cs="Arial"/>
                    <w:bCs/>
                    <w:color w:val="000000" w:themeColor="text1"/>
                  </w:rPr>
                </w:rPrChange>
              </w:rPr>
              <w:pPrChange w:id="1644" w:author="Robert Pasternak" w:date="2021-05-13T11:34:00Z">
                <w:pPr>
                  <w:jc w:val="center"/>
                </w:pPr>
              </w:pPrChange>
            </w:pPr>
            <w:ins w:id="1645" w:author="Robert Pasternak" w:date="2021-05-11T08:04:00Z">
              <w:r w:rsidRPr="008416E6">
                <w:rPr>
                  <w:bCs/>
                  <w:sz w:val="20"/>
                  <w:szCs w:val="20"/>
                  <w:rPrChange w:id="1646" w:author="Robert Pasternak" w:date="2021-09-07T12:47:00Z">
                    <w:rPr>
                      <w:rFonts w:ascii="Times" w:hAnsi="Times" w:cs="Arial"/>
                      <w:bCs/>
                      <w:color w:val="000000" w:themeColor="text1"/>
                      <w:u w:val="single"/>
                    </w:rPr>
                  </w:rPrChange>
                </w:rPr>
                <w:t>513</w:t>
              </w:r>
            </w:ins>
            <w:del w:id="1647" w:author="kaluz" w:date="2021-05-04T12:45:00Z">
              <w:r w:rsidRPr="008416E6">
                <w:rPr>
                  <w:bCs/>
                  <w:sz w:val="20"/>
                  <w:szCs w:val="20"/>
                  <w:rPrChange w:id="1648" w:author="Robert Pasternak" w:date="2021-09-07T12:47:00Z">
                    <w:rPr>
                      <w:rFonts w:ascii="Times" w:hAnsi="Times" w:cs="Arial"/>
                      <w:bCs/>
                      <w:color w:val="000000" w:themeColor="text1"/>
                      <w:u w:val="single"/>
                    </w:rPr>
                  </w:rPrChange>
                </w:rPr>
                <w:delText>514</w:delText>
              </w:r>
            </w:del>
          </w:p>
        </w:tc>
        <w:tc>
          <w:tcPr>
            <w:tcW w:w="709" w:type="dxa"/>
            <w:tcBorders>
              <w:left w:val="single" w:sz="4" w:space="0" w:color="auto"/>
              <w:bottom w:val="single" w:sz="4" w:space="0" w:color="auto"/>
              <w:right w:val="single" w:sz="4" w:space="0" w:color="auto"/>
            </w:tcBorders>
            <w:vAlign w:val="center"/>
          </w:tcPr>
          <w:p w14:paraId="5FFC6EAD" w14:textId="77777777" w:rsidR="00520137" w:rsidRPr="008416E6" w:rsidRDefault="00520137">
            <w:pPr>
              <w:spacing w:line="312" w:lineRule="auto"/>
              <w:jc w:val="center"/>
              <w:rPr>
                <w:bCs/>
                <w:sz w:val="20"/>
                <w:szCs w:val="20"/>
                <w:rPrChange w:id="1649" w:author="Robert Pasternak" w:date="2021-09-07T12:47:00Z">
                  <w:rPr>
                    <w:rFonts w:ascii="Times" w:hAnsi="Times" w:cs="Arial"/>
                    <w:bCs/>
                    <w:color w:val="000000" w:themeColor="text1"/>
                  </w:rPr>
                </w:rPrChange>
              </w:rPr>
              <w:pPrChange w:id="1650" w:author="Robert Pasternak" w:date="2021-05-13T11:34:00Z">
                <w:pPr>
                  <w:jc w:val="center"/>
                </w:pPr>
              </w:pPrChange>
            </w:pPr>
            <w:ins w:id="1651" w:author="Robert Pasternak" w:date="2021-05-11T08:04:00Z">
              <w:r w:rsidRPr="008416E6">
                <w:rPr>
                  <w:bCs/>
                  <w:sz w:val="20"/>
                  <w:szCs w:val="20"/>
                  <w:rPrChange w:id="1652" w:author="Robert Pasternak" w:date="2021-09-07T12:47:00Z">
                    <w:rPr>
                      <w:rFonts w:ascii="Times" w:hAnsi="Times" w:cs="Arial"/>
                      <w:bCs/>
                      <w:color w:val="000000" w:themeColor="text1"/>
                      <w:u w:val="single"/>
                    </w:rPr>
                  </w:rPrChange>
                </w:rPr>
                <w:t>513</w:t>
              </w:r>
            </w:ins>
          </w:p>
        </w:tc>
        <w:tc>
          <w:tcPr>
            <w:tcW w:w="708" w:type="dxa"/>
            <w:tcBorders>
              <w:left w:val="single" w:sz="4" w:space="0" w:color="auto"/>
              <w:bottom w:val="single" w:sz="4" w:space="0" w:color="auto"/>
              <w:right w:val="single" w:sz="4" w:space="0" w:color="auto"/>
            </w:tcBorders>
            <w:vAlign w:val="center"/>
          </w:tcPr>
          <w:p w14:paraId="722EDF00" w14:textId="77777777" w:rsidR="00520137" w:rsidRPr="008416E6" w:rsidRDefault="00520137">
            <w:pPr>
              <w:spacing w:line="312" w:lineRule="auto"/>
              <w:jc w:val="center"/>
              <w:rPr>
                <w:bCs/>
                <w:sz w:val="20"/>
                <w:szCs w:val="20"/>
                <w:rPrChange w:id="1653" w:author="Robert Pasternak" w:date="2021-09-07T12:47:00Z">
                  <w:rPr>
                    <w:rFonts w:ascii="Times" w:hAnsi="Times" w:cs="Arial"/>
                    <w:bCs/>
                    <w:color w:val="000000" w:themeColor="text1"/>
                  </w:rPr>
                </w:rPrChange>
              </w:rPr>
              <w:pPrChange w:id="1654" w:author="Robert Pasternak" w:date="2021-05-13T11:34:00Z">
                <w:pPr>
                  <w:jc w:val="center"/>
                </w:pPr>
              </w:pPrChange>
            </w:pPr>
            <w:ins w:id="1655" w:author="Robert Pasternak" w:date="2021-05-11T08:04:00Z">
              <w:r w:rsidRPr="008416E6">
                <w:rPr>
                  <w:bCs/>
                  <w:sz w:val="20"/>
                  <w:szCs w:val="20"/>
                  <w:rPrChange w:id="1656" w:author="Robert Pasternak" w:date="2021-09-07T12:47:00Z">
                    <w:rPr>
                      <w:bCs/>
                      <w:color w:val="000000" w:themeColor="text1"/>
                      <w:sz w:val="20"/>
                      <w:szCs w:val="20"/>
                    </w:rPr>
                  </w:rPrChange>
                </w:rPr>
                <w:t>506</w:t>
              </w:r>
            </w:ins>
          </w:p>
        </w:tc>
        <w:tc>
          <w:tcPr>
            <w:tcW w:w="709" w:type="dxa"/>
            <w:tcBorders>
              <w:left w:val="single" w:sz="4" w:space="0" w:color="auto"/>
              <w:bottom w:val="single" w:sz="4" w:space="0" w:color="auto"/>
              <w:right w:val="single" w:sz="4" w:space="0" w:color="auto"/>
            </w:tcBorders>
            <w:vAlign w:val="center"/>
          </w:tcPr>
          <w:p w14:paraId="5F630DEC" w14:textId="03F03B43" w:rsidR="00520137" w:rsidRPr="00330D4B" w:rsidRDefault="00520137" w:rsidP="00520137">
            <w:pPr>
              <w:spacing w:line="312" w:lineRule="auto"/>
              <w:jc w:val="center"/>
              <w:rPr>
                <w:bCs/>
                <w:sz w:val="20"/>
                <w:szCs w:val="20"/>
              </w:rPr>
            </w:pPr>
            <w:ins w:id="1657" w:author="Robert Pasternak" w:date="2024-07-16T09:41:00Z">
              <w:r>
                <w:rPr>
                  <w:bCs/>
                  <w:sz w:val="20"/>
                  <w:szCs w:val="20"/>
                </w:rPr>
                <w:t>508</w:t>
              </w:r>
            </w:ins>
          </w:p>
        </w:tc>
        <w:tc>
          <w:tcPr>
            <w:tcW w:w="709" w:type="dxa"/>
            <w:tcBorders>
              <w:left w:val="single" w:sz="4" w:space="0" w:color="auto"/>
              <w:bottom w:val="single" w:sz="4" w:space="0" w:color="auto"/>
              <w:right w:val="single" w:sz="4" w:space="0" w:color="auto"/>
            </w:tcBorders>
            <w:vAlign w:val="center"/>
          </w:tcPr>
          <w:p w14:paraId="13711856" w14:textId="49559686" w:rsidR="00520137" w:rsidRPr="00330D4B" w:rsidRDefault="002E38BD" w:rsidP="00520137">
            <w:pPr>
              <w:spacing w:line="312" w:lineRule="auto"/>
              <w:jc w:val="center"/>
              <w:rPr>
                <w:bCs/>
                <w:sz w:val="20"/>
                <w:szCs w:val="20"/>
              </w:rPr>
            </w:pPr>
            <w:ins w:id="1658" w:author="Robert Pasternak" w:date="2024-07-16T09:42:00Z">
              <w:r>
                <w:rPr>
                  <w:bCs/>
                  <w:sz w:val="20"/>
                  <w:szCs w:val="20"/>
                </w:rPr>
                <w:t>505</w:t>
              </w:r>
            </w:ins>
          </w:p>
        </w:tc>
        <w:tc>
          <w:tcPr>
            <w:tcW w:w="1276" w:type="dxa"/>
            <w:tcBorders>
              <w:left w:val="single" w:sz="4" w:space="0" w:color="auto"/>
              <w:bottom w:val="single" w:sz="4" w:space="0" w:color="auto"/>
            </w:tcBorders>
            <w:vAlign w:val="center"/>
          </w:tcPr>
          <w:p w14:paraId="419549FA" w14:textId="57B2B505" w:rsidR="00520137" w:rsidRPr="00330D4B" w:rsidRDefault="002E38BD" w:rsidP="00520137">
            <w:pPr>
              <w:spacing w:line="312" w:lineRule="auto"/>
              <w:jc w:val="center"/>
              <w:rPr>
                <w:bCs/>
                <w:sz w:val="20"/>
                <w:szCs w:val="20"/>
              </w:rPr>
            </w:pPr>
            <w:ins w:id="1659" w:author="Robert Pasternak" w:date="2024-07-16T09:43:00Z">
              <w:r>
                <w:rPr>
                  <w:bCs/>
                  <w:sz w:val="20"/>
                  <w:szCs w:val="20"/>
                </w:rPr>
                <w:t>506</w:t>
              </w:r>
            </w:ins>
          </w:p>
        </w:tc>
      </w:tr>
      <w:tr w:rsidR="002E38BD" w:rsidRPr="008416E6" w14:paraId="45FD437C" w14:textId="41BA4A82" w:rsidTr="002E38BD">
        <w:trPr>
          <w:trHeight w:val="544"/>
          <w:jc w:val="center"/>
        </w:trPr>
        <w:tc>
          <w:tcPr>
            <w:tcW w:w="1696" w:type="dxa"/>
            <w:tcBorders>
              <w:top w:val="single" w:sz="4" w:space="0" w:color="auto"/>
            </w:tcBorders>
            <w:shd w:val="clear" w:color="auto" w:fill="DBE5F1" w:themeFill="accent1" w:themeFillTint="33"/>
            <w:vAlign w:val="center"/>
          </w:tcPr>
          <w:p w14:paraId="4017E7E8" w14:textId="77777777" w:rsidR="00520137" w:rsidRPr="008416E6" w:rsidRDefault="00520137">
            <w:pPr>
              <w:spacing w:line="312" w:lineRule="auto"/>
              <w:jc w:val="center"/>
              <w:rPr>
                <w:sz w:val="20"/>
                <w:szCs w:val="20"/>
                <w:rPrChange w:id="1660" w:author="Robert Pasternak" w:date="2021-09-07T12:47:00Z">
                  <w:rPr>
                    <w:rFonts w:ascii="Times" w:hAnsi="Times" w:cs="Arial"/>
                  </w:rPr>
                </w:rPrChange>
              </w:rPr>
              <w:pPrChange w:id="1661" w:author="Robert Pasternak" w:date="2021-05-13T11:34:00Z">
                <w:pPr>
                  <w:jc w:val="center"/>
                </w:pPr>
              </w:pPrChange>
            </w:pPr>
            <w:r w:rsidRPr="008416E6">
              <w:rPr>
                <w:sz w:val="20"/>
                <w:szCs w:val="20"/>
                <w:rPrChange w:id="1662" w:author="Robert Pasternak" w:date="2021-09-07T12:47:00Z">
                  <w:rPr>
                    <w:rFonts w:ascii="Times" w:hAnsi="Times" w:cs="Arial"/>
                    <w:color w:val="0000FF"/>
                    <w:u w:val="single"/>
                  </w:rPr>
                </w:rPrChange>
              </w:rPr>
              <w:t>Razem</w:t>
            </w:r>
          </w:p>
        </w:tc>
        <w:tc>
          <w:tcPr>
            <w:tcW w:w="709" w:type="dxa"/>
            <w:tcBorders>
              <w:top w:val="single" w:sz="4" w:space="0" w:color="auto"/>
            </w:tcBorders>
            <w:vAlign w:val="center"/>
          </w:tcPr>
          <w:p w14:paraId="70287988" w14:textId="77777777" w:rsidR="00520137" w:rsidRPr="008416E6" w:rsidRDefault="00520137">
            <w:pPr>
              <w:spacing w:line="312" w:lineRule="auto"/>
              <w:jc w:val="center"/>
              <w:rPr>
                <w:bCs/>
                <w:sz w:val="20"/>
                <w:szCs w:val="20"/>
                <w:rPrChange w:id="1663" w:author="Robert Pasternak" w:date="2021-09-07T12:47:00Z">
                  <w:rPr>
                    <w:rFonts w:ascii="Times" w:hAnsi="Times" w:cs="Arial"/>
                    <w:bCs/>
                  </w:rPr>
                </w:rPrChange>
              </w:rPr>
              <w:pPrChange w:id="1664" w:author="Robert Pasternak" w:date="2021-05-13T11:34:00Z">
                <w:pPr>
                  <w:jc w:val="center"/>
                </w:pPr>
              </w:pPrChange>
            </w:pPr>
            <w:r w:rsidRPr="008416E6">
              <w:rPr>
                <w:bCs/>
                <w:sz w:val="20"/>
                <w:szCs w:val="20"/>
                <w:rPrChange w:id="1665" w:author="Robert Pasternak" w:date="2021-09-07T12:47:00Z">
                  <w:rPr>
                    <w:rFonts w:ascii="Times" w:hAnsi="Times" w:cs="Arial"/>
                    <w:bCs/>
                    <w:color w:val="0000FF"/>
                    <w:u w:val="single"/>
                  </w:rPr>
                </w:rPrChange>
              </w:rPr>
              <w:t>7 238</w:t>
            </w:r>
          </w:p>
        </w:tc>
        <w:tc>
          <w:tcPr>
            <w:tcW w:w="709" w:type="dxa"/>
            <w:tcBorders>
              <w:top w:val="single" w:sz="4" w:space="0" w:color="auto"/>
            </w:tcBorders>
            <w:vAlign w:val="center"/>
          </w:tcPr>
          <w:p w14:paraId="5BCB56D5" w14:textId="77777777" w:rsidR="00520137" w:rsidRPr="008416E6" w:rsidRDefault="00520137">
            <w:pPr>
              <w:spacing w:line="312" w:lineRule="auto"/>
              <w:jc w:val="center"/>
              <w:rPr>
                <w:bCs/>
                <w:sz w:val="20"/>
                <w:szCs w:val="20"/>
                <w:rPrChange w:id="1666" w:author="Robert Pasternak" w:date="2021-09-07T12:47:00Z">
                  <w:rPr>
                    <w:rFonts w:ascii="Times" w:hAnsi="Times" w:cs="Arial"/>
                    <w:bCs/>
                  </w:rPr>
                </w:rPrChange>
              </w:rPr>
              <w:pPrChange w:id="1667" w:author="Robert Pasternak" w:date="2021-05-13T11:34:00Z">
                <w:pPr>
                  <w:jc w:val="center"/>
                </w:pPr>
              </w:pPrChange>
            </w:pPr>
            <w:r w:rsidRPr="008416E6">
              <w:rPr>
                <w:bCs/>
                <w:sz w:val="20"/>
                <w:szCs w:val="20"/>
                <w:rPrChange w:id="1668" w:author="Robert Pasternak" w:date="2021-09-07T12:47:00Z">
                  <w:rPr>
                    <w:rFonts w:ascii="Times" w:hAnsi="Times" w:cs="Arial"/>
                    <w:bCs/>
                    <w:color w:val="0000FF"/>
                    <w:u w:val="single"/>
                  </w:rPr>
                </w:rPrChange>
              </w:rPr>
              <w:t>7 280</w:t>
            </w:r>
          </w:p>
        </w:tc>
        <w:tc>
          <w:tcPr>
            <w:tcW w:w="709" w:type="dxa"/>
            <w:tcBorders>
              <w:top w:val="single" w:sz="4" w:space="0" w:color="auto"/>
            </w:tcBorders>
            <w:vAlign w:val="center"/>
          </w:tcPr>
          <w:p w14:paraId="22CF101C" w14:textId="77777777" w:rsidR="00520137" w:rsidRPr="008416E6" w:rsidRDefault="00520137">
            <w:pPr>
              <w:spacing w:line="312" w:lineRule="auto"/>
              <w:jc w:val="center"/>
              <w:rPr>
                <w:bCs/>
                <w:sz w:val="20"/>
                <w:szCs w:val="20"/>
                <w:rPrChange w:id="1669" w:author="Robert Pasternak" w:date="2021-09-07T12:47:00Z">
                  <w:rPr>
                    <w:rFonts w:ascii="Times" w:hAnsi="Times" w:cs="Arial"/>
                    <w:bCs/>
                  </w:rPr>
                </w:rPrChange>
              </w:rPr>
              <w:pPrChange w:id="1670" w:author="Robert Pasternak" w:date="2021-05-13T11:34:00Z">
                <w:pPr>
                  <w:jc w:val="center"/>
                </w:pPr>
              </w:pPrChange>
            </w:pPr>
            <w:r w:rsidRPr="008416E6">
              <w:rPr>
                <w:bCs/>
                <w:sz w:val="20"/>
                <w:szCs w:val="20"/>
                <w:rPrChange w:id="1671" w:author="Robert Pasternak" w:date="2021-09-07T12:47:00Z">
                  <w:rPr>
                    <w:rFonts w:ascii="Times" w:hAnsi="Times" w:cs="Arial"/>
                    <w:bCs/>
                    <w:color w:val="0000FF"/>
                    <w:u w:val="single"/>
                  </w:rPr>
                </w:rPrChange>
              </w:rPr>
              <w:t>7 343</w:t>
            </w:r>
          </w:p>
        </w:tc>
        <w:tc>
          <w:tcPr>
            <w:tcW w:w="708" w:type="dxa"/>
            <w:tcBorders>
              <w:top w:val="single" w:sz="4" w:space="0" w:color="auto"/>
              <w:right w:val="single" w:sz="4" w:space="0" w:color="auto"/>
            </w:tcBorders>
            <w:vAlign w:val="center"/>
          </w:tcPr>
          <w:p w14:paraId="7CA9B6C5" w14:textId="77777777" w:rsidR="00520137" w:rsidRPr="008416E6" w:rsidRDefault="00520137">
            <w:pPr>
              <w:spacing w:line="312" w:lineRule="auto"/>
              <w:jc w:val="center"/>
              <w:rPr>
                <w:bCs/>
                <w:sz w:val="20"/>
                <w:szCs w:val="20"/>
                <w:rPrChange w:id="1672" w:author="Robert Pasternak" w:date="2021-09-07T12:47:00Z">
                  <w:rPr>
                    <w:rFonts w:ascii="Times" w:hAnsi="Times" w:cs="Arial"/>
                    <w:bCs/>
                    <w:color w:val="000000" w:themeColor="text1"/>
                  </w:rPr>
                </w:rPrChange>
              </w:rPr>
              <w:pPrChange w:id="1673" w:author="Robert Pasternak" w:date="2021-05-13T11:34:00Z">
                <w:pPr>
                  <w:jc w:val="center"/>
                </w:pPr>
              </w:pPrChange>
            </w:pPr>
            <w:r w:rsidRPr="008416E6">
              <w:rPr>
                <w:bCs/>
                <w:sz w:val="20"/>
                <w:szCs w:val="20"/>
                <w:rPrChange w:id="1674" w:author="Robert Pasternak" w:date="2021-09-07T12:47:00Z">
                  <w:rPr>
                    <w:rFonts w:ascii="Times" w:hAnsi="Times" w:cs="Arial"/>
                    <w:bCs/>
                    <w:color w:val="000000" w:themeColor="text1"/>
                    <w:u w:val="single"/>
                  </w:rPr>
                </w:rPrChange>
              </w:rPr>
              <w:t>7363</w:t>
            </w:r>
          </w:p>
        </w:tc>
        <w:tc>
          <w:tcPr>
            <w:tcW w:w="709" w:type="dxa"/>
            <w:tcBorders>
              <w:top w:val="single" w:sz="4" w:space="0" w:color="auto"/>
              <w:left w:val="single" w:sz="4" w:space="0" w:color="auto"/>
              <w:right w:val="single" w:sz="4" w:space="0" w:color="auto"/>
            </w:tcBorders>
            <w:vAlign w:val="center"/>
          </w:tcPr>
          <w:p w14:paraId="15D5910A" w14:textId="77777777" w:rsidR="00520137" w:rsidRPr="008416E6" w:rsidRDefault="00520137">
            <w:pPr>
              <w:spacing w:line="312" w:lineRule="auto"/>
              <w:jc w:val="center"/>
              <w:rPr>
                <w:bCs/>
                <w:sz w:val="20"/>
                <w:szCs w:val="20"/>
                <w:rPrChange w:id="1675" w:author="Robert Pasternak" w:date="2021-09-07T12:47:00Z">
                  <w:rPr>
                    <w:rFonts w:ascii="Times" w:hAnsi="Times" w:cs="Arial"/>
                    <w:bCs/>
                    <w:color w:val="000000" w:themeColor="text1"/>
                  </w:rPr>
                </w:rPrChange>
              </w:rPr>
              <w:pPrChange w:id="1676" w:author="Robert Pasternak" w:date="2021-05-13T11:34:00Z">
                <w:pPr>
                  <w:jc w:val="center"/>
                </w:pPr>
              </w:pPrChange>
            </w:pPr>
            <w:r w:rsidRPr="008416E6">
              <w:rPr>
                <w:bCs/>
                <w:sz w:val="20"/>
                <w:szCs w:val="20"/>
                <w:rPrChange w:id="1677" w:author="Robert Pasternak" w:date="2021-09-07T12:47:00Z">
                  <w:rPr>
                    <w:rFonts w:ascii="Times" w:hAnsi="Times" w:cs="Arial"/>
                    <w:bCs/>
                    <w:color w:val="000000" w:themeColor="text1"/>
                    <w:u w:val="single"/>
                  </w:rPr>
                </w:rPrChange>
              </w:rPr>
              <w:t>7342</w:t>
            </w:r>
          </w:p>
        </w:tc>
        <w:tc>
          <w:tcPr>
            <w:tcW w:w="709" w:type="dxa"/>
            <w:tcBorders>
              <w:top w:val="single" w:sz="4" w:space="0" w:color="auto"/>
              <w:left w:val="single" w:sz="4" w:space="0" w:color="auto"/>
              <w:right w:val="single" w:sz="4" w:space="0" w:color="auto"/>
            </w:tcBorders>
            <w:vAlign w:val="center"/>
          </w:tcPr>
          <w:p w14:paraId="3D29EEA5" w14:textId="77777777" w:rsidR="00520137" w:rsidRPr="008416E6" w:rsidRDefault="00520137">
            <w:pPr>
              <w:spacing w:line="312" w:lineRule="auto"/>
              <w:jc w:val="center"/>
              <w:rPr>
                <w:bCs/>
                <w:sz w:val="20"/>
                <w:szCs w:val="20"/>
                <w:rPrChange w:id="1678" w:author="Robert Pasternak" w:date="2021-09-07T12:47:00Z">
                  <w:rPr>
                    <w:rFonts w:ascii="Times" w:hAnsi="Times" w:cs="Arial"/>
                    <w:bCs/>
                    <w:color w:val="000000" w:themeColor="text1"/>
                  </w:rPr>
                </w:rPrChange>
              </w:rPr>
              <w:pPrChange w:id="1679" w:author="Robert Pasternak" w:date="2021-05-13T11:34:00Z">
                <w:pPr>
                  <w:jc w:val="center"/>
                </w:pPr>
              </w:pPrChange>
            </w:pPr>
            <w:ins w:id="1680" w:author="Robert Pasternak" w:date="2021-05-11T08:04:00Z">
              <w:r w:rsidRPr="008416E6">
                <w:rPr>
                  <w:bCs/>
                  <w:sz w:val="20"/>
                  <w:szCs w:val="20"/>
                  <w:rPrChange w:id="1681" w:author="Robert Pasternak" w:date="2021-09-07T12:47:00Z">
                    <w:rPr>
                      <w:rFonts w:ascii="Times" w:hAnsi="Times" w:cs="Arial"/>
                      <w:bCs/>
                      <w:color w:val="000000" w:themeColor="text1"/>
                      <w:u w:val="single"/>
                    </w:rPr>
                  </w:rPrChange>
                </w:rPr>
                <w:t>7439</w:t>
              </w:r>
            </w:ins>
            <w:del w:id="1682" w:author="kaluz" w:date="2021-05-04T12:45:00Z">
              <w:r w:rsidRPr="008416E6">
                <w:rPr>
                  <w:bCs/>
                  <w:sz w:val="20"/>
                  <w:szCs w:val="20"/>
                  <w:rPrChange w:id="1683" w:author="Robert Pasternak" w:date="2021-09-07T12:47:00Z">
                    <w:rPr>
                      <w:rFonts w:ascii="Times" w:hAnsi="Times" w:cs="Arial"/>
                      <w:bCs/>
                      <w:color w:val="000000" w:themeColor="text1"/>
                      <w:u w:val="single"/>
                    </w:rPr>
                  </w:rPrChange>
                </w:rPr>
                <w:delText>7358</w:delText>
              </w:r>
            </w:del>
          </w:p>
        </w:tc>
        <w:tc>
          <w:tcPr>
            <w:tcW w:w="709" w:type="dxa"/>
            <w:tcBorders>
              <w:top w:val="single" w:sz="4" w:space="0" w:color="auto"/>
              <w:left w:val="single" w:sz="4" w:space="0" w:color="auto"/>
              <w:right w:val="single" w:sz="4" w:space="0" w:color="auto"/>
            </w:tcBorders>
            <w:vAlign w:val="center"/>
          </w:tcPr>
          <w:p w14:paraId="0CB50AC2" w14:textId="77777777" w:rsidR="00520137" w:rsidRPr="008416E6" w:rsidRDefault="00520137">
            <w:pPr>
              <w:spacing w:line="312" w:lineRule="auto"/>
              <w:jc w:val="center"/>
              <w:rPr>
                <w:bCs/>
                <w:sz w:val="20"/>
                <w:szCs w:val="20"/>
                <w:rPrChange w:id="1684" w:author="Robert Pasternak" w:date="2021-09-07T12:47:00Z">
                  <w:rPr>
                    <w:rFonts w:ascii="Times" w:hAnsi="Times" w:cs="Arial"/>
                    <w:bCs/>
                    <w:color w:val="000000" w:themeColor="text1"/>
                  </w:rPr>
                </w:rPrChange>
              </w:rPr>
              <w:pPrChange w:id="1685" w:author="Robert Pasternak" w:date="2021-05-13T11:34:00Z">
                <w:pPr>
                  <w:jc w:val="center"/>
                </w:pPr>
              </w:pPrChange>
            </w:pPr>
            <w:ins w:id="1686" w:author="Robert Pasternak" w:date="2021-05-11T08:04:00Z">
              <w:r w:rsidRPr="008416E6">
                <w:rPr>
                  <w:bCs/>
                  <w:sz w:val="20"/>
                  <w:szCs w:val="20"/>
                  <w:rPrChange w:id="1687" w:author="Robert Pasternak" w:date="2021-09-07T12:47:00Z">
                    <w:rPr>
                      <w:rFonts w:ascii="Times" w:hAnsi="Times" w:cs="Arial"/>
                      <w:bCs/>
                      <w:color w:val="000000" w:themeColor="text1"/>
                      <w:u w:val="single"/>
                    </w:rPr>
                  </w:rPrChange>
                </w:rPr>
                <w:t>7501</w:t>
              </w:r>
            </w:ins>
          </w:p>
        </w:tc>
        <w:tc>
          <w:tcPr>
            <w:tcW w:w="708" w:type="dxa"/>
            <w:tcBorders>
              <w:top w:val="single" w:sz="4" w:space="0" w:color="auto"/>
              <w:left w:val="single" w:sz="4" w:space="0" w:color="auto"/>
              <w:right w:val="single" w:sz="4" w:space="0" w:color="auto"/>
            </w:tcBorders>
            <w:vAlign w:val="center"/>
          </w:tcPr>
          <w:p w14:paraId="186A6DA6" w14:textId="77777777" w:rsidR="00520137" w:rsidRPr="008416E6" w:rsidRDefault="00520137">
            <w:pPr>
              <w:spacing w:line="312" w:lineRule="auto"/>
              <w:jc w:val="center"/>
              <w:rPr>
                <w:bCs/>
                <w:sz w:val="20"/>
                <w:szCs w:val="20"/>
                <w:rPrChange w:id="1688" w:author="Robert Pasternak" w:date="2021-09-07T12:47:00Z">
                  <w:rPr>
                    <w:rFonts w:ascii="Times" w:hAnsi="Times" w:cs="Arial"/>
                    <w:bCs/>
                    <w:color w:val="000000" w:themeColor="text1"/>
                  </w:rPr>
                </w:rPrChange>
              </w:rPr>
              <w:pPrChange w:id="1689" w:author="Robert Pasternak" w:date="2021-05-13T11:34:00Z">
                <w:pPr>
                  <w:jc w:val="center"/>
                </w:pPr>
              </w:pPrChange>
            </w:pPr>
            <w:ins w:id="1690" w:author="Robert Pasternak" w:date="2021-05-11T08:04:00Z">
              <w:r w:rsidRPr="008416E6">
                <w:rPr>
                  <w:bCs/>
                  <w:sz w:val="20"/>
                  <w:szCs w:val="20"/>
                  <w:rPrChange w:id="1691" w:author="Robert Pasternak" w:date="2021-09-07T12:47:00Z">
                    <w:rPr>
                      <w:rFonts w:ascii="Times" w:hAnsi="Times" w:cs="Arial"/>
                      <w:bCs/>
                      <w:color w:val="000000" w:themeColor="text1"/>
                      <w:u w:val="single"/>
                    </w:rPr>
                  </w:rPrChange>
                </w:rPr>
                <w:t>7527</w:t>
              </w:r>
            </w:ins>
          </w:p>
        </w:tc>
        <w:tc>
          <w:tcPr>
            <w:tcW w:w="709" w:type="dxa"/>
            <w:tcBorders>
              <w:top w:val="single" w:sz="4" w:space="0" w:color="auto"/>
              <w:left w:val="single" w:sz="4" w:space="0" w:color="auto"/>
              <w:right w:val="single" w:sz="4" w:space="0" w:color="auto"/>
            </w:tcBorders>
            <w:vAlign w:val="center"/>
          </w:tcPr>
          <w:p w14:paraId="0F21C163" w14:textId="321E2D0B" w:rsidR="00520137" w:rsidRPr="00330D4B" w:rsidRDefault="00520137">
            <w:pPr>
              <w:spacing w:line="312" w:lineRule="auto"/>
              <w:jc w:val="center"/>
              <w:rPr>
                <w:bCs/>
                <w:sz w:val="20"/>
                <w:szCs w:val="20"/>
              </w:rPr>
            </w:pPr>
            <w:ins w:id="1692" w:author="Robert Pasternak" w:date="2024-07-16T09:42:00Z">
              <w:r>
                <w:rPr>
                  <w:bCs/>
                  <w:sz w:val="20"/>
                  <w:szCs w:val="20"/>
                </w:rPr>
                <w:t>7624</w:t>
              </w:r>
            </w:ins>
          </w:p>
        </w:tc>
        <w:tc>
          <w:tcPr>
            <w:tcW w:w="709" w:type="dxa"/>
            <w:tcBorders>
              <w:top w:val="single" w:sz="4" w:space="0" w:color="auto"/>
              <w:left w:val="single" w:sz="4" w:space="0" w:color="auto"/>
              <w:right w:val="single" w:sz="4" w:space="0" w:color="auto"/>
            </w:tcBorders>
            <w:vAlign w:val="center"/>
          </w:tcPr>
          <w:p w14:paraId="7D559269" w14:textId="737C77D4" w:rsidR="00520137" w:rsidRPr="00330D4B" w:rsidRDefault="002E38BD">
            <w:pPr>
              <w:spacing w:line="312" w:lineRule="auto"/>
              <w:jc w:val="center"/>
              <w:rPr>
                <w:bCs/>
                <w:sz w:val="20"/>
                <w:szCs w:val="20"/>
              </w:rPr>
            </w:pPr>
            <w:ins w:id="1693" w:author="Robert Pasternak" w:date="2024-07-16T09:42:00Z">
              <w:r>
                <w:rPr>
                  <w:bCs/>
                  <w:sz w:val="20"/>
                  <w:szCs w:val="20"/>
                </w:rPr>
                <w:t>7664</w:t>
              </w:r>
            </w:ins>
          </w:p>
        </w:tc>
        <w:tc>
          <w:tcPr>
            <w:tcW w:w="1276" w:type="dxa"/>
            <w:tcBorders>
              <w:top w:val="single" w:sz="4" w:space="0" w:color="auto"/>
              <w:left w:val="single" w:sz="4" w:space="0" w:color="auto"/>
            </w:tcBorders>
            <w:vAlign w:val="center"/>
          </w:tcPr>
          <w:p w14:paraId="22C941A2" w14:textId="7DD7551B" w:rsidR="00520137" w:rsidRPr="00330D4B" w:rsidRDefault="002E38BD">
            <w:pPr>
              <w:spacing w:line="312" w:lineRule="auto"/>
              <w:jc w:val="center"/>
              <w:rPr>
                <w:bCs/>
                <w:sz w:val="20"/>
                <w:szCs w:val="20"/>
              </w:rPr>
            </w:pPr>
            <w:ins w:id="1694" w:author="Robert Pasternak" w:date="2024-07-16T09:43:00Z">
              <w:r>
                <w:rPr>
                  <w:bCs/>
                  <w:sz w:val="20"/>
                  <w:szCs w:val="20"/>
                </w:rPr>
                <w:t>7709</w:t>
              </w:r>
            </w:ins>
          </w:p>
        </w:tc>
      </w:tr>
    </w:tbl>
    <w:p w14:paraId="2012BF25" w14:textId="77777777" w:rsidR="00F8281D" w:rsidRPr="008416E6" w:rsidDel="001A797A" w:rsidRDefault="00F8281D">
      <w:pPr>
        <w:pStyle w:val="1"/>
        <w:rPr>
          <w:del w:id="1695" w:author="Robert Pasternak" w:date="2021-06-08T09:13:00Z"/>
        </w:rPr>
      </w:pPr>
      <w:r w:rsidRPr="008416E6">
        <w:rPr>
          <w:bCs w:val="0"/>
          <w:i w:val="0"/>
        </w:rPr>
        <w:t>Źródło: Urząd Miasta Ostrowca Świętokrzyskiego, eksport z sytemu informatycznego KSON</w:t>
      </w:r>
      <w:del w:id="1696" w:author="Robert Pasternak" w:date="2021-06-08T09:13:00Z">
        <w:r w:rsidRPr="008416E6" w:rsidDel="001A797A">
          <w:rPr>
            <w:bCs w:val="0"/>
            <w:i w:val="0"/>
          </w:rPr>
          <w:delText>.</w:delText>
        </w:r>
      </w:del>
    </w:p>
    <w:p w14:paraId="0A3BB2C8" w14:textId="77777777" w:rsidR="00361B44" w:rsidRPr="008416E6" w:rsidRDefault="00361B44">
      <w:pPr>
        <w:pStyle w:val="1"/>
        <w:rPr>
          <w:rPrChange w:id="1697" w:author="Robert Pasternak" w:date="2021-09-07T12:47:00Z">
            <w:rPr>
              <w:rFonts w:ascii="Times" w:hAnsi="Times" w:cs="Arial"/>
            </w:rPr>
          </w:rPrChange>
        </w:rPr>
        <w:pPrChange w:id="1698" w:author="Robert Pasternak" w:date="2021-06-08T09:13:00Z">
          <w:pPr>
            <w:shd w:val="clear" w:color="auto" w:fill="FFFFFF"/>
          </w:pPr>
        </w:pPrChange>
      </w:pPr>
    </w:p>
    <w:p w14:paraId="2F4648F2" w14:textId="77777777" w:rsidR="0064136F" w:rsidRPr="008416E6" w:rsidRDefault="0064136F">
      <w:pPr>
        <w:pStyle w:val="Akapitzlist"/>
        <w:shd w:val="clear" w:color="auto" w:fill="FFFFFF"/>
        <w:spacing w:line="312" w:lineRule="auto"/>
        <w:ind w:left="0" w:firstLine="708"/>
        <w:rPr>
          <w:ins w:id="1699" w:author="Robert Pasternak" w:date="2021-07-12T08:58:00Z"/>
        </w:rPr>
        <w:pPrChange w:id="1700" w:author="Robert Pasternak" w:date="2021-05-13T11:34:00Z">
          <w:pPr>
            <w:pStyle w:val="Akapitzlist"/>
            <w:shd w:val="clear" w:color="auto" w:fill="FFFFFF"/>
            <w:spacing w:line="360" w:lineRule="auto"/>
            <w:ind w:left="0" w:firstLine="708"/>
          </w:pPr>
        </w:pPrChange>
      </w:pPr>
    </w:p>
    <w:p w14:paraId="36693EC9" w14:textId="640AD081" w:rsidR="00361B44" w:rsidRPr="008416E6" w:rsidRDefault="00E11DE4">
      <w:pPr>
        <w:pStyle w:val="Akapitzlist"/>
        <w:shd w:val="clear" w:color="auto" w:fill="FFFFFF"/>
        <w:spacing w:line="312" w:lineRule="auto"/>
        <w:ind w:left="0" w:firstLine="708"/>
        <w:rPr>
          <w:rPrChange w:id="1701" w:author="Robert Pasternak" w:date="2021-09-07T12:47:00Z">
            <w:rPr>
              <w:rFonts w:ascii="Times" w:hAnsi="Times" w:cs="Arial"/>
            </w:rPr>
          </w:rPrChange>
        </w:rPr>
        <w:pPrChange w:id="1702" w:author="Robert Pasternak" w:date="2021-05-13T11:34:00Z">
          <w:pPr>
            <w:pStyle w:val="Akapitzlist"/>
            <w:shd w:val="clear" w:color="auto" w:fill="FFFFFF"/>
            <w:spacing w:line="360" w:lineRule="auto"/>
            <w:ind w:left="0" w:firstLine="708"/>
          </w:pPr>
        </w:pPrChange>
      </w:pPr>
      <w:r w:rsidRPr="008416E6">
        <w:rPr>
          <w:rPrChange w:id="1703" w:author="Robert Pasternak" w:date="2021-09-07T12:47:00Z">
            <w:rPr>
              <w:rFonts w:ascii="Times" w:hAnsi="Times" w:cs="Arial"/>
              <w:color w:val="0000FF"/>
              <w:u w:val="single"/>
            </w:rPr>
          </w:rPrChange>
        </w:rPr>
        <w:t xml:space="preserve">Zamawiający umożliwi Wykonawcy w okresie trwania umowy dostęp do wykazu nieruchomości, na których zamieszkują mieszkańcy. W wykazie Zamawiający </w:t>
      </w:r>
      <w:del w:id="1704" w:author="kaluz" w:date="2021-05-04T11:30:00Z">
        <w:r w:rsidRPr="008416E6">
          <w:rPr>
            <w:rPrChange w:id="1705" w:author="Robert Pasternak" w:date="2021-09-07T12:47:00Z">
              <w:rPr>
                <w:rFonts w:ascii="Times" w:hAnsi="Times" w:cs="Arial"/>
                <w:color w:val="0000FF"/>
                <w:u w:val="single"/>
              </w:rPr>
            </w:rPrChange>
          </w:rPr>
          <w:delText xml:space="preserve">odnotuje informacje o złożeniu deklaracji przez właścicieli nieruchomości, które do tej pory nie były objęte systemem odbierania odpadów komunalnych oraz o sposobie zbierania odpadów (selektywnie/ nieselektywnie). </w:delText>
        </w:r>
      </w:del>
      <w:ins w:id="1706" w:author="kaluz" w:date="2021-05-04T11:30:00Z">
        <w:r w:rsidRPr="008416E6">
          <w:rPr>
            <w:rPrChange w:id="1707" w:author="Robert Pasternak" w:date="2021-09-07T12:47:00Z">
              <w:rPr>
                <w:rFonts w:ascii="Times" w:hAnsi="Times" w:cs="Arial"/>
                <w:color w:val="0000FF"/>
                <w:u w:val="single"/>
              </w:rPr>
            </w:rPrChange>
          </w:rPr>
          <w:t xml:space="preserve">przekazywał będzie Wykonawcy na bieżąco informację o nowo zamieszkałych nieruchomościach </w:t>
        </w:r>
      </w:ins>
      <w:ins w:id="1708" w:author="kaluz" w:date="2021-05-04T11:32:00Z">
        <w:r w:rsidRPr="008416E6">
          <w:rPr>
            <w:rPrChange w:id="1709" w:author="Robert Pasternak" w:date="2021-09-07T12:47:00Z">
              <w:rPr>
                <w:rFonts w:ascii="Times" w:hAnsi="Times" w:cs="Arial"/>
                <w:color w:val="0000FF"/>
                <w:u w:val="single"/>
              </w:rPr>
            </w:rPrChange>
          </w:rPr>
          <w:br/>
        </w:r>
      </w:ins>
      <w:ins w:id="1710" w:author="kaluz" w:date="2021-05-04T11:30:00Z">
        <w:r w:rsidRPr="008416E6">
          <w:rPr>
            <w:rPrChange w:id="1711" w:author="Robert Pasternak" w:date="2021-09-07T12:47:00Z">
              <w:rPr>
                <w:rFonts w:ascii="Times" w:hAnsi="Times" w:cs="Arial"/>
                <w:color w:val="0000FF"/>
                <w:u w:val="single"/>
              </w:rPr>
            </w:rPrChange>
          </w:rPr>
          <w:t>oraz o nieruchomo</w:t>
        </w:r>
      </w:ins>
      <w:ins w:id="1712" w:author="kaluz" w:date="2021-05-04T11:31:00Z">
        <w:r w:rsidRPr="008416E6">
          <w:rPr>
            <w:rPrChange w:id="1713" w:author="Robert Pasternak" w:date="2021-09-07T12:47:00Z">
              <w:rPr>
                <w:rFonts w:ascii="Times" w:hAnsi="Times" w:cs="Arial"/>
                <w:color w:val="0000FF"/>
                <w:u w:val="single"/>
              </w:rPr>
            </w:rPrChange>
          </w:rPr>
          <w:t>ściach</w:t>
        </w:r>
      </w:ins>
      <w:ins w:id="1714" w:author="kaluz" w:date="2021-05-04T11:32:00Z">
        <w:r w:rsidRPr="008416E6">
          <w:rPr>
            <w:rPrChange w:id="1715" w:author="Robert Pasternak" w:date="2021-09-07T12:47:00Z">
              <w:rPr>
                <w:rFonts w:ascii="Times" w:hAnsi="Times" w:cs="Arial"/>
                <w:color w:val="0000FF"/>
                <w:u w:val="single"/>
              </w:rPr>
            </w:rPrChange>
          </w:rPr>
          <w:t>,</w:t>
        </w:r>
      </w:ins>
      <w:ins w:id="1716" w:author="kaluz" w:date="2021-05-04T11:31:00Z">
        <w:r w:rsidRPr="008416E6">
          <w:rPr>
            <w:rPrChange w:id="1717" w:author="Robert Pasternak" w:date="2021-09-07T12:47:00Z">
              <w:rPr>
                <w:rFonts w:ascii="Times" w:hAnsi="Times" w:cs="Arial"/>
                <w:color w:val="0000FF"/>
                <w:u w:val="single"/>
              </w:rPr>
            </w:rPrChange>
          </w:rPr>
          <w:t xml:space="preserve"> które przestały być zamieszkałe. Zamawiający powyższe informacje sporządzał będzie w oparciu o sk</w:t>
        </w:r>
      </w:ins>
      <w:ins w:id="1718" w:author="kaluz" w:date="2021-05-04T11:32:00Z">
        <w:r w:rsidRPr="008416E6">
          <w:rPr>
            <w:rPrChange w:id="1719" w:author="Robert Pasternak" w:date="2021-09-07T12:47:00Z">
              <w:rPr>
                <w:rFonts w:ascii="Times" w:hAnsi="Times" w:cs="Arial"/>
                <w:color w:val="0000FF"/>
                <w:u w:val="single"/>
              </w:rPr>
            </w:rPrChange>
          </w:rPr>
          <w:t xml:space="preserve">ładane przez właścicieli nieruchomości deklaracje </w:t>
        </w:r>
      </w:ins>
      <w:ins w:id="1720" w:author="Robert Pasternak" w:date="2024-07-16T09:44:00Z">
        <w:r w:rsidR="002E38BD">
          <w:br/>
        </w:r>
      </w:ins>
      <w:ins w:id="1721" w:author="kaluz" w:date="2021-05-04T11:33:00Z">
        <w:del w:id="1722" w:author="Piotr Szumlak" w:date="2021-07-08T09:11:00Z">
          <w:r w:rsidRPr="008416E6">
            <w:rPr>
              <w:rPrChange w:id="1723" w:author="Robert Pasternak" w:date="2021-09-07T12:47:00Z">
                <w:rPr>
                  <w:rFonts w:ascii="Times" w:hAnsi="Times" w:cs="Arial"/>
                  <w:color w:val="0000FF"/>
                  <w:u w:val="single"/>
                </w:rPr>
              </w:rPrChange>
            </w:rPr>
            <w:br/>
          </w:r>
        </w:del>
      </w:ins>
      <w:ins w:id="1724" w:author="kaluz" w:date="2021-05-04T11:32:00Z">
        <w:r w:rsidRPr="008416E6">
          <w:rPr>
            <w:rPrChange w:id="1725" w:author="Robert Pasternak" w:date="2021-09-07T12:47:00Z">
              <w:rPr>
                <w:rFonts w:ascii="Times" w:hAnsi="Times" w:cs="Arial"/>
                <w:color w:val="0000FF"/>
                <w:u w:val="single"/>
              </w:rPr>
            </w:rPrChange>
          </w:rPr>
          <w:t xml:space="preserve">o wysokości opłat za gospodarowanie odpadami komunalnymi. </w:t>
        </w:r>
      </w:ins>
      <w:ins w:id="1726" w:author="kaluz" w:date="2021-05-04T11:33:00Z">
        <w:r w:rsidRPr="008416E6">
          <w:rPr>
            <w:rPrChange w:id="1727" w:author="Robert Pasternak" w:date="2021-09-07T12:47:00Z">
              <w:rPr>
                <w:rFonts w:ascii="Times" w:hAnsi="Times" w:cs="Arial"/>
                <w:color w:val="0000FF"/>
                <w:u w:val="single"/>
              </w:rPr>
            </w:rPrChange>
          </w:rPr>
          <w:t>Informację zbiorczą, stanowiącą wykaz nieruchomości zamieszkałych na terenie Gminy Ostrowiec Świętokrzyski</w:t>
        </w:r>
      </w:ins>
      <w:ins w:id="1728" w:author="kaluz" w:date="2021-05-04T11:34:00Z">
        <w:r w:rsidRPr="008416E6">
          <w:rPr>
            <w:rPrChange w:id="1729" w:author="Robert Pasternak" w:date="2021-09-07T12:47:00Z">
              <w:rPr>
                <w:rFonts w:ascii="Times" w:hAnsi="Times" w:cs="Arial"/>
                <w:color w:val="0000FF"/>
                <w:u w:val="single"/>
              </w:rPr>
            </w:rPrChange>
          </w:rPr>
          <w:t xml:space="preserve"> Zamawiający będzie przekazywał Wykonawcy do 15 dnia każdego miesi</w:t>
        </w:r>
      </w:ins>
      <w:ins w:id="1730" w:author="kaluz" w:date="2021-05-04T11:35:00Z">
        <w:r w:rsidRPr="008416E6">
          <w:rPr>
            <w:rPrChange w:id="1731" w:author="Robert Pasternak" w:date="2021-09-07T12:47:00Z">
              <w:rPr>
                <w:rFonts w:ascii="Times" w:hAnsi="Times" w:cs="Arial"/>
                <w:color w:val="0000FF"/>
                <w:u w:val="single"/>
              </w:rPr>
            </w:rPrChange>
          </w:rPr>
          <w:t xml:space="preserve">ąca następnego, </w:t>
        </w:r>
      </w:ins>
      <w:ins w:id="1732" w:author="Robert Pasternak" w:date="2024-08-29T09:22:00Z">
        <w:r w:rsidR="00D6441E">
          <w:br/>
        </w:r>
      </w:ins>
      <w:ins w:id="1733" w:author="kaluz" w:date="2021-05-04T11:37:00Z">
        <w:del w:id="1734" w:author="Piotr Szumlak" w:date="2021-07-08T09:11:00Z">
          <w:r w:rsidRPr="008416E6">
            <w:rPr>
              <w:rPrChange w:id="1735" w:author="Robert Pasternak" w:date="2021-09-07T12:47:00Z">
                <w:rPr>
                  <w:rFonts w:ascii="Times" w:hAnsi="Times" w:cs="Arial"/>
                  <w:color w:val="0000FF"/>
                  <w:u w:val="single"/>
                </w:rPr>
              </w:rPrChange>
            </w:rPr>
            <w:lastRenderedPageBreak/>
            <w:br/>
          </w:r>
        </w:del>
      </w:ins>
      <w:ins w:id="1736" w:author="kaluz" w:date="2021-05-04T11:35:00Z">
        <w:r w:rsidRPr="008416E6">
          <w:rPr>
            <w:rPrChange w:id="1737" w:author="Robert Pasternak" w:date="2021-09-07T12:47:00Z">
              <w:rPr>
                <w:rFonts w:ascii="Times" w:hAnsi="Times" w:cs="Arial"/>
                <w:color w:val="0000FF"/>
                <w:u w:val="single"/>
              </w:rPr>
            </w:rPrChange>
          </w:rPr>
          <w:t>za miesiąc</w:t>
        </w:r>
      </w:ins>
      <w:ins w:id="1738" w:author="Robert Pasternak" w:date="2021-07-01T12:31:00Z">
        <w:r w:rsidR="00D20530" w:rsidRPr="008416E6">
          <w:t>,</w:t>
        </w:r>
      </w:ins>
      <w:ins w:id="1739" w:author="kaluz" w:date="2021-05-04T11:35:00Z">
        <w:r w:rsidRPr="008416E6">
          <w:rPr>
            <w:rPrChange w:id="1740" w:author="Robert Pasternak" w:date="2021-09-07T12:47:00Z">
              <w:rPr>
                <w:rFonts w:ascii="Times" w:hAnsi="Times" w:cs="Arial"/>
                <w:color w:val="0000FF"/>
                <w:u w:val="single"/>
              </w:rPr>
            </w:rPrChange>
          </w:rPr>
          <w:t xml:space="preserve"> którego informacja zbiorcza dotyczy. </w:t>
        </w:r>
      </w:ins>
      <w:ins w:id="1741" w:author="kaluz" w:date="2021-05-04T11:36:00Z">
        <w:r w:rsidRPr="008416E6">
          <w:rPr>
            <w:rPrChange w:id="1742" w:author="Robert Pasternak" w:date="2021-09-07T12:47:00Z">
              <w:rPr>
                <w:rFonts w:ascii="Times" w:hAnsi="Times" w:cs="Arial"/>
                <w:color w:val="0000FF"/>
                <w:u w:val="single"/>
              </w:rPr>
            </w:rPrChange>
          </w:rPr>
          <w:t xml:space="preserve">Powyższe informacje będą przekazywane Wykonawcy przez Zamawiającego w formie elektronicznej, w sposób uzgodniony </w:t>
        </w:r>
      </w:ins>
      <w:ins w:id="1743" w:author="Robert Pasternak" w:date="2024-07-16T09:45:00Z">
        <w:r w:rsidR="002E38BD">
          <w:br/>
        </w:r>
      </w:ins>
      <w:ins w:id="1744" w:author="kaluz" w:date="2021-05-04T11:37:00Z">
        <w:del w:id="1745" w:author="Piotr Szumlak" w:date="2021-07-08T09:12:00Z">
          <w:r w:rsidRPr="008416E6">
            <w:rPr>
              <w:rPrChange w:id="1746" w:author="Robert Pasternak" w:date="2021-09-07T12:47:00Z">
                <w:rPr>
                  <w:rFonts w:ascii="Times" w:hAnsi="Times" w:cs="Arial"/>
                  <w:color w:val="0000FF"/>
                  <w:u w:val="single"/>
                </w:rPr>
              </w:rPrChange>
            </w:rPr>
            <w:br/>
          </w:r>
        </w:del>
      </w:ins>
      <w:ins w:id="1747" w:author="kaluz" w:date="2021-05-04T11:36:00Z">
        <w:r w:rsidRPr="008416E6">
          <w:rPr>
            <w:rPrChange w:id="1748" w:author="Robert Pasternak" w:date="2021-09-07T12:47:00Z">
              <w:rPr>
                <w:rFonts w:ascii="Times" w:hAnsi="Times" w:cs="Arial"/>
                <w:color w:val="0000FF"/>
                <w:u w:val="single"/>
              </w:rPr>
            </w:rPrChange>
          </w:rPr>
          <w:t>z Wykonawcą</w:t>
        </w:r>
      </w:ins>
      <w:ins w:id="1749" w:author="kaluz" w:date="2021-05-04T11:37:00Z">
        <w:r w:rsidRPr="008416E6">
          <w:rPr>
            <w:rPrChange w:id="1750" w:author="Robert Pasternak" w:date="2021-09-07T12:47:00Z">
              <w:rPr>
                <w:rFonts w:ascii="Times" w:hAnsi="Times" w:cs="Arial"/>
                <w:color w:val="0000FF"/>
                <w:u w:val="single"/>
              </w:rPr>
            </w:rPrChange>
          </w:rPr>
          <w:t xml:space="preserve"> po zawarciu umowy na realizację Przedmiotu zamówienia.</w:t>
        </w:r>
      </w:ins>
    </w:p>
    <w:p w14:paraId="7E9A7ACF" w14:textId="77777777" w:rsidR="00361B44" w:rsidRPr="008416E6" w:rsidRDefault="00361B44">
      <w:pPr>
        <w:pStyle w:val="Akapitzlist"/>
        <w:shd w:val="clear" w:color="auto" w:fill="FFFFFF"/>
        <w:spacing w:line="312" w:lineRule="auto"/>
        <w:ind w:left="0"/>
        <w:rPr>
          <w:rPrChange w:id="1751" w:author="Robert Pasternak" w:date="2021-09-07T12:47:00Z">
            <w:rPr>
              <w:rFonts w:ascii="Times" w:hAnsi="Times" w:cs="Arial"/>
            </w:rPr>
          </w:rPrChange>
        </w:rPr>
        <w:pPrChange w:id="1752" w:author="Robert Pasternak" w:date="2021-05-13T11:34:00Z">
          <w:pPr>
            <w:pStyle w:val="Akapitzlist"/>
            <w:shd w:val="clear" w:color="auto" w:fill="FFFFFF"/>
            <w:spacing w:line="360" w:lineRule="auto"/>
            <w:ind w:left="0"/>
          </w:pPr>
        </w:pPrChange>
      </w:pPr>
    </w:p>
    <w:p w14:paraId="07665695" w14:textId="4644FFA8" w:rsidR="00361B44" w:rsidRPr="008416E6" w:rsidRDefault="00E11DE4">
      <w:pPr>
        <w:pStyle w:val="Akapitzlist"/>
        <w:shd w:val="clear" w:color="auto" w:fill="FFFFFF"/>
        <w:spacing w:line="312" w:lineRule="auto"/>
        <w:ind w:left="0" w:firstLine="708"/>
        <w:rPr>
          <w:rPrChange w:id="1753" w:author="Robert Pasternak" w:date="2021-09-07T12:47:00Z">
            <w:rPr>
              <w:rFonts w:ascii="Times" w:hAnsi="Times" w:cs="Arial"/>
            </w:rPr>
          </w:rPrChange>
        </w:rPr>
        <w:pPrChange w:id="1754" w:author="Robert Pasternak" w:date="2021-05-13T11:34:00Z">
          <w:pPr>
            <w:pStyle w:val="Akapitzlist"/>
            <w:shd w:val="clear" w:color="auto" w:fill="FFFFFF"/>
            <w:spacing w:line="360" w:lineRule="auto"/>
            <w:ind w:left="0" w:firstLine="708"/>
          </w:pPr>
        </w:pPrChange>
      </w:pPr>
      <w:r w:rsidRPr="008416E6">
        <w:rPr>
          <w:rPrChange w:id="1755" w:author="Robert Pasternak" w:date="2021-09-07T12:47:00Z">
            <w:rPr>
              <w:rFonts w:ascii="Times" w:hAnsi="Times" w:cs="Arial"/>
              <w:color w:val="0000FF"/>
              <w:u w:val="single"/>
            </w:rPr>
          </w:rPrChange>
        </w:rPr>
        <w:t xml:space="preserve">Według stanu  na dzień </w:t>
      </w:r>
      <w:del w:id="1756" w:author="kaluz" w:date="2021-05-04T11:39:00Z">
        <w:r w:rsidRPr="008416E6">
          <w:rPr>
            <w:rPrChange w:id="1757" w:author="Robert Pasternak" w:date="2021-09-07T12:47:00Z">
              <w:rPr>
                <w:rFonts w:ascii="Times" w:hAnsi="Times" w:cs="Arial"/>
                <w:color w:val="0000FF"/>
                <w:u w:val="single"/>
              </w:rPr>
            </w:rPrChange>
          </w:rPr>
          <w:delText>31.03.2019</w:delText>
        </w:r>
      </w:del>
      <w:ins w:id="1758" w:author="kaluz" w:date="2021-05-04T11:39:00Z">
        <w:del w:id="1759" w:author="Robert Pasternak" w:date="2021-05-11T08:05:00Z">
          <w:r w:rsidRPr="008416E6">
            <w:rPr>
              <w:rPrChange w:id="1760" w:author="Robert Pasternak" w:date="2021-09-07T12:47:00Z">
                <w:rPr>
                  <w:rFonts w:ascii="Times" w:hAnsi="Times" w:cs="Arial"/>
                  <w:color w:val="0000FF"/>
                  <w:u w:val="single"/>
                </w:rPr>
              </w:rPrChange>
            </w:rPr>
            <w:delText>……..</w:delText>
          </w:r>
        </w:del>
      </w:ins>
      <w:ins w:id="1761" w:author="Robert Pasternak" w:date="2021-05-11T08:05:00Z">
        <w:r w:rsidR="002E38BD" w:rsidRPr="00330D4B">
          <w:t>30.06</w:t>
        </w:r>
        <w:r w:rsidRPr="008416E6">
          <w:rPr>
            <w:rPrChange w:id="1762" w:author="Robert Pasternak" w:date="2021-09-07T12:47:00Z">
              <w:rPr>
                <w:rFonts w:ascii="Times" w:hAnsi="Times" w:cs="Arial"/>
                <w:color w:val="0000FF"/>
                <w:u w:val="single"/>
              </w:rPr>
            </w:rPrChange>
          </w:rPr>
          <w:t>.</w:t>
        </w:r>
      </w:ins>
      <w:ins w:id="1763" w:author="kaluz" w:date="2021-05-04T11:39:00Z">
        <w:r w:rsidRPr="008416E6">
          <w:rPr>
            <w:rPrChange w:id="1764" w:author="Robert Pasternak" w:date="2021-09-07T12:47:00Z">
              <w:rPr>
                <w:rFonts w:ascii="Times" w:hAnsi="Times" w:cs="Arial"/>
                <w:color w:val="0000FF"/>
                <w:u w:val="single"/>
              </w:rPr>
            </w:rPrChange>
          </w:rPr>
          <w:t>202</w:t>
        </w:r>
      </w:ins>
      <w:ins w:id="1765" w:author="Robert Pasternak" w:date="2024-07-16T09:45:00Z">
        <w:r w:rsidR="002E38BD">
          <w:t>4</w:t>
        </w:r>
      </w:ins>
      <w:ins w:id="1766" w:author="kaluz" w:date="2021-05-04T11:39:00Z">
        <w:del w:id="1767" w:author="Robert Pasternak" w:date="2024-07-16T09:45:00Z">
          <w:r w:rsidRPr="008416E6" w:rsidDel="002E38BD">
            <w:rPr>
              <w:rPrChange w:id="1768" w:author="Robert Pasternak" w:date="2021-09-07T12:47:00Z">
                <w:rPr>
                  <w:rFonts w:ascii="Times" w:hAnsi="Times" w:cs="Arial"/>
                  <w:color w:val="0000FF"/>
                  <w:u w:val="single"/>
                </w:rPr>
              </w:rPrChange>
            </w:rPr>
            <w:delText>1</w:delText>
          </w:r>
        </w:del>
      </w:ins>
      <w:r w:rsidRPr="008416E6">
        <w:rPr>
          <w:rPrChange w:id="1769" w:author="Robert Pasternak" w:date="2021-09-07T12:47:00Z">
            <w:rPr>
              <w:rFonts w:ascii="Times" w:hAnsi="Times" w:cs="Arial"/>
              <w:color w:val="0000FF"/>
              <w:u w:val="single"/>
            </w:rPr>
          </w:rPrChange>
        </w:rPr>
        <w:t xml:space="preserve"> roku w zabudowie wielorodzinnej</w:t>
      </w:r>
      <w:ins w:id="1770" w:author="kaluz" w:date="2021-05-04T11:39:00Z">
        <w:r w:rsidRPr="008416E6">
          <w:rPr>
            <w:rPrChange w:id="1771" w:author="Robert Pasternak" w:date="2021-09-07T12:47:00Z">
              <w:rPr>
                <w:rFonts w:ascii="Times" w:hAnsi="Times" w:cs="Arial"/>
                <w:color w:val="0000FF"/>
                <w:u w:val="single"/>
              </w:rPr>
            </w:rPrChange>
          </w:rPr>
          <w:t xml:space="preserve"> i zamieszkania zbiorowego</w:t>
        </w:r>
      </w:ins>
      <w:r w:rsidRPr="008416E6">
        <w:rPr>
          <w:rPrChange w:id="1772" w:author="Robert Pasternak" w:date="2021-09-07T12:47:00Z">
            <w:rPr>
              <w:rFonts w:ascii="Times" w:hAnsi="Times" w:cs="Arial"/>
              <w:color w:val="0000FF"/>
              <w:u w:val="single"/>
            </w:rPr>
          </w:rPrChange>
        </w:rPr>
        <w:t xml:space="preserve"> liczba obsługiwanych miejsc </w:t>
      </w:r>
      <w:del w:id="1773" w:author="kaluz" w:date="2021-05-04T11:42:00Z">
        <w:r w:rsidRPr="008416E6">
          <w:rPr>
            <w:rPrChange w:id="1774" w:author="Robert Pasternak" w:date="2021-09-07T12:47:00Z">
              <w:rPr>
                <w:rFonts w:ascii="Times" w:hAnsi="Times" w:cs="Arial"/>
                <w:color w:val="0000FF"/>
                <w:u w:val="single"/>
              </w:rPr>
            </w:rPrChange>
          </w:rPr>
          <w:delText xml:space="preserve">odbioru </w:delText>
        </w:r>
      </w:del>
      <w:ins w:id="1775" w:author="kaluz" w:date="2021-05-04T11:42:00Z">
        <w:r w:rsidRPr="008416E6">
          <w:rPr>
            <w:rPrChange w:id="1776" w:author="Robert Pasternak" w:date="2021-09-07T12:47:00Z">
              <w:rPr>
                <w:rFonts w:ascii="Times" w:hAnsi="Times" w:cs="Arial"/>
                <w:color w:val="0000FF"/>
                <w:u w:val="single"/>
              </w:rPr>
            </w:rPrChange>
          </w:rPr>
          <w:t xml:space="preserve">gromadzenia </w:t>
        </w:r>
      </w:ins>
      <w:r w:rsidRPr="008416E6">
        <w:rPr>
          <w:rPrChange w:id="1777" w:author="Robert Pasternak" w:date="2021-09-07T12:47:00Z">
            <w:rPr>
              <w:rFonts w:ascii="Times" w:hAnsi="Times" w:cs="Arial"/>
              <w:color w:val="0000FF"/>
              <w:u w:val="single"/>
            </w:rPr>
          </w:rPrChange>
        </w:rPr>
        <w:t xml:space="preserve">odpadów komunalnych </w:t>
      </w:r>
      <w:r w:rsidRPr="008E7F6F">
        <w:rPr>
          <w:rPrChange w:id="1778" w:author="Robert Pasternak" w:date="2024-07-16T12:40:00Z">
            <w:rPr>
              <w:rFonts w:ascii="Times" w:hAnsi="Times" w:cs="Arial"/>
              <w:color w:val="0000FF"/>
              <w:u w:val="single"/>
            </w:rPr>
          </w:rPrChange>
        </w:rPr>
        <w:t xml:space="preserve">wynosi </w:t>
      </w:r>
      <w:del w:id="1779" w:author="kaluz" w:date="2021-05-04T11:39:00Z">
        <w:r w:rsidRPr="008E7F6F">
          <w:rPr>
            <w:rPrChange w:id="1780" w:author="Robert Pasternak" w:date="2024-07-16T12:40:00Z">
              <w:rPr>
                <w:rFonts w:ascii="Times" w:hAnsi="Times" w:cs="Arial"/>
                <w:color w:val="0000FF"/>
                <w:u w:val="single"/>
              </w:rPr>
            </w:rPrChange>
          </w:rPr>
          <w:delText>ok. 250</w:delText>
        </w:r>
      </w:del>
      <w:ins w:id="1781" w:author="kaluz" w:date="2021-05-04T11:39:00Z">
        <w:del w:id="1782" w:author="Robert Pasternak" w:date="2021-05-17T14:35:00Z">
          <w:r w:rsidRPr="008E7F6F">
            <w:rPr>
              <w:rPrChange w:id="1783" w:author="Robert Pasternak" w:date="2024-07-16T12:40:00Z">
                <w:rPr>
                  <w:rFonts w:ascii="Times" w:hAnsi="Times" w:cs="Arial"/>
                  <w:color w:val="0000FF"/>
                  <w:u w:val="single"/>
                </w:rPr>
              </w:rPrChange>
            </w:rPr>
            <w:delText>……….</w:delText>
          </w:r>
        </w:del>
      </w:ins>
      <w:ins w:id="1784" w:author="Robert Pasternak" w:date="2024-07-16T12:40:00Z">
        <w:r w:rsidR="008E7F6F" w:rsidRPr="008E7F6F">
          <w:rPr>
            <w:rPrChange w:id="1785" w:author="Robert Pasternak" w:date="2024-07-16T12:40:00Z">
              <w:rPr>
                <w:color w:val="FF0000"/>
              </w:rPr>
            </w:rPrChange>
          </w:rPr>
          <w:t>275</w:t>
        </w:r>
      </w:ins>
      <w:r w:rsidRPr="008416E6">
        <w:rPr>
          <w:rPrChange w:id="1786" w:author="Robert Pasternak" w:date="2021-09-07T12:47:00Z">
            <w:rPr>
              <w:rFonts w:ascii="Times" w:hAnsi="Times" w:cs="Arial"/>
              <w:color w:val="0000FF"/>
              <w:u w:val="single"/>
            </w:rPr>
          </w:rPrChange>
        </w:rPr>
        <w:t xml:space="preserve">, </w:t>
      </w:r>
      <w:ins w:id="1787" w:author="Robert Pasternak" w:date="2021-05-17T14:35:00Z">
        <w:r w:rsidR="00DF5154" w:rsidRPr="008416E6">
          <w:br/>
        </w:r>
      </w:ins>
      <w:r w:rsidRPr="008416E6">
        <w:rPr>
          <w:rPrChange w:id="1788" w:author="Robert Pasternak" w:date="2021-09-07T12:47:00Z">
            <w:rPr>
              <w:rFonts w:ascii="Times" w:hAnsi="Times" w:cs="Arial"/>
              <w:color w:val="0000FF"/>
              <w:u w:val="single"/>
            </w:rPr>
          </w:rPrChange>
        </w:rPr>
        <w:t xml:space="preserve">a w zabudowie jednorodzinnej </w:t>
      </w:r>
      <w:del w:id="1789" w:author="kaluz" w:date="2021-05-04T11:40:00Z">
        <w:r w:rsidRPr="008416E6">
          <w:rPr>
            <w:rPrChange w:id="1790" w:author="Robert Pasternak" w:date="2021-09-07T12:47:00Z">
              <w:rPr>
                <w:rFonts w:ascii="Times" w:hAnsi="Times" w:cs="Arial"/>
                <w:color w:val="0000FF"/>
                <w:u w:val="single"/>
              </w:rPr>
            </w:rPrChange>
          </w:rPr>
          <w:delText>6 84</w:delText>
        </w:r>
      </w:del>
      <w:ins w:id="1791" w:author="Robert Pasternak" w:date="2024-07-16T09:46:00Z">
        <w:r w:rsidR="002E38BD">
          <w:t>7203</w:t>
        </w:r>
      </w:ins>
      <w:ins w:id="1792" w:author="Robert Pasternak" w:date="2021-07-01T12:31:00Z">
        <w:r w:rsidR="00D20530" w:rsidRPr="008416E6">
          <w:t>.</w:t>
        </w:r>
      </w:ins>
      <w:del w:id="1793" w:author="kaluz" w:date="2021-05-04T11:40:00Z">
        <w:r w:rsidRPr="008416E6">
          <w:rPr>
            <w:rPrChange w:id="1794" w:author="Robert Pasternak" w:date="2021-09-07T12:47:00Z">
              <w:rPr>
                <w:rFonts w:ascii="Times" w:hAnsi="Times" w:cs="Arial"/>
                <w:color w:val="0000FF"/>
                <w:u w:val="single"/>
              </w:rPr>
            </w:rPrChange>
          </w:rPr>
          <w:delText>4</w:delText>
        </w:r>
      </w:del>
      <w:ins w:id="1795" w:author="kaluz" w:date="2021-05-04T11:40:00Z">
        <w:del w:id="1796" w:author="Robert Pasternak" w:date="2021-05-11T08:05:00Z">
          <w:r w:rsidRPr="008416E6">
            <w:rPr>
              <w:rPrChange w:id="1797" w:author="Robert Pasternak" w:date="2021-09-07T12:47:00Z">
                <w:rPr>
                  <w:rFonts w:ascii="Times" w:hAnsi="Times" w:cs="Arial"/>
                  <w:color w:val="0000FF"/>
                  <w:u w:val="single"/>
                </w:rPr>
              </w:rPrChange>
            </w:rPr>
            <w:delText>…………</w:delText>
          </w:r>
        </w:del>
      </w:ins>
      <w:del w:id="1798" w:author="Robert Pasternak" w:date="2021-05-11T08:05:00Z">
        <w:r w:rsidRPr="008416E6">
          <w:rPr>
            <w:rPrChange w:id="1799" w:author="Robert Pasternak" w:date="2021-09-07T12:47:00Z">
              <w:rPr>
                <w:rFonts w:ascii="Times" w:hAnsi="Times" w:cs="Arial"/>
                <w:color w:val="0000FF"/>
                <w:u w:val="single"/>
              </w:rPr>
            </w:rPrChange>
          </w:rPr>
          <w:delText>.</w:delText>
        </w:r>
      </w:del>
      <w:ins w:id="1800" w:author="kaluz" w:date="2021-05-04T11:46:00Z">
        <w:r w:rsidRPr="008416E6">
          <w:rPr>
            <w:rPrChange w:id="1801" w:author="Robert Pasternak" w:date="2021-09-07T12:47:00Z">
              <w:rPr>
                <w:rFonts w:ascii="Times" w:hAnsi="Times" w:cs="Arial"/>
                <w:color w:val="0000FF"/>
                <w:u w:val="single"/>
              </w:rPr>
            </w:rPrChange>
          </w:rPr>
          <w:t xml:space="preserve"> Zgodnie ze złożonymi przez właścicieli nieruchomości deklaracjami o wysoko</w:t>
        </w:r>
      </w:ins>
      <w:ins w:id="1802" w:author="kaluz" w:date="2021-05-04T11:47:00Z">
        <w:r w:rsidRPr="008416E6">
          <w:rPr>
            <w:rPrChange w:id="1803" w:author="Robert Pasternak" w:date="2021-09-07T12:47:00Z">
              <w:rPr>
                <w:rFonts w:ascii="Times" w:hAnsi="Times" w:cs="Arial"/>
                <w:color w:val="0000FF"/>
                <w:u w:val="single"/>
              </w:rPr>
            </w:rPrChange>
          </w:rPr>
          <w:t>ści opłat za gospodarowanie odpadami komunalnymi, na terenie wszystkich nieruchomości odpady zbierane są w sposób selektywny.</w:t>
        </w:r>
      </w:ins>
      <w:ins w:id="1804" w:author="kaluz" w:date="2021-05-04T11:52:00Z">
        <w:r w:rsidRPr="008416E6">
          <w:rPr>
            <w:rPrChange w:id="1805" w:author="Robert Pasternak" w:date="2021-09-07T12:47:00Z">
              <w:rPr>
                <w:rFonts w:ascii="Times" w:hAnsi="Times" w:cs="Arial"/>
                <w:color w:val="0000FF"/>
                <w:u w:val="single"/>
              </w:rPr>
            </w:rPrChange>
          </w:rPr>
          <w:t xml:space="preserve"> Według stanu na dzień </w:t>
        </w:r>
      </w:ins>
      <w:ins w:id="1806" w:author="Robert Pasternak" w:date="2021-05-11T08:05:00Z">
        <w:r w:rsidR="002E38BD" w:rsidRPr="00330D4B">
          <w:t>30.06</w:t>
        </w:r>
        <w:r w:rsidRPr="008416E6">
          <w:rPr>
            <w:rPrChange w:id="1807" w:author="Robert Pasternak" w:date="2021-09-07T12:47:00Z">
              <w:rPr>
                <w:rFonts w:ascii="Times" w:hAnsi="Times" w:cs="Arial"/>
                <w:color w:val="0000FF"/>
                <w:u w:val="single"/>
              </w:rPr>
            </w:rPrChange>
          </w:rPr>
          <w:t>.</w:t>
        </w:r>
      </w:ins>
      <w:ins w:id="1808" w:author="kaluz" w:date="2021-05-04T11:52:00Z">
        <w:del w:id="1809" w:author="Robert Pasternak" w:date="2021-05-11T08:05:00Z">
          <w:r w:rsidRPr="008416E6">
            <w:rPr>
              <w:rPrChange w:id="1810" w:author="Robert Pasternak" w:date="2021-09-07T12:47:00Z">
                <w:rPr>
                  <w:rFonts w:ascii="Times" w:hAnsi="Times" w:cs="Arial"/>
                  <w:color w:val="0000FF"/>
                  <w:u w:val="single"/>
                </w:rPr>
              </w:rPrChange>
            </w:rPr>
            <w:delText>……………</w:delText>
          </w:r>
        </w:del>
        <w:r w:rsidRPr="008416E6">
          <w:rPr>
            <w:rPrChange w:id="1811" w:author="Robert Pasternak" w:date="2021-09-07T12:47:00Z">
              <w:rPr>
                <w:rFonts w:ascii="Times" w:hAnsi="Times" w:cs="Arial"/>
                <w:color w:val="0000FF"/>
                <w:u w:val="single"/>
              </w:rPr>
            </w:rPrChange>
          </w:rPr>
          <w:t>202</w:t>
        </w:r>
      </w:ins>
      <w:ins w:id="1812" w:author="Robert Pasternak" w:date="2024-07-16T09:46:00Z">
        <w:r w:rsidR="002E38BD">
          <w:t>4</w:t>
        </w:r>
      </w:ins>
      <w:ins w:id="1813" w:author="kaluz" w:date="2021-05-04T11:52:00Z">
        <w:del w:id="1814" w:author="Robert Pasternak" w:date="2024-07-16T09:46:00Z">
          <w:r w:rsidRPr="008416E6" w:rsidDel="002E38BD">
            <w:rPr>
              <w:rPrChange w:id="1815" w:author="Robert Pasternak" w:date="2021-09-07T12:47:00Z">
                <w:rPr>
                  <w:rFonts w:ascii="Times" w:hAnsi="Times" w:cs="Arial"/>
                  <w:color w:val="0000FF"/>
                  <w:u w:val="single"/>
                </w:rPr>
              </w:rPrChange>
            </w:rPr>
            <w:delText>1</w:delText>
          </w:r>
        </w:del>
        <w:r w:rsidRPr="008416E6">
          <w:rPr>
            <w:rPrChange w:id="1816" w:author="Robert Pasternak" w:date="2021-09-07T12:47:00Z">
              <w:rPr>
                <w:rFonts w:ascii="Times" w:hAnsi="Times" w:cs="Arial"/>
                <w:color w:val="0000FF"/>
                <w:u w:val="single"/>
              </w:rPr>
            </w:rPrChange>
          </w:rPr>
          <w:t xml:space="preserve"> roku w zabudowie jednorodzinnej liczba nieruchomości, na których odpady </w:t>
        </w:r>
      </w:ins>
      <w:ins w:id="1817" w:author="kaluz" w:date="2021-05-04T11:56:00Z">
        <w:r w:rsidRPr="008416E6">
          <w:rPr>
            <w:rPrChange w:id="1818" w:author="Robert Pasternak" w:date="2021-09-07T12:47:00Z">
              <w:rPr>
                <w:rFonts w:ascii="Times" w:hAnsi="Times" w:cs="Arial"/>
                <w:color w:val="0000FF"/>
                <w:u w:val="single"/>
              </w:rPr>
            </w:rPrChange>
          </w:rPr>
          <w:t>ulegające biode</w:t>
        </w:r>
      </w:ins>
      <w:ins w:id="1819" w:author="Piotr Szumlak" w:date="2021-07-09T07:34:00Z">
        <w:r w:rsidR="00361B44" w:rsidRPr="008416E6">
          <w:t>g</w:t>
        </w:r>
      </w:ins>
      <w:ins w:id="1820" w:author="kaluz" w:date="2021-05-04T11:56:00Z">
        <w:del w:id="1821" w:author="Piotr Szumlak" w:date="2021-07-09T07:34:00Z">
          <w:r w:rsidRPr="008416E6" w:rsidDel="00361B44">
            <w:rPr>
              <w:rPrChange w:id="1822" w:author="Robert Pasternak" w:date="2021-09-07T12:47:00Z">
                <w:rPr>
                  <w:rFonts w:ascii="Times" w:hAnsi="Times" w:cs="Arial"/>
                  <w:color w:val="0000FF"/>
                  <w:u w:val="single"/>
                </w:rPr>
              </w:rPrChange>
            </w:rPr>
            <w:delText>g</w:delText>
          </w:r>
        </w:del>
      </w:ins>
      <w:ins w:id="1823" w:author="Piotr Szumlak" w:date="2021-07-09T07:34:00Z">
        <w:r w:rsidR="00361B44" w:rsidRPr="008416E6">
          <w:t>r</w:t>
        </w:r>
      </w:ins>
      <w:ins w:id="1824" w:author="kaluz" w:date="2021-05-04T11:56:00Z">
        <w:r w:rsidRPr="008416E6">
          <w:rPr>
            <w:rPrChange w:id="1825" w:author="Robert Pasternak" w:date="2021-09-07T12:47:00Z">
              <w:rPr>
                <w:rFonts w:ascii="Times" w:hAnsi="Times" w:cs="Arial"/>
                <w:color w:val="0000FF"/>
                <w:u w:val="single"/>
              </w:rPr>
            </w:rPrChange>
          </w:rPr>
          <w:t>adacji</w:t>
        </w:r>
      </w:ins>
      <w:ins w:id="1826" w:author="kaluz" w:date="2021-05-04T11:52:00Z">
        <w:r w:rsidRPr="008416E6">
          <w:rPr>
            <w:rPrChange w:id="1827" w:author="Robert Pasternak" w:date="2021-09-07T12:47:00Z">
              <w:rPr>
                <w:rFonts w:ascii="Times" w:hAnsi="Times" w:cs="Arial"/>
                <w:color w:val="0000FF"/>
                <w:u w:val="single"/>
              </w:rPr>
            </w:rPrChange>
          </w:rPr>
          <w:t xml:space="preserve"> zbierane są w przydomowych kompostownikach wynosi</w:t>
        </w:r>
      </w:ins>
      <w:ins w:id="1828" w:author="Piotr Szumlak" w:date="2021-07-08T09:14:00Z">
        <w:r w:rsidR="00445ECF" w:rsidRPr="008416E6">
          <w:t xml:space="preserve"> </w:t>
        </w:r>
      </w:ins>
      <w:ins w:id="1829" w:author="Robert Pasternak" w:date="2021-07-01T12:31:00Z">
        <w:del w:id="1830" w:author="Piotr Szumlak" w:date="2021-07-08T09:14:00Z">
          <w:r w:rsidR="00D20530" w:rsidRPr="008416E6" w:rsidDel="00445ECF">
            <w:delText>,</w:delText>
          </w:r>
        </w:del>
      </w:ins>
      <w:ins w:id="1831" w:author="kaluz" w:date="2021-05-04T11:53:00Z">
        <w:del w:id="1832" w:author="Robert Pasternak" w:date="2021-05-11T08:06:00Z">
          <w:r w:rsidRPr="008416E6">
            <w:rPr>
              <w:rPrChange w:id="1833" w:author="Robert Pasternak" w:date="2021-09-07T12:47:00Z">
                <w:rPr>
                  <w:rFonts w:ascii="Times" w:hAnsi="Times" w:cs="Arial"/>
                  <w:color w:val="0000FF"/>
                  <w:u w:val="single"/>
                </w:rPr>
              </w:rPrChange>
            </w:rPr>
            <w:delText xml:space="preserve">……… </w:delText>
          </w:r>
        </w:del>
      </w:ins>
      <w:ins w:id="1834" w:author="Robert Pasternak" w:date="2024-07-16T09:46:00Z">
        <w:r w:rsidR="002E38BD">
          <w:t>303</w:t>
        </w:r>
      </w:ins>
      <w:ins w:id="1835" w:author="Robert Pasternak" w:date="2021-05-11T08:06:00Z">
        <w:r w:rsidRPr="008416E6">
          <w:rPr>
            <w:rPrChange w:id="1836" w:author="Robert Pasternak" w:date="2021-09-07T12:47:00Z">
              <w:rPr>
                <w:rFonts w:ascii="Times" w:hAnsi="Times" w:cs="Arial"/>
                <w:color w:val="0000FF"/>
                <w:u w:val="single"/>
              </w:rPr>
            </w:rPrChange>
          </w:rPr>
          <w:t xml:space="preserve">. </w:t>
        </w:r>
      </w:ins>
      <w:ins w:id="1837" w:author="kaluz" w:date="2021-05-04T11:53:00Z">
        <w:r w:rsidRPr="008416E6">
          <w:rPr>
            <w:rPrChange w:id="1838" w:author="Robert Pasternak" w:date="2021-09-07T12:47:00Z">
              <w:rPr>
                <w:rFonts w:ascii="Times" w:hAnsi="Times" w:cs="Arial"/>
                <w:color w:val="0000FF"/>
                <w:u w:val="single"/>
              </w:rPr>
            </w:rPrChange>
          </w:rPr>
          <w:t xml:space="preserve">Wykaz tych nieruchomości Zamawiający przekaże Wykonawcy niezwłocznie </w:t>
        </w:r>
      </w:ins>
      <w:ins w:id="1839" w:author="kaluz" w:date="2021-05-04T11:57:00Z">
        <w:del w:id="1840" w:author="Robert Pasternak" w:date="2021-05-11T08:06:00Z">
          <w:r w:rsidRPr="008416E6">
            <w:rPr>
              <w:rPrChange w:id="1841" w:author="Robert Pasternak" w:date="2021-09-07T12:47:00Z">
                <w:rPr>
                  <w:rFonts w:ascii="Times" w:hAnsi="Times" w:cs="Arial"/>
                  <w:color w:val="0000FF"/>
                  <w:u w:val="single"/>
                </w:rPr>
              </w:rPrChange>
            </w:rPr>
            <w:br/>
          </w:r>
        </w:del>
      </w:ins>
      <w:ins w:id="1842" w:author="kaluz" w:date="2021-05-04T11:53:00Z">
        <w:r w:rsidRPr="008416E6">
          <w:rPr>
            <w:rPrChange w:id="1843" w:author="Robert Pasternak" w:date="2021-09-07T12:47:00Z">
              <w:rPr>
                <w:rFonts w:ascii="Times" w:hAnsi="Times" w:cs="Arial"/>
                <w:color w:val="0000FF"/>
                <w:u w:val="single"/>
              </w:rPr>
            </w:rPrChange>
          </w:rPr>
          <w:t xml:space="preserve">po zawarciu umowy </w:t>
        </w:r>
      </w:ins>
      <w:ins w:id="1844" w:author="Robert Pasternak" w:date="2021-05-11T08:06:00Z">
        <w:r w:rsidRPr="008416E6">
          <w:rPr>
            <w:rPrChange w:id="1845" w:author="Robert Pasternak" w:date="2021-09-07T12:47:00Z">
              <w:rPr>
                <w:rFonts w:ascii="Times" w:hAnsi="Times" w:cs="Arial"/>
                <w:color w:val="0000FF"/>
                <w:u w:val="single"/>
              </w:rPr>
            </w:rPrChange>
          </w:rPr>
          <w:br/>
        </w:r>
      </w:ins>
      <w:ins w:id="1846" w:author="kaluz" w:date="2021-05-04T11:53:00Z">
        <w:r w:rsidRPr="008416E6">
          <w:rPr>
            <w:rPrChange w:id="1847" w:author="Robert Pasternak" w:date="2021-09-07T12:47:00Z">
              <w:rPr>
                <w:rFonts w:ascii="Times" w:hAnsi="Times" w:cs="Arial"/>
                <w:color w:val="0000FF"/>
                <w:u w:val="single"/>
              </w:rPr>
            </w:rPrChange>
          </w:rPr>
          <w:t xml:space="preserve">na realizację Przedmiotu zamówienia. </w:t>
        </w:r>
      </w:ins>
      <w:ins w:id="1848" w:author="kaluz" w:date="2021-05-04T11:54:00Z">
        <w:r w:rsidRPr="008416E6">
          <w:rPr>
            <w:rPrChange w:id="1849" w:author="Robert Pasternak" w:date="2021-09-07T12:47:00Z">
              <w:rPr>
                <w:rFonts w:ascii="Times" w:hAnsi="Times" w:cs="Arial"/>
                <w:color w:val="0000FF"/>
                <w:u w:val="single"/>
              </w:rPr>
            </w:rPrChange>
          </w:rPr>
          <w:t xml:space="preserve">Zamawiający aktualizował będzie powyższy wykaz </w:t>
        </w:r>
      </w:ins>
      <w:ins w:id="1850" w:author="Robert Pasternak" w:date="2021-05-11T08:06:00Z">
        <w:r w:rsidRPr="008416E6">
          <w:rPr>
            <w:rPrChange w:id="1851" w:author="Robert Pasternak" w:date="2021-09-07T12:47:00Z">
              <w:rPr>
                <w:rFonts w:ascii="Times" w:hAnsi="Times" w:cs="Arial"/>
                <w:color w:val="0000FF"/>
                <w:u w:val="single"/>
              </w:rPr>
            </w:rPrChange>
          </w:rPr>
          <w:br/>
        </w:r>
      </w:ins>
      <w:ins w:id="1852" w:author="kaluz" w:date="2021-05-04T11:54:00Z">
        <w:r w:rsidRPr="008416E6">
          <w:rPr>
            <w:rPrChange w:id="1853" w:author="Robert Pasternak" w:date="2021-09-07T12:47:00Z">
              <w:rPr>
                <w:rFonts w:ascii="Times" w:hAnsi="Times" w:cs="Arial"/>
                <w:color w:val="0000FF"/>
                <w:u w:val="single"/>
              </w:rPr>
            </w:rPrChange>
          </w:rPr>
          <w:t>w oparciu o deklaracje składane przez właścicieli nieruchomości i na bie</w:t>
        </w:r>
      </w:ins>
      <w:ins w:id="1854" w:author="kaluz" w:date="2021-05-04T11:55:00Z">
        <w:r w:rsidRPr="008416E6">
          <w:rPr>
            <w:rPrChange w:id="1855" w:author="Robert Pasternak" w:date="2021-09-07T12:47:00Z">
              <w:rPr>
                <w:rFonts w:ascii="Times" w:hAnsi="Times" w:cs="Arial"/>
                <w:color w:val="0000FF"/>
                <w:u w:val="single"/>
              </w:rPr>
            </w:rPrChange>
          </w:rPr>
          <w:t xml:space="preserve">żąco przekazywał </w:t>
        </w:r>
      </w:ins>
      <w:ins w:id="1856" w:author="kaluz" w:date="2021-05-04T11:56:00Z">
        <w:r w:rsidRPr="008416E6">
          <w:rPr>
            <w:rPrChange w:id="1857" w:author="Robert Pasternak" w:date="2021-09-07T12:47:00Z">
              <w:rPr>
                <w:rFonts w:ascii="Times" w:hAnsi="Times" w:cs="Arial"/>
                <w:color w:val="0000FF"/>
                <w:u w:val="single"/>
              </w:rPr>
            </w:rPrChange>
          </w:rPr>
          <w:t xml:space="preserve">będzie </w:t>
        </w:r>
      </w:ins>
      <w:ins w:id="1858" w:author="kaluz" w:date="2021-05-04T11:55:00Z">
        <w:r w:rsidRPr="008416E6">
          <w:rPr>
            <w:rPrChange w:id="1859" w:author="Robert Pasternak" w:date="2021-09-07T12:47:00Z">
              <w:rPr>
                <w:rFonts w:ascii="Times" w:hAnsi="Times" w:cs="Arial"/>
                <w:color w:val="0000FF"/>
                <w:u w:val="single"/>
              </w:rPr>
            </w:rPrChange>
          </w:rPr>
          <w:t>Wykonawcy informację o nowych nieruchomościach</w:t>
        </w:r>
      </w:ins>
      <w:ins w:id="1860" w:author="Robert Pasternak" w:date="2021-07-01T12:29:00Z">
        <w:r w:rsidR="00D20530" w:rsidRPr="008416E6">
          <w:t>,</w:t>
        </w:r>
      </w:ins>
      <w:ins w:id="1861" w:author="kaluz" w:date="2021-05-04T11:55:00Z">
        <w:r w:rsidRPr="008416E6">
          <w:rPr>
            <w:rPrChange w:id="1862" w:author="Robert Pasternak" w:date="2021-09-07T12:47:00Z">
              <w:rPr>
                <w:rFonts w:ascii="Times" w:hAnsi="Times" w:cs="Arial"/>
                <w:color w:val="0000FF"/>
                <w:u w:val="single"/>
              </w:rPr>
            </w:rPrChange>
          </w:rPr>
          <w:t xml:space="preserve"> na których odpady ulegające biodegradacji</w:t>
        </w:r>
      </w:ins>
      <w:ins w:id="1863" w:author="kaluz" w:date="2021-05-04T11:56:00Z">
        <w:r w:rsidRPr="008416E6">
          <w:rPr>
            <w:rPrChange w:id="1864" w:author="Robert Pasternak" w:date="2021-09-07T12:47:00Z">
              <w:rPr>
                <w:rFonts w:ascii="Times" w:hAnsi="Times" w:cs="Arial"/>
                <w:color w:val="0000FF"/>
                <w:u w:val="single"/>
              </w:rPr>
            </w:rPrChange>
          </w:rPr>
          <w:t xml:space="preserve"> zbierane są w przydomowych kompostownikach lub nieruchomościach na których właściciele zaprzestali zbierania odpad</w:t>
        </w:r>
      </w:ins>
      <w:ins w:id="1865" w:author="kaluz" w:date="2021-05-04T11:57:00Z">
        <w:r w:rsidRPr="008416E6">
          <w:rPr>
            <w:rPrChange w:id="1866" w:author="Robert Pasternak" w:date="2021-09-07T12:47:00Z">
              <w:rPr>
                <w:rFonts w:ascii="Times" w:hAnsi="Times" w:cs="Arial"/>
                <w:color w:val="0000FF"/>
                <w:u w:val="single"/>
              </w:rPr>
            </w:rPrChange>
          </w:rPr>
          <w:t xml:space="preserve">ów ulegających biodegradacji </w:t>
        </w:r>
      </w:ins>
      <w:ins w:id="1867" w:author="Robert Pasternak" w:date="2021-09-07T12:19:00Z">
        <w:r w:rsidR="002F4497" w:rsidRPr="008416E6">
          <w:br/>
        </w:r>
      </w:ins>
      <w:ins w:id="1868" w:author="kaluz" w:date="2021-05-04T11:57:00Z">
        <w:del w:id="1869" w:author="Robert Pasternak" w:date="2021-07-15T13:50:00Z">
          <w:r w:rsidRPr="008416E6" w:rsidDel="002E1F77">
            <w:rPr>
              <w:rPrChange w:id="1870" w:author="Robert Pasternak" w:date="2021-09-07T12:47:00Z">
                <w:rPr>
                  <w:rFonts w:ascii="Times" w:hAnsi="Times" w:cs="Arial"/>
                  <w:color w:val="0000FF"/>
                  <w:u w:val="single"/>
                </w:rPr>
              </w:rPrChange>
            </w:rPr>
            <w:br/>
          </w:r>
        </w:del>
        <w:r w:rsidRPr="008416E6">
          <w:rPr>
            <w:rPrChange w:id="1871" w:author="Robert Pasternak" w:date="2021-09-07T12:47:00Z">
              <w:rPr>
                <w:rFonts w:ascii="Times" w:hAnsi="Times" w:cs="Arial"/>
                <w:color w:val="0000FF"/>
                <w:u w:val="single"/>
              </w:rPr>
            </w:rPrChange>
          </w:rPr>
          <w:t>w przydomowych kompostownikach.</w:t>
        </w:r>
      </w:ins>
    </w:p>
    <w:p w14:paraId="7C143D82" w14:textId="6392B006" w:rsidR="00361B44" w:rsidRPr="008416E6" w:rsidRDefault="00E11DE4">
      <w:pPr>
        <w:pStyle w:val="Akapitzlist"/>
        <w:shd w:val="clear" w:color="auto" w:fill="FFFFFF"/>
        <w:spacing w:line="312" w:lineRule="auto"/>
        <w:ind w:left="0" w:firstLine="708"/>
        <w:rPr>
          <w:ins w:id="1872" w:author="kaluz" w:date="2021-05-04T11:43:00Z"/>
          <w:rPrChange w:id="1873" w:author="Robert Pasternak" w:date="2021-09-07T12:47:00Z">
            <w:rPr>
              <w:ins w:id="1874" w:author="kaluz" w:date="2021-05-04T11:43:00Z"/>
              <w:rFonts w:ascii="Times" w:hAnsi="Times" w:cs="Arial"/>
            </w:rPr>
          </w:rPrChange>
        </w:rPr>
        <w:pPrChange w:id="1875" w:author="Robert Pasternak" w:date="2021-05-13T11:34:00Z">
          <w:pPr>
            <w:pStyle w:val="Akapitzlist"/>
            <w:shd w:val="clear" w:color="auto" w:fill="FFFFFF"/>
            <w:spacing w:line="360" w:lineRule="auto"/>
            <w:ind w:left="0" w:firstLine="708"/>
          </w:pPr>
        </w:pPrChange>
      </w:pPr>
      <w:r w:rsidRPr="008416E6">
        <w:rPr>
          <w:rPrChange w:id="1876" w:author="Robert Pasternak" w:date="2021-09-07T12:47:00Z">
            <w:rPr>
              <w:rFonts w:ascii="Times" w:hAnsi="Times" w:cs="Arial"/>
              <w:color w:val="0000FF"/>
              <w:u w:val="single"/>
            </w:rPr>
          </w:rPrChange>
        </w:rPr>
        <w:t xml:space="preserve">Liczba </w:t>
      </w:r>
      <w:ins w:id="1877" w:author="kaluz" w:date="2021-05-04T11:42:00Z">
        <w:r w:rsidRPr="008416E6">
          <w:rPr>
            <w:rPrChange w:id="1878" w:author="Robert Pasternak" w:date="2021-09-07T12:47:00Z">
              <w:rPr>
                <w:rFonts w:ascii="Times" w:hAnsi="Times" w:cs="Arial"/>
                <w:color w:val="0000FF"/>
                <w:u w:val="single"/>
              </w:rPr>
            </w:rPrChange>
          </w:rPr>
          <w:t>obsługiwanych miejsc gromadzenia odpadów komunalnych na terenie Gminy Ostrowiec Świętokrzyski została podana w celu umo</w:t>
        </w:r>
      </w:ins>
      <w:ins w:id="1879" w:author="kaluz" w:date="2021-05-04T11:43:00Z">
        <w:r w:rsidRPr="008416E6">
          <w:rPr>
            <w:rPrChange w:id="1880" w:author="Robert Pasternak" w:date="2021-09-07T12:47:00Z">
              <w:rPr>
                <w:rFonts w:ascii="Times" w:hAnsi="Times" w:cs="Arial"/>
                <w:color w:val="0000FF"/>
                <w:u w:val="single"/>
              </w:rPr>
            </w:rPrChange>
          </w:rPr>
          <w:t>żliwienia Wykonawcy sporządzenia oferty</w:t>
        </w:r>
      </w:ins>
      <w:ins w:id="1881" w:author="kaluz" w:date="2021-05-04T11:44:00Z">
        <w:r w:rsidRPr="008416E6">
          <w:rPr>
            <w:rPrChange w:id="1882" w:author="Robert Pasternak" w:date="2021-09-07T12:47:00Z">
              <w:rPr>
                <w:rFonts w:ascii="Times" w:hAnsi="Times" w:cs="Arial"/>
                <w:color w:val="0000FF"/>
                <w:u w:val="single"/>
              </w:rPr>
            </w:rPrChange>
          </w:rPr>
          <w:t xml:space="preserve"> i może ulec zmianie (zarówno </w:t>
        </w:r>
      </w:ins>
      <w:ins w:id="1883" w:author="kaluz" w:date="2021-05-04T11:45:00Z">
        <w:r w:rsidRPr="008416E6">
          <w:rPr>
            <w:rPrChange w:id="1884" w:author="Robert Pasternak" w:date="2021-09-07T12:47:00Z">
              <w:rPr>
                <w:rFonts w:ascii="Times" w:hAnsi="Times" w:cs="Arial"/>
                <w:color w:val="0000FF"/>
                <w:u w:val="single"/>
              </w:rPr>
            </w:rPrChange>
          </w:rPr>
          <w:t>zmniejszeniu</w:t>
        </w:r>
      </w:ins>
      <w:ins w:id="1885" w:author="kaluz" w:date="2021-05-04T11:44:00Z">
        <w:r w:rsidRPr="008416E6">
          <w:rPr>
            <w:rPrChange w:id="1886" w:author="Robert Pasternak" w:date="2021-09-07T12:47:00Z">
              <w:rPr>
                <w:rFonts w:ascii="Times" w:hAnsi="Times" w:cs="Arial"/>
                <w:color w:val="0000FF"/>
                <w:u w:val="single"/>
              </w:rPr>
            </w:rPrChange>
          </w:rPr>
          <w:t>, jak i zwiększeniu)</w:t>
        </w:r>
      </w:ins>
      <w:ins w:id="1887" w:author="Robert Pasternak" w:date="2021-07-12T09:00:00Z">
        <w:r w:rsidR="0064136F" w:rsidRPr="008416E6">
          <w:t xml:space="preserve"> </w:t>
        </w:r>
      </w:ins>
      <w:ins w:id="1888" w:author="kaluz" w:date="2021-05-04T11:44:00Z">
        <w:r w:rsidRPr="008416E6">
          <w:rPr>
            <w:rPrChange w:id="1889" w:author="Robert Pasternak" w:date="2021-09-07T12:47:00Z">
              <w:rPr>
                <w:rFonts w:ascii="Times" w:hAnsi="Times" w:cs="Arial"/>
                <w:color w:val="0000FF"/>
                <w:u w:val="single"/>
              </w:rPr>
            </w:rPrChange>
          </w:rPr>
          <w:t>w czasie realizacji Przedmiotu zamówienia</w:t>
        </w:r>
      </w:ins>
      <w:ins w:id="1890" w:author="kaluz" w:date="2021-05-04T11:45:00Z">
        <w:r w:rsidRPr="008416E6">
          <w:rPr>
            <w:rPrChange w:id="1891" w:author="Robert Pasternak" w:date="2021-09-07T12:47:00Z">
              <w:rPr>
                <w:rFonts w:ascii="Times" w:hAnsi="Times" w:cs="Arial"/>
                <w:color w:val="0000FF"/>
                <w:u w:val="single"/>
              </w:rPr>
            </w:rPrChange>
          </w:rPr>
          <w:t>.</w:t>
        </w:r>
      </w:ins>
      <w:ins w:id="1892" w:author="kaluz" w:date="2021-05-04T11:46:00Z">
        <w:r w:rsidRPr="008416E6">
          <w:rPr>
            <w:rPrChange w:id="1893" w:author="Robert Pasternak" w:date="2021-09-07T12:47:00Z">
              <w:rPr>
                <w:rFonts w:ascii="Times" w:hAnsi="Times" w:cs="Arial"/>
                <w:color w:val="0000FF"/>
                <w:u w:val="single"/>
              </w:rPr>
            </w:rPrChange>
          </w:rPr>
          <w:t xml:space="preserve"> Zmiana liczby nieruchomości obsługiwanych w ramach przedmiotu zamówienia nie jest podstawą do zmiany wynagrodzenia przysługującego Wykonawcy </w:t>
        </w:r>
      </w:ins>
      <w:ins w:id="1894" w:author="Robert Pasternak" w:date="2021-09-07T12:19:00Z">
        <w:r w:rsidR="002F4497" w:rsidRPr="008416E6">
          <w:br/>
        </w:r>
      </w:ins>
      <w:ins w:id="1895" w:author="kaluz" w:date="2021-05-04T11:46:00Z">
        <w:r w:rsidRPr="008416E6">
          <w:rPr>
            <w:rPrChange w:id="1896" w:author="Robert Pasternak" w:date="2021-09-07T12:47:00Z">
              <w:rPr>
                <w:rFonts w:ascii="Times" w:hAnsi="Times" w:cs="Arial"/>
                <w:color w:val="0000FF"/>
                <w:u w:val="single"/>
              </w:rPr>
            </w:rPrChange>
          </w:rPr>
          <w:t>za realizację Przedmiotu zamówienia.</w:t>
        </w:r>
      </w:ins>
    </w:p>
    <w:p w14:paraId="2F88AAF3" w14:textId="77777777" w:rsidR="00361B44" w:rsidRPr="008416E6" w:rsidRDefault="00E11DE4">
      <w:pPr>
        <w:pStyle w:val="Akapitzlist"/>
        <w:shd w:val="clear" w:color="auto" w:fill="FFFFFF"/>
        <w:spacing w:line="312" w:lineRule="auto"/>
        <w:ind w:left="0" w:firstLine="708"/>
        <w:rPr>
          <w:del w:id="1897" w:author="kaluz" w:date="2021-05-04T11:46:00Z"/>
          <w:rPrChange w:id="1898" w:author="Robert Pasternak" w:date="2021-09-07T12:47:00Z">
            <w:rPr>
              <w:del w:id="1899" w:author="kaluz" w:date="2021-05-04T11:46:00Z"/>
              <w:rFonts w:ascii="Times" w:hAnsi="Times" w:cs="Arial"/>
            </w:rPr>
          </w:rPrChange>
        </w:rPr>
        <w:pPrChange w:id="1900" w:author="Robert Pasternak" w:date="2021-05-13T11:34:00Z">
          <w:pPr>
            <w:pStyle w:val="Akapitzlist"/>
            <w:shd w:val="clear" w:color="auto" w:fill="FFFFFF"/>
            <w:spacing w:line="360" w:lineRule="auto"/>
            <w:ind w:left="0" w:firstLine="708"/>
          </w:pPr>
        </w:pPrChange>
      </w:pPr>
      <w:del w:id="1901" w:author="kaluz" w:date="2021-05-04T11:46:00Z">
        <w:r w:rsidRPr="008416E6">
          <w:rPr>
            <w:rPrChange w:id="1902" w:author="Robert Pasternak" w:date="2021-09-07T12:47:00Z">
              <w:rPr>
                <w:rFonts w:ascii="Times" w:hAnsi="Times" w:cs="Arial"/>
                <w:color w:val="0000FF"/>
                <w:u w:val="single"/>
              </w:rPr>
            </w:rPrChange>
          </w:rPr>
          <w:delText>nieruchomości w zabudowie wielorodzinnej, zbierających odpady w sposób selektywny wynosi na dzień 31.03.2019 roku - 513,nie zbierających odpadów w sposób selektywny wynosi na dzień 31.03.2019 roku - 1.</w:delText>
        </w:r>
      </w:del>
    </w:p>
    <w:p w14:paraId="2912F688" w14:textId="77777777" w:rsidR="00361B44" w:rsidRPr="008416E6" w:rsidRDefault="00E11DE4">
      <w:pPr>
        <w:pStyle w:val="Akapitzlist"/>
        <w:shd w:val="clear" w:color="auto" w:fill="FFFFFF"/>
        <w:spacing w:line="312" w:lineRule="auto"/>
        <w:ind w:left="0" w:firstLine="708"/>
        <w:rPr>
          <w:del w:id="1903" w:author="kaluz" w:date="2021-05-04T11:40:00Z"/>
          <w:rPrChange w:id="1904" w:author="Robert Pasternak" w:date="2021-09-07T12:47:00Z">
            <w:rPr>
              <w:del w:id="1905" w:author="kaluz" w:date="2021-05-04T11:40:00Z"/>
              <w:rFonts w:ascii="Times" w:hAnsi="Times" w:cs="Arial"/>
            </w:rPr>
          </w:rPrChange>
        </w:rPr>
        <w:pPrChange w:id="1906" w:author="Robert Pasternak" w:date="2021-05-13T11:34:00Z">
          <w:pPr>
            <w:pStyle w:val="Akapitzlist"/>
            <w:shd w:val="clear" w:color="auto" w:fill="FFFFFF"/>
            <w:spacing w:line="360" w:lineRule="auto"/>
            <w:ind w:left="0" w:firstLine="708"/>
          </w:pPr>
        </w:pPrChange>
      </w:pPr>
      <w:del w:id="1907" w:author="kaluz" w:date="2021-05-04T11:40:00Z">
        <w:r w:rsidRPr="008416E6">
          <w:rPr>
            <w:rPrChange w:id="1908" w:author="Robert Pasternak" w:date="2021-09-07T12:47:00Z">
              <w:rPr>
                <w:rFonts w:ascii="Times" w:hAnsi="Times" w:cs="Arial"/>
                <w:color w:val="0000FF"/>
                <w:u w:val="single"/>
              </w:rPr>
            </w:rPrChange>
          </w:rPr>
          <w:delText>Liczba nieruchomości w zabudowie jednorodzinnej, zbierających odpady w sposób selektywny wynosi na dzień 31.03.2019 roku – 6 507, nie zbierających odpadów w sposób selektywny wynosi na dzień 31.03.2019 roku - 337.</w:delText>
        </w:r>
      </w:del>
    </w:p>
    <w:p w14:paraId="57889978" w14:textId="77777777" w:rsidR="00361B44" w:rsidRPr="008416E6" w:rsidRDefault="00E11DE4">
      <w:pPr>
        <w:pStyle w:val="Akapitzlist"/>
        <w:shd w:val="clear" w:color="auto" w:fill="FFFFFF"/>
        <w:spacing w:line="312" w:lineRule="auto"/>
        <w:ind w:left="0" w:firstLine="708"/>
        <w:rPr>
          <w:del w:id="1909" w:author="kaluz" w:date="2021-05-04T11:40:00Z"/>
          <w:rPrChange w:id="1910" w:author="Robert Pasternak" w:date="2021-09-07T12:47:00Z">
            <w:rPr>
              <w:del w:id="1911" w:author="kaluz" w:date="2021-05-04T11:40:00Z"/>
              <w:rFonts w:ascii="Times" w:hAnsi="Times" w:cs="Arial"/>
            </w:rPr>
          </w:rPrChange>
        </w:rPr>
        <w:pPrChange w:id="1912" w:author="Robert Pasternak" w:date="2021-05-13T11:34:00Z">
          <w:pPr>
            <w:pStyle w:val="Akapitzlist"/>
            <w:shd w:val="clear" w:color="auto" w:fill="FFFFFF"/>
            <w:spacing w:line="360" w:lineRule="auto"/>
            <w:ind w:left="0" w:firstLine="708"/>
          </w:pPr>
        </w:pPrChange>
      </w:pPr>
      <w:del w:id="1913" w:author="kaluz" w:date="2021-05-04T11:40:00Z">
        <w:r w:rsidRPr="008416E6">
          <w:rPr>
            <w:rPrChange w:id="1914" w:author="Robert Pasternak" w:date="2021-09-07T12:47:00Z">
              <w:rPr>
                <w:rFonts w:ascii="Times" w:hAnsi="Times" w:cs="Arial"/>
                <w:color w:val="0000FF"/>
                <w:u w:val="single"/>
              </w:rPr>
            </w:rPrChange>
          </w:rPr>
          <w:delText>W 2018 roku, w dwunastu Raportach miesięcznych, podmiot odbierający odpady komunalne wykazał łącznie 40 nieruchomości, których mieszkańcy niewłaściwie segregowali odpady komunalne, w tym 16 nieruchomości jednorodzinnych i 24 nieruchomości wielorodzinne (z czego 11 nieruchomości systematycznie niewłaściwie segregowało odpady).</w:delText>
        </w:r>
      </w:del>
    </w:p>
    <w:p w14:paraId="2E74772C" w14:textId="77777777" w:rsidR="00361B44" w:rsidRPr="008416E6" w:rsidRDefault="00361B44">
      <w:pPr>
        <w:pStyle w:val="Akapitzlist"/>
        <w:shd w:val="clear" w:color="auto" w:fill="FFFFFF"/>
        <w:spacing w:line="312" w:lineRule="auto"/>
        <w:ind w:left="0"/>
        <w:rPr>
          <w:del w:id="1915" w:author="Robert Pasternak" w:date="2019-12-03T10:44:00Z"/>
          <w:b/>
          <w:bCs/>
          <w:rPrChange w:id="1916" w:author="Robert Pasternak" w:date="2021-09-07T12:47:00Z">
            <w:rPr>
              <w:del w:id="1917" w:author="Robert Pasternak" w:date="2019-12-03T10:44:00Z"/>
              <w:rFonts w:ascii="Times" w:hAnsi="Times" w:cs="Arial"/>
              <w:b/>
              <w:bCs/>
            </w:rPr>
          </w:rPrChange>
        </w:rPr>
        <w:pPrChange w:id="1918" w:author="Robert Pasternak" w:date="2021-05-13T11:34:00Z">
          <w:pPr>
            <w:pStyle w:val="Akapitzlist"/>
            <w:shd w:val="clear" w:color="auto" w:fill="FFFFFF"/>
            <w:spacing w:line="360" w:lineRule="auto"/>
            <w:ind w:left="0"/>
          </w:pPr>
        </w:pPrChange>
      </w:pPr>
    </w:p>
    <w:p w14:paraId="450CA003" w14:textId="77777777" w:rsidR="00361B44" w:rsidRPr="008416E6" w:rsidRDefault="00361B44">
      <w:pPr>
        <w:pStyle w:val="Akapitzlist"/>
        <w:shd w:val="clear" w:color="auto" w:fill="FFFFFF"/>
        <w:spacing w:line="312" w:lineRule="auto"/>
        <w:ind w:left="0"/>
        <w:rPr>
          <w:del w:id="1919" w:author="Robert Pasternak" w:date="2019-12-03T10:44:00Z"/>
          <w:b/>
          <w:bCs/>
          <w:rPrChange w:id="1920" w:author="Robert Pasternak" w:date="2021-09-07T12:47:00Z">
            <w:rPr>
              <w:del w:id="1921" w:author="Robert Pasternak" w:date="2019-12-03T10:44:00Z"/>
              <w:rFonts w:ascii="Times" w:hAnsi="Times" w:cs="Arial"/>
              <w:b/>
              <w:bCs/>
            </w:rPr>
          </w:rPrChange>
        </w:rPr>
        <w:pPrChange w:id="1922" w:author="Robert Pasternak" w:date="2021-05-13T11:34:00Z">
          <w:pPr>
            <w:pStyle w:val="Akapitzlist"/>
            <w:shd w:val="clear" w:color="auto" w:fill="FFFFFF"/>
            <w:spacing w:line="360" w:lineRule="auto"/>
            <w:ind w:left="0"/>
          </w:pPr>
        </w:pPrChange>
      </w:pPr>
    </w:p>
    <w:p w14:paraId="10636271" w14:textId="77777777" w:rsidR="00361B44" w:rsidRPr="008416E6" w:rsidRDefault="00361B44">
      <w:pPr>
        <w:pStyle w:val="Akapitzlist"/>
        <w:shd w:val="clear" w:color="auto" w:fill="FFFFFF"/>
        <w:spacing w:line="312" w:lineRule="auto"/>
        <w:ind w:left="0"/>
        <w:rPr>
          <w:del w:id="1923" w:author="Robert Pasternak" w:date="2019-12-03T10:44:00Z"/>
          <w:b/>
          <w:bCs/>
          <w:rPrChange w:id="1924" w:author="Robert Pasternak" w:date="2021-09-07T12:47:00Z">
            <w:rPr>
              <w:del w:id="1925" w:author="Robert Pasternak" w:date="2019-12-03T10:44:00Z"/>
              <w:rFonts w:ascii="Times" w:hAnsi="Times" w:cs="Arial"/>
              <w:b/>
              <w:bCs/>
            </w:rPr>
          </w:rPrChange>
        </w:rPr>
        <w:pPrChange w:id="1926" w:author="Robert Pasternak" w:date="2021-05-13T11:34:00Z">
          <w:pPr>
            <w:pStyle w:val="Akapitzlist"/>
            <w:shd w:val="clear" w:color="auto" w:fill="FFFFFF"/>
            <w:spacing w:line="360" w:lineRule="auto"/>
            <w:ind w:left="0"/>
          </w:pPr>
        </w:pPrChange>
      </w:pPr>
    </w:p>
    <w:p w14:paraId="4FC44A3D" w14:textId="77777777" w:rsidR="00361B44" w:rsidRPr="008416E6" w:rsidRDefault="00361B44">
      <w:pPr>
        <w:pStyle w:val="Akapitzlist"/>
        <w:shd w:val="clear" w:color="auto" w:fill="FFFFFF"/>
        <w:spacing w:line="312" w:lineRule="auto"/>
        <w:ind w:left="0"/>
        <w:rPr>
          <w:del w:id="1927" w:author="Robert Pasternak" w:date="2019-12-03T10:44:00Z"/>
          <w:b/>
          <w:bCs/>
          <w:rPrChange w:id="1928" w:author="Robert Pasternak" w:date="2021-09-07T12:47:00Z">
            <w:rPr>
              <w:del w:id="1929" w:author="Robert Pasternak" w:date="2019-12-03T10:44:00Z"/>
              <w:rFonts w:ascii="Times" w:hAnsi="Times" w:cs="Arial"/>
              <w:b/>
              <w:bCs/>
            </w:rPr>
          </w:rPrChange>
        </w:rPr>
        <w:pPrChange w:id="1930" w:author="Robert Pasternak" w:date="2021-05-13T11:34:00Z">
          <w:pPr>
            <w:pStyle w:val="Akapitzlist"/>
            <w:shd w:val="clear" w:color="auto" w:fill="FFFFFF"/>
            <w:spacing w:line="360" w:lineRule="auto"/>
            <w:ind w:left="0"/>
          </w:pPr>
        </w:pPrChange>
      </w:pPr>
    </w:p>
    <w:p w14:paraId="3860E10D" w14:textId="77777777" w:rsidR="00361B44" w:rsidRPr="008416E6" w:rsidRDefault="00361B44">
      <w:pPr>
        <w:pStyle w:val="Akapitzlist"/>
        <w:shd w:val="clear" w:color="auto" w:fill="FFFFFF"/>
        <w:spacing w:line="312" w:lineRule="auto"/>
        <w:ind w:left="0"/>
        <w:rPr>
          <w:del w:id="1931" w:author="Robert Pasternak" w:date="2019-12-03T10:44:00Z"/>
          <w:b/>
          <w:bCs/>
          <w:rPrChange w:id="1932" w:author="Robert Pasternak" w:date="2021-09-07T12:47:00Z">
            <w:rPr>
              <w:del w:id="1933" w:author="Robert Pasternak" w:date="2019-12-03T10:44:00Z"/>
              <w:rFonts w:ascii="Times" w:hAnsi="Times" w:cs="Arial"/>
              <w:b/>
              <w:bCs/>
            </w:rPr>
          </w:rPrChange>
        </w:rPr>
        <w:pPrChange w:id="1934" w:author="Robert Pasternak" w:date="2021-05-13T11:34:00Z">
          <w:pPr>
            <w:pStyle w:val="Akapitzlist"/>
            <w:shd w:val="clear" w:color="auto" w:fill="FFFFFF"/>
            <w:spacing w:line="360" w:lineRule="auto"/>
            <w:ind w:left="0"/>
          </w:pPr>
        </w:pPrChange>
      </w:pPr>
    </w:p>
    <w:p w14:paraId="77A66FDC" w14:textId="77777777" w:rsidR="00361B44" w:rsidRPr="008416E6" w:rsidRDefault="00361B44">
      <w:pPr>
        <w:pStyle w:val="Akapitzlist"/>
        <w:shd w:val="clear" w:color="auto" w:fill="FFFFFF"/>
        <w:spacing w:line="312" w:lineRule="auto"/>
        <w:ind w:left="0"/>
        <w:rPr>
          <w:b/>
          <w:bCs/>
          <w:rPrChange w:id="1935" w:author="Robert Pasternak" w:date="2021-09-07T12:47:00Z">
            <w:rPr>
              <w:rFonts w:ascii="Times" w:hAnsi="Times" w:cs="Arial"/>
              <w:b/>
              <w:bCs/>
            </w:rPr>
          </w:rPrChange>
        </w:rPr>
        <w:pPrChange w:id="1936" w:author="Robert Pasternak" w:date="2021-05-13T11:34:00Z">
          <w:pPr>
            <w:pStyle w:val="Akapitzlist"/>
            <w:shd w:val="clear" w:color="auto" w:fill="FFFFFF"/>
            <w:spacing w:line="360" w:lineRule="auto"/>
            <w:ind w:left="0"/>
          </w:pPr>
        </w:pPrChange>
      </w:pPr>
    </w:p>
    <w:p w14:paraId="471E3758" w14:textId="77777777" w:rsidR="00361B44" w:rsidRPr="008416E6" w:rsidRDefault="00C448E8">
      <w:pPr>
        <w:pStyle w:val="Akapitzlist"/>
        <w:numPr>
          <w:ilvl w:val="0"/>
          <w:numId w:val="20"/>
        </w:numPr>
        <w:spacing w:line="312" w:lineRule="auto"/>
        <w:rPr>
          <w:b/>
          <w:lang w:eastAsia="en-US"/>
        </w:rPr>
        <w:pPrChange w:id="1937" w:author="Robert Pasternak" w:date="2021-05-13T11:34:00Z">
          <w:pPr>
            <w:pStyle w:val="Akapitzlist"/>
            <w:numPr>
              <w:numId w:val="20"/>
            </w:numPr>
            <w:spacing w:line="360" w:lineRule="auto"/>
            <w:ind w:hanging="360"/>
          </w:pPr>
        </w:pPrChange>
      </w:pPr>
      <w:r w:rsidRPr="008416E6">
        <w:rPr>
          <w:b/>
          <w:lang w:eastAsia="en-US"/>
        </w:rPr>
        <w:t>Masa odbieranych odpadów na ternie Gminy Ostrowiec Świętokrzyski</w:t>
      </w:r>
      <w:r w:rsidR="00E27915" w:rsidRPr="008416E6">
        <w:rPr>
          <w:b/>
          <w:lang w:eastAsia="en-US"/>
        </w:rPr>
        <w:t>.</w:t>
      </w:r>
    </w:p>
    <w:p w14:paraId="6D3DFE83" w14:textId="77777777" w:rsidR="00361B44" w:rsidRPr="008416E6" w:rsidRDefault="00361B44">
      <w:pPr>
        <w:pStyle w:val="Akapitzlist"/>
        <w:spacing w:line="312" w:lineRule="auto"/>
        <w:rPr>
          <w:b/>
          <w:lang w:eastAsia="en-US"/>
        </w:rPr>
        <w:pPrChange w:id="1938" w:author="Robert Pasternak" w:date="2021-05-13T11:34:00Z">
          <w:pPr>
            <w:pStyle w:val="Akapitzlist"/>
            <w:spacing w:line="360" w:lineRule="auto"/>
          </w:pPr>
        </w:pPrChange>
      </w:pPr>
    </w:p>
    <w:p w14:paraId="7E59D5BB" w14:textId="012D0976" w:rsidR="00361B44" w:rsidRDefault="00E11DE4">
      <w:pPr>
        <w:shd w:val="clear" w:color="auto" w:fill="FFFFFF"/>
        <w:spacing w:line="312" w:lineRule="auto"/>
        <w:ind w:firstLine="708"/>
        <w:rPr>
          <w:ins w:id="1939" w:author="Robert Pasternak" w:date="2024-07-16T09:48:00Z"/>
        </w:rPr>
        <w:pPrChange w:id="1940" w:author="Robert Pasternak" w:date="2024-07-16T09:48:00Z">
          <w:pPr>
            <w:shd w:val="clear" w:color="auto" w:fill="FFFFFF"/>
            <w:spacing w:line="360" w:lineRule="auto"/>
            <w:ind w:firstLine="708"/>
          </w:pPr>
        </w:pPrChange>
      </w:pPr>
      <w:r w:rsidRPr="008416E6">
        <w:rPr>
          <w:rPrChange w:id="1941" w:author="Robert Pasternak" w:date="2021-09-07T12:47:00Z">
            <w:rPr>
              <w:rFonts w:ascii="Times" w:hAnsi="Times" w:cs="Arial"/>
              <w:color w:val="0000FF"/>
              <w:u w:val="single"/>
            </w:rPr>
          </w:rPrChange>
        </w:rPr>
        <w:t xml:space="preserve">Wykonawca zobowiązany jest uwzględnić przy sporządzeniu oferty na okres objęty zamówieniem zmienność ilości odpadów wytwarzanych na terenie Gminy na nieruchomościach, na których zamieszkują mieszkańcy (zarówno zwiększenie, jak </w:t>
      </w:r>
      <w:r w:rsidRPr="008416E6">
        <w:rPr>
          <w:rPrChange w:id="1942" w:author="Robert Pasternak" w:date="2021-09-07T12:47:00Z">
            <w:rPr>
              <w:rFonts w:ascii="Times" w:hAnsi="Times" w:cs="Arial"/>
              <w:color w:val="0000FF"/>
              <w:u w:val="single"/>
            </w:rPr>
          </w:rPrChange>
        </w:rPr>
        <w:br/>
        <w:t xml:space="preserve">i zmniejszenie ilości wytwarzanych odpadów). Informacje zawarte w tabeli nr 3 i 4 OPZ podane zostały w celu sporządzenia oferty. Zamawiający wskazał w tabelach masę i rodzaj odpadów odbieranych z nieruchomości, na których zamieszkują mieszkańcy w Gminie oraz </w:t>
      </w:r>
      <w:ins w:id="1943" w:author="Piotr Szumlak" w:date="2021-07-08T09:16:00Z">
        <w:r w:rsidR="00445ECF" w:rsidRPr="008416E6">
          <w:br/>
        </w:r>
      </w:ins>
      <w:r w:rsidRPr="008416E6">
        <w:rPr>
          <w:rPrChange w:id="1944" w:author="Robert Pasternak" w:date="2021-09-07T12:47:00Z">
            <w:rPr>
              <w:rFonts w:ascii="Times" w:hAnsi="Times" w:cs="Arial"/>
              <w:color w:val="0000FF"/>
              <w:u w:val="single"/>
            </w:rPr>
          </w:rPrChange>
        </w:rPr>
        <w:t>w punktach zbierania przeterminowanych leków w latach 2014- 20</w:t>
      </w:r>
      <w:ins w:id="1945" w:author="kaluz" w:date="2021-05-04T11:58:00Z">
        <w:r w:rsidRPr="008416E6">
          <w:rPr>
            <w:rPrChange w:id="1946" w:author="Robert Pasternak" w:date="2021-09-07T12:47:00Z">
              <w:rPr>
                <w:rFonts w:ascii="Times" w:hAnsi="Times" w:cs="Arial"/>
                <w:color w:val="0000FF"/>
                <w:u w:val="single"/>
              </w:rPr>
            </w:rPrChange>
          </w:rPr>
          <w:t>2</w:t>
        </w:r>
      </w:ins>
      <w:ins w:id="1947" w:author="Robert Pasternak" w:date="2024-07-16T09:48:00Z">
        <w:r w:rsidR="002E38BD">
          <w:t>4</w:t>
        </w:r>
      </w:ins>
      <w:ins w:id="1948" w:author="kaluz" w:date="2021-05-04T11:58:00Z">
        <w:del w:id="1949" w:author="Robert Pasternak" w:date="2024-07-16T09:48:00Z">
          <w:r w:rsidRPr="008416E6" w:rsidDel="002E38BD">
            <w:rPr>
              <w:rPrChange w:id="1950" w:author="Robert Pasternak" w:date="2021-09-07T12:47:00Z">
                <w:rPr>
                  <w:rFonts w:ascii="Times" w:hAnsi="Times" w:cs="Arial"/>
                  <w:color w:val="0000FF"/>
                  <w:u w:val="single"/>
                </w:rPr>
              </w:rPrChange>
            </w:rPr>
            <w:delText>1</w:delText>
          </w:r>
        </w:del>
      </w:ins>
      <w:del w:id="1951" w:author="kaluz" w:date="2021-05-04T11:58:00Z">
        <w:r w:rsidRPr="008416E6">
          <w:rPr>
            <w:rPrChange w:id="1952" w:author="Robert Pasternak" w:date="2021-09-07T12:47:00Z">
              <w:rPr>
                <w:rFonts w:ascii="Times" w:hAnsi="Times" w:cs="Arial"/>
                <w:color w:val="0000FF"/>
                <w:u w:val="single"/>
              </w:rPr>
            </w:rPrChange>
          </w:rPr>
          <w:delText>19</w:delText>
        </w:r>
      </w:del>
      <w:r w:rsidRPr="008416E6">
        <w:rPr>
          <w:rPrChange w:id="1953" w:author="Robert Pasternak" w:date="2021-09-07T12:47:00Z">
            <w:rPr>
              <w:rFonts w:ascii="Times" w:hAnsi="Times" w:cs="Arial"/>
              <w:color w:val="0000FF"/>
              <w:u w:val="single"/>
            </w:rPr>
          </w:rPrChange>
        </w:rPr>
        <w:t xml:space="preserve"> (do </w:t>
      </w:r>
      <w:del w:id="1954" w:author="kaluz" w:date="2021-05-04T11:58:00Z">
        <w:r w:rsidRPr="008416E6">
          <w:rPr>
            <w:rPrChange w:id="1955" w:author="Robert Pasternak" w:date="2021-09-07T12:47:00Z">
              <w:rPr>
                <w:rFonts w:ascii="Times" w:hAnsi="Times" w:cs="Arial"/>
                <w:color w:val="0000FF"/>
                <w:u w:val="single"/>
              </w:rPr>
            </w:rPrChange>
          </w:rPr>
          <w:delText>31.03.</w:delText>
        </w:r>
      </w:del>
      <w:ins w:id="1956" w:author="kaluz" w:date="2021-05-04T11:58:00Z">
        <w:del w:id="1957" w:author="Robert Pasternak" w:date="2021-05-11T08:06:00Z">
          <w:r w:rsidRPr="008416E6">
            <w:rPr>
              <w:rPrChange w:id="1958" w:author="Robert Pasternak" w:date="2021-09-07T12:47:00Z">
                <w:rPr>
                  <w:rFonts w:ascii="Times" w:hAnsi="Times" w:cs="Arial"/>
                  <w:color w:val="0000FF"/>
                  <w:u w:val="single"/>
                </w:rPr>
              </w:rPrChange>
            </w:rPr>
            <w:delText>…….</w:delText>
          </w:r>
        </w:del>
      </w:ins>
      <w:ins w:id="1959" w:author="Robert Pasternak" w:date="2021-05-11T08:06:00Z">
        <w:r w:rsidRPr="008416E6">
          <w:rPr>
            <w:rPrChange w:id="1960" w:author="Robert Pasternak" w:date="2021-09-07T12:47:00Z">
              <w:rPr>
                <w:rFonts w:ascii="Times" w:hAnsi="Times" w:cs="Arial"/>
                <w:color w:val="0000FF"/>
                <w:u w:val="single"/>
              </w:rPr>
            </w:rPrChange>
          </w:rPr>
          <w:t>30</w:t>
        </w:r>
      </w:ins>
      <w:ins w:id="1961" w:author="kaluz" w:date="2021-05-04T11:58:00Z">
        <w:r w:rsidRPr="008416E6">
          <w:rPr>
            <w:rPrChange w:id="1962" w:author="Robert Pasternak" w:date="2021-09-07T12:47:00Z">
              <w:rPr>
                <w:rFonts w:ascii="Times" w:hAnsi="Times" w:cs="Arial"/>
                <w:color w:val="0000FF"/>
                <w:u w:val="single"/>
              </w:rPr>
            </w:rPrChange>
          </w:rPr>
          <w:t>.</w:t>
        </w:r>
      </w:ins>
      <w:ins w:id="1963" w:author="Robert Pasternak" w:date="2021-05-11T08:06:00Z">
        <w:r w:rsidR="002E38BD" w:rsidRPr="00330D4B">
          <w:t>06</w:t>
        </w:r>
        <w:r w:rsidRPr="008416E6">
          <w:rPr>
            <w:rPrChange w:id="1964" w:author="Robert Pasternak" w:date="2021-09-07T12:47:00Z">
              <w:rPr>
                <w:rFonts w:ascii="Times" w:hAnsi="Times" w:cs="Arial"/>
                <w:color w:val="0000FF"/>
                <w:u w:val="single"/>
              </w:rPr>
            </w:rPrChange>
          </w:rPr>
          <w:t>.</w:t>
        </w:r>
      </w:ins>
      <w:r w:rsidRPr="008416E6">
        <w:rPr>
          <w:rPrChange w:id="1965" w:author="Robert Pasternak" w:date="2021-09-07T12:47:00Z">
            <w:rPr>
              <w:rFonts w:ascii="Times" w:hAnsi="Times" w:cs="Arial"/>
              <w:color w:val="0000FF"/>
              <w:u w:val="single"/>
            </w:rPr>
          </w:rPrChange>
        </w:rPr>
        <w:t>20</w:t>
      </w:r>
      <w:ins w:id="1966" w:author="kaluz" w:date="2021-05-04T11:58:00Z">
        <w:r w:rsidRPr="008416E6">
          <w:rPr>
            <w:rPrChange w:id="1967" w:author="Robert Pasternak" w:date="2021-09-07T12:47:00Z">
              <w:rPr>
                <w:rFonts w:ascii="Times" w:hAnsi="Times" w:cs="Arial"/>
                <w:color w:val="0000FF"/>
                <w:u w:val="single"/>
              </w:rPr>
            </w:rPrChange>
          </w:rPr>
          <w:t>2</w:t>
        </w:r>
      </w:ins>
      <w:ins w:id="1968" w:author="Robert Pasternak" w:date="2024-07-16T09:48:00Z">
        <w:r w:rsidR="002E38BD">
          <w:t>4</w:t>
        </w:r>
      </w:ins>
      <w:ins w:id="1969" w:author="kaluz" w:date="2021-05-04T11:58:00Z">
        <w:del w:id="1970" w:author="Robert Pasternak" w:date="2024-07-16T09:48:00Z">
          <w:r w:rsidRPr="008416E6" w:rsidDel="002E38BD">
            <w:rPr>
              <w:rPrChange w:id="1971" w:author="Robert Pasternak" w:date="2021-09-07T12:47:00Z">
                <w:rPr>
                  <w:rFonts w:ascii="Times" w:hAnsi="Times" w:cs="Arial"/>
                  <w:color w:val="0000FF"/>
                  <w:u w:val="single"/>
                </w:rPr>
              </w:rPrChange>
            </w:rPr>
            <w:delText>1</w:delText>
          </w:r>
        </w:del>
      </w:ins>
      <w:del w:id="1972" w:author="kaluz" w:date="2021-05-04T11:58:00Z">
        <w:r w:rsidRPr="008416E6">
          <w:rPr>
            <w:rPrChange w:id="1973" w:author="Robert Pasternak" w:date="2021-09-07T12:47:00Z">
              <w:rPr>
                <w:rFonts w:ascii="Times" w:hAnsi="Times" w:cs="Arial"/>
                <w:color w:val="0000FF"/>
                <w:u w:val="single"/>
              </w:rPr>
            </w:rPrChange>
          </w:rPr>
          <w:delText>19</w:delText>
        </w:r>
      </w:del>
      <w:r w:rsidRPr="008416E6">
        <w:rPr>
          <w:rPrChange w:id="1974" w:author="Robert Pasternak" w:date="2021-09-07T12:47:00Z">
            <w:rPr>
              <w:rFonts w:ascii="Times" w:hAnsi="Times" w:cs="Arial"/>
              <w:color w:val="0000FF"/>
              <w:u w:val="single"/>
            </w:rPr>
          </w:rPrChange>
        </w:rPr>
        <w:t xml:space="preserve"> r.), </w:t>
      </w:r>
      <w:ins w:id="1975" w:author="Robert Pasternak" w:date="2021-07-12T09:01:00Z">
        <w:r w:rsidR="0064136F" w:rsidRPr="008416E6">
          <w:br/>
        </w:r>
      </w:ins>
      <w:r w:rsidRPr="008416E6">
        <w:rPr>
          <w:rPrChange w:id="1976" w:author="Robert Pasternak" w:date="2021-09-07T12:47:00Z">
            <w:rPr>
              <w:rFonts w:ascii="Times" w:hAnsi="Times" w:cs="Arial"/>
              <w:color w:val="0000FF"/>
              <w:u w:val="single"/>
            </w:rPr>
          </w:rPrChange>
        </w:rPr>
        <w:t xml:space="preserve">co umożliwia szacunkową ocenę wzrostu lub spadku masy odpadów wytwarzanych w Gminie </w:t>
      </w:r>
      <w:ins w:id="1977" w:author="Piotr Szumlak" w:date="2021-07-08T09:17:00Z">
        <w:r w:rsidR="00445ECF" w:rsidRPr="008416E6">
          <w:br/>
        </w:r>
      </w:ins>
      <w:r w:rsidRPr="008416E6">
        <w:rPr>
          <w:rPrChange w:id="1978" w:author="Robert Pasternak" w:date="2021-09-07T12:47:00Z">
            <w:rPr>
              <w:rFonts w:ascii="Times" w:hAnsi="Times" w:cs="Arial"/>
              <w:color w:val="0000FF"/>
              <w:u w:val="single"/>
            </w:rPr>
          </w:rPrChange>
        </w:rPr>
        <w:t xml:space="preserve">w okresie realizacji Przedmiotu zamówienia. Wykonawcy nie przysługuje prawo do dodatkowego wynagrodzenia lub odszkodowania za osiągnięcie innych wielkości masy odpadów niż podane w tabeli 3 i 4 OPZ. Masa odpadów, jaka będzie podlegać odbiorowi </w:t>
      </w:r>
      <w:ins w:id="1979" w:author="Piotr Szumlak" w:date="2021-07-08T09:17:00Z">
        <w:r w:rsidR="00445ECF" w:rsidRPr="008416E6">
          <w:br/>
        </w:r>
      </w:ins>
      <w:r w:rsidRPr="008416E6">
        <w:rPr>
          <w:rPrChange w:id="1980" w:author="Robert Pasternak" w:date="2021-09-07T12:47:00Z">
            <w:rPr>
              <w:rFonts w:ascii="Times" w:hAnsi="Times" w:cs="Arial"/>
              <w:color w:val="0000FF"/>
              <w:u w:val="single"/>
            </w:rPr>
          </w:rPrChange>
        </w:rPr>
        <w:t>i zagospodarowaniu,</w:t>
      </w:r>
      <w:ins w:id="1981" w:author="Piotr Szumlak" w:date="2021-07-08T09:17:00Z">
        <w:r w:rsidR="00445ECF" w:rsidRPr="008416E6">
          <w:t xml:space="preserve"> </w:t>
        </w:r>
      </w:ins>
      <w:del w:id="1982" w:author="Piotr Szumlak" w:date="2021-07-08T09:17:00Z">
        <w:r w:rsidRPr="008416E6">
          <w:rPr>
            <w:rPrChange w:id="1983" w:author="Robert Pasternak" w:date="2021-09-07T12:47:00Z">
              <w:rPr>
                <w:rFonts w:ascii="Times" w:hAnsi="Times" w:cs="Arial"/>
                <w:color w:val="0000FF"/>
                <w:u w:val="single"/>
              </w:rPr>
            </w:rPrChange>
          </w:rPr>
          <w:br/>
        </w:r>
      </w:del>
      <w:r w:rsidRPr="008416E6">
        <w:rPr>
          <w:rPrChange w:id="1984" w:author="Robert Pasternak" w:date="2021-09-07T12:47:00Z">
            <w:rPr>
              <w:rFonts w:ascii="Times" w:hAnsi="Times" w:cs="Arial"/>
              <w:color w:val="0000FF"/>
              <w:u w:val="single"/>
            </w:rPr>
          </w:rPrChange>
        </w:rPr>
        <w:t>to masa rzeczywista odpadów wytworzona przez mieszkańców na nieruchomościach,</w:t>
      </w:r>
      <w:ins w:id="1985" w:author="Piotr Szumlak" w:date="2021-07-08T09:17:00Z">
        <w:r w:rsidR="00445ECF" w:rsidRPr="008416E6">
          <w:t xml:space="preserve"> </w:t>
        </w:r>
      </w:ins>
      <w:del w:id="1986" w:author="Piotr Szumlak" w:date="2021-07-08T09:17:00Z">
        <w:r w:rsidRPr="008416E6">
          <w:rPr>
            <w:rPrChange w:id="1987" w:author="Robert Pasternak" w:date="2021-09-07T12:47:00Z">
              <w:rPr>
                <w:rFonts w:ascii="Times" w:hAnsi="Times" w:cs="Arial"/>
                <w:color w:val="0000FF"/>
                <w:u w:val="single"/>
              </w:rPr>
            </w:rPrChange>
          </w:rPr>
          <w:br/>
        </w:r>
      </w:del>
      <w:r w:rsidRPr="008416E6">
        <w:rPr>
          <w:rPrChange w:id="1988" w:author="Robert Pasternak" w:date="2021-09-07T12:47:00Z">
            <w:rPr>
              <w:rFonts w:ascii="Times" w:hAnsi="Times" w:cs="Arial"/>
              <w:color w:val="0000FF"/>
              <w:u w:val="single"/>
            </w:rPr>
          </w:rPrChange>
        </w:rPr>
        <w:t xml:space="preserve">na których zamieszkują mieszkańcy. Ilość odpadów, która będzie podlegała </w:t>
      </w:r>
      <w:r w:rsidRPr="008416E6">
        <w:rPr>
          <w:rPrChange w:id="1989" w:author="Robert Pasternak" w:date="2021-09-07T12:47:00Z">
            <w:rPr>
              <w:rFonts w:ascii="Times" w:hAnsi="Times" w:cs="Arial"/>
              <w:color w:val="0000FF"/>
              <w:u w:val="single"/>
            </w:rPr>
          </w:rPrChange>
        </w:rPr>
        <w:lastRenderedPageBreak/>
        <w:t xml:space="preserve">odbiorowi </w:t>
      </w:r>
      <w:del w:id="1990" w:author="Piotr Szumlak" w:date="2021-07-08T09:17:00Z">
        <w:r w:rsidRPr="008416E6">
          <w:rPr>
            <w:rPrChange w:id="1991" w:author="Robert Pasternak" w:date="2021-09-07T12:47:00Z">
              <w:rPr>
                <w:rFonts w:ascii="Times" w:hAnsi="Times" w:cs="Arial"/>
                <w:color w:val="0000FF"/>
                <w:u w:val="single"/>
              </w:rPr>
            </w:rPrChange>
          </w:rPr>
          <w:br/>
        </w:r>
      </w:del>
      <w:r w:rsidRPr="008416E6">
        <w:rPr>
          <w:rPrChange w:id="1992" w:author="Robert Pasternak" w:date="2021-09-07T12:47:00Z">
            <w:rPr>
              <w:rFonts w:ascii="Times" w:hAnsi="Times" w:cs="Arial"/>
              <w:color w:val="0000FF"/>
              <w:u w:val="single"/>
            </w:rPr>
          </w:rPrChange>
        </w:rPr>
        <w:t xml:space="preserve">i zagospodarowaniu w ramach Przedmiotu zamówienia, nie jest zależna </w:t>
      </w:r>
      <w:ins w:id="1993" w:author="Robert Pasternak" w:date="2021-07-12T09:02:00Z">
        <w:r w:rsidR="0064136F" w:rsidRPr="008416E6">
          <w:br/>
        </w:r>
      </w:ins>
      <w:r w:rsidRPr="008416E6">
        <w:rPr>
          <w:rPrChange w:id="1994" w:author="Robert Pasternak" w:date="2021-09-07T12:47:00Z">
            <w:rPr>
              <w:rFonts w:ascii="Times" w:hAnsi="Times" w:cs="Arial"/>
              <w:color w:val="0000FF"/>
              <w:u w:val="single"/>
            </w:rPr>
          </w:rPrChange>
        </w:rPr>
        <w:t xml:space="preserve">od Zamawiającego. </w:t>
      </w:r>
    </w:p>
    <w:p w14:paraId="1A45B3E5" w14:textId="77777777" w:rsidR="002E38BD" w:rsidRPr="007A298B" w:rsidRDefault="002E38BD" w:rsidP="00330D4B">
      <w:pPr>
        <w:shd w:val="clear" w:color="auto" w:fill="FFFFFF"/>
        <w:spacing w:line="312" w:lineRule="auto"/>
        <w:ind w:firstLine="708"/>
        <w:rPr>
          <w:ins w:id="1995" w:author="Robert Pasternak" w:date="2024-07-16T09:48:00Z"/>
          <w:rPrChange w:id="1996" w:author="Robert Pasternak" w:date="2024-07-19T08:24:00Z">
            <w:rPr>
              <w:ins w:id="1997" w:author="Robert Pasternak" w:date="2024-07-16T09:48:00Z"/>
              <w:color w:val="FF0000"/>
            </w:rPr>
          </w:rPrChange>
        </w:rPr>
      </w:pPr>
      <w:ins w:id="1998" w:author="Robert Pasternak" w:date="2024-07-16T09:48:00Z">
        <w:r w:rsidRPr="007A298B">
          <w:rPr>
            <w:rPrChange w:id="1999" w:author="Robert Pasternak" w:date="2024-07-19T08:24:00Z">
              <w:rPr>
                <w:color w:val="FF0000"/>
              </w:rPr>
            </w:rPrChange>
          </w:rPr>
          <w:t>W związku z wejściem w życie systemu kaucyjnego, Zamawiający przewiduje możliwość zmniejszenia w 2025 roku masy odbieranych odpadów komunalnych następujących frakcji:</w:t>
        </w:r>
      </w:ins>
    </w:p>
    <w:p w14:paraId="7F131375" w14:textId="77777777" w:rsidR="002E38BD" w:rsidRPr="007A298B" w:rsidRDefault="002E38BD">
      <w:pPr>
        <w:pStyle w:val="Akapitzlist"/>
        <w:numPr>
          <w:ilvl w:val="0"/>
          <w:numId w:val="80"/>
        </w:numPr>
        <w:spacing w:line="312" w:lineRule="auto"/>
        <w:rPr>
          <w:ins w:id="2000" w:author="Robert Pasternak" w:date="2024-07-16T09:48:00Z"/>
          <w:rPrChange w:id="2001" w:author="Robert Pasternak" w:date="2024-07-19T08:24:00Z">
            <w:rPr>
              <w:ins w:id="2002" w:author="Robert Pasternak" w:date="2024-07-16T09:48:00Z"/>
              <w:color w:val="FF0000"/>
            </w:rPr>
          </w:rPrChange>
        </w:rPr>
        <w:pPrChange w:id="2003" w:author="Robert Pasternak" w:date="2024-07-16T09:48:00Z">
          <w:pPr>
            <w:pStyle w:val="Akapitzlist"/>
            <w:numPr>
              <w:numId w:val="80"/>
            </w:numPr>
            <w:spacing w:line="240" w:lineRule="auto"/>
            <w:ind w:hanging="360"/>
          </w:pPr>
        </w:pPrChange>
      </w:pPr>
      <w:ins w:id="2004" w:author="Robert Pasternak" w:date="2024-07-16T09:48:00Z">
        <w:r w:rsidRPr="007A298B">
          <w:rPr>
            <w:rPrChange w:id="2005" w:author="Robert Pasternak" w:date="2024-07-19T08:24:00Z">
              <w:rPr>
                <w:color w:val="FF0000"/>
              </w:rPr>
            </w:rPrChange>
          </w:rPr>
          <w:t>butelki jednorazowego użytku z tworzyw sztucznych na napoje o pojemności do trzech litrów, włącznie z ich zakrętkami i wieczkami z tworzyw sztucznych, z wyłączeniem szklanych lub metalowych butelek na napoje, których zakrętki i wieczka są wykonane z tworzyw sztucznych,</w:t>
        </w:r>
      </w:ins>
    </w:p>
    <w:p w14:paraId="19DE6359" w14:textId="77777777" w:rsidR="002E38BD" w:rsidRPr="007A298B" w:rsidRDefault="002E38BD">
      <w:pPr>
        <w:pStyle w:val="Akapitzlist"/>
        <w:numPr>
          <w:ilvl w:val="0"/>
          <w:numId w:val="80"/>
        </w:numPr>
        <w:spacing w:line="312" w:lineRule="auto"/>
        <w:rPr>
          <w:ins w:id="2006" w:author="Robert Pasternak" w:date="2024-07-16T09:48:00Z"/>
          <w:rPrChange w:id="2007" w:author="Robert Pasternak" w:date="2024-07-19T08:24:00Z">
            <w:rPr>
              <w:ins w:id="2008" w:author="Robert Pasternak" w:date="2024-07-16T09:48:00Z"/>
              <w:color w:val="FF0000"/>
            </w:rPr>
          </w:rPrChange>
        </w:rPr>
        <w:pPrChange w:id="2009" w:author="Robert Pasternak" w:date="2024-07-16T09:48:00Z">
          <w:pPr>
            <w:pStyle w:val="Akapitzlist"/>
            <w:numPr>
              <w:numId w:val="80"/>
            </w:numPr>
            <w:spacing w:line="240" w:lineRule="auto"/>
            <w:ind w:hanging="360"/>
          </w:pPr>
        </w:pPrChange>
      </w:pPr>
      <w:ins w:id="2010" w:author="Robert Pasternak" w:date="2024-07-16T09:48:00Z">
        <w:r w:rsidRPr="007A298B">
          <w:rPr>
            <w:rPrChange w:id="2011" w:author="Robert Pasternak" w:date="2024-07-19T08:24:00Z">
              <w:rPr>
                <w:color w:val="FF0000"/>
              </w:rPr>
            </w:rPrChange>
          </w:rPr>
          <w:t>puszki metalowe o pojemności do jednego litra,</w:t>
        </w:r>
      </w:ins>
    </w:p>
    <w:p w14:paraId="0395F9EB" w14:textId="77777777" w:rsidR="002E38BD" w:rsidRPr="007A298B" w:rsidRDefault="002E38BD">
      <w:pPr>
        <w:pStyle w:val="Akapitzlist"/>
        <w:numPr>
          <w:ilvl w:val="0"/>
          <w:numId w:val="80"/>
        </w:numPr>
        <w:spacing w:line="312" w:lineRule="auto"/>
        <w:rPr>
          <w:ins w:id="2012" w:author="Robert Pasternak" w:date="2024-07-16T09:48:00Z"/>
          <w:rPrChange w:id="2013" w:author="Robert Pasternak" w:date="2024-07-19T08:24:00Z">
            <w:rPr>
              <w:ins w:id="2014" w:author="Robert Pasternak" w:date="2024-07-16T09:48:00Z"/>
              <w:color w:val="FF0000"/>
            </w:rPr>
          </w:rPrChange>
        </w:rPr>
        <w:pPrChange w:id="2015" w:author="Robert Pasternak" w:date="2024-07-16T09:48:00Z">
          <w:pPr>
            <w:pStyle w:val="Akapitzlist"/>
            <w:numPr>
              <w:numId w:val="80"/>
            </w:numPr>
            <w:spacing w:line="240" w:lineRule="auto"/>
            <w:ind w:hanging="360"/>
          </w:pPr>
        </w:pPrChange>
      </w:pPr>
      <w:ins w:id="2016" w:author="Robert Pasternak" w:date="2024-07-16T09:48:00Z">
        <w:r w:rsidRPr="007A298B">
          <w:rPr>
            <w:rPrChange w:id="2017" w:author="Robert Pasternak" w:date="2024-07-19T08:24:00Z">
              <w:rPr>
                <w:color w:val="FF0000"/>
              </w:rPr>
            </w:rPrChange>
          </w:rPr>
          <w:t>butelki szklane wielokrotnego użytku o pojemności do półtora litra.</w:t>
        </w:r>
      </w:ins>
    </w:p>
    <w:p w14:paraId="73F85E47" w14:textId="77777777" w:rsidR="002E38BD" w:rsidRPr="008416E6" w:rsidDel="002E38BD" w:rsidRDefault="002E38BD">
      <w:pPr>
        <w:shd w:val="clear" w:color="auto" w:fill="FFFFFF"/>
        <w:spacing w:line="312" w:lineRule="auto"/>
        <w:ind w:firstLine="708"/>
        <w:rPr>
          <w:del w:id="2018" w:author="Robert Pasternak" w:date="2024-07-16T09:49:00Z"/>
          <w:rPrChange w:id="2019" w:author="Robert Pasternak" w:date="2021-09-07T12:47:00Z">
            <w:rPr>
              <w:del w:id="2020" w:author="Robert Pasternak" w:date="2024-07-16T09:49:00Z"/>
              <w:rFonts w:ascii="Times" w:hAnsi="Times" w:cs="Arial"/>
            </w:rPr>
          </w:rPrChange>
        </w:rPr>
        <w:pPrChange w:id="2021" w:author="Robert Pasternak" w:date="2021-05-13T11:34:00Z">
          <w:pPr>
            <w:shd w:val="clear" w:color="auto" w:fill="FFFFFF"/>
            <w:spacing w:line="360" w:lineRule="auto"/>
            <w:ind w:firstLine="708"/>
          </w:pPr>
        </w:pPrChange>
      </w:pPr>
    </w:p>
    <w:p w14:paraId="576967BC" w14:textId="77777777" w:rsidR="00361B44" w:rsidRPr="008416E6" w:rsidRDefault="00361B44">
      <w:pPr>
        <w:pStyle w:val="Akapitzlist"/>
        <w:autoSpaceDE w:val="0"/>
        <w:autoSpaceDN w:val="0"/>
        <w:spacing w:line="312" w:lineRule="auto"/>
        <w:ind w:left="0"/>
        <w:rPr>
          <w:ins w:id="2022" w:author="Robert Pasternak" w:date="2019-08-23T11:42:00Z"/>
          <w:b/>
          <w:bCs/>
          <w:i/>
          <w:rPrChange w:id="2023" w:author="Robert Pasternak" w:date="2021-09-07T12:47:00Z">
            <w:rPr>
              <w:ins w:id="2024" w:author="Robert Pasternak" w:date="2019-08-23T11:42:00Z"/>
              <w:rFonts w:ascii="Times" w:hAnsi="Times" w:cs="Arial"/>
              <w:b/>
              <w:bCs/>
              <w:i/>
              <w:sz w:val="20"/>
              <w:szCs w:val="20"/>
            </w:rPr>
          </w:rPrChange>
        </w:rPr>
        <w:pPrChange w:id="2025" w:author="Robert Pasternak" w:date="2021-05-13T11:34:00Z">
          <w:pPr>
            <w:pStyle w:val="Akapitzlist"/>
            <w:autoSpaceDE w:val="0"/>
            <w:autoSpaceDN w:val="0"/>
            <w:ind w:left="0"/>
            <w:jc w:val="center"/>
          </w:pPr>
        </w:pPrChange>
      </w:pPr>
    </w:p>
    <w:p w14:paraId="01BD7A6E" w14:textId="08F7DBF8" w:rsidR="00361B44" w:rsidRPr="008416E6" w:rsidDel="002F4497" w:rsidRDefault="00E11DE4">
      <w:pPr>
        <w:pStyle w:val="Akapitzlist"/>
        <w:autoSpaceDE w:val="0"/>
        <w:autoSpaceDN w:val="0"/>
        <w:spacing w:line="312" w:lineRule="auto"/>
        <w:ind w:left="0"/>
        <w:jc w:val="center"/>
        <w:rPr>
          <w:del w:id="2026" w:author="Robert Pasternak" w:date="2021-06-08T09:16:00Z"/>
          <w:b/>
          <w:bCs/>
          <w:i/>
          <w:sz w:val="20"/>
          <w:szCs w:val="20"/>
        </w:rPr>
        <w:pPrChange w:id="2027" w:author="Robert Pasternak" w:date="2021-06-08T09:16:00Z">
          <w:pPr>
            <w:pStyle w:val="Tekstpodstawowy"/>
            <w:spacing w:after="0"/>
          </w:pPr>
        </w:pPrChange>
      </w:pPr>
      <w:r w:rsidRPr="008416E6">
        <w:rPr>
          <w:b/>
          <w:bCs/>
          <w:i/>
          <w:sz w:val="20"/>
          <w:szCs w:val="20"/>
          <w:rPrChange w:id="2028" w:author="Robert Pasternak" w:date="2021-09-07T12:47:00Z">
            <w:rPr>
              <w:rFonts w:ascii="Times" w:hAnsi="Times" w:cs="Arial"/>
              <w:b/>
              <w:bCs/>
              <w:i/>
              <w:color w:val="0000FF"/>
              <w:sz w:val="20"/>
              <w:szCs w:val="20"/>
              <w:u w:val="single"/>
            </w:rPr>
          </w:rPrChange>
        </w:rPr>
        <w:t>Tabela nr 3 OPZ. Odpady komunalne odebrane w latach 2014-20</w:t>
      </w:r>
      <w:ins w:id="2029" w:author="Robert Pasternak" w:date="2021-05-11T08:07:00Z">
        <w:r w:rsidR="002E38BD" w:rsidRPr="00330D4B">
          <w:rPr>
            <w:b/>
            <w:bCs/>
            <w:i/>
            <w:sz w:val="20"/>
            <w:szCs w:val="20"/>
          </w:rPr>
          <w:t>24</w:t>
        </w:r>
      </w:ins>
      <w:del w:id="2030" w:author="Robert Pasternak" w:date="2021-05-11T08:07:00Z">
        <w:r w:rsidRPr="008416E6">
          <w:rPr>
            <w:b/>
            <w:bCs/>
            <w:i/>
            <w:sz w:val="20"/>
            <w:szCs w:val="20"/>
            <w:rPrChange w:id="2031" w:author="Robert Pasternak" w:date="2021-09-07T12:47:00Z">
              <w:rPr>
                <w:rFonts w:ascii="Times" w:hAnsi="Times" w:cs="Arial"/>
                <w:b/>
                <w:bCs/>
                <w:i/>
                <w:color w:val="0000FF"/>
                <w:sz w:val="20"/>
                <w:szCs w:val="20"/>
                <w:u w:val="single"/>
              </w:rPr>
            </w:rPrChange>
          </w:rPr>
          <w:delText>19</w:delText>
        </w:r>
      </w:del>
      <w:r w:rsidRPr="008416E6">
        <w:rPr>
          <w:b/>
          <w:bCs/>
          <w:i/>
          <w:sz w:val="20"/>
          <w:szCs w:val="20"/>
          <w:rPrChange w:id="2032" w:author="Robert Pasternak" w:date="2021-09-07T12:47:00Z">
            <w:rPr>
              <w:rFonts w:ascii="Times" w:hAnsi="Times" w:cs="Arial"/>
              <w:b/>
              <w:bCs/>
              <w:i/>
              <w:color w:val="0000FF"/>
              <w:sz w:val="20"/>
              <w:szCs w:val="20"/>
              <w:u w:val="single"/>
            </w:rPr>
          </w:rPrChange>
        </w:rPr>
        <w:t xml:space="preserve">  z nieruchomości, </w:t>
      </w:r>
      <w:r w:rsidRPr="008416E6">
        <w:rPr>
          <w:b/>
          <w:bCs/>
          <w:i/>
          <w:sz w:val="20"/>
          <w:szCs w:val="20"/>
          <w:rPrChange w:id="2033" w:author="Robert Pasternak" w:date="2021-09-07T12:47:00Z">
            <w:rPr>
              <w:rFonts w:ascii="Times" w:hAnsi="Times" w:cs="Arial"/>
              <w:b/>
              <w:bCs/>
              <w:i/>
              <w:color w:val="0000FF"/>
              <w:sz w:val="20"/>
              <w:szCs w:val="20"/>
              <w:u w:val="single"/>
            </w:rPr>
          </w:rPrChange>
        </w:rPr>
        <w:br/>
        <w:t>na których zamieszkują mieszkańcy przez podmiot</w:t>
      </w:r>
      <w:ins w:id="2034" w:author="Robert Pasternak" w:date="2021-06-18T11:29:00Z">
        <w:r w:rsidR="005F1ED7" w:rsidRPr="008416E6">
          <w:rPr>
            <w:b/>
            <w:bCs/>
            <w:i/>
            <w:sz w:val="20"/>
            <w:szCs w:val="20"/>
          </w:rPr>
          <w:t>y</w:t>
        </w:r>
      </w:ins>
      <w:r w:rsidRPr="008416E6">
        <w:rPr>
          <w:b/>
          <w:bCs/>
          <w:i/>
          <w:sz w:val="20"/>
          <w:szCs w:val="20"/>
          <w:rPrChange w:id="2035" w:author="Robert Pasternak" w:date="2021-09-07T12:47:00Z">
            <w:rPr>
              <w:rFonts w:ascii="Times" w:hAnsi="Times" w:cs="Arial"/>
              <w:b/>
              <w:bCs/>
              <w:i/>
              <w:color w:val="0000FF"/>
              <w:sz w:val="20"/>
              <w:szCs w:val="20"/>
              <w:u w:val="single"/>
            </w:rPr>
          </w:rPrChange>
        </w:rPr>
        <w:t xml:space="preserve"> działając</w:t>
      </w:r>
      <w:ins w:id="2036" w:author="Robert Pasternak" w:date="2021-06-18T11:29:00Z">
        <w:r w:rsidR="005F1ED7" w:rsidRPr="008416E6">
          <w:rPr>
            <w:b/>
            <w:bCs/>
            <w:i/>
            <w:sz w:val="20"/>
            <w:szCs w:val="20"/>
          </w:rPr>
          <w:t>e</w:t>
        </w:r>
      </w:ins>
      <w:del w:id="2037" w:author="Robert Pasternak" w:date="2021-06-18T11:29:00Z">
        <w:r w:rsidRPr="008416E6">
          <w:rPr>
            <w:b/>
            <w:bCs/>
            <w:i/>
            <w:sz w:val="20"/>
            <w:szCs w:val="20"/>
            <w:rPrChange w:id="2038" w:author="Robert Pasternak" w:date="2021-09-07T12:47:00Z">
              <w:rPr>
                <w:rFonts w:ascii="Times" w:hAnsi="Times" w:cs="Arial"/>
                <w:b/>
                <w:bCs/>
                <w:i/>
                <w:color w:val="0000FF"/>
                <w:sz w:val="20"/>
                <w:szCs w:val="20"/>
                <w:u w:val="single"/>
              </w:rPr>
            </w:rPrChange>
          </w:rPr>
          <w:delText>y</w:delText>
        </w:r>
      </w:del>
      <w:r w:rsidRPr="008416E6">
        <w:rPr>
          <w:b/>
          <w:bCs/>
          <w:i/>
          <w:sz w:val="20"/>
          <w:szCs w:val="20"/>
          <w:rPrChange w:id="2039" w:author="Robert Pasternak" w:date="2021-09-07T12:47:00Z">
            <w:rPr>
              <w:rFonts w:ascii="Times" w:hAnsi="Times" w:cs="Arial"/>
              <w:b/>
              <w:bCs/>
              <w:i/>
              <w:color w:val="0000FF"/>
              <w:sz w:val="20"/>
              <w:szCs w:val="20"/>
              <w:u w:val="single"/>
            </w:rPr>
          </w:rPrChange>
        </w:rPr>
        <w:t xml:space="preserve"> w imieniu Gminy Ostrowiec Świętokrzyski</w:t>
      </w:r>
      <w:ins w:id="2040" w:author="Robert Pasternak" w:date="2024-07-16T09:51:00Z">
        <w:r w:rsidR="002E38BD">
          <w:rPr>
            <w:b/>
            <w:bCs/>
            <w:i/>
            <w:sz w:val="20"/>
            <w:szCs w:val="20"/>
          </w:rPr>
          <w:t xml:space="preserve"> (masa odpadów podana w Mg</w:t>
        </w:r>
      </w:ins>
      <w:ins w:id="2041" w:author="Robert Pasternak" w:date="2024-07-16T10:01:00Z">
        <w:r w:rsidR="00565342">
          <w:rPr>
            <w:b/>
            <w:bCs/>
            <w:i/>
            <w:sz w:val="20"/>
            <w:szCs w:val="20"/>
          </w:rPr>
          <w:t xml:space="preserve"> zaokrąglona do pełnych wartości</w:t>
        </w:r>
      </w:ins>
      <w:ins w:id="2042" w:author="Robert Pasternak" w:date="2024-07-16T09:51:00Z">
        <w:r w:rsidR="002E38BD">
          <w:rPr>
            <w:b/>
            <w:bCs/>
            <w:i/>
            <w:sz w:val="20"/>
            <w:szCs w:val="20"/>
          </w:rPr>
          <w:t>)</w:t>
        </w:r>
      </w:ins>
      <w:r w:rsidRPr="008416E6">
        <w:rPr>
          <w:b/>
          <w:bCs/>
          <w:i/>
          <w:sz w:val="20"/>
          <w:szCs w:val="20"/>
          <w:rPrChange w:id="2043" w:author="Robert Pasternak" w:date="2021-09-07T12:47:00Z">
            <w:rPr>
              <w:rFonts w:ascii="Times" w:hAnsi="Times" w:cs="Arial"/>
              <w:b/>
              <w:bCs/>
              <w:i/>
              <w:color w:val="0000FF"/>
              <w:sz w:val="20"/>
              <w:szCs w:val="20"/>
              <w:u w:val="single"/>
            </w:rPr>
          </w:rPrChange>
        </w:rPr>
        <w:t>.</w:t>
      </w:r>
    </w:p>
    <w:p w14:paraId="0D77AF6C" w14:textId="77777777" w:rsidR="002F4497" w:rsidRPr="008416E6" w:rsidRDefault="002F4497">
      <w:pPr>
        <w:pStyle w:val="Akapitzlist"/>
        <w:autoSpaceDE w:val="0"/>
        <w:autoSpaceDN w:val="0"/>
        <w:spacing w:line="312" w:lineRule="auto"/>
        <w:ind w:left="0"/>
        <w:jc w:val="center"/>
        <w:rPr>
          <w:ins w:id="2044" w:author="Robert Pasternak" w:date="2021-09-07T12:19:00Z"/>
          <w:sz w:val="20"/>
          <w:szCs w:val="20"/>
          <w:rPrChange w:id="2045" w:author="Robert Pasternak" w:date="2021-09-07T12:47:00Z">
            <w:rPr>
              <w:ins w:id="2046" w:author="Robert Pasternak" w:date="2021-09-07T12:19:00Z"/>
              <w:rFonts w:ascii="Times" w:hAnsi="Times" w:cs="Arial"/>
              <w:sz w:val="20"/>
              <w:szCs w:val="20"/>
            </w:rPr>
          </w:rPrChange>
        </w:rPr>
        <w:pPrChange w:id="2047" w:author="Robert Pasternak" w:date="2021-05-13T11:34:00Z">
          <w:pPr>
            <w:pStyle w:val="Akapitzlist"/>
            <w:autoSpaceDE w:val="0"/>
            <w:autoSpaceDN w:val="0"/>
            <w:ind w:left="0"/>
            <w:jc w:val="center"/>
          </w:pPr>
        </w:pPrChange>
      </w:pPr>
    </w:p>
    <w:p w14:paraId="5D0E8D59" w14:textId="77777777" w:rsidR="00361B44" w:rsidRPr="008416E6" w:rsidRDefault="00361B44">
      <w:pPr>
        <w:pStyle w:val="Akapitzlist"/>
        <w:autoSpaceDE w:val="0"/>
        <w:autoSpaceDN w:val="0"/>
        <w:spacing w:line="312" w:lineRule="auto"/>
        <w:ind w:left="0"/>
        <w:jc w:val="center"/>
        <w:rPr>
          <w:rPrChange w:id="2048" w:author="Robert Pasternak" w:date="2021-09-07T12:47:00Z">
            <w:rPr>
              <w:rFonts w:ascii="Times" w:hAnsi="Times" w:cs="Arial"/>
              <w:b/>
              <w:bCs/>
              <w:i/>
            </w:rPr>
          </w:rPrChange>
        </w:rPr>
        <w:pPrChange w:id="2049" w:author="Robert Pasternak" w:date="2021-06-08T09:16:00Z">
          <w:pPr>
            <w:pStyle w:val="Tekstpodstawowy"/>
            <w:spacing w:after="0"/>
          </w:pPr>
        </w:pPrChange>
      </w:pPr>
    </w:p>
    <w:tbl>
      <w:tblPr>
        <w:tblW w:w="11070" w:type="dxa"/>
        <w:tblInd w:w="-10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Change w:id="2050" w:author="Robert Pasternak" w:date="2024-07-16T10:09:00Z">
          <w:tblPr>
            <w:tblW w:w="9507" w:type="dxa"/>
            <w:tblInd w:w="-10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
        </w:tblPrChange>
      </w:tblPr>
      <w:tblGrid>
        <w:gridCol w:w="2703"/>
        <w:gridCol w:w="713"/>
        <w:gridCol w:w="709"/>
        <w:gridCol w:w="708"/>
        <w:gridCol w:w="709"/>
        <w:gridCol w:w="709"/>
        <w:gridCol w:w="709"/>
        <w:gridCol w:w="708"/>
        <w:gridCol w:w="709"/>
        <w:gridCol w:w="838"/>
        <w:gridCol w:w="26"/>
        <w:gridCol w:w="725"/>
        <w:gridCol w:w="1104"/>
        <w:tblGridChange w:id="2051">
          <w:tblGrid>
            <w:gridCol w:w="1707"/>
            <w:gridCol w:w="713"/>
            <w:gridCol w:w="709"/>
            <w:gridCol w:w="708"/>
            <w:gridCol w:w="709"/>
            <w:gridCol w:w="709"/>
            <w:gridCol w:w="709"/>
            <w:gridCol w:w="708"/>
            <w:gridCol w:w="709"/>
            <w:gridCol w:w="838"/>
            <w:gridCol w:w="26"/>
            <w:gridCol w:w="725"/>
            <w:gridCol w:w="537"/>
          </w:tblGrid>
        </w:tblGridChange>
      </w:tblGrid>
      <w:tr w:rsidR="00330D4B" w:rsidRPr="008416E6" w14:paraId="4027D174" w14:textId="45C88761" w:rsidTr="00330D4B">
        <w:trPr>
          <w:trHeight w:val="293"/>
          <w:trPrChange w:id="2052" w:author="Robert Pasternak" w:date="2024-07-16T10:09:00Z">
            <w:trPr>
              <w:trHeight w:val="293"/>
            </w:trPr>
          </w:trPrChange>
        </w:trPr>
        <w:tc>
          <w:tcPr>
            <w:tcW w:w="2703" w:type="dxa"/>
            <w:vMerge w:val="restart"/>
            <w:shd w:val="clear" w:color="auto" w:fill="DBE5F1" w:themeFill="accent1" w:themeFillTint="33"/>
            <w:noWrap/>
            <w:vAlign w:val="center"/>
            <w:tcPrChange w:id="2053" w:author="Robert Pasternak" w:date="2024-07-16T10:09:00Z">
              <w:tcPr>
                <w:tcW w:w="1707" w:type="dxa"/>
                <w:vMerge w:val="restart"/>
                <w:shd w:val="clear" w:color="auto" w:fill="DBE5F1" w:themeFill="accent1" w:themeFillTint="33"/>
                <w:noWrap/>
                <w:vAlign w:val="center"/>
              </w:tcPr>
            </w:tcPrChange>
          </w:tcPr>
          <w:p w14:paraId="5C13B96E" w14:textId="77777777" w:rsidR="00330D4B" w:rsidRPr="002E38BD" w:rsidRDefault="00330D4B">
            <w:pPr>
              <w:spacing w:line="312" w:lineRule="auto"/>
              <w:jc w:val="center"/>
              <w:rPr>
                <w:b/>
                <w:bCs/>
                <w:sz w:val="16"/>
                <w:szCs w:val="16"/>
                <w:rPrChange w:id="2054" w:author="Robert Pasternak" w:date="2024-07-16T09:50:00Z">
                  <w:rPr>
                    <w:rFonts w:ascii="Times" w:hAnsi="Times" w:cs="Arial"/>
                    <w:b/>
                    <w:bCs/>
                  </w:rPr>
                </w:rPrChange>
              </w:rPr>
              <w:pPrChange w:id="2055" w:author="Robert Pasternak" w:date="2021-05-13T11:34:00Z">
                <w:pPr>
                  <w:jc w:val="center"/>
                </w:pPr>
              </w:pPrChange>
            </w:pPr>
            <w:r w:rsidRPr="002E38BD">
              <w:rPr>
                <w:b/>
                <w:bCs/>
                <w:sz w:val="16"/>
                <w:szCs w:val="16"/>
                <w:rPrChange w:id="2056" w:author="Robert Pasternak" w:date="2024-07-16T09:50:00Z">
                  <w:rPr>
                    <w:rFonts w:ascii="Times" w:hAnsi="Times" w:cs="Arial"/>
                    <w:b/>
                    <w:bCs/>
                    <w:color w:val="0000FF"/>
                    <w:u w:val="single"/>
                  </w:rPr>
                </w:rPrChange>
              </w:rPr>
              <w:t>RODZAJ ODPADU</w:t>
            </w:r>
          </w:p>
        </w:tc>
        <w:tc>
          <w:tcPr>
            <w:tcW w:w="713" w:type="dxa"/>
            <w:shd w:val="clear" w:color="auto" w:fill="DBE5F1" w:themeFill="accent1" w:themeFillTint="33"/>
            <w:noWrap/>
            <w:vAlign w:val="center"/>
            <w:tcPrChange w:id="2057" w:author="Robert Pasternak" w:date="2024-07-16T10:09:00Z">
              <w:tcPr>
                <w:tcW w:w="713" w:type="dxa"/>
                <w:shd w:val="clear" w:color="auto" w:fill="DBE5F1" w:themeFill="accent1" w:themeFillTint="33"/>
                <w:noWrap/>
                <w:vAlign w:val="center"/>
              </w:tcPr>
            </w:tcPrChange>
          </w:tcPr>
          <w:p w14:paraId="7BBD8B52" w14:textId="77777777" w:rsidR="00330D4B" w:rsidRPr="008416E6" w:rsidRDefault="00330D4B">
            <w:pPr>
              <w:spacing w:line="312" w:lineRule="auto"/>
              <w:jc w:val="center"/>
              <w:rPr>
                <w:b/>
                <w:bCs/>
                <w:sz w:val="20"/>
                <w:szCs w:val="20"/>
                <w:rPrChange w:id="2058" w:author="Robert Pasternak" w:date="2021-09-07T12:47:00Z">
                  <w:rPr>
                    <w:rFonts w:ascii="Times" w:hAnsi="Times" w:cs="Arial"/>
                    <w:b/>
                    <w:bCs/>
                  </w:rPr>
                </w:rPrChange>
              </w:rPr>
              <w:pPrChange w:id="2059" w:author="Robert Pasternak" w:date="2021-05-13T11:34:00Z">
                <w:pPr>
                  <w:jc w:val="center"/>
                </w:pPr>
              </w:pPrChange>
            </w:pPr>
            <w:r w:rsidRPr="008416E6">
              <w:rPr>
                <w:b/>
                <w:bCs/>
                <w:sz w:val="20"/>
                <w:szCs w:val="20"/>
                <w:rPrChange w:id="2060" w:author="Robert Pasternak" w:date="2021-09-07T12:47:00Z">
                  <w:rPr>
                    <w:rFonts w:ascii="Times" w:hAnsi="Times" w:cs="Arial"/>
                    <w:b/>
                    <w:bCs/>
                    <w:color w:val="0000FF"/>
                    <w:u w:val="single"/>
                  </w:rPr>
                </w:rPrChange>
              </w:rPr>
              <w:t>2014</w:t>
            </w:r>
            <w:del w:id="2061" w:author="Robert Pasternak" w:date="2024-07-16T10:02:00Z">
              <w:r w:rsidRPr="008416E6" w:rsidDel="00565342">
                <w:rPr>
                  <w:b/>
                  <w:bCs/>
                  <w:sz w:val="20"/>
                  <w:szCs w:val="20"/>
                  <w:rPrChange w:id="2062" w:author="Robert Pasternak" w:date="2021-09-07T12:47:00Z">
                    <w:rPr>
                      <w:rFonts w:ascii="Times" w:hAnsi="Times" w:cs="Arial"/>
                      <w:b/>
                      <w:bCs/>
                      <w:color w:val="0000FF"/>
                      <w:u w:val="single"/>
                    </w:rPr>
                  </w:rPrChange>
                </w:rPr>
                <w:delText xml:space="preserve"> </w:delText>
              </w:r>
            </w:del>
            <w:r w:rsidRPr="008416E6">
              <w:rPr>
                <w:b/>
                <w:bCs/>
                <w:sz w:val="20"/>
                <w:szCs w:val="20"/>
                <w:rPrChange w:id="2063" w:author="Robert Pasternak" w:date="2021-09-07T12:47:00Z">
                  <w:rPr>
                    <w:rFonts w:ascii="Times" w:hAnsi="Times" w:cs="Arial"/>
                    <w:b/>
                    <w:bCs/>
                    <w:color w:val="0000FF"/>
                    <w:u w:val="single"/>
                  </w:rPr>
                </w:rPrChange>
              </w:rPr>
              <w:t>r.</w:t>
            </w:r>
          </w:p>
        </w:tc>
        <w:tc>
          <w:tcPr>
            <w:tcW w:w="709" w:type="dxa"/>
            <w:shd w:val="clear" w:color="auto" w:fill="DBE5F1" w:themeFill="accent1" w:themeFillTint="33"/>
            <w:noWrap/>
            <w:vAlign w:val="center"/>
            <w:tcPrChange w:id="2064" w:author="Robert Pasternak" w:date="2024-07-16T10:09:00Z">
              <w:tcPr>
                <w:tcW w:w="709" w:type="dxa"/>
                <w:shd w:val="clear" w:color="auto" w:fill="DBE5F1" w:themeFill="accent1" w:themeFillTint="33"/>
                <w:noWrap/>
                <w:vAlign w:val="center"/>
              </w:tcPr>
            </w:tcPrChange>
          </w:tcPr>
          <w:p w14:paraId="3196CB3E" w14:textId="77777777" w:rsidR="00330D4B" w:rsidRPr="008416E6" w:rsidRDefault="00330D4B">
            <w:pPr>
              <w:spacing w:line="312" w:lineRule="auto"/>
              <w:jc w:val="center"/>
              <w:rPr>
                <w:b/>
                <w:bCs/>
                <w:sz w:val="20"/>
                <w:szCs w:val="20"/>
                <w:rPrChange w:id="2065" w:author="Robert Pasternak" w:date="2021-09-07T12:47:00Z">
                  <w:rPr>
                    <w:rFonts w:ascii="Times" w:hAnsi="Times" w:cs="Arial"/>
                    <w:b/>
                    <w:bCs/>
                  </w:rPr>
                </w:rPrChange>
              </w:rPr>
              <w:pPrChange w:id="2066" w:author="Robert Pasternak" w:date="2021-05-13T11:34:00Z">
                <w:pPr>
                  <w:jc w:val="center"/>
                </w:pPr>
              </w:pPrChange>
            </w:pPr>
            <w:r w:rsidRPr="008416E6">
              <w:rPr>
                <w:b/>
                <w:bCs/>
                <w:sz w:val="20"/>
                <w:szCs w:val="20"/>
                <w:rPrChange w:id="2067" w:author="Robert Pasternak" w:date="2021-09-07T12:47:00Z">
                  <w:rPr>
                    <w:rFonts w:ascii="Times" w:hAnsi="Times" w:cs="Arial"/>
                    <w:b/>
                    <w:bCs/>
                    <w:color w:val="0000FF"/>
                    <w:u w:val="single"/>
                  </w:rPr>
                </w:rPrChange>
              </w:rPr>
              <w:t>2015</w:t>
            </w:r>
            <w:del w:id="2068" w:author="Robert Pasternak" w:date="2024-07-16T10:02:00Z">
              <w:r w:rsidRPr="008416E6" w:rsidDel="00565342">
                <w:rPr>
                  <w:b/>
                  <w:bCs/>
                  <w:sz w:val="20"/>
                  <w:szCs w:val="20"/>
                  <w:rPrChange w:id="2069" w:author="Robert Pasternak" w:date="2021-09-07T12:47:00Z">
                    <w:rPr>
                      <w:rFonts w:ascii="Times" w:hAnsi="Times" w:cs="Arial"/>
                      <w:b/>
                      <w:bCs/>
                      <w:color w:val="0000FF"/>
                      <w:u w:val="single"/>
                    </w:rPr>
                  </w:rPrChange>
                </w:rPr>
                <w:delText xml:space="preserve"> </w:delText>
              </w:r>
            </w:del>
            <w:r w:rsidRPr="008416E6">
              <w:rPr>
                <w:b/>
                <w:bCs/>
                <w:sz w:val="20"/>
                <w:szCs w:val="20"/>
                <w:rPrChange w:id="2070" w:author="Robert Pasternak" w:date="2021-09-07T12:47:00Z">
                  <w:rPr>
                    <w:rFonts w:ascii="Times" w:hAnsi="Times" w:cs="Arial"/>
                    <w:b/>
                    <w:bCs/>
                    <w:color w:val="0000FF"/>
                    <w:u w:val="single"/>
                  </w:rPr>
                </w:rPrChange>
              </w:rPr>
              <w:t>r.</w:t>
            </w:r>
          </w:p>
        </w:tc>
        <w:tc>
          <w:tcPr>
            <w:tcW w:w="708" w:type="dxa"/>
            <w:shd w:val="clear" w:color="auto" w:fill="DBE5F1" w:themeFill="accent1" w:themeFillTint="33"/>
            <w:noWrap/>
            <w:vAlign w:val="center"/>
            <w:tcPrChange w:id="2071" w:author="Robert Pasternak" w:date="2024-07-16T10:09:00Z">
              <w:tcPr>
                <w:tcW w:w="708" w:type="dxa"/>
                <w:shd w:val="clear" w:color="auto" w:fill="DBE5F1" w:themeFill="accent1" w:themeFillTint="33"/>
                <w:noWrap/>
                <w:vAlign w:val="center"/>
              </w:tcPr>
            </w:tcPrChange>
          </w:tcPr>
          <w:p w14:paraId="00FFC625" w14:textId="77777777" w:rsidR="00330D4B" w:rsidRPr="008416E6" w:rsidRDefault="00330D4B">
            <w:pPr>
              <w:spacing w:line="312" w:lineRule="auto"/>
              <w:jc w:val="center"/>
              <w:rPr>
                <w:b/>
                <w:bCs/>
                <w:sz w:val="20"/>
                <w:szCs w:val="20"/>
                <w:rPrChange w:id="2072" w:author="Robert Pasternak" w:date="2021-09-07T12:47:00Z">
                  <w:rPr>
                    <w:rFonts w:ascii="Times" w:hAnsi="Times" w:cs="Arial"/>
                    <w:b/>
                    <w:bCs/>
                  </w:rPr>
                </w:rPrChange>
              </w:rPr>
              <w:pPrChange w:id="2073" w:author="Robert Pasternak" w:date="2021-05-13T11:34:00Z">
                <w:pPr>
                  <w:jc w:val="center"/>
                </w:pPr>
              </w:pPrChange>
            </w:pPr>
            <w:r w:rsidRPr="008416E6">
              <w:rPr>
                <w:b/>
                <w:bCs/>
                <w:sz w:val="20"/>
                <w:szCs w:val="20"/>
                <w:rPrChange w:id="2074" w:author="Robert Pasternak" w:date="2021-09-07T12:47:00Z">
                  <w:rPr>
                    <w:rFonts w:ascii="Times" w:hAnsi="Times" w:cs="Arial"/>
                    <w:b/>
                    <w:bCs/>
                    <w:color w:val="0000FF"/>
                    <w:u w:val="single"/>
                  </w:rPr>
                </w:rPrChange>
              </w:rPr>
              <w:t>2016</w:t>
            </w:r>
            <w:del w:id="2075" w:author="Robert Pasternak" w:date="2024-07-16T10:02:00Z">
              <w:r w:rsidRPr="008416E6" w:rsidDel="00565342">
                <w:rPr>
                  <w:b/>
                  <w:bCs/>
                  <w:sz w:val="20"/>
                  <w:szCs w:val="20"/>
                  <w:rPrChange w:id="2076" w:author="Robert Pasternak" w:date="2021-09-07T12:47:00Z">
                    <w:rPr>
                      <w:rFonts w:ascii="Times" w:hAnsi="Times" w:cs="Arial"/>
                      <w:b/>
                      <w:bCs/>
                      <w:color w:val="0000FF"/>
                      <w:u w:val="single"/>
                    </w:rPr>
                  </w:rPrChange>
                </w:rPr>
                <w:delText xml:space="preserve"> </w:delText>
              </w:r>
            </w:del>
            <w:r w:rsidRPr="008416E6">
              <w:rPr>
                <w:b/>
                <w:bCs/>
                <w:sz w:val="20"/>
                <w:szCs w:val="20"/>
                <w:rPrChange w:id="2077" w:author="Robert Pasternak" w:date="2021-09-07T12:47:00Z">
                  <w:rPr>
                    <w:rFonts w:ascii="Times" w:hAnsi="Times" w:cs="Arial"/>
                    <w:b/>
                    <w:bCs/>
                    <w:color w:val="0000FF"/>
                    <w:u w:val="single"/>
                  </w:rPr>
                </w:rPrChange>
              </w:rPr>
              <w:t>r.</w:t>
            </w:r>
          </w:p>
        </w:tc>
        <w:tc>
          <w:tcPr>
            <w:tcW w:w="709" w:type="dxa"/>
            <w:tcBorders>
              <w:right w:val="single" w:sz="12" w:space="0" w:color="auto"/>
            </w:tcBorders>
            <w:shd w:val="clear" w:color="auto" w:fill="DBE5F1" w:themeFill="accent1" w:themeFillTint="33"/>
            <w:vAlign w:val="center"/>
            <w:tcPrChange w:id="2078" w:author="Robert Pasternak" w:date="2024-07-16T10:09:00Z">
              <w:tcPr>
                <w:tcW w:w="709" w:type="dxa"/>
                <w:tcBorders>
                  <w:right w:val="single" w:sz="12" w:space="0" w:color="auto"/>
                </w:tcBorders>
                <w:shd w:val="clear" w:color="auto" w:fill="DBE5F1" w:themeFill="accent1" w:themeFillTint="33"/>
                <w:vAlign w:val="center"/>
              </w:tcPr>
            </w:tcPrChange>
          </w:tcPr>
          <w:p w14:paraId="6F612AE4" w14:textId="77777777" w:rsidR="00330D4B" w:rsidRPr="008416E6" w:rsidRDefault="00330D4B">
            <w:pPr>
              <w:spacing w:line="312" w:lineRule="auto"/>
              <w:jc w:val="center"/>
              <w:rPr>
                <w:b/>
                <w:bCs/>
                <w:sz w:val="20"/>
                <w:szCs w:val="20"/>
                <w:rPrChange w:id="2079" w:author="Robert Pasternak" w:date="2021-09-07T12:47:00Z">
                  <w:rPr>
                    <w:rFonts w:ascii="Times" w:hAnsi="Times" w:cs="Arial"/>
                    <w:b/>
                    <w:bCs/>
                  </w:rPr>
                </w:rPrChange>
              </w:rPr>
              <w:pPrChange w:id="2080" w:author="Robert Pasternak" w:date="2021-05-13T11:34:00Z">
                <w:pPr>
                  <w:jc w:val="center"/>
                </w:pPr>
              </w:pPrChange>
            </w:pPr>
            <w:r w:rsidRPr="008416E6">
              <w:rPr>
                <w:b/>
                <w:bCs/>
                <w:sz w:val="20"/>
                <w:szCs w:val="20"/>
                <w:rPrChange w:id="2081" w:author="Robert Pasternak" w:date="2021-09-07T12:47:00Z">
                  <w:rPr>
                    <w:rFonts w:ascii="Times" w:hAnsi="Times" w:cs="Arial"/>
                    <w:b/>
                    <w:bCs/>
                    <w:color w:val="0000FF"/>
                    <w:u w:val="single"/>
                  </w:rPr>
                </w:rPrChange>
              </w:rPr>
              <w:t>2017</w:t>
            </w:r>
            <w:del w:id="2082" w:author="Robert Pasternak" w:date="2024-07-16T10:03:00Z">
              <w:r w:rsidRPr="008416E6" w:rsidDel="00565342">
                <w:rPr>
                  <w:b/>
                  <w:bCs/>
                  <w:sz w:val="20"/>
                  <w:szCs w:val="20"/>
                  <w:rPrChange w:id="2083" w:author="Robert Pasternak" w:date="2021-09-07T12:47:00Z">
                    <w:rPr>
                      <w:rFonts w:ascii="Times" w:hAnsi="Times" w:cs="Arial"/>
                      <w:b/>
                      <w:bCs/>
                      <w:color w:val="0000FF"/>
                      <w:u w:val="single"/>
                    </w:rPr>
                  </w:rPrChange>
                </w:rPr>
                <w:delText xml:space="preserve"> </w:delText>
              </w:r>
            </w:del>
            <w:r w:rsidRPr="008416E6">
              <w:rPr>
                <w:b/>
                <w:bCs/>
                <w:sz w:val="20"/>
                <w:szCs w:val="20"/>
                <w:rPrChange w:id="2084" w:author="Robert Pasternak" w:date="2021-09-07T12:47:00Z">
                  <w:rPr>
                    <w:rFonts w:ascii="Times" w:hAnsi="Times" w:cs="Arial"/>
                    <w:b/>
                    <w:bCs/>
                    <w:color w:val="0000FF"/>
                    <w:u w:val="single"/>
                  </w:rPr>
                </w:rPrChange>
              </w:rPr>
              <w:t>r.</w:t>
            </w:r>
          </w:p>
        </w:tc>
        <w:tc>
          <w:tcPr>
            <w:tcW w:w="709" w:type="dxa"/>
            <w:tcBorders>
              <w:left w:val="single" w:sz="12" w:space="0" w:color="auto"/>
              <w:right w:val="single" w:sz="12" w:space="0" w:color="auto"/>
            </w:tcBorders>
            <w:shd w:val="clear" w:color="auto" w:fill="DBE5F1" w:themeFill="accent1" w:themeFillTint="33"/>
            <w:vAlign w:val="center"/>
            <w:tcPrChange w:id="2085" w:author="Robert Pasternak" w:date="2024-07-16T10:09:00Z">
              <w:tcPr>
                <w:tcW w:w="709" w:type="dxa"/>
                <w:tcBorders>
                  <w:left w:val="single" w:sz="12" w:space="0" w:color="auto"/>
                  <w:right w:val="single" w:sz="12" w:space="0" w:color="auto"/>
                </w:tcBorders>
                <w:shd w:val="clear" w:color="auto" w:fill="DBE5F1" w:themeFill="accent1" w:themeFillTint="33"/>
                <w:vAlign w:val="center"/>
              </w:tcPr>
            </w:tcPrChange>
          </w:tcPr>
          <w:p w14:paraId="7DB76888" w14:textId="5D745BBB" w:rsidR="00330D4B" w:rsidRPr="008416E6" w:rsidRDefault="00330D4B">
            <w:pPr>
              <w:spacing w:line="312" w:lineRule="auto"/>
              <w:jc w:val="center"/>
              <w:rPr>
                <w:b/>
                <w:bCs/>
                <w:sz w:val="20"/>
                <w:szCs w:val="20"/>
                <w:rPrChange w:id="2086" w:author="Robert Pasternak" w:date="2021-09-07T12:47:00Z">
                  <w:rPr>
                    <w:rFonts w:ascii="Times" w:hAnsi="Times" w:cs="Arial"/>
                    <w:b/>
                    <w:bCs/>
                  </w:rPr>
                </w:rPrChange>
              </w:rPr>
              <w:pPrChange w:id="2087" w:author="Robert Pasternak" w:date="2021-05-13T11:34:00Z">
                <w:pPr>
                  <w:jc w:val="center"/>
                </w:pPr>
              </w:pPrChange>
            </w:pPr>
            <w:r w:rsidRPr="008416E6">
              <w:rPr>
                <w:b/>
                <w:bCs/>
                <w:sz w:val="20"/>
                <w:szCs w:val="20"/>
                <w:rPrChange w:id="2088" w:author="Robert Pasternak" w:date="2021-09-07T12:47:00Z">
                  <w:rPr>
                    <w:rFonts w:ascii="Times" w:hAnsi="Times" w:cs="Arial"/>
                    <w:b/>
                    <w:bCs/>
                    <w:color w:val="0000FF"/>
                    <w:u w:val="single"/>
                  </w:rPr>
                </w:rPrChange>
              </w:rPr>
              <w:t>201</w:t>
            </w:r>
            <w:ins w:id="2089" w:author="Robert Pasternak" w:date="2024-07-16T10:03:00Z">
              <w:r>
                <w:rPr>
                  <w:b/>
                  <w:bCs/>
                  <w:sz w:val="20"/>
                  <w:szCs w:val="20"/>
                </w:rPr>
                <w:t>8</w:t>
              </w:r>
            </w:ins>
            <w:del w:id="2090" w:author="Robert Pasternak" w:date="2024-07-16T10:03:00Z">
              <w:r w:rsidRPr="008416E6" w:rsidDel="00330D4B">
                <w:rPr>
                  <w:b/>
                  <w:bCs/>
                  <w:sz w:val="20"/>
                  <w:szCs w:val="20"/>
                  <w:rPrChange w:id="2091" w:author="Robert Pasternak" w:date="2021-09-07T12:47:00Z">
                    <w:rPr>
                      <w:rFonts w:ascii="Times" w:hAnsi="Times" w:cs="Arial"/>
                      <w:b/>
                      <w:bCs/>
                      <w:color w:val="0000FF"/>
                      <w:u w:val="single"/>
                    </w:rPr>
                  </w:rPrChange>
                </w:rPr>
                <w:delText xml:space="preserve">8 </w:delText>
              </w:r>
            </w:del>
            <w:r w:rsidRPr="008416E6">
              <w:rPr>
                <w:b/>
                <w:bCs/>
                <w:sz w:val="20"/>
                <w:szCs w:val="20"/>
                <w:rPrChange w:id="2092" w:author="Robert Pasternak" w:date="2021-09-07T12:47:00Z">
                  <w:rPr>
                    <w:rFonts w:ascii="Times" w:hAnsi="Times" w:cs="Arial"/>
                    <w:b/>
                    <w:bCs/>
                    <w:color w:val="0000FF"/>
                    <w:u w:val="single"/>
                  </w:rPr>
                </w:rPrChange>
              </w:rPr>
              <w:t>r.</w:t>
            </w:r>
          </w:p>
        </w:tc>
        <w:tc>
          <w:tcPr>
            <w:tcW w:w="709" w:type="dxa"/>
            <w:tcBorders>
              <w:left w:val="single" w:sz="12" w:space="0" w:color="auto"/>
              <w:right w:val="single" w:sz="4" w:space="0" w:color="auto"/>
            </w:tcBorders>
            <w:shd w:val="clear" w:color="auto" w:fill="DBE5F1" w:themeFill="accent1" w:themeFillTint="33"/>
            <w:vAlign w:val="center"/>
            <w:tcPrChange w:id="2093" w:author="Robert Pasternak" w:date="2024-07-16T10:09:00Z">
              <w:tcPr>
                <w:tcW w:w="709" w:type="dxa"/>
                <w:tcBorders>
                  <w:left w:val="single" w:sz="12" w:space="0" w:color="auto"/>
                  <w:right w:val="single" w:sz="4" w:space="0" w:color="auto"/>
                </w:tcBorders>
                <w:shd w:val="clear" w:color="auto" w:fill="DBE5F1" w:themeFill="accent1" w:themeFillTint="33"/>
                <w:vAlign w:val="center"/>
              </w:tcPr>
            </w:tcPrChange>
          </w:tcPr>
          <w:p w14:paraId="003230F5" w14:textId="77777777" w:rsidR="00330D4B" w:rsidRPr="008416E6" w:rsidRDefault="00330D4B">
            <w:pPr>
              <w:spacing w:line="312" w:lineRule="auto"/>
              <w:jc w:val="center"/>
              <w:rPr>
                <w:b/>
                <w:bCs/>
                <w:sz w:val="20"/>
                <w:szCs w:val="20"/>
                <w:rPrChange w:id="2094" w:author="Robert Pasternak" w:date="2021-09-07T12:47:00Z">
                  <w:rPr>
                    <w:rFonts w:ascii="Times" w:hAnsi="Times" w:cs="Arial"/>
                    <w:b/>
                    <w:bCs/>
                  </w:rPr>
                </w:rPrChange>
              </w:rPr>
              <w:pPrChange w:id="2095" w:author="Robert Pasternak" w:date="2021-05-13T11:34:00Z">
                <w:pPr>
                  <w:jc w:val="center"/>
                </w:pPr>
              </w:pPrChange>
            </w:pPr>
            <w:r w:rsidRPr="008416E6">
              <w:rPr>
                <w:b/>
                <w:bCs/>
                <w:sz w:val="20"/>
                <w:szCs w:val="20"/>
                <w:rPrChange w:id="2096" w:author="Robert Pasternak" w:date="2021-09-07T12:47:00Z">
                  <w:rPr>
                    <w:rFonts w:ascii="Times" w:hAnsi="Times" w:cs="Arial"/>
                    <w:b/>
                    <w:bCs/>
                    <w:color w:val="0000FF"/>
                    <w:u w:val="single"/>
                  </w:rPr>
                </w:rPrChange>
              </w:rPr>
              <w:t>2019</w:t>
            </w:r>
            <w:del w:id="2097" w:author="Robert Pasternak" w:date="2024-07-16T10:04:00Z">
              <w:r w:rsidRPr="008416E6" w:rsidDel="00330D4B">
                <w:rPr>
                  <w:b/>
                  <w:bCs/>
                  <w:sz w:val="20"/>
                  <w:szCs w:val="20"/>
                  <w:rPrChange w:id="2098" w:author="Robert Pasternak" w:date="2021-09-07T12:47:00Z">
                    <w:rPr>
                      <w:rFonts w:ascii="Times" w:hAnsi="Times" w:cs="Arial"/>
                      <w:b/>
                      <w:bCs/>
                      <w:color w:val="0000FF"/>
                      <w:u w:val="single"/>
                    </w:rPr>
                  </w:rPrChange>
                </w:rPr>
                <w:delText xml:space="preserve"> </w:delText>
              </w:r>
            </w:del>
            <w:r w:rsidRPr="008416E6">
              <w:rPr>
                <w:b/>
                <w:bCs/>
                <w:sz w:val="20"/>
                <w:szCs w:val="20"/>
                <w:rPrChange w:id="2099" w:author="Robert Pasternak" w:date="2021-09-07T12:47:00Z">
                  <w:rPr>
                    <w:rFonts w:ascii="Times" w:hAnsi="Times" w:cs="Arial"/>
                    <w:b/>
                    <w:bCs/>
                    <w:color w:val="0000FF"/>
                    <w:u w:val="single"/>
                  </w:rPr>
                </w:rPrChange>
              </w:rPr>
              <w:t>r.</w:t>
            </w:r>
            <w:del w:id="2100" w:author="kaluz" w:date="2021-05-04T12:38:00Z">
              <w:r w:rsidRPr="008416E6">
                <w:rPr>
                  <w:b/>
                  <w:bCs/>
                  <w:sz w:val="20"/>
                  <w:szCs w:val="20"/>
                  <w:rPrChange w:id="2101" w:author="Robert Pasternak" w:date="2021-09-07T12:47:00Z">
                    <w:rPr>
                      <w:rFonts w:ascii="Times" w:hAnsi="Times" w:cs="Arial"/>
                      <w:b/>
                      <w:bCs/>
                      <w:color w:val="0000FF"/>
                      <w:u w:val="single"/>
                    </w:rPr>
                  </w:rPrChange>
                </w:rPr>
                <w:br/>
                <w:delText>do 31.03.2019 r.</w:delText>
              </w:r>
            </w:del>
          </w:p>
        </w:tc>
        <w:tc>
          <w:tcPr>
            <w:tcW w:w="708" w:type="dxa"/>
            <w:tcBorders>
              <w:left w:val="single" w:sz="4" w:space="0" w:color="auto"/>
              <w:right w:val="single" w:sz="4" w:space="0" w:color="auto"/>
            </w:tcBorders>
            <w:shd w:val="clear" w:color="auto" w:fill="DBE5F1" w:themeFill="accent1" w:themeFillTint="33"/>
            <w:vAlign w:val="center"/>
            <w:tcPrChange w:id="2102" w:author="Robert Pasternak" w:date="2024-07-16T10:09:00Z">
              <w:tcPr>
                <w:tcW w:w="708" w:type="dxa"/>
                <w:tcBorders>
                  <w:left w:val="single" w:sz="4" w:space="0" w:color="auto"/>
                  <w:right w:val="single" w:sz="4" w:space="0" w:color="auto"/>
                </w:tcBorders>
                <w:shd w:val="clear" w:color="auto" w:fill="DBE5F1" w:themeFill="accent1" w:themeFillTint="33"/>
                <w:vAlign w:val="center"/>
              </w:tcPr>
            </w:tcPrChange>
          </w:tcPr>
          <w:p w14:paraId="208CCABF" w14:textId="77777777" w:rsidR="00330D4B" w:rsidRPr="008416E6" w:rsidRDefault="00330D4B">
            <w:pPr>
              <w:spacing w:line="312" w:lineRule="auto"/>
              <w:rPr>
                <w:del w:id="2103" w:author="kaluz" w:date="2021-05-04T12:42:00Z"/>
                <w:b/>
                <w:bCs/>
                <w:sz w:val="20"/>
                <w:szCs w:val="20"/>
                <w:rPrChange w:id="2104" w:author="Robert Pasternak" w:date="2021-09-07T12:47:00Z">
                  <w:rPr>
                    <w:del w:id="2105" w:author="kaluz" w:date="2021-05-04T12:42:00Z"/>
                    <w:rFonts w:ascii="Times" w:hAnsi="Times" w:cs="Arial"/>
                    <w:b/>
                    <w:bCs/>
                    <w:color w:val="365F91" w:themeColor="accent1" w:themeShade="BF"/>
                    <w:sz w:val="32"/>
                    <w:szCs w:val="32"/>
                  </w:rPr>
                </w:rPrChange>
              </w:rPr>
              <w:pPrChange w:id="2106" w:author="Robert Pasternak" w:date="2021-05-13T11:34:00Z">
                <w:pPr>
                  <w:keepNext/>
                  <w:keepLines/>
                  <w:numPr>
                    <w:numId w:val="12"/>
                  </w:numPr>
                  <w:spacing w:before="240"/>
                  <w:ind w:left="432" w:hanging="432"/>
                  <w:outlineLvl w:val="0"/>
                </w:pPr>
              </w:pPrChange>
            </w:pPr>
          </w:p>
          <w:p w14:paraId="544ACD84" w14:textId="77777777" w:rsidR="00330D4B" w:rsidRPr="008416E6" w:rsidRDefault="00330D4B">
            <w:pPr>
              <w:spacing w:line="312" w:lineRule="auto"/>
              <w:jc w:val="center"/>
              <w:rPr>
                <w:b/>
                <w:bCs/>
                <w:sz w:val="20"/>
                <w:szCs w:val="20"/>
                <w:rPrChange w:id="2107" w:author="Robert Pasternak" w:date="2021-09-07T12:47:00Z">
                  <w:rPr>
                    <w:rFonts w:ascii="Times" w:hAnsi="Times" w:cs="Arial"/>
                    <w:b/>
                    <w:bCs/>
                  </w:rPr>
                </w:rPrChange>
              </w:rPr>
              <w:pPrChange w:id="2108" w:author="Robert Pasternak" w:date="2021-05-13T11:34:00Z">
                <w:pPr>
                  <w:jc w:val="center"/>
                </w:pPr>
              </w:pPrChange>
            </w:pPr>
            <w:ins w:id="2109" w:author="kaluz" w:date="2021-05-04T12:39:00Z">
              <w:r w:rsidRPr="008416E6">
                <w:rPr>
                  <w:b/>
                  <w:bCs/>
                  <w:sz w:val="20"/>
                  <w:szCs w:val="20"/>
                  <w:rPrChange w:id="2110" w:author="Robert Pasternak" w:date="2021-09-07T12:47:00Z">
                    <w:rPr>
                      <w:rFonts w:ascii="Times" w:hAnsi="Times" w:cs="Arial"/>
                      <w:b/>
                      <w:bCs/>
                      <w:color w:val="0000FF"/>
                      <w:u w:val="single"/>
                    </w:rPr>
                  </w:rPrChange>
                </w:rPr>
                <w:t>2020</w:t>
              </w:r>
            </w:ins>
            <w:ins w:id="2111" w:author="kaluz" w:date="2021-05-04T12:41:00Z">
              <w:del w:id="2112" w:author="Robert Pasternak" w:date="2024-07-16T10:05:00Z">
                <w:r w:rsidRPr="008416E6" w:rsidDel="00330D4B">
                  <w:rPr>
                    <w:b/>
                    <w:bCs/>
                    <w:sz w:val="20"/>
                    <w:szCs w:val="20"/>
                    <w:rPrChange w:id="2113" w:author="Robert Pasternak" w:date="2021-09-07T12:47:00Z">
                      <w:rPr>
                        <w:rFonts w:ascii="Times" w:hAnsi="Times" w:cs="Arial"/>
                        <w:b/>
                        <w:bCs/>
                        <w:color w:val="0000FF"/>
                        <w:sz w:val="20"/>
                        <w:szCs w:val="20"/>
                        <w:u w:val="single"/>
                      </w:rPr>
                    </w:rPrChange>
                  </w:rPr>
                  <w:delText xml:space="preserve"> </w:delText>
                </w:r>
              </w:del>
              <w:r w:rsidRPr="008416E6">
                <w:rPr>
                  <w:b/>
                  <w:bCs/>
                  <w:sz w:val="20"/>
                  <w:szCs w:val="20"/>
                  <w:rPrChange w:id="2114" w:author="Robert Pasternak" w:date="2021-09-07T12:47:00Z">
                    <w:rPr>
                      <w:rFonts w:ascii="Times" w:hAnsi="Times" w:cs="Arial"/>
                      <w:b/>
                      <w:bCs/>
                      <w:color w:val="0000FF"/>
                      <w:sz w:val="20"/>
                      <w:szCs w:val="20"/>
                      <w:u w:val="single"/>
                    </w:rPr>
                  </w:rPrChange>
                </w:rPr>
                <w:t>r.</w:t>
              </w:r>
            </w:ins>
          </w:p>
        </w:tc>
        <w:tc>
          <w:tcPr>
            <w:tcW w:w="709" w:type="dxa"/>
            <w:tcBorders>
              <w:left w:val="single" w:sz="4" w:space="0" w:color="auto"/>
              <w:right w:val="single" w:sz="4" w:space="0" w:color="auto"/>
            </w:tcBorders>
            <w:shd w:val="clear" w:color="auto" w:fill="DBE5F1" w:themeFill="accent1" w:themeFillTint="33"/>
            <w:vAlign w:val="center"/>
            <w:tcPrChange w:id="2115" w:author="Robert Pasternak" w:date="2024-07-16T10:09:00Z">
              <w:tcPr>
                <w:tcW w:w="709" w:type="dxa"/>
                <w:tcBorders>
                  <w:left w:val="single" w:sz="4" w:space="0" w:color="auto"/>
                  <w:right w:val="single" w:sz="4" w:space="0" w:color="auto"/>
                </w:tcBorders>
                <w:shd w:val="clear" w:color="auto" w:fill="DBE5F1" w:themeFill="accent1" w:themeFillTint="33"/>
                <w:vAlign w:val="center"/>
              </w:tcPr>
            </w:tcPrChange>
          </w:tcPr>
          <w:p w14:paraId="54BB17CB" w14:textId="1CFDE977" w:rsidR="00330D4B" w:rsidRPr="008416E6" w:rsidDel="00565342" w:rsidRDefault="00330D4B">
            <w:pPr>
              <w:spacing w:line="312" w:lineRule="auto"/>
              <w:jc w:val="center"/>
              <w:rPr>
                <w:ins w:id="2116" w:author="kaluz" w:date="2021-05-04T12:42:00Z"/>
                <w:del w:id="2117" w:author="Robert Pasternak" w:date="2024-07-16T10:00:00Z"/>
                <w:b/>
                <w:bCs/>
                <w:sz w:val="20"/>
                <w:szCs w:val="20"/>
                <w:rPrChange w:id="2118" w:author="Robert Pasternak" w:date="2021-09-07T12:47:00Z">
                  <w:rPr>
                    <w:ins w:id="2119" w:author="kaluz" w:date="2021-05-04T12:42:00Z"/>
                    <w:del w:id="2120" w:author="Robert Pasternak" w:date="2024-07-16T10:00:00Z"/>
                    <w:rFonts w:ascii="Times" w:hAnsi="Times" w:cs="Arial"/>
                    <w:b/>
                    <w:bCs/>
                    <w:sz w:val="20"/>
                    <w:szCs w:val="20"/>
                  </w:rPr>
                </w:rPrChange>
              </w:rPr>
              <w:pPrChange w:id="2121" w:author="Robert Pasternak" w:date="2021-05-13T11:34:00Z">
                <w:pPr/>
              </w:pPrChange>
            </w:pPr>
          </w:p>
          <w:p w14:paraId="288CB498" w14:textId="0F8DAAE0" w:rsidR="00330D4B" w:rsidRPr="008416E6" w:rsidDel="00565342" w:rsidRDefault="00330D4B">
            <w:pPr>
              <w:spacing w:line="312" w:lineRule="auto"/>
              <w:rPr>
                <w:del w:id="2122" w:author="Robert Pasternak" w:date="2024-07-16T09:59:00Z"/>
                <w:b/>
                <w:bCs/>
                <w:sz w:val="20"/>
                <w:szCs w:val="20"/>
                <w:rPrChange w:id="2123" w:author="Robert Pasternak" w:date="2021-09-07T12:47:00Z">
                  <w:rPr>
                    <w:del w:id="2124" w:author="Robert Pasternak" w:date="2024-07-16T09:59:00Z"/>
                    <w:rFonts w:ascii="Times" w:hAnsi="Times" w:cs="Arial"/>
                    <w:b/>
                    <w:bCs/>
                    <w:sz w:val="20"/>
                    <w:szCs w:val="20"/>
                  </w:rPr>
                </w:rPrChange>
              </w:rPr>
              <w:pPrChange w:id="2125" w:author="Robert Pasternak" w:date="2024-07-16T10:00:00Z">
                <w:pPr/>
              </w:pPrChange>
            </w:pPr>
            <w:ins w:id="2126" w:author="Robert Pasternak" w:date="2024-07-16T10:00:00Z">
              <w:r>
                <w:rPr>
                  <w:b/>
                  <w:bCs/>
                  <w:sz w:val="20"/>
                  <w:szCs w:val="20"/>
                </w:rPr>
                <w:br/>
              </w:r>
            </w:ins>
            <w:ins w:id="2127" w:author="kaluz" w:date="2021-05-04T12:41:00Z">
              <w:r w:rsidRPr="008416E6">
                <w:rPr>
                  <w:b/>
                  <w:bCs/>
                  <w:sz w:val="20"/>
                  <w:szCs w:val="20"/>
                  <w:rPrChange w:id="2128" w:author="Robert Pasternak" w:date="2021-09-07T12:47:00Z">
                    <w:rPr>
                      <w:rFonts w:ascii="Times" w:hAnsi="Times" w:cs="Arial"/>
                      <w:b/>
                      <w:bCs/>
                      <w:color w:val="0000FF"/>
                      <w:sz w:val="20"/>
                      <w:szCs w:val="20"/>
                      <w:u w:val="single"/>
                    </w:rPr>
                  </w:rPrChange>
                </w:rPr>
                <w:t>2021</w:t>
              </w:r>
              <w:del w:id="2129" w:author="Robert Pasternak" w:date="2024-07-16T10:05:00Z">
                <w:r w:rsidRPr="008416E6" w:rsidDel="00330D4B">
                  <w:rPr>
                    <w:b/>
                    <w:bCs/>
                    <w:sz w:val="20"/>
                    <w:szCs w:val="20"/>
                    <w:rPrChange w:id="2130" w:author="Robert Pasternak" w:date="2021-09-07T12:47:00Z">
                      <w:rPr>
                        <w:rFonts w:ascii="Times" w:hAnsi="Times" w:cs="Arial"/>
                        <w:b/>
                        <w:bCs/>
                        <w:color w:val="0000FF"/>
                        <w:sz w:val="20"/>
                        <w:szCs w:val="20"/>
                        <w:u w:val="single"/>
                      </w:rPr>
                    </w:rPrChange>
                  </w:rPr>
                  <w:delText xml:space="preserve"> </w:delText>
                </w:r>
              </w:del>
              <w:r w:rsidRPr="008416E6">
                <w:rPr>
                  <w:b/>
                  <w:bCs/>
                  <w:sz w:val="20"/>
                  <w:szCs w:val="20"/>
                  <w:rPrChange w:id="2131" w:author="Robert Pasternak" w:date="2021-09-07T12:47:00Z">
                    <w:rPr>
                      <w:rFonts w:ascii="Times" w:hAnsi="Times" w:cs="Arial"/>
                      <w:b/>
                      <w:bCs/>
                      <w:color w:val="0000FF"/>
                      <w:sz w:val="20"/>
                      <w:szCs w:val="20"/>
                      <w:u w:val="single"/>
                    </w:rPr>
                  </w:rPrChange>
                </w:rPr>
                <w:t xml:space="preserve">r. </w:t>
              </w:r>
              <w:r w:rsidRPr="008416E6">
                <w:rPr>
                  <w:b/>
                  <w:bCs/>
                  <w:sz w:val="20"/>
                  <w:szCs w:val="20"/>
                  <w:rPrChange w:id="2132" w:author="Robert Pasternak" w:date="2021-09-07T12:47:00Z">
                    <w:rPr>
                      <w:rFonts w:ascii="Times" w:hAnsi="Times" w:cs="Arial"/>
                      <w:b/>
                      <w:bCs/>
                      <w:color w:val="0000FF"/>
                      <w:sz w:val="20"/>
                      <w:szCs w:val="20"/>
                      <w:u w:val="single"/>
                    </w:rPr>
                  </w:rPrChange>
                </w:rPr>
                <w:br/>
              </w:r>
              <w:del w:id="2133" w:author="Robert Pasternak" w:date="2024-07-16T09:49:00Z">
                <w:r w:rsidRPr="008416E6" w:rsidDel="002E38BD">
                  <w:rPr>
                    <w:b/>
                    <w:bCs/>
                    <w:sz w:val="16"/>
                    <w:szCs w:val="16"/>
                    <w:rPrChange w:id="2134" w:author="Robert Pasternak" w:date="2021-09-07T12:47:00Z">
                      <w:rPr>
                        <w:rFonts w:ascii="Times" w:hAnsi="Times" w:cs="Arial"/>
                        <w:b/>
                        <w:bCs/>
                        <w:color w:val="0000FF"/>
                        <w:sz w:val="20"/>
                        <w:szCs w:val="20"/>
                        <w:u w:val="single"/>
                      </w:rPr>
                    </w:rPrChange>
                  </w:rPr>
                  <w:delText xml:space="preserve">do dnia </w:delText>
                </w:r>
              </w:del>
              <w:del w:id="2135" w:author="Robert Pasternak" w:date="2021-05-11T08:07:00Z">
                <w:r w:rsidRPr="008416E6">
                  <w:rPr>
                    <w:b/>
                    <w:bCs/>
                    <w:sz w:val="20"/>
                    <w:szCs w:val="20"/>
                    <w:rPrChange w:id="2136" w:author="Robert Pasternak" w:date="2021-09-07T12:47:00Z">
                      <w:rPr>
                        <w:rFonts w:ascii="Times" w:hAnsi="Times" w:cs="Arial"/>
                        <w:b/>
                        <w:bCs/>
                        <w:color w:val="0000FF"/>
                        <w:sz w:val="20"/>
                        <w:szCs w:val="20"/>
                        <w:u w:val="single"/>
                      </w:rPr>
                    </w:rPrChange>
                  </w:rPr>
                  <w:delText>…….</w:delText>
                </w:r>
              </w:del>
            </w:ins>
          </w:p>
          <w:p w14:paraId="38F8E9A3" w14:textId="77777777" w:rsidR="00330D4B" w:rsidRPr="008416E6" w:rsidRDefault="00330D4B">
            <w:pPr>
              <w:spacing w:line="312" w:lineRule="auto"/>
              <w:rPr>
                <w:b/>
                <w:bCs/>
                <w:sz w:val="20"/>
                <w:szCs w:val="20"/>
                <w:rPrChange w:id="2137" w:author="Robert Pasternak" w:date="2021-09-07T12:47:00Z">
                  <w:rPr>
                    <w:rFonts w:ascii="Times" w:hAnsi="Times" w:cs="Arial"/>
                    <w:b/>
                    <w:bCs/>
                    <w:sz w:val="20"/>
                    <w:szCs w:val="20"/>
                  </w:rPr>
                </w:rPrChange>
              </w:rPr>
              <w:pPrChange w:id="2138" w:author="Robert Pasternak" w:date="2024-07-16T10:00:00Z">
                <w:pPr>
                  <w:jc w:val="center"/>
                </w:pPr>
              </w:pPrChange>
            </w:pPr>
          </w:p>
        </w:tc>
        <w:tc>
          <w:tcPr>
            <w:tcW w:w="838" w:type="dxa"/>
            <w:tcBorders>
              <w:left w:val="single" w:sz="4" w:space="0" w:color="auto"/>
              <w:right w:val="single" w:sz="4" w:space="0" w:color="auto"/>
            </w:tcBorders>
            <w:shd w:val="clear" w:color="auto" w:fill="DBE5F1" w:themeFill="accent1" w:themeFillTint="33"/>
            <w:vAlign w:val="center"/>
            <w:tcPrChange w:id="2139" w:author="Robert Pasternak" w:date="2024-07-16T10:09:00Z">
              <w:tcPr>
                <w:tcW w:w="838" w:type="dxa"/>
                <w:tcBorders>
                  <w:left w:val="single" w:sz="4" w:space="0" w:color="auto"/>
                  <w:right w:val="single" w:sz="4" w:space="0" w:color="auto"/>
                </w:tcBorders>
                <w:shd w:val="clear" w:color="auto" w:fill="DBE5F1" w:themeFill="accent1" w:themeFillTint="33"/>
                <w:vAlign w:val="center"/>
              </w:tcPr>
            </w:tcPrChange>
          </w:tcPr>
          <w:p w14:paraId="1A44D21F" w14:textId="6614B495" w:rsidR="00330D4B" w:rsidDel="00565342" w:rsidRDefault="00330D4B">
            <w:pPr>
              <w:widowControl/>
              <w:adjustRightInd/>
              <w:spacing w:line="240" w:lineRule="auto"/>
              <w:jc w:val="left"/>
              <w:textAlignment w:val="auto"/>
              <w:rPr>
                <w:del w:id="2140" w:author="Robert Pasternak" w:date="2024-07-16T09:59:00Z"/>
                <w:b/>
                <w:bCs/>
                <w:sz w:val="20"/>
                <w:szCs w:val="20"/>
              </w:rPr>
            </w:pPr>
            <w:ins w:id="2141" w:author="Robert Pasternak" w:date="2024-07-16T09:57:00Z">
              <w:r>
                <w:rPr>
                  <w:b/>
                  <w:bCs/>
                  <w:sz w:val="20"/>
                  <w:szCs w:val="20"/>
                </w:rPr>
                <w:t>2022r.</w:t>
              </w:r>
            </w:ins>
          </w:p>
          <w:p w14:paraId="0586AA6D" w14:textId="77777777" w:rsidR="00330D4B" w:rsidRPr="00330D4B" w:rsidRDefault="00330D4B">
            <w:pPr>
              <w:widowControl/>
              <w:adjustRightInd/>
              <w:spacing w:line="240" w:lineRule="auto"/>
              <w:jc w:val="left"/>
              <w:textAlignment w:val="auto"/>
              <w:rPr>
                <w:b/>
                <w:bCs/>
                <w:sz w:val="20"/>
                <w:szCs w:val="20"/>
              </w:rPr>
              <w:pPrChange w:id="2142" w:author="Robert Pasternak" w:date="2024-07-16T09:59:00Z">
                <w:pPr>
                  <w:spacing w:line="312" w:lineRule="auto"/>
                  <w:jc w:val="center"/>
                </w:pPr>
              </w:pPrChange>
            </w:pPr>
          </w:p>
        </w:tc>
        <w:tc>
          <w:tcPr>
            <w:tcW w:w="751" w:type="dxa"/>
            <w:gridSpan w:val="2"/>
            <w:tcBorders>
              <w:left w:val="single" w:sz="4" w:space="0" w:color="auto"/>
              <w:right w:val="single" w:sz="4" w:space="0" w:color="auto"/>
            </w:tcBorders>
            <w:shd w:val="clear" w:color="auto" w:fill="DBE5F1" w:themeFill="accent1" w:themeFillTint="33"/>
            <w:vAlign w:val="center"/>
            <w:tcPrChange w:id="2143" w:author="Robert Pasternak" w:date="2024-07-16T10:09:00Z">
              <w:tcPr>
                <w:tcW w:w="751" w:type="dxa"/>
                <w:gridSpan w:val="2"/>
                <w:tcBorders>
                  <w:left w:val="single" w:sz="4" w:space="0" w:color="auto"/>
                  <w:right w:val="single" w:sz="4" w:space="0" w:color="auto"/>
                </w:tcBorders>
                <w:shd w:val="clear" w:color="auto" w:fill="DBE5F1" w:themeFill="accent1" w:themeFillTint="33"/>
                <w:vAlign w:val="center"/>
              </w:tcPr>
            </w:tcPrChange>
          </w:tcPr>
          <w:p w14:paraId="60589862" w14:textId="74708DD4" w:rsidR="00330D4B" w:rsidDel="00565342" w:rsidRDefault="00330D4B">
            <w:pPr>
              <w:widowControl/>
              <w:adjustRightInd/>
              <w:spacing w:line="240" w:lineRule="auto"/>
              <w:jc w:val="left"/>
              <w:textAlignment w:val="auto"/>
              <w:rPr>
                <w:del w:id="2144" w:author="Robert Pasternak" w:date="2024-07-16T09:59:00Z"/>
                <w:b/>
                <w:bCs/>
                <w:sz w:val="20"/>
                <w:szCs w:val="20"/>
              </w:rPr>
            </w:pPr>
            <w:ins w:id="2145" w:author="Robert Pasternak" w:date="2024-07-16T10:00:00Z">
              <w:r>
                <w:rPr>
                  <w:b/>
                  <w:bCs/>
                  <w:sz w:val="20"/>
                  <w:szCs w:val="20"/>
                </w:rPr>
                <w:t>2</w:t>
              </w:r>
            </w:ins>
            <w:ins w:id="2146" w:author="Robert Pasternak" w:date="2024-07-16T09:58:00Z">
              <w:r>
                <w:rPr>
                  <w:b/>
                  <w:bCs/>
                  <w:sz w:val="20"/>
                  <w:szCs w:val="20"/>
                </w:rPr>
                <w:t>023 r.</w:t>
              </w:r>
            </w:ins>
          </w:p>
          <w:p w14:paraId="69A0FEB7" w14:textId="77777777" w:rsidR="00330D4B" w:rsidRPr="00330D4B" w:rsidRDefault="00330D4B">
            <w:pPr>
              <w:widowControl/>
              <w:adjustRightInd/>
              <w:spacing w:line="240" w:lineRule="auto"/>
              <w:jc w:val="left"/>
              <w:textAlignment w:val="auto"/>
              <w:rPr>
                <w:b/>
                <w:bCs/>
                <w:sz w:val="20"/>
                <w:szCs w:val="20"/>
              </w:rPr>
              <w:pPrChange w:id="2147" w:author="Robert Pasternak" w:date="2024-07-16T09:59:00Z">
                <w:pPr>
                  <w:spacing w:line="312" w:lineRule="auto"/>
                  <w:jc w:val="center"/>
                </w:pPr>
              </w:pPrChange>
            </w:pPr>
          </w:p>
        </w:tc>
        <w:tc>
          <w:tcPr>
            <w:tcW w:w="1104" w:type="dxa"/>
            <w:tcBorders>
              <w:left w:val="single" w:sz="4" w:space="0" w:color="auto"/>
            </w:tcBorders>
            <w:shd w:val="clear" w:color="auto" w:fill="DBE5F1" w:themeFill="accent1" w:themeFillTint="33"/>
            <w:vAlign w:val="center"/>
            <w:tcPrChange w:id="2148" w:author="Robert Pasternak" w:date="2024-07-16T10:09:00Z">
              <w:tcPr>
                <w:tcW w:w="537" w:type="dxa"/>
                <w:tcBorders>
                  <w:left w:val="single" w:sz="4" w:space="0" w:color="auto"/>
                </w:tcBorders>
                <w:shd w:val="clear" w:color="auto" w:fill="DBE5F1" w:themeFill="accent1" w:themeFillTint="33"/>
                <w:vAlign w:val="center"/>
              </w:tcPr>
            </w:tcPrChange>
          </w:tcPr>
          <w:p w14:paraId="38FE61DD" w14:textId="6E40ACAB" w:rsidR="00330D4B" w:rsidRPr="00330D4B" w:rsidRDefault="00330D4B">
            <w:pPr>
              <w:widowControl/>
              <w:adjustRightInd/>
              <w:spacing w:line="240" w:lineRule="auto"/>
              <w:jc w:val="center"/>
              <w:textAlignment w:val="auto"/>
              <w:rPr>
                <w:b/>
                <w:bCs/>
                <w:sz w:val="20"/>
                <w:szCs w:val="20"/>
              </w:rPr>
              <w:pPrChange w:id="2149" w:author="Robert Pasternak" w:date="2024-07-16T10:10:00Z">
                <w:pPr>
                  <w:widowControl/>
                  <w:adjustRightInd/>
                  <w:spacing w:line="240" w:lineRule="auto"/>
                  <w:jc w:val="left"/>
                  <w:textAlignment w:val="auto"/>
                </w:pPr>
              </w:pPrChange>
            </w:pPr>
            <w:ins w:id="2150" w:author="Robert Pasternak" w:date="2024-07-16T10:10:00Z">
              <w:r>
                <w:rPr>
                  <w:b/>
                  <w:bCs/>
                  <w:sz w:val="20"/>
                  <w:szCs w:val="20"/>
                </w:rPr>
                <w:br/>
              </w:r>
            </w:ins>
            <w:ins w:id="2151" w:author="Robert Pasternak" w:date="2024-07-16T10:09:00Z">
              <w:r>
                <w:rPr>
                  <w:b/>
                  <w:bCs/>
                  <w:sz w:val="20"/>
                  <w:szCs w:val="20"/>
                </w:rPr>
                <w:t xml:space="preserve">2024r. </w:t>
              </w:r>
            </w:ins>
            <w:ins w:id="2152" w:author="Robert Pasternak" w:date="2024-07-16T10:10:00Z">
              <w:r>
                <w:rPr>
                  <w:b/>
                  <w:bCs/>
                  <w:sz w:val="20"/>
                  <w:szCs w:val="20"/>
                </w:rPr>
                <w:br/>
              </w:r>
              <w:r w:rsidRPr="00330D4B">
                <w:rPr>
                  <w:b/>
                  <w:bCs/>
                  <w:sz w:val="12"/>
                  <w:szCs w:val="12"/>
                  <w:rPrChange w:id="2153" w:author="Robert Pasternak" w:date="2024-07-16T10:10:00Z">
                    <w:rPr>
                      <w:b/>
                      <w:bCs/>
                      <w:sz w:val="20"/>
                      <w:szCs w:val="20"/>
                    </w:rPr>
                  </w:rPrChange>
                </w:rPr>
                <w:t>wg stanu na dzień 30.06.2024</w:t>
              </w:r>
            </w:ins>
          </w:p>
        </w:tc>
      </w:tr>
      <w:tr w:rsidR="00330D4B" w:rsidRPr="008416E6" w14:paraId="2ECBE7F3" w14:textId="4639F3C5" w:rsidTr="00330D4B">
        <w:trPr>
          <w:trHeight w:val="322"/>
          <w:trPrChange w:id="2154" w:author="Robert Pasternak" w:date="2024-07-16T10:09:00Z">
            <w:trPr>
              <w:trHeight w:val="322"/>
            </w:trPr>
          </w:trPrChange>
        </w:trPr>
        <w:tc>
          <w:tcPr>
            <w:tcW w:w="2703" w:type="dxa"/>
            <w:vMerge/>
            <w:shd w:val="clear" w:color="auto" w:fill="DBE5F1" w:themeFill="accent1" w:themeFillTint="33"/>
            <w:vAlign w:val="center"/>
            <w:tcPrChange w:id="2155" w:author="Robert Pasternak" w:date="2024-07-16T10:09:00Z">
              <w:tcPr>
                <w:tcW w:w="1707" w:type="dxa"/>
                <w:vMerge/>
                <w:shd w:val="clear" w:color="auto" w:fill="DBE5F1" w:themeFill="accent1" w:themeFillTint="33"/>
                <w:vAlign w:val="center"/>
              </w:tcPr>
            </w:tcPrChange>
          </w:tcPr>
          <w:p w14:paraId="274062AF" w14:textId="77777777" w:rsidR="00330D4B" w:rsidRPr="008416E6" w:rsidRDefault="00330D4B">
            <w:pPr>
              <w:spacing w:line="312" w:lineRule="auto"/>
              <w:jc w:val="center"/>
              <w:rPr>
                <w:b/>
                <w:bCs/>
                <w:sz w:val="20"/>
                <w:szCs w:val="20"/>
                <w:rPrChange w:id="2156" w:author="Robert Pasternak" w:date="2021-09-07T12:47:00Z">
                  <w:rPr>
                    <w:rFonts w:ascii="Times" w:hAnsi="Times" w:cs="Arial"/>
                    <w:b/>
                    <w:bCs/>
                  </w:rPr>
                </w:rPrChange>
              </w:rPr>
              <w:pPrChange w:id="2157" w:author="Robert Pasternak" w:date="2021-05-13T11:34:00Z">
                <w:pPr>
                  <w:jc w:val="center"/>
                </w:pPr>
              </w:pPrChange>
            </w:pPr>
          </w:p>
        </w:tc>
        <w:tc>
          <w:tcPr>
            <w:tcW w:w="713" w:type="dxa"/>
            <w:shd w:val="clear" w:color="auto" w:fill="DBE5F1" w:themeFill="accent1" w:themeFillTint="33"/>
            <w:vAlign w:val="center"/>
            <w:tcPrChange w:id="2158" w:author="Robert Pasternak" w:date="2024-07-16T10:09:00Z">
              <w:tcPr>
                <w:tcW w:w="713" w:type="dxa"/>
                <w:shd w:val="clear" w:color="auto" w:fill="DBE5F1" w:themeFill="accent1" w:themeFillTint="33"/>
                <w:vAlign w:val="center"/>
              </w:tcPr>
            </w:tcPrChange>
          </w:tcPr>
          <w:p w14:paraId="6C168FE4" w14:textId="77777777" w:rsidR="00330D4B" w:rsidRPr="008416E6" w:rsidRDefault="00330D4B">
            <w:pPr>
              <w:spacing w:line="312" w:lineRule="auto"/>
              <w:jc w:val="center"/>
              <w:rPr>
                <w:b/>
                <w:bCs/>
                <w:sz w:val="20"/>
                <w:szCs w:val="20"/>
                <w:rPrChange w:id="2159" w:author="Robert Pasternak" w:date="2021-09-07T12:47:00Z">
                  <w:rPr>
                    <w:rFonts w:ascii="Times" w:hAnsi="Times" w:cs="Arial"/>
                    <w:b/>
                    <w:bCs/>
                  </w:rPr>
                </w:rPrChange>
              </w:rPr>
              <w:pPrChange w:id="2160" w:author="Robert Pasternak" w:date="2021-05-13T11:34:00Z">
                <w:pPr>
                  <w:jc w:val="center"/>
                </w:pPr>
              </w:pPrChange>
            </w:pPr>
            <w:del w:id="2161" w:author="Robert Pasternak" w:date="2024-07-16T09:51:00Z">
              <w:r w:rsidRPr="008416E6" w:rsidDel="002E38BD">
                <w:rPr>
                  <w:b/>
                  <w:bCs/>
                  <w:sz w:val="20"/>
                  <w:szCs w:val="20"/>
                  <w:rPrChange w:id="2162" w:author="Robert Pasternak" w:date="2021-09-07T12:47:00Z">
                    <w:rPr>
                      <w:rFonts w:ascii="Times" w:hAnsi="Times" w:cs="Arial"/>
                      <w:b/>
                      <w:bCs/>
                      <w:color w:val="0000FF"/>
                      <w:u w:val="single"/>
                    </w:rPr>
                  </w:rPrChange>
                </w:rPr>
                <w:delText>masa</w:delText>
              </w:r>
            </w:del>
            <w:r w:rsidRPr="008416E6">
              <w:rPr>
                <w:b/>
                <w:bCs/>
                <w:sz w:val="20"/>
                <w:szCs w:val="20"/>
                <w:rPrChange w:id="2163" w:author="Robert Pasternak" w:date="2021-09-07T12:47:00Z">
                  <w:rPr>
                    <w:rFonts w:ascii="Times" w:hAnsi="Times" w:cs="Arial"/>
                    <w:b/>
                    <w:bCs/>
                    <w:color w:val="0000FF"/>
                    <w:u w:val="single"/>
                  </w:rPr>
                </w:rPrChange>
              </w:rPr>
              <w:t xml:space="preserve"> Mg</w:t>
            </w:r>
          </w:p>
        </w:tc>
        <w:tc>
          <w:tcPr>
            <w:tcW w:w="709" w:type="dxa"/>
            <w:shd w:val="clear" w:color="auto" w:fill="DBE5F1" w:themeFill="accent1" w:themeFillTint="33"/>
            <w:vAlign w:val="center"/>
            <w:tcPrChange w:id="2164" w:author="Robert Pasternak" w:date="2024-07-16T10:09:00Z">
              <w:tcPr>
                <w:tcW w:w="709" w:type="dxa"/>
                <w:shd w:val="clear" w:color="auto" w:fill="DBE5F1" w:themeFill="accent1" w:themeFillTint="33"/>
                <w:vAlign w:val="center"/>
              </w:tcPr>
            </w:tcPrChange>
          </w:tcPr>
          <w:p w14:paraId="389B0023" w14:textId="18F8A15E" w:rsidR="00330D4B" w:rsidRPr="008416E6" w:rsidRDefault="00330D4B">
            <w:pPr>
              <w:spacing w:line="312" w:lineRule="auto"/>
              <w:jc w:val="center"/>
              <w:rPr>
                <w:b/>
                <w:bCs/>
                <w:sz w:val="20"/>
                <w:szCs w:val="20"/>
                <w:rPrChange w:id="2165" w:author="Robert Pasternak" w:date="2021-09-07T12:47:00Z">
                  <w:rPr>
                    <w:rFonts w:ascii="Times" w:hAnsi="Times" w:cs="Arial"/>
                    <w:b/>
                    <w:bCs/>
                  </w:rPr>
                </w:rPrChange>
              </w:rPr>
              <w:pPrChange w:id="2166" w:author="Robert Pasternak" w:date="2021-05-13T11:34:00Z">
                <w:pPr>
                  <w:jc w:val="center"/>
                </w:pPr>
              </w:pPrChange>
            </w:pPr>
            <w:del w:id="2167" w:author="Robert Pasternak" w:date="2024-07-16T09:51:00Z">
              <w:r w:rsidRPr="008416E6" w:rsidDel="002E38BD">
                <w:rPr>
                  <w:b/>
                  <w:bCs/>
                  <w:sz w:val="20"/>
                  <w:szCs w:val="20"/>
                  <w:rPrChange w:id="2168" w:author="Robert Pasternak" w:date="2021-09-07T12:47:00Z">
                    <w:rPr>
                      <w:rFonts w:ascii="Times" w:hAnsi="Times" w:cs="Arial"/>
                      <w:b/>
                      <w:bCs/>
                      <w:color w:val="0000FF"/>
                      <w:u w:val="single"/>
                    </w:rPr>
                  </w:rPrChange>
                </w:rPr>
                <w:delText xml:space="preserve">masa </w:delText>
              </w:r>
            </w:del>
            <w:r w:rsidRPr="008416E6">
              <w:rPr>
                <w:b/>
                <w:bCs/>
                <w:sz w:val="20"/>
                <w:szCs w:val="20"/>
                <w:rPrChange w:id="2169" w:author="Robert Pasternak" w:date="2021-09-07T12:47:00Z">
                  <w:rPr>
                    <w:rFonts w:ascii="Times" w:hAnsi="Times" w:cs="Arial"/>
                    <w:b/>
                    <w:bCs/>
                    <w:color w:val="0000FF"/>
                    <w:u w:val="single"/>
                  </w:rPr>
                </w:rPrChange>
              </w:rPr>
              <w:t>Mg</w:t>
            </w:r>
          </w:p>
        </w:tc>
        <w:tc>
          <w:tcPr>
            <w:tcW w:w="708" w:type="dxa"/>
            <w:shd w:val="clear" w:color="auto" w:fill="DBE5F1" w:themeFill="accent1" w:themeFillTint="33"/>
            <w:vAlign w:val="center"/>
            <w:tcPrChange w:id="2170" w:author="Robert Pasternak" w:date="2024-07-16T10:09:00Z">
              <w:tcPr>
                <w:tcW w:w="708" w:type="dxa"/>
                <w:shd w:val="clear" w:color="auto" w:fill="DBE5F1" w:themeFill="accent1" w:themeFillTint="33"/>
                <w:vAlign w:val="center"/>
              </w:tcPr>
            </w:tcPrChange>
          </w:tcPr>
          <w:p w14:paraId="2D60FE2E" w14:textId="155348A6" w:rsidR="00330D4B" w:rsidRPr="008416E6" w:rsidRDefault="00330D4B">
            <w:pPr>
              <w:spacing w:line="312" w:lineRule="auto"/>
              <w:jc w:val="center"/>
              <w:rPr>
                <w:b/>
                <w:bCs/>
                <w:sz w:val="20"/>
                <w:szCs w:val="20"/>
                <w:rPrChange w:id="2171" w:author="Robert Pasternak" w:date="2021-09-07T12:47:00Z">
                  <w:rPr>
                    <w:rFonts w:ascii="Times" w:hAnsi="Times" w:cs="Arial"/>
                    <w:b/>
                    <w:bCs/>
                  </w:rPr>
                </w:rPrChange>
              </w:rPr>
              <w:pPrChange w:id="2172" w:author="Robert Pasternak" w:date="2021-05-13T11:34:00Z">
                <w:pPr>
                  <w:jc w:val="center"/>
                </w:pPr>
              </w:pPrChange>
            </w:pPr>
            <w:del w:id="2173" w:author="Robert Pasternak" w:date="2024-07-16T09:51:00Z">
              <w:r w:rsidRPr="008416E6" w:rsidDel="002E38BD">
                <w:rPr>
                  <w:b/>
                  <w:bCs/>
                  <w:sz w:val="20"/>
                  <w:szCs w:val="20"/>
                  <w:rPrChange w:id="2174" w:author="Robert Pasternak" w:date="2021-09-07T12:47:00Z">
                    <w:rPr>
                      <w:rFonts w:ascii="Times" w:hAnsi="Times" w:cs="Arial"/>
                      <w:b/>
                      <w:bCs/>
                      <w:color w:val="0000FF"/>
                      <w:u w:val="single"/>
                    </w:rPr>
                  </w:rPrChange>
                </w:rPr>
                <w:delText xml:space="preserve">masa </w:delText>
              </w:r>
            </w:del>
            <w:r w:rsidRPr="008416E6">
              <w:rPr>
                <w:b/>
                <w:bCs/>
                <w:sz w:val="20"/>
                <w:szCs w:val="20"/>
                <w:rPrChange w:id="2175" w:author="Robert Pasternak" w:date="2021-09-07T12:47:00Z">
                  <w:rPr>
                    <w:rFonts w:ascii="Times" w:hAnsi="Times" w:cs="Arial"/>
                    <w:b/>
                    <w:bCs/>
                    <w:color w:val="0000FF"/>
                    <w:u w:val="single"/>
                  </w:rPr>
                </w:rPrChange>
              </w:rPr>
              <w:t>Mg</w:t>
            </w:r>
          </w:p>
        </w:tc>
        <w:tc>
          <w:tcPr>
            <w:tcW w:w="709" w:type="dxa"/>
            <w:tcBorders>
              <w:right w:val="single" w:sz="12" w:space="0" w:color="auto"/>
            </w:tcBorders>
            <w:shd w:val="clear" w:color="auto" w:fill="DBE5F1" w:themeFill="accent1" w:themeFillTint="33"/>
            <w:tcPrChange w:id="2176" w:author="Robert Pasternak" w:date="2024-07-16T10:09:00Z">
              <w:tcPr>
                <w:tcW w:w="709" w:type="dxa"/>
                <w:tcBorders>
                  <w:right w:val="single" w:sz="12" w:space="0" w:color="auto"/>
                </w:tcBorders>
                <w:shd w:val="clear" w:color="auto" w:fill="DBE5F1" w:themeFill="accent1" w:themeFillTint="33"/>
              </w:tcPr>
            </w:tcPrChange>
          </w:tcPr>
          <w:p w14:paraId="7D03FEC7" w14:textId="3716D64E" w:rsidR="00330D4B" w:rsidRPr="008416E6" w:rsidRDefault="00330D4B">
            <w:pPr>
              <w:spacing w:line="312" w:lineRule="auto"/>
              <w:jc w:val="center"/>
              <w:rPr>
                <w:b/>
                <w:bCs/>
                <w:sz w:val="20"/>
                <w:szCs w:val="20"/>
                <w:rPrChange w:id="2177" w:author="Robert Pasternak" w:date="2021-09-07T12:47:00Z">
                  <w:rPr>
                    <w:rFonts w:ascii="Times" w:hAnsi="Times" w:cs="Arial"/>
                    <w:b/>
                    <w:bCs/>
                  </w:rPr>
                </w:rPrChange>
              </w:rPr>
              <w:pPrChange w:id="2178" w:author="Robert Pasternak" w:date="2021-05-13T11:34:00Z">
                <w:pPr>
                  <w:jc w:val="center"/>
                </w:pPr>
              </w:pPrChange>
            </w:pPr>
            <w:del w:id="2179" w:author="Robert Pasternak" w:date="2024-07-16T09:51:00Z">
              <w:r w:rsidRPr="008416E6" w:rsidDel="002E38BD">
                <w:rPr>
                  <w:b/>
                  <w:bCs/>
                  <w:sz w:val="20"/>
                  <w:szCs w:val="20"/>
                  <w:rPrChange w:id="2180" w:author="Robert Pasternak" w:date="2021-09-07T12:47:00Z">
                    <w:rPr>
                      <w:rFonts w:ascii="Times" w:hAnsi="Times" w:cs="Arial"/>
                      <w:b/>
                      <w:bCs/>
                      <w:color w:val="0000FF"/>
                      <w:u w:val="single"/>
                    </w:rPr>
                  </w:rPrChange>
                </w:rPr>
                <w:delText xml:space="preserve">masa </w:delText>
              </w:r>
            </w:del>
            <w:r w:rsidRPr="008416E6">
              <w:rPr>
                <w:b/>
                <w:bCs/>
                <w:sz w:val="20"/>
                <w:szCs w:val="20"/>
                <w:rPrChange w:id="2181" w:author="Robert Pasternak" w:date="2021-09-07T12:47:00Z">
                  <w:rPr>
                    <w:rFonts w:ascii="Times" w:hAnsi="Times" w:cs="Arial"/>
                    <w:b/>
                    <w:bCs/>
                    <w:color w:val="0000FF"/>
                    <w:u w:val="single"/>
                  </w:rPr>
                </w:rPrChange>
              </w:rPr>
              <w:t>Mg</w:t>
            </w:r>
          </w:p>
        </w:tc>
        <w:tc>
          <w:tcPr>
            <w:tcW w:w="709" w:type="dxa"/>
            <w:tcBorders>
              <w:left w:val="single" w:sz="12" w:space="0" w:color="auto"/>
              <w:right w:val="single" w:sz="12" w:space="0" w:color="auto"/>
            </w:tcBorders>
            <w:shd w:val="clear" w:color="auto" w:fill="DBE5F1" w:themeFill="accent1" w:themeFillTint="33"/>
            <w:tcPrChange w:id="2182" w:author="Robert Pasternak" w:date="2024-07-16T10:09:00Z">
              <w:tcPr>
                <w:tcW w:w="709" w:type="dxa"/>
                <w:tcBorders>
                  <w:left w:val="single" w:sz="12" w:space="0" w:color="auto"/>
                  <w:right w:val="single" w:sz="12" w:space="0" w:color="auto"/>
                </w:tcBorders>
                <w:shd w:val="clear" w:color="auto" w:fill="DBE5F1" w:themeFill="accent1" w:themeFillTint="33"/>
              </w:tcPr>
            </w:tcPrChange>
          </w:tcPr>
          <w:p w14:paraId="1D5210DB" w14:textId="02284B8D" w:rsidR="00330D4B" w:rsidRPr="008416E6" w:rsidRDefault="00330D4B">
            <w:pPr>
              <w:spacing w:line="312" w:lineRule="auto"/>
              <w:jc w:val="center"/>
              <w:rPr>
                <w:b/>
                <w:bCs/>
                <w:sz w:val="20"/>
                <w:szCs w:val="20"/>
                <w:rPrChange w:id="2183" w:author="Robert Pasternak" w:date="2021-09-07T12:47:00Z">
                  <w:rPr>
                    <w:rFonts w:ascii="Times" w:hAnsi="Times" w:cs="Arial"/>
                    <w:b/>
                    <w:bCs/>
                  </w:rPr>
                </w:rPrChange>
              </w:rPr>
              <w:pPrChange w:id="2184" w:author="Robert Pasternak" w:date="2021-05-13T11:34:00Z">
                <w:pPr>
                  <w:jc w:val="center"/>
                </w:pPr>
              </w:pPrChange>
            </w:pPr>
            <w:del w:id="2185" w:author="Robert Pasternak" w:date="2024-07-16T09:51:00Z">
              <w:r w:rsidRPr="008416E6" w:rsidDel="002E38BD">
                <w:rPr>
                  <w:b/>
                  <w:bCs/>
                  <w:sz w:val="20"/>
                  <w:szCs w:val="20"/>
                  <w:rPrChange w:id="2186" w:author="Robert Pasternak" w:date="2021-09-07T12:47:00Z">
                    <w:rPr>
                      <w:rFonts w:ascii="Times" w:hAnsi="Times" w:cs="Arial"/>
                      <w:b/>
                      <w:bCs/>
                      <w:color w:val="0000FF"/>
                      <w:u w:val="single"/>
                    </w:rPr>
                  </w:rPrChange>
                </w:rPr>
                <w:delText xml:space="preserve">masa </w:delText>
              </w:r>
            </w:del>
            <w:r w:rsidRPr="008416E6">
              <w:rPr>
                <w:b/>
                <w:bCs/>
                <w:sz w:val="20"/>
                <w:szCs w:val="20"/>
                <w:rPrChange w:id="2187" w:author="Robert Pasternak" w:date="2021-09-07T12:47:00Z">
                  <w:rPr>
                    <w:rFonts w:ascii="Times" w:hAnsi="Times" w:cs="Arial"/>
                    <w:b/>
                    <w:bCs/>
                    <w:color w:val="0000FF"/>
                    <w:u w:val="single"/>
                  </w:rPr>
                </w:rPrChange>
              </w:rPr>
              <w:t>Mg</w:t>
            </w:r>
          </w:p>
        </w:tc>
        <w:tc>
          <w:tcPr>
            <w:tcW w:w="709" w:type="dxa"/>
            <w:tcBorders>
              <w:left w:val="single" w:sz="12" w:space="0" w:color="auto"/>
              <w:right w:val="single" w:sz="4" w:space="0" w:color="auto"/>
            </w:tcBorders>
            <w:shd w:val="clear" w:color="auto" w:fill="DBE5F1" w:themeFill="accent1" w:themeFillTint="33"/>
            <w:tcPrChange w:id="2188" w:author="Robert Pasternak" w:date="2024-07-16T10:09:00Z">
              <w:tcPr>
                <w:tcW w:w="709" w:type="dxa"/>
                <w:tcBorders>
                  <w:left w:val="single" w:sz="12" w:space="0" w:color="auto"/>
                  <w:right w:val="single" w:sz="4" w:space="0" w:color="auto"/>
                </w:tcBorders>
                <w:shd w:val="clear" w:color="auto" w:fill="DBE5F1" w:themeFill="accent1" w:themeFillTint="33"/>
              </w:tcPr>
            </w:tcPrChange>
          </w:tcPr>
          <w:p w14:paraId="705D5F12" w14:textId="5EE71233" w:rsidR="00330D4B" w:rsidRPr="008416E6" w:rsidRDefault="00330D4B">
            <w:pPr>
              <w:spacing w:line="312" w:lineRule="auto"/>
              <w:jc w:val="center"/>
              <w:rPr>
                <w:b/>
                <w:bCs/>
                <w:sz w:val="20"/>
                <w:szCs w:val="20"/>
                <w:rPrChange w:id="2189" w:author="Robert Pasternak" w:date="2021-09-07T12:47:00Z">
                  <w:rPr>
                    <w:rFonts w:ascii="Times" w:hAnsi="Times" w:cs="Arial"/>
                    <w:b/>
                    <w:bCs/>
                  </w:rPr>
                </w:rPrChange>
              </w:rPr>
              <w:pPrChange w:id="2190" w:author="Robert Pasternak" w:date="2021-05-13T11:34:00Z">
                <w:pPr>
                  <w:jc w:val="center"/>
                </w:pPr>
              </w:pPrChange>
            </w:pPr>
            <w:del w:id="2191" w:author="Robert Pasternak" w:date="2024-07-16T09:51:00Z">
              <w:r w:rsidRPr="008416E6" w:rsidDel="002E38BD">
                <w:rPr>
                  <w:b/>
                  <w:bCs/>
                  <w:sz w:val="20"/>
                  <w:szCs w:val="20"/>
                  <w:rPrChange w:id="2192" w:author="Robert Pasternak" w:date="2021-09-07T12:47:00Z">
                    <w:rPr>
                      <w:rFonts w:ascii="Times" w:hAnsi="Times" w:cs="Arial"/>
                      <w:b/>
                      <w:bCs/>
                      <w:color w:val="0000FF"/>
                      <w:u w:val="single"/>
                    </w:rPr>
                  </w:rPrChange>
                </w:rPr>
                <w:delText xml:space="preserve">masa </w:delText>
              </w:r>
            </w:del>
            <w:r w:rsidRPr="008416E6">
              <w:rPr>
                <w:b/>
                <w:bCs/>
                <w:sz w:val="20"/>
                <w:szCs w:val="20"/>
                <w:rPrChange w:id="2193" w:author="Robert Pasternak" w:date="2021-09-07T12:47:00Z">
                  <w:rPr>
                    <w:rFonts w:ascii="Times" w:hAnsi="Times" w:cs="Arial"/>
                    <w:b/>
                    <w:bCs/>
                    <w:color w:val="0000FF"/>
                    <w:u w:val="single"/>
                  </w:rPr>
                </w:rPrChange>
              </w:rPr>
              <w:t>Mg</w:t>
            </w:r>
          </w:p>
        </w:tc>
        <w:tc>
          <w:tcPr>
            <w:tcW w:w="708" w:type="dxa"/>
            <w:tcBorders>
              <w:left w:val="single" w:sz="4" w:space="0" w:color="auto"/>
              <w:right w:val="single" w:sz="4" w:space="0" w:color="auto"/>
            </w:tcBorders>
            <w:shd w:val="clear" w:color="auto" w:fill="DBE5F1" w:themeFill="accent1" w:themeFillTint="33"/>
            <w:tcPrChange w:id="2194" w:author="Robert Pasternak" w:date="2024-07-16T10:09:00Z">
              <w:tcPr>
                <w:tcW w:w="708" w:type="dxa"/>
                <w:tcBorders>
                  <w:left w:val="single" w:sz="4" w:space="0" w:color="auto"/>
                  <w:right w:val="single" w:sz="4" w:space="0" w:color="auto"/>
                </w:tcBorders>
                <w:shd w:val="clear" w:color="auto" w:fill="DBE5F1" w:themeFill="accent1" w:themeFillTint="33"/>
              </w:tcPr>
            </w:tcPrChange>
          </w:tcPr>
          <w:p w14:paraId="49153A9D" w14:textId="61B20E49" w:rsidR="00330D4B" w:rsidRPr="008416E6" w:rsidRDefault="00330D4B">
            <w:pPr>
              <w:spacing w:line="312" w:lineRule="auto"/>
              <w:jc w:val="center"/>
              <w:rPr>
                <w:b/>
                <w:bCs/>
                <w:sz w:val="20"/>
                <w:szCs w:val="20"/>
                <w:rPrChange w:id="2195" w:author="Robert Pasternak" w:date="2021-09-07T12:47:00Z">
                  <w:rPr>
                    <w:rFonts w:ascii="Times" w:hAnsi="Times" w:cs="Arial"/>
                    <w:b/>
                    <w:bCs/>
                  </w:rPr>
                </w:rPrChange>
              </w:rPr>
              <w:pPrChange w:id="2196" w:author="Robert Pasternak" w:date="2021-05-13T11:34:00Z">
                <w:pPr>
                  <w:jc w:val="center"/>
                </w:pPr>
              </w:pPrChange>
            </w:pPr>
            <w:ins w:id="2197" w:author="kaluz" w:date="2021-05-04T12:42:00Z">
              <w:del w:id="2198" w:author="Robert Pasternak" w:date="2024-07-16T09:51:00Z">
                <w:r w:rsidRPr="008416E6" w:rsidDel="002E38BD">
                  <w:rPr>
                    <w:b/>
                    <w:bCs/>
                    <w:sz w:val="20"/>
                    <w:szCs w:val="20"/>
                    <w:rPrChange w:id="2199" w:author="Robert Pasternak" w:date="2021-09-07T12:47:00Z">
                      <w:rPr>
                        <w:rFonts w:ascii="Times" w:hAnsi="Times" w:cs="Arial"/>
                        <w:b/>
                        <w:bCs/>
                        <w:color w:val="0000FF"/>
                        <w:sz w:val="20"/>
                        <w:szCs w:val="20"/>
                        <w:u w:val="single"/>
                      </w:rPr>
                    </w:rPrChange>
                  </w:rPr>
                  <w:delText xml:space="preserve">masa </w:delText>
                </w:r>
              </w:del>
              <w:r w:rsidRPr="008416E6">
                <w:rPr>
                  <w:b/>
                  <w:bCs/>
                  <w:sz w:val="20"/>
                  <w:szCs w:val="20"/>
                  <w:rPrChange w:id="2200" w:author="Robert Pasternak" w:date="2021-09-07T12:47:00Z">
                    <w:rPr>
                      <w:rFonts w:ascii="Times" w:hAnsi="Times" w:cs="Arial"/>
                      <w:b/>
                      <w:bCs/>
                      <w:color w:val="0000FF"/>
                      <w:sz w:val="20"/>
                      <w:szCs w:val="20"/>
                      <w:u w:val="single"/>
                    </w:rPr>
                  </w:rPrChange>
                </w:rPr>
                <w:t>Mg</w:t>
              </w:r>
            </w:ins>
          </w:p>
        </w:tc>
        <w:tc>
          <w:tcPr>
            <w:tcW w:w="709" w:type="dxa"/>
            <w:tcBorders>
              <w:left w:val="single" w:sz="4" w:space="0" w:color="auto"/>
              <w:right w:val="single" w:sz="4" w:space="0" w:color="auto"/>
            </w:tcBorders>
            <w:shd w:val="clear" w:color="auto" w:fill="DBE5F1" w:themeFill="accent1" w:themeFillTint="33"/>
            <w:tcPrChange w:id="2201" w:author="Robert Pasternak" w:date="2024-07-16T10:09:00Z">
              <w:tcPr>
                <w:tcW w:w="709" w:type="dxa"/>
                <w:tcBorders>
                  <w:left w:val="single" w:sz="4" w:space="0" w:color="auto"/>
                  <w:right w:val="single" w:sz="4" w:space="0" w:color="auto"/>
                </w:tcBorders>
                <w:shd w:val="clear" w:color="auto" w:fill="DBE5F1" w:themeFill="accent1" w:themeFillTint="33"/>
              </w:tcPr>
            </w:tcPrChange>
          </w:tcPr>
          <w:p w14:paraId="4E76634A" w14:textId="06DAFC9C" w:rsidR="00330D4B" w:rsidRPr="008416E6" w:rsidRDefault="00330D4B">
            <w:pPr>
              <w:spacing w:line="312" w:lineRule="auto"/>
              <w:jc w:val="center"/>
              <w:rPr>
                <w:b/>
                <w:bCs/>
                <w:sz w:val="20"/>
                <w:szCs w:val="20"/>
                <w:rPrChange w:id="2202" w:author="Robert Pasternak" w:date="2021-09-07T12:47:00Z">
                  <w:rPr>
                    <w:rFonts w:ascii="Times" w:hAnsi="Times" w:cs="Arial"/>
                    <w:b/>
                    <w:bCs/>
                    <w:sz w:val="20"/>
                    <w:szCs w:val="20"/>
                  </w:rPr>
                </w:rPrChange>
              </w:rPr>
              <w:pPrChange w:id="2203" w:author="Robert Pasternak" w:date="2021-05-13T11:34:00Z">
                <w:pPr>
                  <w:jc w:val="center"/>
                </w:pPr>
              </w:pPrChange>
            </w:pPr>
            <w:ins w:id="2204" w:author="kaluz" w:date="2021-05-04T12:42:00Z">
              <w:del w:id="2205" w:author="Robert Pasternak" w:date="2024-07-16T09:51:00Z">
                <w:r w:rsidRPr="008416E6" w:rsidDel="002E38BD">
                  <w:rPr>
                    <w:b/>
                    <w:bCs/>
                    <w:sz w:val="20"/>
                    <w:szCs w:val="20"/>
                    <w:rPrChange w:id="2206" w:author="Robert Pasternak" w:date="2021-09-07T12:47:00Z">
                      <w:rPr>
                        <w:rFonts w:ascii="Times" w:hAnsi="Times" w:cs="Arial"/>
                        <w:b/>
                        <w:bCs/>
                        <w:color w:val="0000FF"/>
                        <w:sz w:val="20"/>
                        <w:szCs w:val="20"/>
                        <w:u w:val="single"/>
                      </w:rPr>
                    </w:rPrChange>
                  </w:rPr>
                  <w:delText xml:space="preserve">masa </w:delText>
                </w:r>
              </w:del>
              <w:r w:rsidRPr="008416E6">
                <w:rPr>
                  <w:b/>
                  <w:bCs/>
                  <w:sz w:val="20"/>
                  <w:szCs w:val="20"/>
                  <w:rPrChange w:id="2207" w:author="Robert Pasternak" w:date="2021-09-07T12:47:00Z">
                    <w:rPr>
                      <w:rFonts w:ascii="Times" w:hAnsi="Times" w:cs="Arial"/>
                      <w:b/>
                      <w:bCs/>
                      <w:color w:val="0000FF"/>
                      <w:sz w:val="20"/>
                      <w:szCs w:val="20"/>
                      <w:u w:val="single"/>
                    </w:rPr>
                  </w:rPrChange>
                </w:rPr>
                <w:t>Mg</w:t>
              </w:r>
            </w:ins>
          </w:p>
        </w:tc>
        <w:tc>
          <w:tcPr>
            <w:tcW w:w="838" w:type="dxa"/>
            <w:tcBorders>
              <w:left w:val="single" w:sz="4" w:space="0" w:color="auto"/>
              <w:right w:val="single" w:sz="4" w:space="0" w:color="auto"/>
            </w:tcBorders>
            <w:shd w:val="clear" w:color="auto" w:fill="DBE5F1" w:themeFill="accent1" w:themeFillTint="33"/>
            <w:tcPrChange w:id="2208" w:author="Robert Pasternak" w:date="2024-07-16T10:09:00Z">
              <w:tcPr>
                <w:tcW w:w="838" w:type="dxa"/>
                <w:tcBorders>
                  <w:left w:val="single" w:sz="4" w:space="0" w:color="auto"/>
                  <w:right w:val="single" w:sz="4" w:space="0" w:color="auto"/>
                </w:tcBorders>
                <w:shd w:val="clear" w:color="auto" w:fill="DBE5F1" w:themeFill="accent1" w:themeFillTint="33"/>
              </w:tcPr>
            </w:tcPrChange>
          </w:tcPr>
          <w:p w14:paraId="7807DB9E" w14:textId="633D8984" w:rsidR="00330D4B" w:rsidRPr="00330D4B" w:rsidRDefault="00330D4B" w:rsidP="002E38BD">
            <w:pPr>
              <w:spacing w:line="312" w:lineRule="auto"/>
              <w:jc w:val="center"/>
              <w:rPr>
                <w:b/>
                <w:bCs/>
                <w:sz w:val="20"/>
                <w:szCs w:val="20"/>
              </w:rPr>
            </w:pPr>
            <w:ins w:id="2209" w:author="Robert Pasternak" w:date="2024-07-16T09:57:00Z">
              <w:r>
                <w:rPr>
                  <w:b/>
                  <w:bCs/>
                  <w:sz w:val="20"/>
                  <w:szCs w:val="20"/>
                </w:rPr>
                <w:t>Mg</w:t>
              </w:r>
            </w:ins>
          </w:p>
        </w:tc>
        <w:tc>
          <w:tcPr>
            <w:tcW w:w="751" w:type="dxa"/>
            <w:gridSpan w:val="2"/>
            <w:tcBorders>
              <w:left w:val="single" w:sz="4" w:space="0" w:color="auto"/>
              <w:right w:val="single" w:sz="4" w:space="0" w:color="auto"/>
            </w:tcBorders>
            <w:shd w:val="clear" w:color="auto" w:fill="DBE5F1" w:themeFill="accent1" w:themeFillTint="33"/>
            <w:tcPrChange w:id="2210" w:author="Robert Pasternak" w:date="2024-07-16T10:09:00Z">
              <w:tcPr>
                <w:tcW w:w="751" w:type="dxa"/>
                <w:gridSpan w:val="2"/>
                <w:tcBorders>
                  <w:left w:val="single" w:sz="4" w:space="0" w:color="auto"/>
                  <w:right w:val="single" w:sz="4" w:space="0" w:color="auto"/>
                </w:tcBorders>
                <w:shd w:val="clear" w:color="auto" w:fill="DBE5F1" w:themeFill="accent1" w:themeFillTint="33"/>
              </w:tcPr>
            </w:tcPrChange>
          </w:tcPr>
          <w:p w14:paraId="2F4A1C5E" w14:textId="676E860B" w:rsidR="00330D4B" w:rsidRPr="00330D4B" w:rsidRDefault="00330D4B" w:rsidP="00565342">
            <w:pPr>
              <w:spacing w:line="312" w:lineRule="auto"/>
              <w:jc w:val="center"/>
              <w:rPr>
                <w:b/>
                <w:bCs/>
                <w:sz w:val="20"/>
                <w:szCs w:val="20"/>
              </w:rPr>
            </w:pPr>
            <w:ins w:id="2211" w:author="Robert Pasternak" w:date="2024-07-16T10:08:00Z">
              <w:r>
                <w:rPr>
                  <w:b/>
                  <w:bCs/>
                  <w:sz w:val="20"/>
                  <w:szCs w:val="20"/>
                </w:rPr>
                <w:t>Mg</w:t>
              </w:r>
            </w:ins>
          </w:p>
        </w:tc>
        <w:tc>
          <w:tcPr>
            <w:tcW w:w="1104" w:type="dxa"/>
            <w:tcBorders>
              <w:left w:val="single" w:sz="4" w:space="0" w:color="auto"/>
            </w:tcBorders>
            <w:shd w:val="clear" w:color="auto" w:fill="DBE5F1" w:themeFill="accent1" w:themeFillTint="33"/>
            <w:tcPrChange w:id="2212" w:author="Robert Pasternak" w:date="2024-07-16T10:09:00Z">
              <w:tcPr>
                <w:tcW w:w="537" w:type="dxa"/>
                <w:tcBorders>
                  <w:left w:val="single" w:sz="4" w:space="0" w:color="auto"/>
                </w:tcBorders>
                <w:shd w:val="clear" w:color="auto" w:fill="DBE5F1" w:themeFill="accent1" w:themeFillTint="33"/>
              </w:tcPr>
            </w:tcPrChange>
          </w:tcPr>
          <w:p w14:paraId="3849AF19" w14:textId="49319E1E" w:rsidR="00330D4B" w:rsidRPr="00330D4B" w:rsidRDefault="00330D4B" w:rsidP="00565342">
            <w:pPr>
              <w:spacing w:line="312" w:lineRule="auto"/>
              <w:jc w:val="center"/>
              <w:rPr>
                <w:b/>
                <w:bCs/>
                <w:sz w:val="20"/>
                <w:szCs w:val="20"/>
              </w:rPr>
            </w:pPr>
            <w:ins w:id="2213" w:author="Robert Pasternak" w:date="2024-07-16T10:10:00Z">
              <w:r>
                <w:rPr>
                  <w:b/>
                  <w:bCs/>
                  <w:sz w:val="20"/>
                  <w:szCs w:val="20"/>
                </w:rPr>
                <w:t>Mg</w:t>
              </w:r>
            </w:ins>
          </w:p>
        </w:tc>
      </w:tr>
      <w:tr w:rsidR="00330D4B" w:rsidRPr="008416E6" w14:paraId="6E7203F8" w14:textId="4F0C1E53" w:rsidTr="00330D4B">
        <w:trPr>
          <w:trHeight w:val="173"/>
          <w:trPrChange w:id="2214" w:author="Robert Pasternak" w:date="2024-07-16T10:09:00Z">
            <w:trPr>
              <w:trHeight w:val="173"/>
            </w:trPr>
          </w:trPrChange>
        </w:trPr>
        <w:tc>
          <w:tcPr>
            <w:tcW w:w="2703" w:type="dxa"/>
            <w:vAlign w:val="center"/>
            <w:tcPrChange w:id="2215" w:author="Robert Pasternak" w:date="2024-07-16T10:09:00Z">
              <w:tcPr>
                <w:tcW w:w="1707" w:type="dxa"/>
                <w:vAlign w:val="center"/>
              </w:tcPr>
            </w:tcPrChange>
          </w:tcPr>
          <w:p w14:paraId="68DB4FCC" w14:textId="77777777" w:rsidR="00330D4B" w:rsidRPr="002E38BD" w:rsidRDefault="00330D4B">
            <w:pPr>
              <w:spacing w:line="312" w:lineRule="auto"/>
              <w:jc w:val="left"/>
              <w:rPr>
                <w:bCs/>
                <w:sz w:val="16"/>
                <w:szCs w:val="16"/>
                <w:rPrChange w:id="2216" w:author="Robert Pasternak" w:date="2024-07-16T09:50:00Z">
                  <w:rPr>
                    <w:rFonts w:ascii="Times" w:hAnsi="Times" w:cs="Arial"/>
                    <w:bCs/>
                  </w:rPr>
                </w:rPrChange>
              </w:rPr>
              <w:pPrChange w:id="2217" w:author="Robert Pasternak" w:date="2021-05-13T11:42:00Z">
                <w:pPr/>
              </w:pPrChange>
            </w:pPr>
            <w:r w:rsidRPr="002E38BD">
              <w:rPr>
                <w:bCs/>
                <w:sz w:val="16"/>
                <w:szCs w:val="16"/>
                <w:rPrChange w:id="2218" w:author="Robert Pasternak" w:date="2024-07-16T09:50:00Z">
                  <w:rPr>
                    <w:rFonts w:ascii="Times" w:hAnsi="Times" w:cs="Arial"/>
                    <w:bCs/>
                    <w:color w:val="0000FF"/>
                    <w:u w:val="single"/>
                  </w:rPr>
                </w:rPrChange>
              </w:rPr>
              <w:t>Zmieszane odpady komunalne</w:t>
            </w:r>
            <w:ins w:id="2219" w:author="Robert Pasternak" w:date="2021-05-11T08:07:00Z">
              <w:r w:rsidRPr="002E38BD">
                <w:rPr>
                  <w:bCs/>
                  <w:sz w:val="16"/>
                  <w:szCs w:val="16"/>
                  <w:rPrChange w:id="2220" w:author="Robert Pasternak" w:date="2024-07-16T09:50:00Z">
                    <w:rPr>
                      <w:rFonts w:ascii="Times" w:hAnsi="Times" w:cs="Arial"/>
                      <w:bCs/>
                      <w:color w:val="0000FF"/>
                      <w:sz w:val="20"/>
                      <w:szCs w:val="20"/>
                      <w:u w:val="single"/>
                    </w:rPr>
                  </w:rPrChange>
                </w:rPr>
                <w:t xml:space="preserve"> – 20 03 01</w:t>
              </w:r>
            </w:ins>
          </w:p>
        </w:tc>
        <w:tc>
          <w:tcPr>
            <w:tcW w:w="713" w:type="dxa"/>
            <w:vAlign w:val="center"/>
            <w:tcPrChange w:id="2221" w:author="Robert Pasternak" w:date="2024-07-16T10:09:00Z">
              <w:tcPr>
                <w:tcW w:w="713" w:type="dxa"/>
                <w:vAlign w:val="center"/>
              </w:tcPr>
            </w:tcPrChange>
          </w:tcPr>
          <w:p w14:paraId="40913AD2" w14:textId="77777777" w:rsidR="00330D4B" w:rsidRPr="008416E6" w:rsidRDefault="00330D4B">
            <w:pPr>
              <w:spacing w:line="312" w:lineRule="auto"/>
              <w:jc w:val="center"/>
              <w:rPr>
                <w:sz w:val="20"/>
                <w:szCs w:val="20"/>
                <w:rPrChange w:id="2222" w:author="Robert Pasternak" w:date="2021-09-07T12:47:00Z">
                  <w:rPr>
                    <w:rFonts w:ascii="Times" w:hAnsi="Times" w:cs="Arial"/>
                  </w:rPr>
                </w:rPrChange>
              </w:rPr>
              <w:pPrChange w:id="2223" w:author="Robert Pasternak" w:date="2021-05-13T11:34:00Z">
                <w:pPr>
                  <w:jc w:val="center"/>
                </w:pPr>
              </w:pPrChange>
            </w:pPr>
            <w:r w:rsidRPr="008416E6">
              <w:rPr>
                <w:sz w:val="20"/>
                <w:szCs w:val="20"/>
                <w:rPrChange w:id="2224" w:author="Robert Pasternak" w:date="2021-09-07T12:47:00Z">
                  <w:rPr>
                    <w:rFonts w:ascii="Times" w:hAnsi="Times" w:cs="Arial"/>
                    <w:color w:val="0000FF"/>
                    <w:u w:val="single"/>
                  </w:rPr>
                </w:rPrChange>
              </w:rPr>
              <w:t>9823</w:t>
            </w:r>
            <w:del w:id="2225" w:author="Robert Pasternak" w:date="2024-07-16T10:01:00Z">
              <w:r w:rsidRPr="008416E6" w:rsidDel="00565342">
                <w:rPr>
                  <w:sz w:val="20"/>
                  <w:szCs w:val="20"/>
                  <w:rPrChange w:id="2226" w:author="Robert Pasternak" w:date="2021-09-07T12:47:00Z">
                    <w:rPr>
                      <w:rFonts w:ascii="Times" w:hAnsi="Times" w:cs="Arial"/>
                      <w:color w:val="0000FF"/>
                      <w:u w:val="single"/>
                    </w:rPr>
                  </w:rPrChange>
                </w:rPr>
                <w:delText>,290</w:delText>
              </w:r>
            </w:del>
          </w:p>
        </w:tc>
        <w:tc>
          <w:tcPr>
            <w:tcW w:w="709" w:type="dxa"/>
            <w:noWrap/>
            <w:vAlign w:val="center"/>
            <w:tcPrChange w:id="2227" w:author="Robert Pasternak" w:date="2024-07-16T10:09:00Z">
              <w:tcPr>
                <w:tcW w:w="709" w:type="dxa"/>
                <w:noWrap/>
                <w:vAlign w:val="center"/>
              </w:tcPr>
            </w:tcPrChange>
          </w:tcPr>
          <w:p w14:paraId="1E8A71D8" w14:textId="2EBD0C48" w:rsidR="00330D4B" w:rsidRPr="008416E6" w:rsidRDefault="00330D4B">
            <w:pPr>
              <w:spacing w:line="312" w:lineRule="auto"/>
              <w:jc w:val="center"/>
              <w:rPr>
                <w:sz w:val="20"/>
                <w:szCs w:val="20"/>
                <w:rPrChange w:id="2228" w:author="Robert Pasternak" w:date="2021-09-07T12:47:00Z">
                  <w:rPr>
                    <w:rFonts w:ascii="Times" w:hAnsi="Times" w:cs="Arial"/>
                  </w:rPr>
                </w:rPrChange>
              </w:rPr>
              <w:pPrChange w:id="2229" w:author="Robert Pasternak" w:date="2021-05-13T11:34:00Z">
                <w:pPr>
                  <w:jc w:val="center"/>
                </w:pPr>
              </w:pPrChange>
            </w:pPr>
            <w:r w:rsidRPr="008416E6">
              <w:rPr>
                <w:sz w:val="20"/>
                <w:szCs w:val="20"/>
                <w:rPrChange w:id="2230" w:author="Robert Pasternak" w:date="2021-09-07T12:47:00Z">
                  <w:rPr>
                    <w:rFonts w:ascii="Times" w:hAnsi="Times" w:cs="Arial"/>
                    <w:color w:val="0000FF"/>
                    <w:u w:val="single"/>
                  </w:rPr>
                </w:rPrChange>
              </w:rPr>
              <w:t>970</w:t>
            </w:r>
            <w:ins w:id="2231" w:author="Robert Pasternak" w:date="2024-07-16T10:02:00Z">
              <w:r>
                <w:rPr>
                  <w:sz w:val="20"/>
                  <w:szCs w:val="20"/>
                </w:rPr>
                <w:t>4</w:t>
              </w:r>
            </w:ins>
            <w:del w:id="2232" w:author="Robert Pasternak" w:date="2024-07-16T10:02:00Z">
              <w:r w:rsidRPr="008416E6" w:rsidDel="00565342">
                <w:rPr>
                  <w:sz w:val="20"/>
                  <w:szCs w:val="20"/>
                  <w:rPrChange w:id="2233" w:author="Robert Pasternak" w:date="2021-09-07T12:47:00Z">
                    <w:rPr>
                      <w:rFonts w:ascii="Times" w:hAnsi="Times" w:cs="Arial"/>
                      <w:color w:val="0000FF"/>
                      <w:u w:val="single"/>
                    </w:rPr>
                  </w:rPrChange>
                </w:rPr>
                <w:delText>3,540</w:delText>
              </w:r>
            </w:del>
          </w:p>
        </w:tc>
        <w:tc>
          <w:tcPr>
            <w:tcW w:w="708" w:type="dxa"/>
            <w:noWrap/>
            <w:vAlign w:val="center"/>
            <w:tcPrChange w:id="2234" w:author="Robert Pasternak" w:date="2024-07-16T10:09:00Z">
              <w:tcPr>
                <w:tcW w:w="708" w:type="dxa"/>
                <w:noWrap/>
                <w:vAlign w:val="center"/>
              </w:tcPr>
            </w:tcPrChange>
          </w:tcPr>
          <w:p w14:paraId="403E1FFE" w14:textId="77777777" w:rsidR="00330D4B" w:rsidRPr="008416E6" w:rsidRDefault="00330D4B">
            <w:pPr>
              <w:spacing w:line="312" w:lineRule="auto"/>
              <w:jc w:val="center"/>
              <w:rPr>
                <w:sz w:val="20"/>
                <w:szCs w:val="20"/>
                <w:rPrChange w:id="2235" w:author="Robert Pasternak" w:date="2021-09-07T12:47:00Z">
                  <w:rPr>
                    <w:rFonts w:ascii="Times" w:hAnsi="Times" w:cs="Arial"/>
                  </w:rPr>
                </w:rPrChange>
              </w:rPr>
              <w:pPrChange w:id="2236" w:author="Robert Pasternak" w:date="2021-05-13T11:34:00Z">
                <w:pPr>
                  <w:jc w:val="center"/>
                </w:pPr>
              </w:pPrChange>
            </w:pPr>
            <w:r w:rsidRPr="008416E6">
              <w:rPr>
                <w:sz w:val="20"/>
                <w:szCs w:val="20"/>
                <w:rPrChange w:id="2237" w:author="Robert Pasternak" w:date="2021-09-07T12:47:00Z">
                  <w:rPr>
                    <w:rFonts w:ascii="Times" w:hAnsi="Times" w:cs="Arial"/>
                    <w:color w:val="0000FF"/>
                    <w:u w:val="single"/>
                  </w:rPr>
                </w:rPrChange>
              </w:rPr>
              <w:t>9664</w:t>
            </w:r>
            <w:del w:id="2238" w:author="Robert Pasternak" w:date="2024-07-16T10:02:00Z">
              <w:r w:rsidRPr="008416E6" w:rsidDel="00565342">
                <w:rPr>
                  <w:sz w:val="20"/>
                  <w:szCs w:val="20"/>
                  <w:rPrChange w:id="2239" w:author="Robert Pasternak" w:date="2021-09-07T12:47:00Z">
                    <w:rPr>
                      <w:rFonts w:ascii="Times" w:hAnsi="Times" w:cs="Arial"/>
                      <w:color w:val="0000FF"/>
                      <w:u w:val="single"/>
                    </w:rPr>
                  </w:rPrChange>
                </w:rPr>
                <w:delText>,470</w:delText>
              </w:r>
            </w:del>
          </w:p>
        </w:tc>
        <w:tc>
          <w:tcPr>
            <w:tcW w:w="709" w:type="dxa"/>
            <w:tcBorders>
              <w:right w:val="single" w:sz="12" w:space="0" w:color="auto"/>
            </w:tcBorders>
            <w:vAlign w:val="center"/>
            <w:tcPrChange w:id="2240" w:author="Robert Pasternak" w:date="2024-07-16T10:09:00Z">
              <w:tcPr>
                <w:tcW w:w="709" w:type="dxa"/>
                <w:tcBorders>
                  <w:right w:val="single" w:sz="12" w:space="0" w:color="auto"/>
                </w:tcBorders>
                <w:vAlign w:val="center"/>
              </w:tcPr>
            </w:tcPrChange>
          </w:tcPr>
          <w:p w14:paraId="2A5E39C7" w14:textId="02AD7FB8" w:rsidR="00330D4B" w:rsidRPr="008416E6" w:rsidRDefault="00330D4B">
            <w:pPr>
              <w:spacing w:line="312" w:lineRule="auto"/>
              <w:jc w:val="center"/>
              <w:rPr>
                <w:sz w:val="20"/>
                <w:szCs w:val="20"/>
                <w:rPrChange w:id="2241" w:author="Robert Pasternak" w:date="2021-09-07T12:47:00Z">
                  <w:rPr>
                    <w:rFonts w:ascii="Times" w:hAnsi="Times" w:cs="Arial"/>
                  </w:rPr>
                </w:rPrChange>
              </w:rPr>
              <w:pPrChange w:id="2242" w:author="Robert Pasternak" w:date="2021-05-13T11:34:00Z">
                <w:pPr>
                  <w:jc w:val="center"/>
                </w:pPr>
              </w:pPrChange>
            </w:pPr>
            <w:r w:rsidRPr="008416E6">
              <w:rPr>
                <w:sz w:val="20"/>
                <w:szCs w:val="20"/>
                <w:rPrChange w:id="2243" w:author="Robert Pasternak" w:date="2021-09-07T12:47:00Z">
                  <w:rPr>
                    <w:rFonts w:ascii="Times" w:hAnsi="Times" w:cs="Arial"/>
                    <w:color w:val="0000FF"/>
                    <w:u w:val="single"/>
                  </w:rPr>
                </w:rPrChange>
              </w:rPr>
              <w:t>102</w:t>
            </w:r>
            <w:ins w:id="2244" w:author="Robert Pasternak" w:date="2024-07-16T10:03:00Z">
              <w:r>
                <w:rPr>
                  <w:sz w:val="20"/>
                  <w:szCs w:val="20"/>
                </w:rPr>
                <w:t>10</w:t>
              </w:r>
            </w:ins>
            <w:del w:id="2245" w:author="Robert Pasternak" w:date="2024-07-16T10:03:00Z">
              <w:r w:rsidRPr="008416E6" w:rsidDel="00565342">
                <w:rPr>
                  <w:sz w:val="20"/>
                  <w:szCs w:val="20"/>
                  <w:rPrChange w:id="2246" w:author="Robert Pasternak" w:date="2021-09-07T12:47:00Z">
                    <w:rPr>
                      <w:rFonts w:ascii="Times" w:hAnsi="Times" w:cs="Arial"/>
                      <w:color w:val="0000FF"/>
                      <w:u w:val="single"/>
                    </w:rPr>
                  </w:rPrChange>
                </w:rPr>
                <w:delText>09,870</w:delText>
              </w:r>
            </w:del>
          </w:p>
        </w:tc>
        <w:tc>
          <w:tcPr>
            <w:tcW w:w="709" w:type="dxa"/>
            <w:tcBorders>
              <w:left w:val="single" w:sz="12" w:space="0" w:color="auto"/>
              <w:right w:val="single" w:sz="12" w:space="0" w:color="auto"/>
            </w:tcBorders>
            <w:vAlign w:val="center"/>
            <w:tcPrChange w:id="2247" w:author="Robert Pasternak" w:date="2024-07-16T10:09:00Z">
              <w:tcPr>
                <w:tcW w:w="709" w:type="dxa"/>
                <w:tcBorders>
                  <w:left w:val="single" w:sz="12" w:space="0" w:color="auto"/>
                  <w:right w:val="single" w:sz="12" w:space="0" w:color="auto"/>
                </w:tcBorders>
                <w:vAlign w:val="center"/>
              </w:tcPr>
            </w:tcPrChange>
          </w:tcPr>
          <w:p w14:paraId="7BDB4D59" w14:textId="77777777" w:rsidR="00330D4B" w:rsidRPr="008416E6" w:rsidRDefault="00330D4B">
            <w:pPr>
              <w:spacing w:line="312" w:lineRule="auto"/>
              <w:jc w:val="center"/>
              <w:rPr>
                <w:sz w:val="20"/>
                <w:szCs w:val="20"/>
                <w:rPrChange w:id="2248" w:author="Robert Pasternak" w:date="2021-09-07T12:47:00Z">
                  <w:rPr/>
                </w:rPrChange>
              </w:rPr>
              <w:pPrChange w:id="2249" w:author="Robert Pasternak" w:date="2021-05-13T11:34:00Z">
                <w:pPr>
                  <w:jc w:val="center"/>
                </w:pPr>
              </w:pPrChange>
            </w:pPr>
            <w:r w:rsidRPr="008416E6">
              <w:rPr>
                <w:sz w:val="20"/>
                <w:szCs w:val="20"/>
                <w:rPrChange w:id="2250" w:author="Robert Pasternak" w:date="2021-09-07T12:47:00Z">
                  <w:rPr>
                    <w:color w:val="0000FF"/>
                    <w:u w:val="single"/>
                  </w:rPr>
                </w:rPrChange>
              </w:rPr>
              <w:t>10317</w:t>
            </w:r>
            <w:del w:id="2251" w:author="Robert Pasternak" w:date="2024-07-16T10:03:00Z">
              <w:r w:rsidRPr="008416E6" w:rsidDel="00330D4B">
                <w:rPr>
                  <w:sz w:val="20"/>
                  <w:szCs w:val="20"/>
                  <w:rPrChange w:id="2252" w:author="Robert Pasternak" w:date="2021-09-07T12:47:00Z">
                    <w:rPr>
                      <w:color w:val="0000FF"/>
                      <w:u w:val="single"/>
                    </w:rPr>
                  </w:rPrChange>
                </w:rPr>
                <w:delText>,070</w:delText>
              </w:r>
            </w:del>
          </w:p>
        </w:tc>
        <w:tc>
          <w:tcPr>
            <w:tcW w:w="709" w:type="dxa"/>
            <w:tcBorders>
              <w:left w:val="single" w:sz="12" w:space="0" w:color="auto"/>
              <w:right w:val="single" w:sz="4" w:space="0" w:color="auto"/>
            </w:tcBorders>
            <w:vAlign w:val="center"/>
            <w:tcPrChange w:id="2253" w:author="Robert Pasternak" w:date="2024-07-16T10:09:00Z">
              <w:tcPr>
                <w:tcW w:w="709" w:type="dxa"/>
                <w:tcBorders>
                  <w:left w:val="single" w:sz="12" w:space="0" w:color="auto"/>
                  <w:right w:val="single" w:sz="4" w:space="0" w:color="auto"/>
                </w:tcBorders>
                <w:vAlign w:val="center"/>
              </w:tcPr>
            </w:tcPrChange>
          </w:tcPr>
          <w:p w14:paraId="2733492B" w14:textId="4635760E" w:rsidR="00330D4B" w:rsidRPr="008416E6" w:rsidRDefault="00330D4B">
            <w:pPr>
              <w:spacing w:line="312" w:lineRule="auto"/>
              <w:jc w:val="center"/>
              <w:rPr>
                <w:sz w:val="20"/>
                <w:szCs w:val="20"/>
                <w:rPrChange w:id="2254" w:author="Robert Pasternak" w:date="2021-09-07T12:47:00Z">
                  <w:rPr>
                    <w:rFonts w:ascii="Times" w:hAnsi="Times" w:cs="Arial"/>
                  </w:rPr>
                </w:rPrChange>
              </w:rPr>
              <w:pPrChange w:id="2255" w:author="Robert Pasternak" w:date="2021-05-13T11:34:00Z">
                <w:pPr>
                  <w:jc w:val="center"/>
                </w:pPr>
              </w:pPrChange>
            </w:pPr>
            <w:ins w:id="2256" w:author="Robert Pasternak" w:date="2021-05-11T08:07:00Z">
              <w:r w:rsidRPr="008416E6">
                <w:rPr>
                  <w:sz w:val="20"/>
                  <w:szCs w:val="20"/>
                  <w:rPrChange w:id="2257" w:author="Robert Pasternak" w:date="2021-09-07T12:47:00Z">
                    <w:rPr>
                      <w:rFonts w:ascii="Times" w:hAnsi="Times" w:cs="Arial"/>
                      <w:color w:val="0000FF"/>
                      <w:sz w:val="20"/>
                      <w:szCs w:val="20"/>
                      <w:u w:val="single"/>
                    </w:rPr>
                  </w:rPrChange>
                </w:rPr>
                <w:t>10720</w:t>
              </w:r>
            </w:ins>
            <w:del w:id="2258" w:author="kaluz" w:date="2021-05-04T12:45:00Z">
              <w:r w:rsidRPr="008416E6">
                <w:rPr>
                  <w:sz w:val="20"/>
                  <w:szCs w:val="20"/>
                  <w:rPrChange w:id="2259" w:author="Robert Pasternak" w:date="2021-09-07T12:47:00Z">
                    <w:rPr>
                      <w:rFonts w:ascii="Times" w:hAnsi="Times" w:cs="Arial"/>
                      <w:color w:val="0000FF"/>
                      <w:u w:val="single"/>
                    </w:rPr>
                  </w:rPrChange>
                </w:rPr>
                <w:delText>2524,800</w:delText>
              </w:r>
            </w:del>
          </w:p>
        </w:tc>
        <w:tc>
          <w:tcPr>
            <w:tcW w:w="708" w:type="dxa"/>
            <w:tcBorders>
              <w:left w:val="single" w:sz="4" w:space="0" w:color="auto"/>
              <w:right w:val="single" w:sz="4" w:space="0" w:color="auto"/>
            </w:tcBorders>
            <w:vAlign w:val="center"/>
            <w:tcPrChange w:id="2260" w:author="Robert Pasternak" w:date="2024-07-16T10:09:00Z">
              <w:tcPr>
                <w:tcW w:w="708" w:type="dxa"/>
                <w:tcBorders>
                  <w:left w:val="single" w:sz="4" w:space="0" w:color="auto"/>
                  <w:right w:val="single" w:sz="4" w:space="0" w:color="auto"/>
                </w:tcBorders>
                <w:vAlign w:val="center"/>
              </w:tcPr>
            </w:tcPrChange>
          </w:tcPr>
          <w:p w14:paraId="758AB795" w14:textId="428F7DFC" w:rsidR="00330D4B" w:rsidRPr="008416E6" w:rsidRDefault="00330D4B">
            <w:pPr>
              <w:spacing w:line="312" w:lineRule="auto"/>
              <w:jc w:val="center"/>
              <w:rPr>
                <w:sz w:val="20"/>
                <w:szCs w:val="20"/>
                <w:rPrChange w:id="2261" w:author="Robert Pasternak" w:date="2021-09-07T12:47:00Z">
                  <w:rPr>
                    <w:rFonts w:ascii="Times" w:hAnsi="Times" w:cs="Arial"/>
                  </w:rPr>
                </w:rPrChange>
              </w:rPr>
              <w:pPrChange w:id="2262" w:author="Robert Pasternak" w:date="2021-05-13T11:34:00Z">
                <w:pPr>
                  <w:jc w:val="center"/>
                </w:pPr>
              </w:pPrChange>
            </w:pPr>
            <w:ins w:id="2263" w:author="Robert Pasternak" w:date="2021-05-11T08:07:00Z">
              <w:r w:rsidRPr="008416E6">
                <w:rPr>
                  <w:sz w:val="20"/>
                  <w:szCs w:val="20"/>
                  <w:rPrChange w:id="2264" w:author="Robert Pasternak" w:date="2021-09-07T12:47:00Z">
                    <w:rPr>
                      <w:rFonts w:ascii="Times" w:hAnsi="Times" w:cs="Arial"/>
                      <w:color w:val="0000FF"/>
                      <w:sz w:val="20"/>
                      <w:szCs w:val="20"/>
                      <w:u w:val="single"/>
                    </w:rPr>
                  </w:rPrChange>
                </w:rPr>
                <w:t>1081</w:t>
              </w:r>
              <w:r w:rsidRPr="00330D4B">
                <w:rPr>
                  <w:sz w:val="20"/>
                  <w:szCs w:val="20"/>
                </w:rPr>
                <w:t>1</w:t>
              </w:r>
            </w:ins>
          </w:p>
        </w:tc>
        <w:tc>
          <w:tcPr>
            <w:tcW w:w="709" w:type="dxa"/>
            <w:tcBorders>
              <w:left w:val="single" w:sz="4" w:space="0" w:color="auto"/>
              <w:right w:val="single" w:sz="4" w:space="0" w:color="auto"/>
            </w:tcBorders>
            <w:vAlign w:val="center"/>
            <w:tcPrChange w:id="2265" w:author="Robert Pasternak" w:date="2024-07-16T10:09:00Z">
              <w:tcPr>
                <w:tcW w:w="709" w:type="dxa"/>
                <w:tcBorders>
                  <w:left w:val="single" w:sz="4" w:space="0" w:color="auto"/>
                  <w:right w:val="single" w:sz="4" w:space="0" w:color="auto"/>
                </w:tcBorders>
                <w:vAlign w:val="center"/>
              </w:tcPr>
            </w:tcPrChange>
          </w:tcPr>
          <w:p w14:paraId="65B1BB79" w14:textId="7E498555" w:rsidR="00330D4B" w:rsidRPr="008416E6" w:rsidRDefault="00330D4B">
            <w:pPr>
              <w:spacing w:line="312" w:lineRule="auto"/>
              <w:jc w:val="center"/>
              <w:rPr>
                <w:sz w:val="20"/>
                <w:szCs w:val="20"/>
                <w:rPrChange w:id="2266" w:author="Robert Pasternak" w:date="2021-09-07T12:47:00Z">
                  <w:rPr>
                    <w:rFonts w:ascii="Times" w:hAnsi="Times" w:cs="Arial"/>
                    <w:sz w:val="20"/>
                    <w:szCs w:val="20"/>
                  </w:rPr>
                </w:rPrChange>
              </w:rPr>
              <w:pPrChange w:id="2267" w:author="Piotr Szumlak" w:date="2021-07-09T12:34:00Z">
                <w:pPr>
                  <w:jc w:val="center"/>
                </w:pPr>
              </w:pPrChange>
            </w:pPr>
            <w:ins w:id="2268" w:author="Robert Pasternak" w:date="2024-07-16T09:53:00Z">
              <w:r>
                <w:rPr>
                  <w:sz w:val="20"/>
                  <w:szCs w:val="20"/>
                </w:rPr>
                <w:t>11040</w:t>
              </w:r>
            </w:ins>
            <w:ins w:id="2269" w:author="Piotr Szumlak" w:date="2021-07-09T12:34:00Z">
              <w:del w:id="2270" w:author="Robert Pasternak" w:date="2024-07-16T09:53:00Z">
                <w:r w:rsidRPr="008416E6" w:rsidDel="00565342">
                  <w:rPr>
                    <w:sz w:val="20"/>
                    <w:szCs w:val="20"/>
                  </w:rPr>
                  <w:delText>51022</w:delText>
                </w:r>
              </w:del>
            </w:ins>
          </w:p>
        </w:tc>
        <w:tc>
          <w:tcPr>
            <w:tcW w:w="838" w:type="dxa"/>
            <w:tcBorders>
              <w:left w:val="single" w:sz="4" w:space="0" w:color="auto"/>
              <w:right w:val="single" w:sz="4" w:space="0" w:color="auto"/>
            </w:tcBorders>
            <w:vAlign w:val="center"/>
            <w:tcPrChange w:id="2271" w:author="Robert Pasternak" w:date="2024-07-16T10:09:00Z">
              <w:tcPr>
                <w:tcW w:w="838" w:type="dxa"/>
                <w:tcBorders>
                  <w:left w:val="single" w:sz="4" w:space="0" w:color="auto"/>
                  <w:right w:val="single" w:sz="4" w:space="0" w:color="auto"/>
                </w:tcBorders>
                <w:vAlign w:val="center"/>
              </w:tcPr>
            </w:tcPrChange>
          </w:tcPr>
          <w:p w14:paraId="7383F0E0" w14:textId="6E6A3F1F" w:rsidR="00330D4B" w:rsidRPr="00330D4B" w:rsidRDefault="00330D4B" w:rsidP="002E38BD">
            <w:pPr>
              <w:spacing w:line="312" w:lineRule="auto"/>
              <w:jc w:val="center"/>
              <w:rPr>
                <w:sz w:val="20"/>
                <w:szCs w:val="20"/>
              </w:rPr>
            </w:pPr>
            <w:ins w:id="2272" w:author="Robert Pasternak" w:date="2024-07-16T09:57:00Z">
              <w:r>
                <w:rPr>
                  <w:sz w:val="20"/>
                  <w:szCs w:val="20"/>
                </w:rPr>
                <w:t>10033</w:t>
              </w:r>
            </w:ins>
          </w:p>
        </w:tc>
        <w:tc>
          <w:tcPr>
            <w:tcW w:w="751" w:type="dxa"/>
            <w:gridSpan w:val="2"/>
            <w:tcBorders>
              <w:left w:val="single" w:sz="4" w:space="0" w:color="auto"/>
              <w:right w:val="single" w:sz="4" w:space="0" w:color="auto"/>
            </w:tcBorders>
            <w:vAlign w:val="center"/>
            <w:tcPrChange w:id="2273" w:author="Robert Pasternak" w:date="2024-07-16T10:09:00Z">
              <w:tcPr>
                <w:tcW w:w="751" w:type="dxa"/>
                <w:gridSpan w:val="2"/>
                <w:tcBorders>
                  <w:left w:val="single" w:sz="4" w:space="0" w:color="auto"/>
                  <w:right w:val="single" w:sz="4" w:space="0" w:color="auto"/>
                </w:tcBorders>
                <w:vAlign w:val="center"/>
              </w:tcPr>
            </w:tcPrChange>
          </w:tcPr>
          <w:p w14:paraId="2F9EA227" w14:textId="16192F56" w:rsidR="00330D4B" w:rsidRPr="00330D4B" w:rsidRDefault="00330D4B" w:rsidP="002E38BD">
            <w:pPr>
              <w:spacing w:line="312" w:lineRule="auto"/>
              <w:jc w:val="center"/>
              <w:rPr>
                <w:sz w:val="20"/>
                <w:szCs w:val="20"/>
              </w:rPr>
            </w:pPr>
            <w:ins w:id="2274" w:author="Robert Pasternak" w:date="2024-07-16T10:08:00Z">
              <w:r>
                <w:rPr>
                  <w:sz w:val="20"/>
                  <w:szCs w:val="20"/>
                </w:rPr>
                <w:t>9760</w:t>
              </w:r>
            </w:ins>
          </w:p>
        </w:tc>
        <w:tc>
          <w:tcPr>
            <w:tcW w:w="1104" w:type="dxa"/>
            <w:tcBorders>
              <w:left w:val="single" w:sz="4" w:space="0" w:color="auto"/>
            </w:tcBorders>
            <w:vAlign w:val="center"/>
            <w:tcPrChange w:id="2275" w:author="Robert Pasternak" w:date="2024-07-16T10:09:00Z">
              <w:tcPr>
                <w:tcW w:w="537" w:type="dxa"/>
                <w:tcBorders>
                  <w:left w:val="single" w:sz="4" w:space="0" w:color="auto"/>
                </w:tcBorders>
                <w:vAlign w:val="center"/>
              </w:tcPr>
            </w:tcPrChange>
          </w:tcPr>
          <w:p w14:paraId="1EF42A99" w14:textId="0ECBCFFA" w:rsidR="00330D4B" w:rsidRPr="00330D4B" w:rsidRDefault="00330D4B" w:rsidP="002E38BD">
            <w:pPr>
              <w:spacing w:line="312" w:lineRule="auto"/>
              <w:jc w:val="center"/>
              <w:rPr>
                <w:sz w:val="20"/>
                <w:szCs w:val="20"/>
              </w:rPr>
            </w:pPr>
            <w:ins w:id="2276" w:author="Robert Pasternak" w:date="2024-07-16T10:09:00Z">
              <w:r>
                <w:rPr>
                  <w:sz w:val="20"/>
                  <w:szCs w:val="20"/>
                </w:rPr>
                <w:t>4978</w:t>
              </w:r>
            </w:ins>
          </w:p>
        </w:tc>
      </w:tr>
      <w:tr w:rsidR="00330D4B" w:rsidRPr="008416E6" w14:paraId="00107A65" w14:textId="188C19E4" w:rsidTr="00330D4B">
        <w:trPr>
          <w:trHeight w:val="413"/>
          <w:trPrChange w:id="2277" w:author="Robert Pasternak" w:date="2024-07-16T10:09:00Z">
            <w:trPr>
              <w:trHeight w:val="413"/>
            </w:trPr>
          </w:trPrChange>
        </w:trPr>
        <w:tc>
          <w:tcPr>
            <w:tcW w:w="2703" w:type="dxa"/>
            <w:vAlign w:val="center"/>
            <w:tcPrChange w:id="2278" w:author="Robert Pasternak" w:date="2024-07-16T10:09:00Z">
              <w:tcPr>
                <w:tcW w:w="1707" w:type="dxa"/>
                <w:vAlign w:val="center"/>
              </w:tcPr>
            </w:tcPrChange>
          </w:tcPr>
          <w:p w14:paraId="0E3D7E76" w14:textId="77777777" w:rsidR="00330D4B" w:rsidRPr="002E38BD" w:rsidRDefault="00330D4B">
            <w:pPr>
              <w:spacing w:line="312" w:lineRule="auto"/>
              <w:jc w:val="left"/>
              <w:rPr>
                <w:bCs/>
                <w:sz w:val="16"/>
                <w:szCs w:val="16"/>
                <w:rPrChange w:id="2279" w:author="Robert Pasternak" w:date="2024-07-16T09:50:00Z">
                  <w:rPr>
                    <w:rFonts w:ascii="Times" w:hAnsi="Times" w:cs="Arial"/>
                    <w:bCs/>
                  </w:rPr>
                </w:rPrChange>
              </w:rPr>
              <w:pPrChange w:id="2280" w:author="Robert Pasternak" w:date="2021-05-13T11:42:00Z">
                <w:pPr/>
              </w:pPrChange>
            </w:pPr>
            <w:r w:rsidRPr="002E38BD">
              <w:rPr>
                <w:bCs/>
                <w:sz w:val="16"/>
                <w:szCs w:val="16"/>
                <w:rPrChange w:id="2281" w:author="Robert Pasternak" w:date="2024-07-16T09:50:00Z">
                  <w:rPr>
                    <w:rFonts w:ascii="Times" w:hAnsi="Times" w:cs="Arial"/>
                    <w:bCs/>
                    <w:color w:val="0000FF"/>
                    <w:u w:val="single"/>
                  </w:rPr>
                </w:rPrChange>
              </w:rPr>
              <w:t>Papier i tektura. Opakowania z papieru i tektury</w:t>
            </w:r>
            <w:ins w:id="2282" w:author="Robert Pasternak" w:date="2021-05-11T08:08:00Z">
              <w:r w:rsidRPr="002E38BD">
                <w:rPr>
                  <w:bCs/>
                  <w:sz w:val="16"/>
                  <w:szCs w:val="16"/>
                  <w:rPrChange w:id="2283" w:author="Robert Pasternak" w:date="2024-07-16T09:50:00Z">
                    <w:rPr>
                      <w:rFonts w:ascii="Times" w:hAnsi="Times" w:cs="Arial"/>
                      <w:bCs/>
                      <w:color w:val="0000FF"/>
                      <w:sz w:val="20"/>
                      <w:szCs w:val="20"/>
                      <w:u w:val="single"/>
                    </w:rPr>
                  </w:rPrChange>
                </w:rPr>
                <w:t xml:space="preserve"> – 20 01 01</w:t>
              </w:r>
            </w:ins>
            <w:ins w:id="2284" w:author="Robert Pasternak" w:date="2021-05-11T08:54:00Z">
              <w:r w:rsidRPr="002E38BD">
                <w:rPr>
                  <w:bCs/>
                  <w:sz w:val="16"/>
                  <w:szCs w:val="16"/>
                  <w:rPrChange w:id="2285" w:author="Robert Pasternak" w:date="2024-07-16T09:50:00Z">
                    <w:rPr>
                      <w:rFonts w:ascii="Times" w:hAnsi="Times" w:cs="Arial"/>
                      <w:bCs/>
                      <w:color w:val="0000FF"/>
                      <w:sz w:val="20"/>
                      <w:szCs w:val="20"/>
                      <w:u w:val="single"/>
                    </w:rPr>
                  </w:rPrChange>
                </w:rPr>
                <w:t xml:space="preserve">, </w:t>
              </w:r>
              <w:r w:rsidRPr="002E38BD">
                <w:rPr>
                  <w:bCs/>
                  <w:sz w:val="16"/>
                  <w:szCs w:val="16"/>
                  <w:rPrChange w:id="2286" w:author="Robert Pasternak" w:date="2024-07-16T09:50:00Z">
                    <w:rPr>
                      <w:rFonts w:ascii="Times" w:hAnsi="Times" w:cs="Arial"/>
                      <w:bCs/>
                      <w:color w:val="0000FF"/>
                      <w:sz w:val="20"/>
                      <w:szCs w:val="20"/>
                      <w:u w:val="single"/>
                    </w:rPr>
                  </w:rPrChange>
                </w:rPr>
                <w:br/>
                <w:t>15 01 01</w:t>
              </w:r>
            </w:ins>
          </w:p>
        </w:tc>
        <w:tc>
          <w:tcPr>
            <w:tcW w:w="713" w:type="dxa"/>
            <w:noWrap/>
            <w:vAlign w:val="center"/>
            <w:tcPrChange w:id="2287" w:author="Robert Pasternak" w:date="2024-07-16T10:09:00Z">
              <w:tcPr>
                <w:tcW w:w="713" w:type="dxa"/>
                <w:noWrap/>
                <w:vAlign w:val="center"/>
              </w:tcPr>
            </w:tcPrChange>
          </w:tcPr>
          <w:p w14:paraId="68293574" w14:textId="27BE7364" w:rsidR="00330D4B" w:rsidRPr="008416E6" w:rsidRDefault="00330D4B">
            <w:pPr>
              <w:spacing w:line="312" w:lineRule="auto"/>
              <w:jc w:val="center"/>
              <w:rPr>
                <w:sz w:val="20"/>
                <w:szCs w:val="20"/>
                <w:rPrChange w:id="2288" w:author="Robert Pasternak" w:date="2021-09-07T12:47:00Z">
                  <w:rPr>
                    <w:rFonts w:ascii="Times" w:hAnsi="Times" w:cs="Arial"/>
                  </w:rPr>
                </w:rPrChange>
              </w:rPr>
              <w:pPrChange w:id="2289" w:author="Robert Pasternak" w:date="2021-05-13T11:34:00Z">
                <w:pPr>
                  <w:jc w:val="center"/>
                </w:pPr>
              </w:pPrChange>
            </w:pPr>
            <w:r w:rsidRPr="008416E6">
              <w:rPr>
                <w:sz w:val="20"/>
                <w:szCs w:val="20"/>
                <w:rPrChange w:id="2290" w:author="Robert Pasternak" w:date="2021-09-07T12:47:00Z">
                  <w:rPr>
                    <w:rFonts w:ascii="Times" w:hAnsi="Times" w:cs="Arial"/>
                    <w:color w:val="0000FF"/>
                    <w:u w:val="single"/>
                  </w:rPr>
                </w:rPrChange>
              </w:rPr>
              <w:t>5</w:t>
            </w:r>
            <w:ins w:id="2291" w:author="Robert Pasternak" w:date="2024-07-16T10:01:00Z">
              <w:r>
                <w:rPr>
                  <w:sz w:val="20"/>
                  <w:szCs w:val="20"/>
                </w:rPr>
                <w:t>5</w:t>
              </w:r>
            </w:ins>
            <w:del w:id="2292" w:author="Robert Pasternak" w:date="2024-07-16T10:01:00Z">
              <w:r w:rsidRPr="008416E6" w:rsidDel="00565342">
                <w:rPr>
                  <w:sz w:val="20"/>
                  <w:szCs w:val="20"/>
                  <w:rPrChange w:id="2293" w:author="Robert Pasternak" w:date="2021-09-07T12:47:00Z">
                    <w:rPr>
                      <w:rFonts w:ascii="Times" w:hAnsi="Times" w:cs="Arial"/>
                      <w:color w:val="0000FF"/>
                      <w:u w:val="single"/>
                    </w:rPr>
                  </w:rPrChange>
                </w:rPr>
                <w:delText>4,906</w:delText>
              </w:r>
            </w:del>
          </w:p>
        </w:tc>
        <w:tc>
          <w:tcPr>
            <w:tcW w:w="709" w:type="dxa"/>
            <w:noWrap/>
            <w:vAlign w:val="center"/>
            <w:tcPrChange w:id="2294" w:author="Robert Pasternak" w:date="2024-07-16T10:09:00Z">
              <w:tcPr>
                <w:tcW w:w="709" w:type="dxa"/>
                <w:noWrap/>
                <w:vAlign w:val="center"/>
              </w:tcPr>
            </w:tcPrChange>
          </w:tcPr>
          <w:p w14:paraId="0FF49303" w14:textId="258CE253" w:rsidR="00330D4B" w:rsidRPr="008416E6" w:rsidRDefault="00330D4B">
            <w:pPr>
              <w:spacing w:line="312" w:lineRule="auto"/>
              <w:jc w:val="center"/>
              <w:rPr>
                <w:sz w:val="20"/>
                <w:szCs w:val="20"/>
                <w:rPrChange w:id="2295" w:author="Robert Pasternak" w:date="2021-09-07T12:47:00Z">
                  <w:rPr>
                    <w:rFonts w:ascii="Times" w:hAnsi="Times" w:cs="Arial"/>
                  </w:rPr>
                </w:rPrChange>
              </w:rPr>
              <w:pPrChange w:id="2296" w:author="Robert Pasternak" w:date="2021-05-13T11:34:00Z">
                <w:pPr>
                  <w:jc w:val="center"/>
                </w:pPr>
              </w:pPrChange>
            </w:pPr>
            <w:r w:rsidRPr="008416E6">
              <w:rPr>
                <w:sz w:val="20"/>
                <w:szCs w:val="20"/>
                <w:rPrChange w:id="2297" w:author="Robert Pasternak" w:date="2021-09-07T12:47:00Z">
                  <w:rPr>
                    <w:rFonts w:ascii="Times" w:hAnsi="Times" w:cs="Arial"/>
                    <w:color w:val="0000FF"/>
                    <w:u w:val="single"/>
                  </w:rPr>
                </w:rPrChange>
              </w:rPr>
              <w:t>5</w:t>
            </w:r>
            <w:ins w:id="2298" w:author="Robert Pasternak" w:date="2024-07-16T10:02:00Z">
              <w:r>
                <w:rPr>
                  <w:sz w:val="20"/>
                  <w:szCs w:val="20"/>
                </w:rPr>
                <w:t>6</w:t>
              </w:r>
            </w:ins>
            <w:del w:id="2299" w:author="Robert Pasternak" w:date="2024-07-16T10:02:00Z">
              <w:r w:rsidRPr="008416E6" w:rsidDel="00565342">
                <w:rPr>
                  <w:sz w:val="20"/>
                  <w:szCs w:val="20"/>
                  <w:rPrChange w:id="2300" w:author="Robert Pasternak" w:date="2021-09-07T12:47:00Z">
                    <w:rPr>
                      <w:rFonts w:ascii="Times" w:hAnsi="Times" w:cs="Arial"/>
                      <w:color w:val="0000FF"/>
                      <w:u w:val="single"/>
                    </w:rPr>
                  </w:rPrChange>
                </w:rPr>
                <w:delText>5,790</w:delText>
              </w:r>
            </w:del>
          </w:p>
        </w:tc>
        <w:tc>
          <w:tcPr>
            <w:tcW w:w="708" w:type="dxa"/>
            <w:noWrap/>
            <w:vAlign w:val="center"/>
            <w:tcPrChange w:id="2301" w:author="Robert Pasternak" w:date="2024-07-16T10:09:00Z">
              <w:tcPr>
                <w:tcW w:w="708" w:type="dxa"/>
                <w:noWrap/>
                <w:vAlign w:val="center"/>
              </w:tcPr>
            </w:tcPrChange>
          </w:tcPr>
          <w:p w14:paraId="34B894D6" w14:textId="37794763" w:rsidR="00330D4B" w:rsidRPr="008416E6" w:rsidRDefault="00330D4B">
            <w:pPr>
              <w:spacing w:line="312" w:lineRule="auto"/>
              <w:jc w:val="center"/>
              <w:rPr>
                <w:sz w:val="20"/>
                <w:szCs w:val="20"/>
                <w:rPrChange w:id="2302" w:author="Robert Pasternak" w:date="2021-09-07T12:47:00Z">
                  <w:rPr>
                    <w:rFonts w:ascii="Times" w:hAnsi="Times" w:cs="Arial"/>
                  </w:rPr>
                </w:rPrChange>
              </w:rPr>
              <w:pPrChange w:id="2303" w:author="Robert Pasternak" w:date="2021-05-13T11:34:00Z">
                <w:pPr>
                  <w:jc w:val="center"/>
                </w:pPr>
              </w:pPrChange>
            </w:pPr>
            <w:r w:rsidRPr="008416E6">
              <w:rPr>
                <w:sz w:val="20"/>
                <w:szCs w:val="20"/>
                <w:rPrChange w:id="2304" w:author="Robert Pasternak" w:date="2021-09-07T12:47:00Z">
                  <w:rPr>
                    <w:rFonts w:ascii="Times" w:hAnsi="Times" w:cs="Arial"/>
                    <w:color w:val="0000FF"/>
                    <w:u w:val="single"/>
                  </w:rPr>
                </w:rPrChange>
              </w:rPr>
              <w:t>8</w:t>
            </w:r>
            <w:ins w:id="2305" w:author="Robert Pasternak" w:date="2024-07-16T10:02:00Z">
              <w:r>
                <w:rPr>
                  <w:sz w:val="20"/>
                  <w:szCs w:val="20"/>
                </w:rPr>
                <w:t>5</w:t>
              </w:r>
            </w:ins>
            <w:del w:id="2306" w:author="Robert Pasternak" w:date="2024-07-16T10:02:00Z">
              <w:r w:rsidRPr="008416E6" w:rsidDel="00565342">
                <w:rPr>
                  <w:sz w:val="20"/>
                  <w:szCs w:val="20"/>
                  <w:rPrChange w:id="2307" w:author="Robert Pasternak" w:date="2021-09-07T12:47:00Z">
                    <w:rPr>
                      <w:rFonts w:ascii="Times" w:hAnsi="Times" w:cs="Arial"/>
                      <w:color w:val="0000FF"/>
                      <w:u w:val="single"/>
                    </w:rPr>
                  </w:rPrChange>
                </w:rPr>
                <w:delText>4,820</w:delText>
              </w:r>
            </w:del>
          </w:p>
        </w:tc>
        <w:tc>
          <w:tcPr>
            <w:tcW w:w="709" w:type="dxa"/>
            <w:tcBorders>
              <w:right w:val="single" w:sz="12" w:space="0" w:color="auto"/>
            </w:tcBorders>
            <w:vAlign w:val="center"/>
            <w:tcPrChange w:id="2308" w:author="Robert Pasternak" w:date="2024-07-16T10:09:00Z">
              <w:tcPr>
                <w:tcW w:w="709" w:type="dxa"/>
                <w:tcBorders>
                  <w:right w:val="single" w:sz="12" w:space="0" w:color="auto"/>
                </w:tcBorders>
                <w:vAlign w:val="center"/>
              </w:tcPr>
            </w:tcPrChange>
          </w:tcPr>
          <w:p w14:paraId="283298CE" w14:textId="77777777" w:rsidR="00330D4B" w:rsidRPr="008416E6" w:rsidRDefault="00330D4B">
            <w:pPr>
              <w:spacing w:line="312" w:lineRule="auto"/>
              <w:jc w:val="center"/>
              <w:rPr>
                <w:sz w:val="20"/>
                <w:szCs w:val="20"/>
                <w:rPrChange w:id="2309" w:author="Robert Pasternak" w:date="2021-09-07T12:47:00Z">
                  <w:rPr>
                    <w:rFonts w:ascii="Times" w:hAnsi="Times" w:cs="Arial"/>
                  </w:rPr>
                </w:rPrChange>
              </w:rPr>
              <w:pPrChange w:id="2310" w:author="Robert Pasternak" w:date="2021-05-13T11:34:00Z">
                <w:pPr>
                  <w:jc w:val="center"/>
                </w:pPr>
              </w:pPrChange>
            </w:pPr>
            <w:r w:rsidRPr="008416E6">
              <w:rPr>
                <w:sz w:val="20"/>
                <w:szCs w:val="20"/>
                <w:rPrChange w:id="2311" w:author="Robert Pasternak" w:date="2021-09-07T12:47:00Z">
                  <w:rPr>
                    <w:rFonts w:ascii="Times" w:hAnsi="Times" w:cs="Arial"/>
                    <w:color w:val="0000FF"/>
                    <w:u w:val="single"/>
                  </w:rPr>
                </w:rPrChange>
              </w:rPr>
              <w:t>158</w:t>
            </w:r>
            <w:del w:id="2312" w:author="Robert Pasternak" w:date="2024-07-16T10:03:00Z">
              <w:r w:rsidRPr="008416E6" w:rsidDel="00565342">
                <w:rPr>
                  <w:sz w:val="20"/>
                  <w:szCs w:val="20"/>
                  <w:rPrChange w:id="2313" w:author="Robert Pasternak" w:date="2021-09-07T12:47:00Z">
                    <w:rPr>
                      <w:rFonts w:ascii="Times" w:hAnsi="Times" w:cs="Arial"/>
                      <w:color w:val="0000FF"/>
                      <w:u w:val="single"/>
                    </w:rPr>
                  </w:rPrChange>
                </w:rPr>
                <w:delText>,286</w:delText>
              </w:r>
            </w:del>
          </w:p>
        </w:tc>
        <w:tc>
          <w:tcPr>
            <w:tcW w:w="709" w:type="dxa"/>
            <w:tcBorders>
              <w:left w:val="single" w:sz="12" w:space="0" w:color="auto"/>
              <w:right w:val="single" w:sz="12" w:space="0" w:color="auto"/>
            </w:tcBorders>
            <w:vAlign w:val="center"/>
            <w:tcPrChange w:id="2314" w:author="Robert Pasternak" w:date="2024-07-16T10:09:00Z">
              <w:tcPr>
                <w:tcW w:w="709" w:type="dxa"/>
                <w:tcBorders>
                  <w:left w:val="single" w:sz="12" w:space="0" w:color="auto"/>
                  <w:right w:val="single" w:sz="12" w:space="0" w:color="auto"/>
                </w:tcBorders>
                <w:vAlign w:val="center"/>
              </w:tcPr>
            </w:tcPrChange>
          </w:tcPr>
          <w:p w14:paraId="381CE01E" w14:textId="53EFEE19" w:rsidR="00330D4B" w:rsidRPr="008416E6" w:rsidRDefault="00330D4B">
            <w:pPr>
              <w:spacing w:line="312" w:lineRule="auto"/>
              <w:jc w:val="center"/>
              <w:rPr>
                <w:sz w:val="20"/>
                <w:szCs w:val="20"/>
                <w:rPrChange w:id="2315" w:author="Robert Pasternak" w:date="2021-09-07T12:47:00Z">
                  <w:rPr>
                    <w:rFonts w:ascii="Times" w:hAnsi="Times" w:cs="Arial"/>
                  </w:rPr>
                </w:rPrChange>
              </w:rPr>
              <w:pPrChange w:id="2316" w:author="Robert Pasternak" w:date="2021-05-13T11:34:00Z">
                <w:pPr>
                  <w:jc w:val="center"/>
                </w:pPr>
              </w:pPrChange>
            </w:pPr>
            <w:r w:rsidRPr="008416E6">
              <w:rPr>
                <w:sz w:val="20"/>
                <w:szCs w:val="20"/>
                <w:rPrChange w:id="2317" w:author="Robert Pasternak" w:date="2021-09-07T12:47:00Z">
                  <w:rPr>
                    <w:rFonts w:ascii="Times" w:hAnsi="Times" w:cs="Arial"/>
                    <w:color w:val="0000FF"/>
                    <w:u w:val="single"/>
                  </w:rPr>
                </w:rPrChange>
              </w:rPr>
              <w:t>3</w:t>
            </w:r>
            <w:ins w:id="2318" w:author="Robert Pasternak" w:date="2024-07-16T10:03:00Z">
              <w:r>
                <w:rPr>
                  <w:sz w:val="20"/>
                  <w:szCs w:val="20"/>
                </w:rPr>
                <w:t>70</w:t>
              </w:r>
            </w:ins>
            <w:del w:id="2319" w:author="Robert Pasternak" w:date="2024-07-16T10:03:00Z">
              <w:r w:rsidRPr="008416E6" w:rsidDel="00330D4B">
                <w:rPr>
                  <w:sz w:val="20"/>
                  <w:szCs w:val="20"/>
                  <w:rPrChange w:id="2320" w:author="Robert Pasternak" w:date="2021-09-07T12:47:00Z">
                    <w:rPr>
                      <w:rFonts w:ascii="Times" w:hAnsi="Times" w:cs="Arial"/>
                      <w:color w:val="0000FF"/>
                      <w:u w:val="single"/>
                    </w:rPr>
                  </w:rPrChange>
                </w:rPr>
                <w:delText>69,711</w:delText>
              </w:r>
            </w:del>
          </w:p>
        </w:tc>
        <w:tc>
          <w:tcPr>
            <w:tcW w:w="709" w:type="dxa"/>
            <w:tcBorders>
              <w:left w:val="single" w:sz="12" w:space="0" w:color="auto"/>
              <w:right w:val="single" w:sz="4" w:space="0" w:color="auto"/>
            </w:tcBorders>
            <w:vAlign w:val="center"/>
            <w:tcPrChange w:id="2321" w:author="Robert Pasternak" w:date="2024-07-16T10:09:00Z">
              <w:tcPr>
                <w:tcW w:w="709" w:type="dxa"/>
                <w:tcBorders>
                  <w:left w:val="single" w:sz="12" w:space="0" w:color="auto"/>
                  <w:right w:val="single" w:sz="4" w:space="0" w:color="auto"/>
                </w:tcBorders>
                <w:vAlign w:val="center"/>
              </w:tcPr>
            </w:tcPrChange>
          </w:tcPr>
          <w:p w14:paraId="46CEAB1A" w14:textId="24B69B9F" w:rsidR="00330D4B" w:rsidRPr="008416E6" w:rsidRDefault="00330D4B">
            <w:pPr>
              <w:spacing w:line="312" w:lineRule="auto"/>
              <w:jc w:val="center"/>
              <w:rPr>
                <w:sz w:val="20"/>
                <w:szCs w:val="20"/>
                <w:rPrChange w:id="2322" w:author="Robert Pasternak" w:date="2021-09-07T12:47:00Z">
                  <w:rPr>
                    <w:rFonts w:ascii="Times" w:hAnsi="Times" w:cs="Arial"/>
                  </w:rPr>
                </w:rPrChange>
              </w:rPr>
              <w:pPrChange w:id="2323" w:author="Robert Pasternak" w:date="2021-05-13T11:34:00Z">
                <w:pPr>
                  <w:jc w:val="center"/>
                </w:pPr>
              </w:pPrChange>
            </w:pPr>
            <w:ins w:id="2324" w:author="Robert Pasternak" w:date="2021-05-11T08:08:00Z">
              <w:r w:rsidRPr="008416E6">
                <w:rPr>
                  <w:sz w:val="20"/>
                  <w:szCs w:val="20"/>
                  <w:rPrChange w:id="2325" w:author="Robert Pasternak" w:date="2021-09-07T12:47:00Z">
                    <w:rPr>
                      <w:rFonts w:ascii="Times" w:hAnsi="Times" w:cs="Arial"/>
                      <w:color w:val="0000FF"/>
                      <w:sz w:val="20"/>
                      <w:szCs w:val="20"/>
                      <w:u w:val="single"/>
                    </w:rPr>
                  </w:rPrChange>
                </w:rPr>
                <w:t>68</w:t>
              </w:r>
              <w:r w:rsidRPr="00330D4B">
                <w:rPr>
                  <w:sz w:val="20"/>
                  <w:szCs w:val="20"/>
                </w:rPr>
                <w:t>9</w:t>
              </w:r>
            </w:ins>
            <w:del w:id="2326" w:author="kaluz" w:date="2021-05-04T12:45:00Z">
              <w:r w:rsidRPr="008416E6">
                <w:rPr>
                  <w:sz w:val="20"/>
                  <w:szCs w:val="20"/>
                  <w:rPrChange w:id="2327" w:author="Robert Pasternak" w:date="2021-09-07T12:47:00Z">
                    <w:rPr>
                      <w:rFonts w:ascii="Times" w:hAnsi="Times" w:cs="Arial"/>
                      <w:color w:val="0000FF"/>
                      <w:u w:val="single"/>
                    </w:rPr>
                  </w:rPrChange>
                </w:rPr>
                <w:delText>136,501</w:delText>
              </w:r>
            </w:del>
          </w:p>
        </w:tc>
        <w:tc>
          <w:tcPr>
            <w:tcW w:w="708" w:type="dxa"/>
            <w:tcBorders>
              <w:left w:val="single" w:sz="4" w:space="0" w:color="auto"/>
              <w:right w:val="single" w:sz="4" w:space="0" w:color="auto"/>
            </w:tcBorders>
            <w:vAlign w:val="center"/>
            <w:tcPrChange w:id="2328" w:author="Robert Pasternak" w:date="2024-07-16T10:09:00Z">
              <w:tcPr>
                <w:tcW w:w="708" w:type="dxa"/>
                <w:tcBorders>
                  <w:left w:val="single" w:sz="4" w:space="0" w:color="auto"/>
                  <w:right w:val="single" w:sz="4" w:space="0" w:color="auto"/>
                </w:tcBorders>
                <w:vAlign w:val="center"/>
              </w:tcPr>
            </w:tcPrChange>
          </w:tcPr>
          <w:p w14:paraId="0186D3E0" w14:textId="51701355" w:rsidR="00330D4B" w:rsidRPr="008416E6" w:rsidRDefault="00330D4B">
            <w:pPr>
              <w:spacing w:line="312" w:lineRule="auto"/>
              <w:jc w:val="center"/>
              <w:rPr>
                <w:sz w:val="20"/>
                <w:szCs w:val="20"/>
                <w:rPrChange w:id="2329" w:author="Robert Pasternak" w:date="2021-09-07T12:47:00Z">
                  <w:rPr>
                    <w:rFonts w:ascii="Times" w:hAnsi="Times" w:cs="Arial"/>
                  </w:rPr>
                </w:rPrChange>
              </w:rPr>
              <w:pPrChange w:id="2330" w:author="Robert Pasternak" w:date="2021-05-13T11:34:00Z">
                <w:pPr>
                  <w:jc w:val="center"/>
                </w:pPr>
              </w:pPrChange>
            </w:pPr>
            <w:ins w:id="2331" w:author="Robert Pasternak" w:date="2021-05-11T08:08:00Z">
              <w:r w:rsidRPr="008416E6">
                <w:rPr>
                  <w:sz w:val="20"/>
                  <w:szCs w:val="20"/>
                  <w:rPrChange w:id="2332" w:author="Robert Pasternak" w:date="2021-09-07T12:47:00Z">
                    <w:rPr>
                      <w:rFonts w:ascii="Times" w:hAnsi="Times" w:cs="Arial"/>
                      <w:color w:val="0000FF"/>
                      <w:sz w:val="20"/>
                      <w:szCs w:val="20"/>
                      <w:u w:val="single"/>
                    </w:rPr>
                  </w:rPrChange>
                </w:rPr>
                <w:t>3</w:t>
              </w:r>
              <w:r w:rsidRPr="00330D4B">
                <w:rPr>
                  <w:sz w:val="20"/>
                  <w:szCs w:val="20"/>
                </w:rPr>
                <w:t>4</w:t>
              </w:r>
            </w:ins>
          </w:p>
        </w:tc>
        <w:tc>
          <w:tcPr>
            <w:tcW w:w="709" w:type="dxa"/>
            <w:tcBorders>
              <w:left w:val="single" w:sz="4" w:space="0" w:color="auto"/>
              <w:right w:val="single" w:sz="4" w:space="0" w:color="auto"/>
            </w:tcBorders>
            <w:vAlign w:val="center"/>
            <w:tcPrChange w:id="2333" w:author="Robert Pasternak" w:date="2024-07-16T10:09:00Z">
              <w:tcPr>
                <w:tcW w:w="709" w:type="dxa"/>
                <w:tcBorders>
                  <w:left w:val="single" w:sz="4" w:space="0" w:color="auto"/>
                  <w:right w:val="single" w:sz="4" w:space="0" w:color="auto"/>
                </w:tcBorders>
                <w:vAlign w:val="center"/>
              </w:tcPr>
            </w:tcPrChange>
          </w:tcPr>
          <w:p w14:paraId="2C7ADA2B" w14:textId="6D9901DC" w:rsidR="00330D4B" w:rsidRPr="008416E6" w:rsidRDefault="00330D4B">
            <w:pPr>
              <w:spacing w:line="312" w:lineRule="auto"/>
              <w:jc w:val="center"/>
              <w:rPr>
                <w:sz w:val="20"/>
                <w:szCs w:val="20"/>
                <w:rPrChange w:id="2334" w:author="Robert Pasternak" w:date="2021-09-07T12:47:00Z">
                  <w:rPr>
                    <w:rFonts w:ascii="Times" w:hAnsi="Times" w:cs="Arial"/>
                    <w:sz w:val="20"/>
                    <w:szCs w:val="20"/>
                  </w:rPr>
                </w:rPrChange>
              </w:rPr>
              <w:pPrChange w:id="2335" w:author="Robert Pasternak" w:date="2021-05-13T11:34:00Z">
                <w:pPr>
                  <w:jc w:val="center"/>
                </w:pPr>
              </w:pPrChange>
            </w:pPr>
            <w:ins w:id="2336" w:author="Robert Pasternak" w:date="2021-06-07T16:32:00Z">
              <w:del w:id="2337" w:author="Piotr Szumlak" w:date="2021-07-09T12:34:00Z">
                <w:r w:rsidRPr="008416E6" w:rsidDel="00474CA6">
                  <w:rPr>
                    <w:sz w:val="20"/>
                    <w:szCs w:val="20"/>
                  </w:rPr>
                  <w:delText>61,657</w:delText>
                </w:r>
              </w:del>
            </w:ins>
            <w:ins w:id="2338" w:author="Piotr Szumlak" w:date="2021-07-09T12:34:00Z">
              <w:del w:id="2339" w:author="Robert Pasternak" w:date="2024-07-16T09:53:00Z">
                <w:r w:rsidRPr="008416E6" w:rsidDel="00565342">
                  <w:rPr>
                    <w:sz w:val="20"/>
                    <w:szCs w:val="20"/>
                  </w:rPr>
                  <w:delText>62,45</w:delText>
                </w:r>
              </w:del>
            </w:ins>
            <w:ins w:id="2340" w:author="Robert Pasternak" w:date="2024-07-16T09:53:00Z">
              <w:r>
                <w:rPr>
                  <w:sz w:val="20"/>
                  <w:szCs w:val="20"/>
                </w:rPr>
                <w:t>181</w:t>
              </w:r>
            </w:ins>
          </w:p>
        </w:tc>
        <w:tc>
          <w:tcPr>
            <w:tcW w:w="838" w:type="dxa"/>
            <w:tcBorders>
              <w:left w:val="single" w:sz="4" w:space="0" w:color="auto"/>
              <w:right w:val="single" w:sz="4" w:space="0" w:color="auto"/>
            </w:tcBorders>
            <w:vAlign w:val="center"/>
            <w:tcPrChange w:id="2341" w:author="Robert Pasternak" w:date="2024-07-16T10:09:00Z">
              <w:tcPr>
                <w:tcW w:w="838" w:type="dxa"/>
                <w:tcBorders>
                  <w:left w:val="single" w:sz="4" w:space="0" w:color="auto"/>
                  <w:right w:val="single" w:sz="4" w:space="0" w:color="auto"/>
                </w:tcBorders>
                <w:vAlign w:val="center"/>
              </w:tcPr>
            </w:tcPrChange>
          </w:tcPr>
          <w:p w14:paraId="78E0E0E4" w14:textId="2E7EB6D0" w:rsidR="00330D4B" w:rsidRPr="00330D4B" w:rsidRDefault="00330D4B" w:rsidP="002E38BD">
            <w:pPr>
              <w:spacing w:line="312" w:lineRule="auto"/>
              <w:jc w:val="center"/>
              <w:rPr>
                <w:sz w:val="20"/>
                <w:szCs w:val="20"/>
              </w:rPr>
            </w:pPr>
            <w:ins w:id="2342" w:author="Robert Pasternak" w:date="2024-07-16T09:57:00Z">
              <w:r>
                <w:rPr>
                  <w:sz w:val="20"/>
                  <w:szCs w:val="20"/>
                </w:rPr>
                <w:t>701</w:t>
              </w:r>
            </w:ins>
          </w:p>
        </w:tc>
        <w:tc>
          <w:tcPr>
            <w:tcW w:w="751" w:type="dxa"/>
            <w:gridSpan w:val="2"/>
            <w:tcBorders>
              <w:left w:val="single" w:sz="4" w:space="0" w:color="auto"/>
              <w:right w:val="single" w:sz="4" w:space="0" w:color="auto"/>
            </w:tcBorders>
            <w:vAlign w:val="center"/>
            <w:tcPrChange w:id="2343" w:author="Robert Pasternak" w:date="2024-07-16T10:09:00Z">
              <w:tcPr>
                <w:tcW w:w="751" w:type="dxa"/>
                <w:gridSpan w:val="2"/>
                <w:tcBorders>
                  <w:left w:val="single" w:sz="4" w:space="0" w:color="auto"/>
                  <w:right w:val="single" w:sz="4" w:space="0" w:color="auto"/>
                </w:tcBorders>
                <w:vAlign w:val="center"/>
              </w:tcPr>
            </w:tcPrChange>
          </w:tcPr>
          <w:p w14:paraId="07C81365" w14:textId="5F39B9D3" w:rsidR="00330D4B" w:rsidRPr="00330D4B" w:rsidRDefault="00330D4B" w:rsidP="002E38BD">
            <w:pPr>
              <w:spacing w:line="312" w:lineRule="auto"/>
              <w:jc w:val="center"/>
              <w:rPr>
                <w:sz w:val="20"/>
                <w:szCs w:val="20"/>
              </w:rPr>
            </w:pPr>
            <w:ins w:id="2344" w:author="Robert Pasternak" w:date="2024-07-16T10:08:00Z">
              <w:r>
                <w:rPr>
                  <w:sz w:val="20"/>
                  <w:szCs w:val="20"/>
                </w:rPr>
                <w:t>668</w:t>
              </w:r>
            </w:ins>
          </w:p>
        </w:tc>
        <w:tc>
          <w:tcPr>
            <w:tcW w:w="1104" w:type="dxa"/>
            <w:tcBorders>
              <w:left w:val="single" w:sz="4" w:space="0" w:color="auto"/>
            </w:tcBorders>
            <w:vAlign w:val="center"/>
            <w:tcPrChange w:id="2345" w:author="Robert Pasternak" w:date="2024-07-16T10:09:00Z">
              <w:tcPr>
                <w:tcW w:w="537" w:type="dxa"/>
                <w:tcBorders>
                  <w:left w:val="single" w:sz="4" w:space="0" w:color="auto"/>
                </w:tcBorders>
                <w:vAlign w:val="center"/>
              </w:tcPr>
            </w:tcPrChange>
          </w:tcPr>
          <w:p w14:paraId="51CA0CEE" w14:textId="76EE2AB6" w:rsidR="00330D4B" w:rsidRPr="00330D4B" w:rsidRDefault="00330D4B" w:rsidP="002E38BD">
            <w:pPr>
              <w:spacing w:line="312" w:lineRule="auto"/>
              <w:jc w:val="center"/>
              <w:rPr>
                <w:sz w:val="20"/>
                <w:szCs w:val="20"/>
              </w:rPr>
            </w:pPr>
            <w:ins w:id="2346" w:author="Robert Pasternak" w:date="2024-07-16T10:10:00Z">
              <w:r>
                <w:rPr>
                  <w:sz w:val="20"/>
                  <w:szCs w:val="20"/>
                </w:rPr>
                <w:t>341</w:t>
              </w:r>
            </w:ins>
          </w:p>
        </w:tc>
      </w:tr>
      <w:tr w:rsidR="00330D4B" w:rsidRPr="008416E6" w14:paraId="1F28636E" w14:textId="49A0DE38" w:rsidTr="00330D4B">
        <w:trPr>
          <w:trHeight w:val="691"/>
          <w:trPrChange w:id="2347" w:author="Robert Pasternak" w:date="2024-07-16T10:09:00Z">
            <w:trPr>
              <w:trHeight w:val="691"/>
            </w:trPr>
          </w:trPrChange>
        </w:trPr>
        <w:tc>
          <w:tcPr>
            <w:tcW w:w="2703" w:type="dxa"/>
            <w:vAlign w:val="center"/>
            <w:tcPrChange w:id="2348" w:author="Robert Pasternak" w:date="2024-07-16T10:09:00Z">
              <w:tcPr>
                <w:tcW w:w="1707" w:type="dxa"/>
                <w:vAlign w:val="center"/>
              </w:tcPr>
            </w:tcPrChange>
          </w:tcPr>
          <w:p w14:paraId="50E37327" w14:textId="77777777" w:rsidR="00330D4B" w:rsidRPr="002E38BD" w:rsidRDefault="00330D4B">
            <w:pPr>
              <w:spacing w:line="312" w:lineRule="auto"/>
              <w:jc w:val="left"/>
              <w:rPr>
                <w:bCs/>
                <w:sz w:val="16"/>
                <w:szCs w:val="16"/>
                <w:rPrChange w:id="2349" w:author="Robert Pasternak" w:date="2024-07-16T09:50:00Z">
                  <w:rPr>
                    <w:rFonts w:ascii="Times" w:hAnsi="Times" w:cs="Arial"/>
                    <w:bCs/>
                  </w:rPr>
                </w:rPrChange>
              </w:rPr>
              <w:pPrChange w:id="2350" w:author="Robert Pasternak" w:date="2021-05-13T11:42:00Z">
                <w:pPr/>
              </w:pPrChange>
            </w:pPr>
            <w:r w:rsidRPr="002E38BD">
              <w:rPr>
                <w:bCs/>
                <w:sz w:val="16"/>
                <w:szCs w:val="16"/>
                <w:rPrChange w:id="2351" w:author="Robert Pasternak" w:date="2024-07-16T09:50:00Z">
                  <w:rPr>
                    <w:rFonts w:ascii="Times" w:hAnsi="Times" w:cs="Arial"/>
                    <w:bCs/>
                    <w:color w:val="0000FF"/>
                    <w:u w:val="single"/>
                  </w:rPr>
                </w:rPrChange>
              </w:rPr>
              <w:t xml:space="preserve">Tworzywa sztuczne, opakowania z tworzyw sztucznych, opakowania wielomateriałowe </w:t>
            </w:r>
            <w:ins w:id="2352" w:author="Robert Pasternak" w:date="2021-05-11T08:54:00Z">
              <w:r w:rsidRPr="002E38BD">
                <w:rPr>
                  <w:bCs/>
                  <w:sz w:val="16"/>
                  <w:szCs w:val="16"/>
                  <w:rPrChange w:id="2353" w:author="Robert Pasternak" w:date="2024-07-16T09:50:00Z">
                    <w:rPr>
                      <w:rFonts w:ascii="Times" w:hAnsi="Times" w:cs="Arial"/>
                      <w:bCs/>
                      <w:color w:val="0000FF"/>
                      <w:sz w:val="20"/>
                      <w:szCs w:val="20"/>
                      <w:u w:val="single"/>
                    </w:rPr>
                  </w:rPrChange>
                </w:rPr>
                <w:t xml:space="preserve">– </w:t>
              </w:r>
              <w:r w:rsidRPr="002E38BD">
                <w:rPr>
                  <w:bCs/>
                  <w:sz w:val="16"/>
                  <w:szCs w:val="16"/>
                  <w:rPrChange w:id="2354" w:author="Robert Pasternak" w:date="2024-07-16T09:50:00Z">
                    <w:rPr>
                      <w:rFonts w:ascii="Times" w:hAnsi="Times" w:cs="Arial"/>
                      <w:bCs/>
                      <w:color w:val="0000FF"/>
                      <w:sz w:val="20"/>
                      <w:szCs w:val="20"/>
                      <w:u w:val="single"/>
                    </w:rPr>
                  </w:rPrChange>
                </w:rPr>
                <w:br/>
                <w:t>15 01 02, 20 01 39</w:t>
              </w:r>
            </w:ins>
          </w:p>
        </w:tc>
        <w:tc>
          <w:tcPr>
            <w:tcW w:w="713" w:type="dxa"/>
            <w:noWrap/>
            <w:vAlign w:val="center"/>
            <w:tcPrChange w:id="2355" w:author="Robert Pasternak" w:date="2024-07-16T10:09:00Z">
              <w:tcPr>
                <w:tcW w:w="713" w:type="dxa"/>
                <w:noWrap/>
                <w:vAlign w:val="center"/>
              </w:tcPr>
            </w:tcPrChange>
          </w:tcPr>
          <w:p w14:paraId="40C59277" w14:textId="77777777" w:rsidR="00330D4B" w:rsidRPr="008416E6" w:rsidRDefault="00330D4B">
            <w:pPr>
              <w:spacing w:line="312" w:lineRule="auto"/>
              <w:jc w:val="center"/>
              <w:rPr>
                <w:sz w:val="20"/>
                <w:szCs w:val="20"/>
                <w:rPrChange w:id="2356" w:author="Robert Pasternak" w:date="2021-09-07T12:47:00Z">
                  <w:rPr>
                    <w:rFonts w:ascii="Times" w:hAnsi="Times" w:cs="Arial"/>
                  </w:rPr>
                </w:rPrChange>
              </w:rPr>
              <w:pPrChange w:id="2357" w:author="Robert Pasternak" w:date="2021-05-13T11:34:00Z">
                <w:pPr>
                  <w:jc w:val="center"/>
                </w:pPr>
              </w:pPrChange>
            </w:pPr>
            <w:r w:rsidRPr="008416E6">
              <w:rPr>
                <w:sz w:val="20"/>
                <w:szCs w:val="20"/>
                <w:rPrChange w:id="2358" w:author="Robert Pasternak" w:date="2021-09-07T12:47:00Z">
                  <w:rPr>
                    <w:rFonts w:ascii="Times" w:hAnsi="Times" w:cs="Arial"/>
                    <w:color w:val="0000FF"/>
                    <w:u w:val="single"/>
                  </w:rPr>
                </w:rPrChange>
              </w:rPr>
              <w:t>315</w:t>
            </w:r>
            <w:del w:id="2359" w:author="Robert Pasternak" w:date="2024-07-16T10:01:00Z">
              <w:r w:rsidRPr="008416E6" w:rsidDel="00565342">
                <w:rPr>
                  <w:sz w:val="20"/>
                  <w:szCs w:val="20"/>
                  <w:rPrChange w:id="2360" w:author="Robert Pasternak" w:date="2021-09-07T12:47:00Z">
                    <w:rPr>
                      <w:rFonts w:ascii="Times" w:hAnsi="Times" w:cs="Arial"/>
                      <w:color w:val="0000FF"/>
                      <w:u w:val="single"/>
                    </w:rPr>
                  </w:rPrChange>
                </w:rPr>
                <w:delText>,220</w:delText>
              </w:r>
            </w:del>
          </w:p>
        </w:tc>
        <w:tc>
          <w:tcPr>
            <w:tcW w:w="709" w:type="dxa"/>
            <w:noWrap/>
            <w:vAlign w:val="center"/>
            <w:tcPrChange w:id="2361" w:author="Robert Pasternak" w:date="2024-07-16T10:09:00Z">
              <w:tcPr>
                <w:tcW w:w="709" w:type="dxa"/>
                <w:noWrap/>
                <w:vAlign w:val="center"/>
              </w:tcPr>
            </w:tcPrChange>
          </w:tcPr>
          <w:p w14:paraId="7690AF7A" w14:textId="28D35E86" w:rsidR="00330D4B" w:rsidRPr="008416E6" w:rsidRDefault="00330D4B">
            <w:pPr>
              <w:spacing w:line="312" w:lineRule="auto"/>
              <w:jc w:val="center"/>
              <w:rPr>
                <w:sz w:val="20"/>
                <w:szCs w:val="20"/>
                <w:rPrChange w:id="2362" w:author="Robert Pasternak" w:date="2021-09-07T12:47:00Z">
                  <w:rPr>
                    <w:rFonts w:ascii="Times" w:hAnsi="Times" w:cs="Arial"/>
                  </w:rPr>
                </w:rPrChange>
              </w:rPr>
              <w:pPrChange w:id="2363" w:author="Robert Pasternak" w:date="2021-05-13T11:34:00Z">
                <w:pPr>
                  <w:jc w:val="center"/>
                </w:pPr>
              </w:pPrChange>
            </w:pPr>
            <w:r w:rsidRPr="008416E6">
              <w:rPr>
                <w:sz w:val="20"/>
                <w:szCs w:val="20"/>
                <w:rPrChange w:id="2364" w:author="Robert Pasternak" w:date="2021-09-07T12:47:00Z">
                  <w:rPr>
                    <w:rFonts w:ascii="Times" w:hAnsi="Times" w:cs="Arial"/>
                    <w:color w:val="0000FF"/>
                    <w:u w:val="single"/>
                  </w:rPr>
                </w:rPrChange>
              </w:rPr>
              <w:t>2</w:t>
            </w:r>
            <w:ins w:id="2365" w:author="Robert Pasternak" w:date="2024-07-16T10:02:00Z">
              <w:r>
                <w:rPr>
                  <w:sz w:val="20"/>
                  <w:szCs w:val="20"/>
                </w:rPr>
                <w:t>40</w:t>
              </w:r>
            </w:ins>
            <w:del w:id="2366" w:author="Robert Pasternak" w:date="2024-07-16T10:02:00Z">
              <w:r w:rsidRPr="008416E6" w:rsidDel="00565342">
                <w:rPr>
                  <w:sz w:val="20"/>
                  <w:szCs w:val="20"/>
                  <w:rPrChange w:id="2367" w:author="Robert Pasternak" w:date="2021-09-07T12:47:00Z">
                    <w:rPr>
                      <w:rFonts w:ascii="Times" w:hAnsi="Times" w:cs="Arial"/>
                      <w:color w:val="0000FF"/>
                      <w:u w:val="single"/>
                    </w:rPr>
                  </w:rPrChange>
                </w:rPr>
                <w:delText>39,530</w:delText>
              </w:r>
            </w:del>
          </w:p>
        </w:tc>
        <w:tc>
          <w:tcPr>
            <w:tcW w:w="708" w:type="dxa"/>
            <w:noWrap/>
            <w:vAlign w:val="center"/>
            <w:tcPrChange w:id="2368" w:author="Robert Pasternak" w:date="2024-07-16T10:09:00Z">
              <w:tcPr>
                <w:tcW w:w="708" w:type="dxa"/>
                <w:noWrap/>
                <w:vAlign w:val="center"/>
              </w:tcPr>
            </w:tcPrChange>
          </w:tcPr>
          <w:p w14:paraId="27A8C9C4" w14:textId="42B469B8" w:rsidR="00330D4B" w:rsidRPr="008416E6" w:rsidRDefault="00330D4B">
            <w:pPr>
              <w:spacing w:line="312" w:lineRule="auto"/>
              <w:jc w:val="center"/>
              <w:rPr>
                <w:sz w:val="20"/>
                <w:szCs w:val="20"/>
                <w:rPrChange w:id="2369" w:author="Robert Pasternak" w:date="2021-09-07T12:47:00Z">
                  <w:rPr>
                    <w:rFonts w:ascii="Times" w:hAnsi="Times" w:cs="Arial"/>
                  </w:rPr>
                </w:rPrChange>
              </w:rPr>
              <w:pPrChange w:id="2370" w:author="Robert Pasternak" w:date="2021-05-13T11:34:00Z">
                <w:pPr>
                  <w:jc w:val="center"/>
                </w:pPr>
              </w:pPrChange>
            </w:pPr>
            <w:r w:rsidRPr="008416E6">
              <w:rPr>
                <w:sz w:val="20"/>
                <w:szCs w:val="20"/>
                <w:rPrChange w:id="2371" w:author="Robert Pasternak" w:date="2021-09-07T12:47:00Z">
                  <w:rPr>
                    <w:rFonts w:ascii="Times" w:hAnsi="Times" w:cs="Arial"/>
                    <w:color w:val="0000FF"/>
                    <w:u w:val="single"/>
                  </w:rPr>
                </w:rPrChange>
              </w:rPr>
              <w:t>37</w:t>
            </w:r>
            <w:ins w:id="2372" w:author="Robert Pasternak" w:date="2024-07-16T10:02:00Z">
              <w:r>
                <w:rPr>
                  <w:sz w:val="20"/>
                  <w:szCs w:val="20"/>
                </w:rPr>
                <w:t>2</w:t>
              </w:r>
            </w:ins>
            <w:del w:id="2373" w:author="Robert Pasternak" w:date="2024-07-16T10:02:00Z">
              <w:r w:rsidRPr="008416E6" w:rsidDel="00565342">
                <w:rPr>
                  <w:sz w:val="20"/>
                  <w:szCs w:val="20"/>
                  <w:rPrChange w:id="2374" w:author="Robert Pasternak" w:date="2021-09-07T12:47:00Z">
                    <w:rPr>
                      <w:rFonts w:ascii="Times" w:hAnsi="Times" w:cs="Arial"/>
                      <w:color w:val="0000FF"/>
                      <w:u w:val="single"/>
                    </w:rPr>
                  </w:rPrChange>
                </w:rPr>
                <w:delText>1,580</w:delText>
              </w:r>
            </w:del>
          </w:p>
        </w:tc>
        <w:tc>
          <w:tcPr>
            <w:tcW w:w="709" w:type="dxa"/>
            <w:tcBorders>
              <w:right w:val="single" w:sz="12" w:space="0" w:color="auto"/>
            </w:tcBorders>
            <w:vAlign w:val="center"/>
            <w:tcPrChange w:id="2375" w:author="Robert Pasternak" w:date="2024-07-16T10:09:00Z">
              <w:tcPr>
                <w:tcW w:w="709" w:type="dxa"/>
                <w:tcBorders>
                  <w:right w:val="single" w:sz="12" w:space="0" w:color="auto"/>
                </w:tcBorders>
                <w:vAlign w:val="center"/>
              </w:tcPr>
            </w:tcPrChange>
          </w:tcPr>
          <w:p w14:paraId="11513428" w14:textId="55097023" w:rsidR="00330D4B" w:rsidRPr="008416E6" w:rsidRDefault="00330D4B">
            <w:pPr>
              <w:spacing w:line="312" w:lineRule="auto"/>
              <w:ind w:left="-70"/>
              <w:jc w:val="center"/>
              <w:rPr>
                <w:sz w:val="20"/>
                <w:szCs w:val="20"/>
                <w:rPrChange w:id="2376" w:author="Robert Pasternak" w:date="2021-09-07T12:47:00Z">
                  <w:rPr>
                    <w:rFonts w:ascii="Times" w:hAnsi="Times" w:cs="Arial"/>
                  </w:rPr>
                </w:rPrChange>
              </w:rPr>
              <w:pPrChange w:id="2377" w:author="Robert Pasternak" w:date="2021-05-13T11:34:00Z">
                <w:pPr>
                  <w:ind w:left="-70"/>
                  <w:jc w:val="center"/>
                </w:pPr>
              </w:pPrChange>
            </w:pPr>
            <w:r w:rsidRPr="008416E6">
              <w:rPr>
                <w:sz w:val="20"/>
                <w:szCs w:val="20"/>
                <w:rPrChange w:id="2378" w:author="Robert Pasternak" w:date="2021-09-07T12:47:00Z">
                  <w:rPr>
                    <w:rFonts w:ascii="Times" w:hAnsi="Times" w:cs="Arial"/>
                    <w:color w:val="0000FF"/>
                    <w:u w:val="single"/>
                  </w:rPr>
                </w:rPrChange>
              </w:rPr>
              <w:t>38</w:t>
            </w:r>
            <w:ins w:id="2379" w:author="Robert Pasternak" w:date="2024-07-16T10:03:00Z">
              <w:r>
                <w:rPr>
                  <w:sz w:val="20"/>
                  <w:szCs w:val="20"/>
                </w:rPr>
                <w:t>7</w:t>
              </w:r>
            </w:ins>
            <w:del w:id="2380" w:author="Robert Pasternak" w:date="2024-07-16T10:03:00Z">
              <w:r w:rsidRPr="008416E6" w:rsidDel="00565342">
                <w:rPr>
                  <w:sz w:val="20"/>
                  <w:szCs w:val="20"/>
                  <w:rPrChange w:id="2381" w:author="Robert Pasternak" w:date="2021-09-07T12:47:00Z">
                    <w:rPr>
                      <w:rFonts w:ascii="Times" w:hAnsi="Times" w:cs="Arial"/>
                      <w:color w:val="0000FF"/>
                      <w:u w:val="single"/>
                    </w:rPr>
                  </w:rPrChange>
                </w:rPr>
                <w:delText>6,830</w:delText>
              </w:r>
            </w:del>
          </w:p>
        </w:tc>
        <w:tc>
          <w:tcPr>
            <w:tcW w:w="709" w:type="dxa"/>
            <w:tcBorders>
              <w:left w:val="single" w:sz="12" w:space="0" w:color="auto"/>
              <w:right w:val="single" w:sz="12" w:space="0" w:color="auto"/>
            </w:tcBorders>
            <w:vAlign w:val="center"/>
            <w:tcPrChange w:id="2382" w:author="Robert Pasternak" w:date="2024-07-16T10:09:00Z">
              <w:tcPr>
                <w:tcW w:w="709" w:type="dxa"/>
                <w:tcBorders>
                  <w:left w:val="single" w:sz="12" w:space="0" w:color="auto"/>
                  <w:right w:val="single" w:sz="12" w:space="0" w:color="auto"/>
                </w:tcBorders>
                <w:vAlign w:val="center"/>
              </w:tcPr>
            </w:tcPrChange>
          </w:tcPr>
          <w:p w14:paraId="734A8EBC" w14:textId="368E14C4" w:rsidR="00330D4B" w:rsidRPr="008416E6" w:rsidRDefault="00330D4B">
            <w:pPr>
              <w:spacing w:line="312" w:lineRule="auto"/>
              <w:jc w:val="center"/>
              <w:rPr>
                <w:sz w:val="20"/>
                <w:szCs w:val="20"/>
                <w:rPrChange w:id="2383" w:author="Robert Pasternak" w:date="2021-09-07T12:47:00Z">
                  <w:rPr>
                    <w:rFonts w:ascii="Times" w:hAnsi="Times" w:cs="Arial"/>
                  </w:rPr>
                </w:rPrChange>
              </w:rPr>
              <w:pPrChange w:id="2384" w:author="Robert Pasternak" w:date="2021-05-13T11:34:00Z">
                <w:pPr>
                  <w:jc w:val="center"/>
                </w:pPr>
              </w:pPrChange>
            </w:pPr>
            <w:r w:rsidRPr="008416E6">
              <w:rPr>
                <w:sz w:val="20"/>
                <w:szCs w:val="20"/>
                <w:rPrChange w:id="2385" w:author="Robert Pasternak" w:date="2021-09-07T12:47:00Z">
                  <w:rPr>
                    <w:rFonts w:ascii="Times" w:hAnsi="Times" w:cs="Arial"/>
                    <w:color w:val="0000FF"/>
                    <w:u w:val="single"/>
                  </w:rPr>
                </w:rPrChange>
              </w:rPr>
              <w:t>35</w:t>
            </w:r>
            <w:ins w:id="2386" w:author="Robert Pasternak" w:date="2024-07-16T10:04:00Z">
              <w:r>
                <w:rPr>
                  <w:sz w:val="20"/>
                  <w:szCs w:val="20"/>
                </w:rPr>
                <w:t>7</w:t>
              </w:r>
            </w:ins>
            <w:del w:id="2387" w:author="Robert Pasternak" w:date="2024-07-16T10:04:00Z">
              <w:r w:rsidRPr="008416E6" w:rsidDel="00330D4B">
                <w:rPr>
                  <w:sz w:val="20"/>
                  <w:szCs w:val="20"/>
                  <w:rPrChange w:id="2388" w:author="Robert Pasternak" w:date="2021-09-07T12:47:00Z">
                    <w:rPr>
                      <w:rFonts w:ascii="Times" w:hAnsi="Times" w:cs="Arial"/>
                      <w:color w:val="0000FF"/>
                      <w:u w:val="single"/>
                    </w:rPr>
                  </w:rPrChange>
                </w:rPr>
                <w:delText>6</w:delText>
              </w:r>
            </w:del>
            <w:del w:id="2389" w:author="Robert Pasternak" w:date="2024-07-16T10:03:00Z">
              <w:r w:rsidRPr="008416E6" w:rsidDel="00330D4B">
                <w:rPr>
                  <w:sz w:val="20"/>
                  <w:szCs w:val="20"/>
                  <w:rPrChange w:id="2390" w:author="Robert Pasternak" w:date="2021-09-07T12:47:00Z">
                    <w:rPr>
                      <w:rFonts w:ascii="Times" w:hAnsi="Times" w:cs="Arial"/>
                      <w:color w:val="0000FF"/>
                      <w:u w:val="single"/>
                    </w:rPr>
                  </w:rPrChange>
                </w:rPr>
                <w:delText>,680</w:delText>
              </w:r>
            </w:del>
          </w:p>
        </w:tc>
        <w:tc>
          <w:tcPr>
            <w:tcW w:w="709" w:type="dxa"/>
            <w:tcBorders>
              <w:left w:val="single" w:sz="12" w:space="0" w:color="auto"/>
              <w:right w:val="single" w:sz="4" w:space="0" w:color="auto"/>
            </w:tcBorders>
            <w:vAlign w:val="center"/>
            <w:tcPrChange w:id="2391" w:author="Robert Pasternak" w:date="2024-07-16T10:09:00Z">
              <w:tcPr>
                <w:tcW w:w="709" w:type="dxa"/>
                <w:tcBorders>
                  <w:left w:val="single" w:sz="12" w:space="0" w:color="auto"/>
                  <w:right w:val="single" w:sz="4" w:space="0" w:color="auto"/>
                </w:tcBorders>
                <w:vAlign w:val="center"/>
              </w:tcPr>
            </w:tcPrChange>
          </w:tcPr>
          <w:p w14:paraId="0E52C8F2" w14:textId="0997FA80" w:rsidR="00330D4B" w:rsidRPr="008416E6" w:rsidRDefault="00330D4B">
            <w:pPr>
              <w:spacing w:line="312" w:lineRule="auto"/>
              <w:jc w:val="center"/>
              <w:rPr>
                <w:sz w:val="20"/>
                <w:szCs w:val="20"/>
                <w:rPrChange w:id="2392" w:author="Robert Pasternak" w:date="2021-09-07T12:47:00Z">
                  <w:rPr>
                    <w:rFonts w:ascii="Times" w:hAnsi="Times" w:cs="Arial"/>
                  </w:rPr>
                </w:rPrChange>
              </w:rPr>
              <w:pPrChange w:id="2393" w:author="Robert Pasternak" w:date="2021-05-13T11:34:00Z">
                <w:pPr>
                  <w:jc w:val="center"/>
                </w:pPr>
              </w:pPrChange>
            </w:pPr>
            <w:ins w:id="2394" w:author="Robert Pasternak" w:date="2021-05-11T08:09:00Z">
              <w:r w:rsidRPr="008416E6">
                <w:rPr>
                  <w:sz w:val="20"/>
                  <w:szCs w:val="20"/>
                  <w:rPrChange w:id="2395" w:author="Robert Pasternak" w:date="2021-09-07T12:47:00Z">
                    <w:rPr>
                      <w:rFonts w:ascii="Times" w:hAnsi="Times" w:cs="Arial"/>
                      <w:color w:val="0000FF"/>
                      <w:sz w:val="20"/>
                      <w:szCs w:val="20"/>
                      <w:u w:val="single"/>
                    </w:rPr>
                  </w:rPrChange>
                </w:rPr>
                <w:t>158</w:t>
              </w:r>
            </w:ins>
            <w:del w:id="2396" w:author="kaluz" w:date="2021-05-04T12:45:00Z">
              <w:r w:rsidRPr="008416E6">
                <w:rPr>
                  <w:sz w:val="20"/>
                  <w:szCs w:val="20"/>
                  <w:rPrChange w:id="2397" w:author="Robert Pasternak" w:date="2021-09-07T12:47:00Z">
                    <w:rPr>
                      <w:rFonts w:ascii="Times" w:hAnsi="Times" w:cs="Arial"/>
                      <w:color w:val="0000FF"/>
                      <w:u w:val="single"/>
                    </w:rPr>
                  </w:rPrChange>
                </w:rPr>
                <w:delText>87,800</w:delText>
              </w:r>
            </w:del>
          </w:p>
        </w:tc>
        <w:tc>
          <w:tcPr>
            <w:tcW w:w="708" w:type="dxa"/>
            <w:tcBorders>
              <w:left w:val="single" w:sz="4" w:space="0" w:color="auto"/>
              <w:right w:val="single" w:sz="4" w:space="0" w:color="auto"/>
            </w:tcBorders>
            <w:vAlign w:val="center"/>
            <w:tcPrChange w:id="2398" w:author="Robert Pasternak" w:date="2024-07-16T10:09:00Z">
              <w:tcPr>
                <w:tcW w:w="708" w:type="dxa"/>
                <w:tcBorders>
                  <w:left w:val="single" w:sz="4" w:space="0" w:color="auto"/>
                  <w:right w:val="single" w:sz="4" w:space="0" w:color="auto"/>
                </w:tcBorders>
                <w:vAlign w:val="center"/>
              </w:tcPr>
            </w:tcPrChange>
          </w:tcPr>
          <w:p w14:paraId="18F3AF21" w14:textId="068740D7" w:rsidR="00330D4B" w:rsidRPr="008416E6" w:rsidRDefault="00330D4B">
            <w:pPr>
              <w:spacing w:line="312" w:lineRule="auto"/>
              <w:jc w:val="center"/>
              <w:rPr>
                <w:sz w:val="20"/>
                <w:szCs w:val="20"/>
                <w:rPrChange w:id="2399" w:author="Robert Pasternak" w:date="2021-09-07T12:47:00Z">
                  <w:rPr>
                    <w:rFonts w:ascii="Times" w:hAnsi="Times" w:cs="Arial"/>
                  </w:rPr>
                </w:rPrChange>
              </w:rPr>
              <w:pPrChange w:id="2400" w:author="Robert Pasternak" w:date="2021-05-13T11:34:00Z">
                <w:pPr>
                  <w:jc w:val="center"/>
                </w:pPr>
              </w:pPrChange>
            </w:pPr>
            <w:ins w:id="2401" w:author="Robert Pasternak" w:date="2021-05-11T08:52:00Z">
              <w:r w:rsidRPr="008416E6">
                <w:rPr>
                  <w:sz w:val="20"/>
                  <w:szCs w:val="20"/>
                  <w:rPrChange w:id="2402" w:author="Robert Pasternak" w:date="2021-09-07T12:47:00Z">
                    <w:rPr>
                      <w:rFonts w:ascii="Times" w:hAnsi="Times" w:cs="Arial"/>
                      <w:color w:val="0000FF"/>
                      <w:sz w:val="20"/>
                      <w:szCs w:val="20"/>
                      <w:u w:val="single"/>
                    </w:rPr>
                  </w:rPrChange>
                </w:rPr>
                <w:t>18</w:t>
              </w:r>
              <w:r w:rsidRPr="00330D4B">
                <w:rPr>
                  <w:sz w:val="20"/>
                  <w:szCs w:val="20"/>
                </w:rPr>
                <w:t>5</w:t>
              </w:r>
            </w:ins>
          </w:p>
        </w:tc>
        <w:tc>
          <w:tcPr>
            <w:tcW w:w="709" w:type="dxa"/>
            <w:tcBorders>
              <w:left w:val="single" w:sz="4" w:space="0" w:color="auto"/>
              <w:right w:val="single" w:sz="4" w:space="0" w:color="auto"/>
            </w:tcBorders>
            <w:vAlign w:val="center"/>
            <w:tcPrChange w:id="2403" w:author="Robert Pasternak" w:date="2024-07-16T10:09:00Z">
              <w:tcPr>
                <w:tcW w:w="709" w:type="dxa"/>
                <w:tcBorders>
                  <w:left w:val="single" w:sz="4" w:space="0" w:color="auto"/>
                  <w:right w:val="single" w:sz="4" w:space="0" w:color="auto"/>
                </w:tcBorders>
                <w:vAlign w:val="center"/>
              </w:tcPr>
            </w:tcPrChange>
          </w:tcPr>
          <w:p w14:paraId="579235D7" w14:textId="0FD819EC" w:rsidR="00330D4B" w:rsidRPr="008416E6" w:rsidRDefault="00330D4B">
            <w:pPr>
              <w:spacing w:line="312" w:lineRule="auto"/>
              <w:jc w:val="center"/>
              <w:rPr>
                <w:sz w:val="20"/>
                <w:szCs w:val="20"/>
                <w:rPrChange w:id="2404" w:author="Robert Pasternak" w:date="2021-09-07T12:47:00Z">
                  <w:rPr>
                    <w:rFonts w:ascii="Times" w:hAnsi="Times" w:cs="Arial"/>
                    <w:sz w:val="20"/>
                    <w:szCs w:val="20"/>
                  </w:rPr>
                </w:rPrChange>
              </w:rPr>
              <w:pPrChange w:id="2405" w:author="Robert Pasternak" w:date="2021-05-13T11:34:00Z">
                <w:pPr>
                  <w:jc w:val="center"/>
                </w:pPr>
              </w:pPrChange>
            </w:pPr>
            <w:ins w:id="2406" w:author="Robert Pasternak" w:date="2024-07-16T09:53:00Z">
              <w:r>
                <w:rPr>
                  <w:sz w:val="20"/>
                  <w:szCs w:val="20"/>
                </w:rPr>
                <w:t>1130</w:t>
              </w:r>
            </w:ins>
          </w:p>
        </w:tc>
        <w:tc>
          <w:tcPr>
            <w:tcW w:w="838" w:type="dxa"/>
            <w:tcBorders>
              <w:left w:val="single" w:sz="4" w:space="0" w:color="auto"/>
              <w:right w:val="single" w:sz="4" w:space="0" w:color="auto"/>
            </w:tcBorders>
            <w:vAlign w:val="center"/>
            <w:tcPrChange w:id="2407" w:author="Robert Pasternak" w:date="2024-07-16T10:09:00Z">
              <w:tcPr>
                <w:tcW w:w="838" w:type="dxa"/>
                <w:tcBorders>
                  <w:left w:val="single" w:sz="4" w:space="0" w:color="auto"/>
                  <w:right w:val="single" w:sz="4" w:space="0" w:color="auto"/>
                </w:tcBorders>
                <w:vAlign w:val="center"/>
              </w:tcPr>
            </w:tcPrChange>
          </w:tcPr>
          <w:p w14:paraId="073DA691" w14:textId="5F199594" w:rsidR="00330D4B" w:rsidRPr="00330D4B" w:rsidRDefault="00330D4B" w:rsidP="002E38BD">
            <w:pPr>
              <w:spacing w:line="312" w:lineRule="auto"/>
              <w:jc w:val="center"/>
              <w:rPr>
                <w:sz w:val="20"/>
                <w:szCs w:val="20"/>
              </w:rPr>
            </w:pPr>
            <w:ins w:id="2408" w:author="Robert Pasternak" w:date="2024-07-16T09:57:00Z">
              <w:r>
                <w:rPr>
                  <w:sz w:val="20"/>
                  <w:szCs w:val="20"/>
                </w:rPr>
                <w:t>0</w:t>
              </w:r>
            </w:ins>
          </w:p>
        </w:tc>
        <w:tc>
          <w:tcPr>
            <w:tcW w:w="751" w:type="dxa"/>
            <w:gridSpan w:val="2"/>
            <w:tcBorders>
              <w:left w:val="single" w:sz="4" w:space="0" w:color="auto"/>
              <w:right w:val="single" w:sz="4" w:space="0" w:color="auto"/>
            </w:tcBorders>
            <w:vAlign w:val="center"/>
            <w:tcPrChange w:id="2409" w:author="Robert Pasternak" w:date="2024-07-16T10:09:00Z">
              <w:tcPr>
                <w:tcW w:w="751" w:type="dxa"/>
                <w:gridSpan w:val="2"/>
                <w:tcBorders>
                  <w:left w:val="single" w:sz="4" w:space="0" w:color="auto"/>
                  <w:right w:val="single" w:sz="4" w:space="0" w:color="auto"/>
                </w:tcBorders>
                <w:vAlign w:val="center"/>
              </w:tcPr>
            </w:tcPrChange>
          </w:tcPr>
          <w:p w14:paraId="04B86487" w14:textId="449ACDB6" w:rsidR="00330D4B" w:rsidRPr="00330D4B" w:rsidRDefault="00330D4B" w:rsidP="00565342">
            <w:pPr>
              <w:spacing w:line="312" w:lineRule="auto"/>
              <w:jc w:val="center"/>
              <w:rPr>
                <w:sz w:val="20"/>
                <w:szCs w:val="20"/>
              </w:rPr>
            </w:pPr>
            <w:ins w:id="2410" w:author="Robert Pasternak" w:date="2024-07-16T10:08:00Z">
              <w:r>
                <w:rPr>
                  <w:sz w:val="20"/>
                  <w:szCs w:val="20"/>
                </w:rPr>
                <w:t>0</w:t>
              </w:r>
            </w:ins>
          </w:p>
        </w:tc>
        <w:tc>
          <w:tcPr>
            <w:tcW w:w="1104" w:type="dxa"/>
            <w:tcBorders>
              <w:left w:val="single" w:sz="4" w:space="0" w:color="auto"/>
            </w:tcBorders>
            <w:vAlign w:val="center"/>
            <w:tcPrChange w:id="2411" w:author="Robert Pasternak" w:date="2024-07-16T10:09:00Z">
              <w:tcPr>
                <w:tcW w:w="537" w:type="dxa"/>
                <w:tcBorders>
                  <w:left w:val="single" w:sz="4" w:space="0" w:color="auto"/>
                </w:tcBorders>
                <w:vAlign w:val="center"/>
              </w:tcPr>
            </w:tcPrChange>
          </w:tcPr>
          <w:p w14:paraId="3B79DFB0" w14:textId="2602B0A4" w:rsidR="00330D4B" w:rsidRPr="00330D4B" w:rsidRDefault="00330D4B" w:rsidP="00565342">
            <w:pPr>
              <w:spacing w:line="312" w:lineRule="auto"/>
              <w:jc w:val="center"/>
              <w:rPr>
                <w:sz w:val="20"/>
                <w:szCs w:val="20"/>
              </w:rPr>
            </w:pPr>
            <w:ins w:id="2412" w:author="Robert Pasternak" w:date="2024-07-16T10:10:00Z">
              <w:r>
                <w:rPr>
                  <w:sz w:val="20"/>
                  <w:szCs w:val="20"/>
                </w:rPr>
                <w:t>0</w:t>
              </w:r>
            </w:ins>
          </w:p>
        </w:tc>
      </w:tr>
      <w:tr w:rsidR="00330D4B" w:rsidRPr="008416E6" w14:paraId="31582149" w14:textId="7FC10A20" w:rsidTr="00330D4B">
        <w:trPr>
          <w:trHeight w:val="52"/>
          <w:trPrChange w:id="2413" w:author="Robert Pasternak" w:date="2024-07-16T10:09:00Z">
            <w:trPr>
              <w:trHeight w:val="52"/>
            </w:trPr>
          </w:trPrChange>
        </w:trPr>
        <w:tc>
          <w:tcPr>
            <w:tcW w:w="2703" w:type="dxa"/>
            <w:vAlign w:val="center"/>
            <w:tcPrChange w:id="2414" w:author="Robert Pasternak" w:date="2024-07-16T10:09:00Z">
              <w:tcPr>
                <w:tcW w:w="1707" w:type="dxa"/>
                <w:vAlign w:val="center"/>
              </w:tcPr>
            </w:tcPrChange>
          </w:tcPr>
          <w:p w14:paraId="72CB56D3" w14:textId="77777777" w:rsidR="00330D4B" w:rsidRPr="002E38BD" w:rsidRDefault="00330D4B">
            <w:pPr>
              <w:spacing w:line="312" w:lineRule="auto"/>
              <w:jc w:val="left"/>
              <w:rPr>
                <w:bCs/>
                <w:sz w:val="16"/>
                <w:szCs w:val="16"/>
                <w:rPrChange w:id="2415" w:author="Robert Pasternak" w:date="2024-07-16T09:50:00Z">
                  <w:rPr>
                    <w:rFonts w:ascii="Times" w:hAnsi="Times" w:cs="Arial"/>
                    <w:bCs/>
                  </w:rPr>
                </w:rPrChange>
              </w:rPr>
              <w:pPrChange w:id="2416" w:author="Robert Pasternak" w:date="2021-05-13T11:42:00Z">
                <w:pPr/>
              </w:pPrChange>
            </w:pPr>
            <w:r w:rsidRPr="002E38BD">
              <w:rPr>
                <w:bCs/>
                <w:sz w:val="16"/>
                <w:szCs w:val="16"/>
                <w:rPrChange w:id="2417" w:author="Robert Pasternak" w:date="2024-07-16T09:50:00Z">
                  <w:rPr>
                    <w:rFonts w:ascii="Times" w:hAnsi="Times" w:cs="Arial"/>
                    <w:bCs/>
                    <w:color w:val="0000FF"/>
                    <w:u w:val="single"/>
                  </w:rPr>
                </w:rPrChange>
              </w:rPr>
              <w:t>Szkło, opakowania ze szkła</w:t>
            </w:r>
            <w:ins w:id="2418" w:author="Robert Pasternak" w:date="2021-05-11T08:54:00Z">
              <w:r w:rsidRPr="002E38BD">
                <w:rPr>
                  <w:bCs/>
                  <w:sz w:val="16"/>
                  <w:szCs w:val="16"/>
                  <w:rPrChange w:id="2419" w:author="Robert Pasternak" w:date="2024-07-16T09:50:00Z">
                    <w:rPr>
                      <w:rFonts w:ascii="Times" w:hAnsi="Times" w:cs="Arial"/>
                      <w:bCs/>
                      <w:color w:val="0000FF"/>
                      <w:sz w:val="20"/>
                      <w:szCs w:val="20"/>
                      <w:u w:val="single"/>
                    </w:rPr>
                  </w:rPrChange>
                </w:rPr>
                <w:t xml:space="preserve"> – 15 01 07</w:t>
              </w:r>
            </w:ins>
          </w:p>
        </w:tc>
        <w:tc>
          <w:tcPr>
            <w:tcW w:w="713" w:type="dxa"/>
            <w:noWrap/>
            <w:vAlign w:val="center"/>
            <w:tcPrChange w:id="2420" w:author="Robert Pasternak" w:date="2024-07-16T10:09:00Z">
              <w:tcPr>
                <w:tcW w:w="713" w:type="dxa"/>
                <w:noWrap/>
                <w:vAlign w:val="center"/>
              </w:tcPr>
            </w:tcPrChange>
          </w:tcPr>
          <w:p w14:paraId="7DCED702" w14:textId="77777777" w:rsidR="00330D4B" w:rsidRPr="008416E6" w:rsidRDefault="00330D4B">
            <w:pPr>
              <w:spacing w:line="312" w:lineRule="auto"/>
              <w:jc w:val="center"/>
              <w:rPr>
                <w:sz w:val="20"/>
                <w:szCs w:val="20"/>
                <w:rPrChange w:id="2421" w:author="Robert Pasternak" w:date="2021-09-07T12:47:00Z">
                  <w:rPr>
                    <w:rFonts w:ascii="Times" w:hAnsi="Times" w:cs="Arial"/>
                  </w:rPr>
                </w:rPrChange>
              </w:rPr>
              <w:pPrChange w:id="2422" w:author="Robert Pasternak" w:date="2021-05-13T11:34:00Z">
                <w:pPr>
                  <w:jc w:val="center"/>
                </w:pPr>
              </w:pPrChange>
            </w:pPr>
            <w:r w:rsidRPr="008416E6">
              <w:rPr>
                <w:sz w:val="20"/>
                <w:szCs w:val="20"/>
                <w:rPrChange w:id="2423" w:author="Robert Pasternak" w:date="2021-09-07T12:47:00Z">
                  <w:rPr>
                    <w:rFonts w:ascii="Times" w:hAnsi="Times" w:cs="Arial"/>
                    <w:color w:val="0000FF"/>
                    <w:u w:val="single"/>
                  </w:rPr>
                </w:rPrChange>
              </w:rPr>
              <w:t>403</w:t>
            </w:r>
            <w:del w:id="2424" w:author="Robert Pasternak" w:date="2024-07-16T10:01:00Z">
              <w:r w:rsidRPr="008416E6" w:rsidDel="00565342">
                <w:rPr>
                  <w:sz w:val="20"/>
                  <w:szCs w:val="20"/>
                  <w:rPrChange w:id="2425" w:author="Robert Pasternak" w:date="2021-09-07T12:47:00Z">
                    <w:rPr>
                      <w:rFonts w:ascii="Times" w:hAnsi="Times" w:cs="Arial"/>
                      <w:color w:val="0000FF"/>
                      <w:u w:val="single"/>
                    </w:rPr>
                  </w:rPrChange>
                </w:rPr>
                <w:delText>,250</w:delText>
              </w:r>
            </w:del>
          </w:p>
        </w:tc>
        <w:tc>
          <w:tcPr>
            <w:tcW w:w="709" w:type="dxa"/>
            <w:noWrap/>
            <w:vAlign w:val="center"/>
            <w:tcPrChange w:id="2426" w:author="Robert Pasternak" w:date="2024-07-16T10:09:00Z">
              <w:tcPr>
                <w:tcW w:w="709" w:type="dxa"/>
                <w:noWrap/>
                <w:vAlign w:val="center"/>
              </w:tcPr>
            </w:tcPrChange>
          </w:tcPr>
          <w:p w14:paraId="031B5966" w14:textId="4FDE0263" w:rsidR="00330D4B" w:rsidRPr="008416E6" w:rsidRDefault="00330D4B">
            <w:pPr>
              <w:spacing w:line="312" w:lineRule="auto"/>
              <w:jc w:val="center"/>
              <w:rPr>
                <w:sz w:val="20"/>
                <w:szCs w:val="20"/>
                <w:rPrChange w:id="2427" w:author="Robert Pasternak" w:date="2021-09-07T12:47:00Z">
                  <w:rPr>
                    <w:rFonts w:ascii="Times" w:hAnsi="Times" w:cs="Arial"/>
                  </w:rPr>
                </w:rPrChange>
              </w:rPr>
              <w:pPrChange w:id="2428" w:author="Robert Pasternak" w:date="2021-05-13T11:34:00Z">
                <w:pPr>
                  <w:jc w:val="center"/>
                </w:pPr>
              </w:pPrChange>
            </w:pPr>
            <w:r w:rsidRPr="008416E6">
              <w:rPr>
                <w:sz w:val="20"/>
                <w:szCs w:val="20"/>
                <w:rPrChange w:id="2429" w:author="Robert Pasternak" w:date="2021-09-07T12:47:00Z">
                  <w:rPr>
                    <w:rFonts w:ascii="Times" w:hAnsi="Times" w:cs="Arial"/>
                    <w:color w:val="0000FF"/>
                    <w:u w:val="single"/>
                  </w:rPr>
                </w:rPrChange>
              </w:rPr>
              <w:t>39</w:t>
            </w:r>
            <w:ins w:id="2430" w:author="Robert Pasternak" w:date="2024-07-16T10:02:00Z">
              <w:r>
                <w:rPr>
                  <w:sz w:val="20"/>
                  <w:szCs w:val="20"/>
                </w:rPr>
                <w:t>4</w:t>
              </w:r>
            </w:ins>
            <w:del w:id="2431" w:author="Robert Pasternak" w:date="2024-07-16T10:02:00Z">
              <w:r w:rsidRPr="008416E6" w:rsidDel="00565342">
                <w:rPr>
                  <w:sz w:val="20"/>
                  <w:szCs w:val="20"/>
                  <w:rPrChange w:id="2432" w:author="Robert Pasternak" w:date="2021-09-07T12:47:00Z">
                    <w:rPr>
                      <w:rFonts w:ascii="Times" w:hAnsi="Times" w:cs="Arial"/>
                      <w:color w:val="0000FF"/>
                      <w:u w:val="single"/>
                    </w:rPr>
                  </w:rPrChange>
                </w:rPr>
                <w:delText>3,770</w:delText>
              </w:r>
            </w:del>
          </w:p>
        </w:tc>
        <w:tc>
          <w:tcPr>
            <w:tcW w:w="708" w:type="dxa"/>
            <w:noWrap/>
            <w:vAlign w:val="center"/>
            <w:tcPrChange w:id="2433" w:author="Robert Pasternak" w:date="2024-07-16T10:09:00Z">
              <w:tcPr>
                <w:tcW w:w="708" w:type="dxa"/>
                <w:noWrap/>
                <w:vAlign w:val="center"/>
              </w:tcPr>
            </w:tcPrChange>
          </w:tcPr>
          <w:p w14:paraId="4B41404C" w14:textId="77777777" w:rsidR="00330D4B" w:rsidRPr="008416E6" w:rsidRDefault="00330D4B">
            <w:pPr>
              <w:spacing w:line="312" w:lineRule="auto"/>
              <w:jc w:val="center"/>
              <w:rPr>
                <w:sz w:val="20"/>
                <w:szCs w:val="20"/>
                <w:rPrChange w:id="2434" w:author="Robert Pasternak" w:date="2021-09-07T12:47:00Z">
                  <w:rPr>
                    <w:rFonts w:ascii="Times" w:hAnsi="Times" w:cs="Arial"/>
                  </w:rPr>
                </w:rPrChange>
              </w:rPr>
              <w:pPrChange w:id="2435" w:author="Robert Pasternak" w:date="2021-05-13T11:34:00Z">
                <w:pPr>
                  <w:jc w:val="center"/>
                </w:pPr>
              </w:pPrChange>
            </w:pPr>
            <w:r w:rsidRPr="008416E6">
              <w:rPr>
                <w:sz w:val="20"/>
                <w:szCs w:val="20"/>
                <w:rPrChange w:id="2436" w:author="Robert Pasternak" w:date="2021-09-07T12:47:00Z">
                  <w:rPr>
                    <w:rFonts w:ascii="Times" w:hAnsi="Times" w:cs="Arial"/>
                    <w:color w:val="0000FF"/>
                    <w:u w:val="single"/>
                  </w:rPr>
                </w:rPrChange>
              </w:rPr>
              <w:t>251</w:t>
            </w:r>
            <w:del w:id="2437" w:author="Robert Pasternak" w:date="2024-07-16T10:02:00Z">
              <w:r w:rsidRPr="008416E6" w:rsidDel="00565342">
                <w:rPr>
                  <w:sz w:val="20"/>
                  <w:szCs w:val="20"/>
                  <w:rPrChange w:id="2438" w:author="Robert Pasternak" w:date="2021-09-07T12:47:00Z">
                    <w:rPr>
                      <w:rFonts w:ascii="Times" w:hAnsi="Times" w:cs="Arial"/>
                      <w:color w:val="0000FF"/>
                      <w:u w:val="single"/>
                    </w:rPr>
                  </w:rPrChange>
                </w:rPr>
                <w:delText>,110</w:delText>
              </w:r>
            </w:del>
          </w:p>
        </w:tc>
        <w:tc>
          <w:tcPr>
            <w:tcW w:w="709" w:type="dxa"/>
            <w:tcBorders>
              <w:right w:val="single" w:sz="12" w:space="0" w:color="auto"/>
            </w:tcBorders>
            <w:vAlign w:val="center"/>
            <w:tcPrChange w:id="2439" w:author="Robert Pasternak" w:date="2024-07-16T10:09:00Z">
              <w:tcPr>
                <w:tcW w:w="709" w:type="dxa"/>
                <w:tcBorders>
                  <w:right w:val="single" w:sz="12" w:space="0" w:color="auto"/>
                </w:tcBorders>
                <w:vAlign w:val="center"/>
              </w:tcPr>
            </w:tcPrChange>
          </w:tcPr>
          <w:p w14:paraId="214C7DD4" w14:textId="661FD4B1" w:rsidR="00330D4B" w:rsidRPr="008416E6" w:rsidRDefault="00330D4B">
            <w:pPr>
              <w:spacing w:line="312" w:lineRule="auto"/>
              <w:jc w:val="center"/>
              <w:rPr>
                <w:sz w:val="20"/>
                <w:szCs w:val="20"/>
                <w:rPrChange w:id="2440" w:author="Robert Pasternak" w:date="2021-09-07T12:47:00Z">
                  <w:rPr>
                    <w:rFonts w:ascii="Times" w:hAnsi="Times" w:cs="Arial"/>
                  </w:rPr>
                </w:rPrChange>
              </w:rPr>
              <w:pPrChange w:id="2441" w:author="Robert Pasternak" w:date="2021-05-13T11:34:00Z">
                <w:pPr>
                  <w:jc w:val="center"/>
                </w:pPr>
              </w:pPrChange>
            </w:pPr>
            <w:r w:rsidRPr="008416E6">
              <w:rPr>
                <w:sz w:val="20"/>
                <w:szCs w:val="20"/>
                <w:rPrChange w:id="2442" w:author="Robert Pasternak" w:date="2021-09-07T12:47:00Z">
                  <w:rPr>
                    <w:rFonts w:ascii="Times" w:hAnsi="Times" w:cs="Arial"/>
                    <w:color w:val="0000FF"/>
                    <w:u w:val="single"/>
                  </w:rPr>
                </w:rPrChange>
              </w:rPr>
              <w:t>25</w:t>
            </w:r>
            <w:ins w:id="2443" w:author="Robert Pasternak" w:date="2024-07-16T10:03:00Z">
              <w:r>
                <w:rPr>
                  <w:sz w:val="20"/>
                  <w:szCs w:val="20"/>
                </w:rPr>
                <w:t>6</w:t>
              </w:r>
            </w:ins>
            <w:del w:id="2444" w:author="Robert Pasternak" w:date="2024-07-16T10:03:00Z">
              <w:r w:rsidRPr="008416E6" w:rsidDel="00565342">
                <w:rPr>
                  <w:sz w:val="20"/>
                  <w:szCs w:val="20"/>
                  <w:rPrChange w:id="2445" w:author="Robert Pasternak" w:date="2021-09-07T12:47:00Z">
                    <w:rPr>
                      <w:rFonts w:ascii="Times" w:hAnsi="Times" w:cs="Arial"/>
                      <w:color w:val="0000FF"/>
                      <w:u w:val="single"/>
                    </w:rPr>
                  </w:rPrChange>
                </w:rPr>
                <w:delText>5,810</w:delText>
              </w:r>
            </w:del>
          </w:p>
        </w:tc>
        <w:tc>
          <w:tcPr>
            <w:tcW w:w="709" w:type="dxa"/>
            <w:tcBorders>
              <w:left w:val="single" w:sz="12" w:space="0" w:color="auto"/>
              <w:right w:val="single" w:sz="12" w:space="0" w:color="auto"/>
            </w:tcBorders>
            <w:vAlign w:val="center"/>
            <w:tcPrChange w:id="2446" w:author="Robert Pasternak" w:date="2024-07-16T10:09:00Z">
              <w:tcPr>
                <w:tcW w:w="709" w:type="dxa"/>
                <w:tcBorders>
                  <w:left w:val="single" w:sz="12" w:space="0" w:color="auto"/>
                  <w:right w:val="single" w:sz="12" w:space="0" w:color="auto"/>
                </w:tcBorders>
                <w:vAlign w:val="center"/>
              </w:tcPr>
            </w:tcPrChange>
          </w:tcPr>
          <w:p w14:paraId="0E83ECCF" w14:textId="03BF7B53" w:rsidR="00330D4B" w:rsidRPr="008416E6" w:rsidRDefault="00330D4B">
            <w:pPr>
              <w:spacing w:line="312" w:lineRule="auto"/>
              <w:jc w:val="center"/>
              <w:rPr>
                <w:sz w:val="20"/>
                <w:szCs w:val="20"/>
                <w:rPrChange w:id="2447" w:author="Robert Pasternak" w:date="2021-09-07T12:47:00Z">
                  <w:rPr>
                    <w:rFonts w:ascii="Times" w:hAnsi="Times" w:cs="Arial"/>
                  </w:rPr>
                </w:rPrChange>
              </w:rPr>
              <w:pPrChange w:id="2448" w:author="Robert Pasternak" w:date="2021-05-13T11:34:00Z">
                <w:pPr>
                  <w:jc w:val="center"/>
                </w:pPr>
              </w:pPrChange>
            </w:pPr>
            <w:r w:rsidRPr="008416E6">
              <w:rPr>
                <w:sz w:val="20"/>
                <w:szCs w:val="20"/>
                <w:rPrChange w:id="2449" w:author="Robert Pasternak" w:date="2021-09-07T12:47:00Z">
                  <w:rPr>
                    <w:rFonts w:ascii="Times" w:hAnsi="Times" w:cs="Arial"/>
                    <w:color w:val="0000FF"/>
                    <w:u w:val="single"/>
                  </w:rPr>
                </w:rPrChange>
              </w:rPr>
              <w:t>49</w:t>
            </w:r>
            <w:ins w:id="2450" w:author="Robert Pasternak" w:date="2024-07-16T10:04:00Z">
              <w:r>
                <w:rPr>
                  <w:sz w:val="20"/>
                  <w:szCs w:val="20"/>
                </w:rPr>
                <w:t>7</w:t>
              </w:r>
            </w:ins>
            <w:del w:id="2451" w:author="Robert Pasternak" w:date="2024-07-16T10:04:00Z">
              <w:r w:rsidRPr="008416E6" w:rsidDel="00330D4B">
                <w:rPr>
                  <w:sz w:val="20"/>
                  <w:szCs w:val="20"/>
                  <w:rPrChange w:id="2452" w:author="Robert Pasternak" w:date="2021-09-07T12:47:00Z">
                    <w:rPr>
                      <w:rFonts w:ascii="Times" w:hAnsi="Times" w:cs="Arial"/>
                      <w:color w:val="0000FF"/>
                      <w:u w:val="single"/>
                    </w:rPr>
                  </w:rPrChange>
                </w:rPr>
                <w:delText>6,700</w:delText>
              </w:r>
            </w:del>
          </w:p>
        </w:tc>
        <w:tc>
          <w:tcPr>
            <w:tcW w:w="709" w:type="dxa"/>
            <w:tcBorders>
              <w:left w:val="single" w:sz="12" w:space="0" w:color="auto"/>
              <w:right w:val="single" w:sz="4" w:space="0" w:color="auto"/>
            </w:tcBorders>
            <w:vAlign w:val="center"/>
            <w:tcPrChange w:id="2453" w:author="Robert Pasternak" w:date="2024-07-16T10:09:00Z">
              <w:tcPr>
                <w:tcW w:w="709" w:type="dxa"/>
                <w:tcBorders>
                  <w:left w:val="single" w:sz="12" w:space="0" w:color="auto"/>
                  <w:right w:val="single" w:sz="4" w:space="0" w:color="auto"/>
                </w:tcBorders>
                <w:vAlign w:val="center"/>
              </w:tcPr>
            </w:tcPrChange>
          </w:tcPr>
          <w:p w14:paraId="76207CEA" w14:textId="6E1E3E8F" w:rsidR="00330D4B" w:rsidRPr="008416E6" w:rsidRDefault="00330D4B">
            <w:pPr>
              <w:spacing w:line="312" w:lineRule="auto"/>
              <w:jc w:val="center"/>
              <w:rPr>
                <w:sz w:val="20"/>
                <w:szCs w:val="20"/>
                <w:rPrChange w:id="2454" w:author="Robert Pasternak" w:date="2021-09-07T12:47:00Z">
                  <w:rPr>
                    <w:rFonts w:ascii="Times" w:hAnsi="Times" w:cs="Arial"/>
                  </w:rPr>
                </w:rPrChange>
              </w:rPr>
              <w:pPrChange w:id="2455" w:author="Robert Pasternak" w:date="2021-05-13T11:34:00Z">
                <w:pPr>
                  <w:jc w:val="center"/>
                </w:pPr>
              </w:pPrChange>
            </w:pPr>
            <w:ins w:id="2456" w:author="Robert Pasternak" w:date="2021-05-11T08:09:00Z">
              <w:r w:rsidRPr="008416E6">
                <w:rPr>
                  <w:sz w:val="20"/>
                  <w:szCs w:val="20"/>
                  <w:rPrChange w:id="2457" w:author="Robert Pasternak" w:date="2021-09-07T12:47:00Z">
                    <w:rPr>
                      <w:rFonts w:ascii="Times" w:hAnsi="Times" w:cs="Arial"/>
                      <w:color w:val="0000FF"/>
                      <w:sz w:val="20"/>
                      <w:szCs w:val="20"/>
                      <w:u w:val="single"/>
                    </w:rPr>
                  </w:rPrChange>
                </w:rPr>
                <w:t>760</w:t>
              </w:r>
            </w:ins>
            <w:del w:id="2458" w:author="kaluz" w:date="2021-05-04T12:45:00Z">
              <w:r w:rsidRPr="008416E6">
                <w:rPr>
                  <w:sz w:val="20"/>
                  <w:szCs w:val="20"/>
                  <w:rPrChange w:id="2459" w:author="Robert Pasternak" w:date="2021-09-07T12:47:00Z">
                    <w:rPr>
                      <w:rFonts w:ascii="Times" w:hAnsi="Times" w:cs="Arial"/>
                      <w:color w:val="0000FF"/>
                      <w:u w:val="single"/>
                    </w:rPr>
                  </w:rPrChange>
                </w:rPr>
                <w:delText>152,380</w:delText>
              </w:r>
            </w:del>
          </w:p>
        </w:tc>
        <w:tc>
          <w:tcPr>
            <w:tcW w:w="708" w:type="dxa"/>
            <w:tcBorders>
              <w:left w:val="single" w:sz="4" w:space="0" w:color="auto"/>
              <w:right w:val="single" w:sz="4" w:space="0" w:color="auto"/>
            </w:tcBorders>
            <w:vAlign w:val="center"/>
            <w:tcPrChange w:id="2460" w:author="Robert Pasternak" w:date="2024-07-16T10:09:00Z">
              <w:tcPr>
                <w:tcW w:w="708" w:type="dxa"/>
                <w:tcBorders>
                  <w:left w:val="single" w:sz="4" w:space="0" w:color="auto"/>
                  <w:right w:val="single" w:sz="4" w:space="0" w:color="auto"/>
                </w:tcBorders>
                <w:vAlign w:val="center"/>
              </w:tcPr>
            </w:tcPrChange>
          </w:tcPr>
          <w:p w14:paraId="5765144B" w14:textId="028911BA" w:rsidR="00330D4B" w:rsidRPr="008416E6" w:rsidRDefault="00330D4B">
            <w:pPr>
              <w:spacing w:line="312" w:lineRule="auto"/>
              <w:jc w:val="center"/>
              <w:rPr>
                <w:sz w:val="20"/>
                <w:szCs w:val="20"/>
                <w:rPrChange w:id="2461" w:author="Robert Pasternak" w:date="2021-09-07T12:47:00Z">
                  <w:rPr>
                    <w:rFonts w:ascii="Times" w:hAnsi="Times" w:cs="Arial"/>
                  </w:rPr>
                </w:rPrChange>
              </w:rPr>
              <w:pPrChange w:id="2462" w:author="Robert Pasternak" w:date="2021-05-13T11:34:00Z">
                <w:pPr>
                  <w:jc w:val="center"/>
                </w:pPr>
              </w:pPrChange>
            </w:pPr>
            <w:ins w:id="2463" w:author="Robert Pasternak" w:date="2021-05-11T08:52:00Z">
              <w:r w:rsidRPr="008416E6">
                <w:rPr>
                  <w:sz w:val="20"/>
                  <w:szCs w:val="20"/>
                  <w:rPrChange w:id="2464" w:author="Robert Pasternak" w:date="2021-09-07T12:47:00Z">
                    <w:rPr>
                      <w:rFonts w:ascii="Times" w:hAnsi="Times" w:cs="Arial"/>
                      <w:color w:val="0000FF"/>
                      <w:sz w:val="20"/>
                      <w:szCs w:val="20"/>
                      <w:u w:val="single"/>
                    </w:rPr>
                  </w:rPrChange>
                </w:rPr>
                <w:t>310</w:t>
              </w:r>
              <w:r w:rsidRPr="00330D4B">
                <w:rPr>
                  <w:sz w:val="20"/>
                  <w:szCs w:val="20"/>
                </w:rPr>
                <w:t>6</w:t>
              </w:r>
            </w:ins>
          </w:p>
        </w:tc>
        <w:tc>
          <w:tcPr>
            <w:tcW w:w="709" w:type="dxa"/>
            <w:tcBorders>
              <w:left w:val="single" w:sz="4" w:space="0" w:color="auto"/>
              <w:right w:val="single" w:sz="4" w:space="0" w:color="auto"/>
            </w:tcBorders>
            <w:vAlign w:val="center"/>
            <w:tcPrChange w:id="2465" w:author="Robert Pasternak" w:date="2024-07-16T10:09:00Z">
              <w:tcPr>
                <w:tcW w:w="709" w:type="dxa"/>
                <w:tcBorders>
                  <w:left w:val="single" w:sz="4" w:space="0" w:color="auto"/>
                  <w:right w:val="single" w:sz="4" w:space="0" w:color="auto"/>
                </w:tcBorders>
                <w:vAlign w:val="center"/>
              </w:tcPr>
            </w:tcPrChange>
          </w:tcPr>
          <w:p w14:paraId="5BC861AD" w14:textId="4398B01A" w:rsidR="00330D4B" w:rsidRPr="008416E6" w:rsidRDefault="00330D4B">
            <w:pPr>
              <w:spacing w:line="312" w:lineRule="auto"/>
              <w:jc w:val="center"/>
              <w:rPr>
                <w:sz w:val="20"/>
                <w:szCs w:val="20"/>
                <w:rPrChange w:id="2466" w:author="Robert Pasternak" w:date="2021-09-07T12:47:00Z">
                  <w:rPr>
                    <w:rFonts w:ascii="Times" w:hAnsi="Times" w:cs="Arial"/>
                    <w:sz w:val="20"/>
                    <w:szCs w:val="20"/>
                  </w:rPr>
                </w:rPrChange>
              </w:rPr>
              <w:pPrChange w:id="2467" w:author="Robert Pasternak" w:date="2021-05-13T11:34:00Z">
                <w:pPr>
                  <w:jc w:val="center"/>
                </w:pPr>
              </w:pPrChange>
            </w:pPr>
            <w:ins w:id="2468" w:author="Robert Pasternak" w:date="2021-06-07T16:33:00Z">
              <w:del w:id="2469" w:author="Piotr Szumlak" w:date="2021-07-09T12:34:00Z">
                <w:r w:rsidRPr="008416E6" w:rsidDel="00474CA6">
                  <w:rPr>
                    <w:sz w:val="20"/>
                    <w:szCs w:val="20"/>
                  </w:rPr>
                  <w:delText>851,090</w:delText>
                </w:r>
              </w:del>
            </w:ins>
            <w:ins w:id="2470" w:author="Piotr Szumlak" w:date="2021-07-09T12:34:00Z">
              <w:del w:id="2471" w:author="Robert Pasternak" w:date="2024-07-16T09:53:00Z">
                <w:r w:rsidRPr="008416E6" w:rsidDel="00565342">
                  <w:rPr>
                    <w:sz w:val="20"/>
                    <w:szCs w:val="20"/>
                  </w:rPr>
                  <w:delText>981,80</w:delText>
                </w:r>
              </w:del>
            </w:ins>
            <w:ins w:id="2472" w:author="Robert Pasternak" w:date="2024-07-16T09:53:00Z">
              <w:r>
                <w:rPr>
                  <w:sz w:val="20"/>
                  <w:szCs w:val="20"/>
                </w:rPr>
                <w:t>2505</w:t>
              </w:r>
            </w:ins>
          </w:p>
        </w:tc>
        <w:tc>
          <w:tcPr>
            <w:tcW w:w="838" w:type="dxa"/>
            <w:tcBorders>
              <w:left w:val="single" w:sz="4" w:space="0" w:color="auto"/>
              <w:right w:val="single" w:sz="4" w:space="0" w:color="auto"/>
            </w:tcBorders>
            <w:vAlign w:val="center"/>
            <w:tcPrChange w:id="2473" w:author="Robert Pasternak" w:date="2024-07-16T10:09:00Z">
              <w:tcPr>
                <w:tcW w:w="838" w:type="dxa"/>
                <w:tcBorders>
                  <w:left w:val="single" w:sz="4" w:space="0" w:color="auto"/>
                  <w:right w:val="single" w:sz="4" w:space="0" w:color="auto"/>
                </w:tcBorders>
                <w:vAlign w:val="center"/>
              </w:tcPr>
            </w:tcPrChange>
          </w:tcPr>
          <w:p w14:paraId="042F6390" w14:textId="566EA93C" w:rsidR="00330D4B" w:rsidRPr="00330D4B" w:rsidRDefault="00330D4B" w:rsidP="002E38BD">
            <w:pPr>
              <w:spacing w:line="312" w:lineRule="auto"/>
              <w:jc w:val="center"/>
              <w:rPr>
                <w:sz w:val="20"/>
                <w:szCs w:val="20"/>
              </w:rPr>
            </w:pPr>
            <w:ins w:id="2474" w:author="Robert Pasternak" w:date="2024-07-16T09:57:00Z">
              <w:r>
                <w:rPr>
                  <w:sz w:val="20"/>
                  <w:szCs w:val="20"/>
                </w:rPr>
                <w:t>954</w:t>
              </w:r>
            </w:ins>
          </w:p>
        </w:tc>
        <w:tc>
          <w:tcPr>
            <w:tcW w:w="751" w:type="dxa"/>
            <w:gridSpan w:val="2"/>
            <w:tcBorders>
              <w:left w:val="single" w:sz="4" w:space="0" w:color="auto"/>
              <w:right w:val="single" w:sz="4" w:space="0" w:color="auto"/>
            </w:tcBorders>
            <w:vAlign w:val="center"/>
            <w:tcPrChange w:id="2475" w:author="Robert Pasternak" w:date="2024-07-16T10:09:00Z">
              <w:tcPr>
                <w:tcW w:w="751" w:type="dxa"/>
                <w:gridSpan w:val="2"/>
                <w:tcBorders>
                  <w:left w:val="single" w:sz="4" w:space="0" w:color="auto"/>
                  <w:right w:val="single" w:sz="4" w:space="0" w:color="auto"/>
                </w:tcBorders>
                <w:vAlign w:val="center"/>
              </w:tcPr>
            </w:tcPrChange>
          </w:tcPr>
          <w:p w14:paraId="4E26241C" w14:textId="01D294D7" w:rsidR="00330D4B" w:rsidRPr="00330D4B" w:rsidRDefault="00330D4B" w:rsidP="002E38BD">
            <w:pPr>
              <w:spacing w:line="312" w:lineRule="auto"/>
              <w:jc w:val="center"/>
              <w:rPr>
                <w:sz w:val="20"/>
                <w:szCs w:val="20"/>
              </w:rPr>
            </w:pPr>
            <w:ins w:id="2476" w:author="Robert Pasternak" w:date="2024-07-16T10:08:00Z">
              <w:r>
                <w:rPr>
                  <w:sz w:val="20"/>
                  <w:szCs w:val="20"/>
                </w:rPr>
                <w:t>873</w:t>
              </w:r>
            </w:ins>
          </w:p>
        </w:tc>
        <w:tc>
          <w:tcPr>
            <w:tcW w:w="1104" w:type="dxa"/>
            <w:tcBorders>
              <w:left w:val="single" w:sz="4" w:space="0" w:color="auto"/>
            </w:tcBorders>
            <w:vAlign w:val="center"/>
            <w:tcPrChange w:id="2477" w:author="Robert Pasternak" w:date="2024-07-16T10:09:00Z">
              <w:tcPr>
                <w:tcW w:w="537" w:type="dxa"/>
                <w:tcBorders>
                  <w:left w:val="single" w:sz="4" w:space="0" w:color="auto"/>
                </w:tcBorders>
                <w:vAlign w:val="center"/>
              </w:tcPr>
            </w:tcPrChange>
          </w:tcPr>
          <w:p w14:paraId="2BAE7792" w14:textId="07D88411" w:rsidR="00330D4B" w:rsidRPr="00330D4B" w:rsidRDefault="00330D4B" w:rsidP="002E38BD">
            <w:pPr>
              <w:spacing w:line="312" w:lineRule="auto"/>
              <w:jc w:val="center"/>
              <w:rPr>
                <w:sz w:val="20"/>
                <w:szCs w:val="20"/>
              </w:rPr>
            </w:pPr>
            <w:ins w:id="2478" w:author="Robert Pasternak" w:date="2024-07-16T10:10:00Z">
              <w:r>
                <w:rPr>
                  <w:sz w:val="20"/>
                  <w:szCs w:val="20"/>
                </w:rPr>
                <w:t>455</w:t>
              </w:r>
            </w:ins>
          </w:p>
        </w:tc>
      </w:tr>
      <w:tr w:rsidR="00330D4B" w:rsidRPr="008416E6" w14:paraId="19AA044B" w14:textId="2B290359" w:rsidTr="00330D4B">
        <w:trPr>
          <w:trHeight w:val="98"/>
          <w:trPrChange w:id="2479" w:author="Robert Pasternak" w:date="2024-07-16T10:09:00Z">
            <w:trPr>
              <w:trHeight w:val="98"/>
            </w:trPr>
          </w:trPrChange>
        </w:trPr>
        <w:tc>
          <w:tcPr>
            <w:tcW w:w="2703" w:type="dxa"/>
            <w:vAlign w:val="center"/>
            <w:tcPrChange w:id="2480" w:author="Robert Pasternak" w:date="2024-07-16T10:09:00Z">
              <w:tcPr>
                <w:tcW w:w="1707" w:type="dxa"/>
                <w:vAlign w:val="center"/>
              </w:tcPr>
            </w:tcPrChange>
          </w:tcPr>
          <w:p w14:paraId="659DC4DF" w14:textId="77777777" w:rsidR="00330D4B" w:rsidRPr="002E38BD" w:rsidRDefault="00330D4B">
            <w:pPr>
              <w:spacing w:line="312" w:lineRule="auto"/>
              <w:jc w:val="left"/>
              <w:rPr>
                <w:bCs/>
                <w:sz w:val="16"/>
                <w:szCs w:val="16"/>
                <w:rPrChange w:id="2481" w:author="Robert Pasternak" w:date="2024-07-16T09:50:00Z">
                  <w:rPr>
                    <w:rFonts w:ascii="Times" w:hAnsi="Times" w:cs="Arial"/>
                    <w:bCs/>
                  </w:rPr>
                </w:rPrChange>
              </w:rPr>
              <w:pPrChange w:id="2482" w:author="Robert Pasternak" w:date="2021-05-13T11:42:00Z">
                <w:pPr/>
              </w:pPrChange>
            </w:pPr>
            <w:r w:rsidRPr="002E38BD">
              <w:rPr>
                <w:bCs/>
                <w:sz w:val="16"/>
                <w:szCs w:val="16"/>
                <w:rPrChange w:id="2483" w:author="Robert Pasternak" w:date="2024-07-16T09:50:00Z">
                  <w:rPr>
                    <w:rFonts w:ascii="Times" w:hAnsi="Times" w:cs="Arial"/>
                    <w:bCs/>
                    <w:color w:val="0000FF"/>
                    <w:u w:val="single"/>
                  </w:rPr>
                </w:rPrChange>
              </w:rPr>
              <w:t>Zużyty sprzęt elektryczny i elektroniczny</w:t>
            </w:r>
            <w:ins w:id="2484" w:author="Robert Pasternak" w:date="2021-05-11T08:53:00Z">
              <w:r w:rsidRPr="002E38BD">
                <w:rPr>
                  <w:bCs/>
                  <w:sz w:val="16"/>
                  <w:szCs w:val="16"/>
                  <w:rPrChange w:id="2485" w:author="Robert Pasternak" w:date="2024-07-16T09:50:00Z">
                    <w:rPr>
                      <w:rFonts w:ascii="Times" w:hAnsi="Times" w:cs="Arial"/>
                      <w:bCs/>
                      <w:color w:val="0000FF"/>
                      <w:sz w:val="20"/>
                      <w:szCs w:val="20"/>
                      <w:u w:val="single"/>
                    </w:rPr>
                  </w:rPrChange>
                </w:rPr>
                <w:t xml:space="preserve"> – </w:t>
              </w:r>
              <w:r w:rsidRPr="002E38BD">
                <w:rPr>
                  <w:bCs/>
                  <w:sz w:val="16"/>
                  <w:szCs w:val="16"/>
                  <w:rPrChange w:id="2486" w:author="Robert Pasternak" w:date="2024-07-16T09:50:00Z">
                    <w:rPr>
                      <w:rFonts w:ascii="Times" w:hAnsi="Times" w:cs="Arial"/>
                      <w:bCs/>
                      <w:color w:val="0000FF"/>
                      <w:sz w:val="20"/>
                      <w:szCs w:val="20"/>
                      <w:u w:val="single"/>
                    </w:rPr>
                  </w:rPrChange>
                </w:rPr>
                <w:br/>
                <w:t xml:space="preserve">20 01 35, 20 01 56, </w:t>
              </w:r>
              <w:r w:rsidRPr="002E38BD">
                <w:rPr>
                  <w:bCs/>
                  <w:sz w:val="16"/>
                  <w:szCs w:val="16"/>
                  <w:rPrChange w:id="2487" w:author="Robert Pasternak" w:date="2024-07-16T09:50:00Z">
                    <w:rPr>
                      <w:rFonts w:ascii="Times" w:hAnsi="Times" w:cs="Arial"/>
                      <w:bCs/>
                      <w:color w:val="0000FF"/>
                      <w:sz w:val="20"/>
                      <w:szCs w:val="20"/>
                      <w:u w:val="single"/>
                    </w:rPr>
                  </w:rPrChange>
                </w:rPr>
                <w:br/>
                <w:t>20 01 23</w:t>
              </w:r>
            </w:ins>
          </w:p>
        </w:tc>
        <w:tc>
          <w:tcPr>
            <w:tcW w:w="713" w:type="dxa"/>
            <w:noWrap/>
            <w:vAlign w:val="center"/>
            <w:tcPrChange w:id="2488" w:author="Robert Pasternak" w:date="2024-07-16T10:09:00Z">
              <w:tcPr>
                <w:tcW w:w="713" w:type="dxa"/>
                <w:noWrap/>
                <w:vAlign w:val="center"/>
              </w:tcPr>
            </w:tcPrChange>
          </w:tcPr>
          <w:p w14:paraId="70968E21" w14:textId="505D82F1" w:rsidR="00330D4B" w:rsidRPr="008416E6" w:rsidRDefault="00330D4B">
            <w:pPr>
              <w:spacing w:line="312" w:lineRule="auto"/>
              <w:jc w:val="center"/>
              <w:rPr>
                <w:sz w:val="20"/>
                <w:szCs w:val="20"/>
                <w:rPrChange w:id="2489" w:author="Robert Pasternak" w:date="2021-09-07T12:47:00Z">
                  <w:rPr>
                    <w:rFonts w:ascii="Times" w:hAnsi="Times" w:cs="Arial"/>
                  </w:rPr>
                </w:rPrChange>
              </w:rPr>
              <w:pPrChange w:id="2490" w:author="Robert Pasternak" w:date="2021-05-13T11:34:00Z">
                <w:pPr>
                  <w:jc w:val="center"/>
                </w:pPr>
              </w:pPrChange>
            </w:pPr>
            <w:ins w:id="2491" w:author="Robert Pasternak" w:date="2024-07-16T10:01:00Z">
              <w:r>
                <w:rPr>
                  <w:sz w:val="20"/>
                  <w:szCs w:val="20"/>
                </w:rPr>
                <w:t>1</w:t>
              </w:r>
            </w:ins>
            <w:del w:id="2492" w:author="Robert Pasternak" w:date="2024-07-16T10:01:00Z">
              <w:r w:rsidRPr="008416E6" w:rsidDel="00565342">
                <w:rPr>
                  <w:sz w:val="20"/>
                  <w:szCs w:val="20"/>
                  <w:rPrChange w:id="2493" w:author="Robert Pasternak" w:date="2021-09-07T12:47:00Z">
                    <w:rPr>
                      <w:rFonts w:ascii="Times" w:hAnsi="Times" w:cs="Arial"/>
                      <w:color w:val="0000FF"/>
                      <w:u w:val="single"/>
                    </w:rPr>
                  </w:rPrChange>
                </w:rPr>
                <w:delText>0,490</w:delText>
              </w:r>
            </w:del>
          </w:p>
        </w:tc>
        <w:tc>
          <w:tcPr>
            <w:tcW w:w="709" w:type="dxa"/>
            <w:noWrap/>
            <w:vAlign w:val="center"/>
            <w:tcPrChange w:id="2494" w:author="Robert Pasternak" w:date="2024-07-16T10:09:00Z">
              <w:tcPr>
                <w:tcW w:w="709" w:type="dxa"/>
                <w:noWrap/>
                <w:vAlign w:val="center"/>
              </w:tcPr>
            </w:tcPrChange>
          </w:tcPr>
          <w:p w14:paraId="5AD77023" w14:textId="77777777" w:rsidR="00330D4B" w:rsidRPr="008416E6" w:rsidRDefault="00330D4B">
            <w:pPr>
              <w:spacing w:line="312" w:lineRule="auto"/>
              <w:jc w:val="center"/>
              <w:rPr>
                <w:sz w:val="20"/>
                <w:szCs w:val="20"/>
                <w:rPrChange w:id="2495" w:author="Robert Pasternak" w:date="2021-09-07T12:47:00Z">
                  <w:rPr>
                    <w:rFonts w:ascii="Times" w:hAnsi="Times" w:cs="Arial"/>
                  </w:rPr>
                </w:rPrChange>
              </w:rPr>
              <w:pPrChange w:id="2496" w:author="Robert Pasternak" w:date="2021-05-13T11:34:00Z">
                <w:pPr>
                  <w:jc w:val="center"/>
                </w:pPr>
              </w:pPrChange>
            </w:pPr>
            <w:r w:rsidRPr="008416E6">
              <w:rPr>
                <w:sz w:val="20"/>
                <w:szCs w:val="20"/>
                <w:rPrChange w:id="2497" w:author="Robert Pasternak" w:date="2021-09-07T12:47:00Z">
                  <w:rPr>
                    <w:rFonts w:ascii="Times" w:hAnsi="Times" w:cs="Arial"/>
                    <w:color w:val="0000FF"/>
                    <w:u w:val="single"/>
                  </w:rPr>
                </w:rPrChange>
              </w:rPr>
              <w:t>4</w:t>
            </w:r>
            <w:del w:id="2498" w:author="Robert Pasternak" w:date="2024-07-16T10:02:00Z">
              <w:r w:rsidRPr="008416E6" w:rsidDel="00565342">
                <w:rPr>
                  <w:sz w:val="20"/>
                  <w:szCs w:val="20"/>
                  <w:rPrChange w:id="2499" w:author="Robert Pasternak" w:date="2021-09-07T12:47:00Z">
                    <w:rPr>
                      <w:rFonts w:ascii="Times" w:hAnsi="Times" w:cs="Arial"/>
                      <w:color w:val="0000FF"/>
                      <w:u w:val="single"/>
                    </w:rPr>
                  </w:rPrChange>
                </w:rPr>
                <w:delText>,270</w:delText>
              </w:r>
            </w:del>
          </w:p>
        </w:tc>
        <w:tc>
          <w:tcPr>
            <w:tcW w:w="708" w:type="dxa"/>
            <w:noWrap/>
            <w:vAlign w:val="center"/>
            <w:tcPrChange w:id="2500" w:author="Robert Pasternak" w:date="2024-07-16T10:09:00Z">
              <w:tcPr>
                <w:tcW w:w="708" w:type="dxa"/>
                <w:noWrap/>
                <w:vAlign w:val="center"/>
              </w:tcPr>
            </w:tcPrChange>
          </w:tcPr>
          <w:p w14:paraId="15F5DB24" w14:textId="77777777" w:rsidR="00330D4B" w:rsidRPr="008416E6" w:rsidRDefault="00330D4B">
            <w:pPr>
              <w:spacing w:line="312" w:lineRule="auto"/>
              <w:jc w:val="center"/>
              <w:rPr>
                <w:sz w:val="20"/>
                <w:szCs w:val="20"/>
                <w:rPrChange w:id="2501" w:author="Robert Pasternak" w:date="2021-09-07T12:47:00Z">
                  <w:rPr>
                    <w:rFonts w:ascii="Times" w:hAnsi="Times" w:cs="Arial"/>
                  </w:rPr>
                </w:rPrChange>
              </w:rPr>
              <w:pPrChange w:id="2502" w:author="Robert Pasternak" w:date="2021-05-13T11:34:00Z">
                <w:pPr>
                  <w:jc w:val="center"/>
                </w:pPr>
              </w:pPrChange>
            </w:pPr>
            <w:r w:rsidRPr="008416E6">
              <w:rPr>
                <w:sz w:val="20"/>
                <w:szCs w:val="20"/>
                <w:rPrChange w:id="2503" w:author="Robert Pasternak" w:date="2021-09-07T12:47:00Z">
                  <w:rPr>
                    <w:rFonts w:ascii="Times" w:hAnsi="Times" w:cs="Arial"/>
                    <w:color w:val="0000FF"/>
                    <w:u w:val="single"/>
                  </w:rPr>
                </w:rPrChange>
              </w:rPr>
              <w:t>2</w:t>
            </w:r>
            <w:del w:id="2504" w:author="Robert Pasternak" w:date="2024-07-16T10:02:00Z">
              <w:r w:rsidRPr="008416E6" w:rsidDel="00565342">
                <w:rPr>
                  <w:sz w:val="20"/>
                  <w:szCs w:val="20"/>
                  <w:rPrChange w:id="2505" w:author="Robert Pasternak" w:date="2021-09-07T12:47:00Z">
                    <w:rPr>
                      <w:rFonts w:ascii="Times" w:hAnsi="Times" w:cs="Arial"/>
                      <w:color w:val="0000FF"/>
                      <w:u w:val="single"/>
                    </w:rPr>
                  </w:rPrChange>
                </w:rPr>
                <w:delText>,000</w:delText>
              </w:r>
            </w:del>
          </w:p>
        </w:tc>
        <w:tc>
          <w:tcPr>
            <w:tcW w:w="709" w:type="dxa"/>
            <w:tcBorders>
              <w:right w:val="single" w:sz="12" w:space="0" w:color="auto"/>
            </w:tcBorders>
            <w:vAlign w:val="center"/>
            <w:tcPrChange w:id="2506" w:author="Robert Pasternak" w:date="2024-07-16T10:09:00Z">
              <w:tcPr>
                <w:tcW w:w="709" w:type="dxa"/>
                <w:tcBorders>
                  <w:right w:val="single" w:sz="12" w:space="0" w:color="auto"/>
                </w:tcBorders>
                <w:vAlign w:val="center"/>
              </w:tcPr>
            </w:tcPrChange>
          </w:tcPr>
          <w:p w14:paraId="13E4A130" w14:textId="77777777" w:rsidR="00330D4B" w:rsidRPr="008416E6" w:rsidRDefault="00330D4B">
            <w:pPr>
              <w:spacing w:line="312" w:lineRule="auto"/>
              <w:jc w:val="center"/>
              <w:rPr>
                <w:sz w:val="20"/>
                <w:szCs w:val="20"/>
                <w:rPrChange w:id="2507" w:author="Robert Pasternak" w:date="2021-09-07T12:47:00Z">
                  <w:rPr>
                    <w:rFonts w:ascii="Times" w:hAnsi="Times" w:cs="Arial"/>
                  </w:rPr>
                </w:rPrChange>
              </w:rPr>
              <w:pPrChange w:id="2508" w:author="Robert Pasternak" w:date="2021-05-13T11:34:00Z">
                <w:pPr>
                  <w:jc w:val="center"/>
                </w:pPr>
              </w:pPrChange>
            </w:pPr>
            <w:r w:rsidRPr="008416E6">
              <w:rPr>
                <w:sz w:val="20"/>
                <w:szCs w:val="20"/>
                <w:rPrChange w:id="2509" w:author="Robert Pasternak" w:date="2021-09-07T12:47:00Z">
                  <w:rPr>
                    <w:rFonts w:ascii="Times" w:hAnsi="Times" w:cs="Arial"/>
                    <w:color w:val="0000FF"/>
                    <w:u w:val="single"/>
                  </w:rPr>
                </w:rPrChange>
              </w:rPr>
              <w:t>5</w:t>
            </w:r>
            <w:del w:id="2510" w:author="Robert Pasternak" w:date="2024-07-16T10:03:00Z">
              <w:r w:rsidRPr="008416E6" w:rsidDel="00565342">
                <w:rPr>
                  <w:sz w:val="20"/>
                  <w:szCs w:val="20"/>
                  <w:rPrChange w:id="2511" w:author="Robert Pasternak" w:date="2021-09-07T12:47:00Z">
                    <w:rPr>
                      <w:rFonts w:ascii="Times" w:hAnsi="Times" w:cs="Arial"/>
                      <w:color w:val="0000FF"/>
                      <w:u w:val="single"/>
                    </w:rPr>
                  </w:rPrChange>
                </w:rPr>
                <w:delText>,090</w:delText>
              </w:r>
            </w:del>
          </w:p>
        </w:tc>
        <w:tc>
          <w:tcPr>
            <w:tcW w:w="709" w:type="dxa"/>
            <w:tcBorders>
              <w:left w:val="single" w:sz="12" w:space="0" w:color="auto"/>
              <w:right w:val="single" w:sz="12" w:space="0" w:color="auto"/>
            </w:tcBorders>
            <w:vAlign w:val="center"/>
            <w:tcPrChange w:id="2512" w:author="Robert Pasternak" w:date="2024-07-16T10:09:00Z">
              <w:tcPr>
                <w:tcW w:w="709" w:type="dxa"/>
                <w:tcBorders>
                  <w:left w:val="single" w:sz="12" w:space="0" w:color="auto"/>
                  <w:right w:val="single" w:sz="12" w:space="0" w:color="auto"/>
                </w:tcBorders>
                <w:vAlign w:val="center"/>
              </w:tcPr>
            </w:tcPrChange>
          </w:tcPr>
          <w:p w14:paraId="45086F40" w14:textId="77777777" w:rsidR="00330D4B" w:rsidRPr="008416E6" w:rsidRDefault="00330D4B">
            <w:pPr>
              <w:spacing w:line="312" w:lineRule="auto"/>
              <w:jc w:val="center"/>
              <w:rPr>
                <w:sz w:val="20"/>
                <w:szCs w:val="20"/>
                <w:rPrChange w:id="2513" w:author="Robert Pasternak" w:date="2021-09-07T12:47:00Z">
                  <w:rPr>
                    <w:rFonts w:ascii="Times" w:hAnsi="Times" w:cs="Arial"/>
                  </w:rPr>
                </w:rPrChange>
              </w:rPr>
              <w:pPrChange w:id="2514" w:author="Robert Pasternak" w:date="2021-05-13T11:34:00Z">
                <w:pPr>
                  <w:jc w:val="center"/>
                </w:pPr>
              </w:pPrChange>
            </w:pPr>
            <w:r w:rsidRPr="008416E6">
              <w:rPr>
                <w:sz w:val="20"/>
                <w:szCs w:val="20"/>
                <w:rPrChange w:id="2515" w:author="Robert Pasternak" w:date="2021-09-07T12:47:00Z">
                  <w:rPr>
                    <w:rFonts w:ascii="Times" w:hAnsi="Times" w:cs="Arial"/>
                    <w:color w:val="0000FF"/>
                    <w:u w:val="single"/>
                  </w:rPr>
                </w:rPrChange>
              </w:rPr>
              <w:t>5</w:t>
            </w:r>
            <w:del w:id="2516" w:author="Robert Pasternak" w:date="2024-07-16T10:04:00Z">
              <w:r w:rsidRPr="008416E6" w:rsidDel="00330D4B">
                <w:rPr>
                  <w:sz w:val="20"/>
                  <w:szCs w:val="20"/>
                  <w:rPrChange w:id="2517" w:author="Robert Pasternak" w:date="2021-09-07T12:47:00Z">
                    <w:rPr>
                      <w:rFonts w:ascii="Times" w:hAnsi="Times" w:cs="Arial"/>
                      <w:color w:val="0000FF"/>
                      <w:u w:val="single"/>
                    </w:rPr>
                  </w:rPrChange>
                </w:rPr>
                <w:delText>,130</w:delText>
              </w:r>
            </w:del>
          </w:p>
        </w:tc>
        <w:tc>
          <w:tcPr>
            <w:tcW w:w="709" w:type="dxa"/>
            <w:tcBorders>
              <w:left w:val="single" w:sz="12" w:space="0" w:color="auto"/>
              <w:right w:val="single" w:sz="4" w:space="0" w:color="auto"/>
            </w:tcBorders>
            <w:vAlign w:val="center"/>
            <w:tcPrChange w:id="2518" w:author="Robert Pasternak" w:date="2024-07-16T10:09:00Z">
              <w:tcPr>
                <w:tcW w:w="709" w:type="dxa"/>
                <w:tcBorders>
                  <w:left w:val="single" w:sz="12" w:space="0" w:color="auto"/>
                  <w:right w:val="single" w:sz="4" w:space="0" w:color="auto"/>
                </w:tcBorders>
                <w:vAlign w:val="center"/>
              </w:tcPr>
            </w:tcPrChange>
          </w:tcPr>
          <w:p w14:paraId="6FA0C8A8" w14:textId="2D1D0FE8" w:rsidR="00330D4B" w:rsidRPr="008416E6" w:rsidRDefault="00330D4B">
            <w:pPr>
              <w:spacing w:line="312" w:lineRule="auto"/>
              <w:jc w:val="center"/>
              <w:rPr>
                <w:sz w:val="20"/>
                <w:szCs w:val="20"/>
                <w:rPrChange w:id="2519" w:author="Robert Pasternak" w:date="2021-09-07T12:47:00Z">
                  <w:rPr>
                    <w:rFonts w:ascii="Times" w:hAnsi="Times" w:cs="Arial"/>
                  </w:rPr>
                </w:rPrChange>
              </w:rPr>
              <w:pPrChange w:id="2520" w:author="Robert Pasternak" w:date="2021-05-13T11:34:00Z">
                <w:pPr>
                  <w:jc w:val="center"/>
                </w:pPr>
              </w:pPrChange>
            </w:pPr>
            <w:ins w:id="2521" w:author="Robert Pasternak" w:date="2021-05-11T08:09:00Z">
              <w:r w:rsidRPr="00330D4B">
                <w:rPr>
                  <w:sz w:val="20"/>
                  <w:szCs w:val="20"/>
                </w:rPr>
                <w:t>9</w:t>
              </w:r>
            </w:ins>
            <w:del w:id="2522" w:author="kaluz" w:date="2021-05-04T12:45:00Z">
              <w:r w:rsidRPr="008416E6">
                <w:rPr>
                  <w:sz w:val="20"/>
                  <w:szCs w:val="20"/>
                  <w:rPrChange w:id="2523" w:author="Robert Pasternak" w:date="2021-09-07T12:47:00Z">
                    <w:rPr>
                      <w:rFonts w:ascii="Times" w:hAnsi="Times" w:cs="Arial"/>
                      <w:color w:val="0000FF"/>
                      <w:u w:val="single"/>
                    </w:rPr>
                  </w:rPrChange>
                </w:rPr>
                <w:delText>3,170</w:delText>
              </w:r>
            </w:del>
          </w:p>
        </w:tc>
        <w:tc>
          <w:tcPr>
            <w:tcW w:w="708" w:type="dxa"/>
            <w:tcBorders>
              <w:left w:val="single" w:sz="4" w:space="0" w:color="auto"/>
              <w:right w:val="single" w:sz="4" w:space="0" w:color="auto"/>
            </w:tcBorders>
            <w:vAlign w:val="center"/>
            <w:tcPrChange w:id="2524" w:author="Robert Pasternak" w:date="2024-07-16T10:09:00Z">
              <w:tcPr>
                <w:tcW w:w="708" w:type="dxa"/>
                <w:tcBorders>
                  <w:left w:val="single" w:sz="4" w:space="0" w:color="auto"/>
                  <w:right w:val="single" w:sz="4" w:space="0" w:color="auto"/>
                </w:tcBorders>
                <w:vAlign w:val="center"/>
              </w:tcPr>
            </w:tcPrChange>
          </w:tcPr>
          <w:p w14:paraId="063ED024" w14:textId="109ECA67" w:rsidR="00330D4B" w:rsidRPr="008416E6" w:rsidRDefault="00330D4B">
            <w:pPr>
              <w:spacing w:line="312" w:lineRule="auto"/>
              <w:jc w:val="center"/>
              <w:rPr>
                <w:sz w:val="20"/>
                <w:szCs w:val="20"/>
                <w:rPrChange w:id="2525" w:author="Robert Pasternak" w:date="2021-09-07T12:47:00Z">
                  <w:rPr>
                    <w:rFonts w:ascii="Times" w:hAnsi="Times" w:cs="Arial"/>
                  </w:rPr>
                </w:rPrChange>
              </w:rPr>
              <w:pPrChange w:id="2526" w:author="Robert Pasternak" w:date="2021-05-13T11:34:00Z">
                <w:pPr>
                  <w:jc w:val="center"/>
                </w:pPr>
              </w:pPrChange>
            </w:pPr>
            <w:ins w:id="2527" w:author="Robert Pasternak" w:date="2021-05-11T08:52:00Z">
              <w:r w:rsidRPr="008416E6">
                <w:rPr>
                  <w:sz w:val="20"/>
                  <w:szCs w:val="20"/>
                  <w:rPrChange w:id="2528" w:author="Robert Pasternak" w:date="2021-09-07T12:47:00Z">
                    <w:rPr>
                      <w:rFonts w:ascii="Times" w:hAnsi="Times" w:cs="Arial"/>
                      <w:color w:val="0000FF"/>
                      <w:sz w:val="20"/>
                      <w:szCs w:val="20"/>
                      <w:u w:val="single"/>
                    </w:rPr>
                  </w:rPrChange>
                </w:rPr>
                <w:t>1</w:t>
              </w:r>
            </w:ins>
          </w:p>
        </w:tc>
        <w:tc>
          <w:tcPr>
            <w:tcW w:w="709" w:type="dxa"/>
            <w:tcBorders>
              <w:left w:val="single" w:sz="4" w:space="0" w:color="auto"/>
              <w:right w:val="single" w:sz="4" w:space="0" w:color="auto"/>
            </w:tcBorders>
            <w:vAlign w:val="center"/>
            <w:tcPrChange w:id="2529" w:author="Robert Pasternak" w:date="2024-07-16T10:09:00Z">
              <w:tcPr>
                <w:tcW w:w="709" w:type="dxa"/>
                <w:tcBorders>
                  <w:left w:val="single" w:sz="4" w:space="0" w:color="auto"/>
                  <w:right w:val="single" w:sz="4" w:space="0" w:color="auto"/>
                </w:tcBorders>
                <w:vAlign w:val="center"/>
              </w:tcPr>
            </w:tcPrChange>
          </w:tcPr>
          <w:p w14:paraId="32C3B957" w14:textId="0BE2F7F8" w:rsidR="00330D4B" w:rsidRPr="008416E6" w:rsidRDefault="00330D4B">
            <w:pPr>
              <w:spacing w:line="312" w:lineRule="auto"/>
              <w:jc w:val="center"/>
              <w:rPr>
                <w:sz w:val="20"/>
                <w:szCs w:val="20"/>
                <w:rPrChange w:id="2530" w:author="Robert Pasternak" w:date="2021-09-07T12:47:00Z">
                  <w:rPr>
                    <w:rFonts w:ascii="Times" w:hAnsi="Times" w:cs="Arial"/>
                    <w:sz w:val="20"/>
                    <w:szCs w:val="20"/>
                  </w:rPr>
                </w:rPrChange>
              </w:rPr>
              <w:pPrChange w:id="2531" w:author="Robert Pasternak" w:date="2021-05-13T11:34:00Z">
                <w:pPr>
                  <w:jc w:val="center"/>
                </w:pPr>
              </w:pPrChange>
            </w:pPr>
            <w:ins w:id="2532" w:author="Robert Pasternak" w:date="2024-07-16T09:54:00Z">
              <w:r>
                <w:rPr>
                  <w:sz w:val="20"/>
                  <w:szCs w:val="20"/>
                </w:rPr>
                <w:t>11</w:t>
              </w:r>
            </w:ins>
          </w:p>
        </w:tc>
        <w:tc>
          <w:tcPr>
            <w:tcW w:w="838" w:type="dxa"/>
            <w:tcBorders>
              <w:left w:val="single" w:sz="4" w:space="0" w:color="auto"/>
              <w:right w:val="single" w:sz="4" w:space="0" w:color="auto"/>
            </w:tcBorders>
            <w:vAlign w:val="center"/>
            <w:tcPrChange w:id="2533" w:author="Robert Pasternak" w:date="2024-07-16T10:09:00Z">
              <w:tcPr>
                <w:tcW w:w="838" w:type="dxa"/>
                <w:tcBorders>
                  <w:left w:val="single" w:sz="4" w:space="0" w:color="auto"/>
                  <w:right w:val="single" w:sz="4" w:space="0" w:color="auto"/>
                </w:tcBorders>
                <w:vAlign w:val="center"/>
              </w:tcPr>
            </w:tcPrChange>
          </w:tcPr>
          <w:p w14:paraId="11B524F2" w14:textId="558C578F" w:rsidR="00330D4B" w:rsidRPr="00330D4B" w:rsidRDefault="00330D4B" w:rsidP="002E38BD">
            <w:pPr>
              <w:spacing w:line="312" w:lineRule="auto"/>
              <w:jc w:val="center"/>
              <w:rPr>
                <w:sz w:val="20"/>
                <w:szCs w:val="20"/>
              </w:rPr>
            </w:pPr>
            <w:ins w:id="2534" w:author="Robert Pasternak" w:date="2024-07-16T09:57:00Z">
              <w:r>
                <w:rPr>
                  <w:sz w:val="20"/>
                  <w:szCs w:val="20"/>
                </w:rPr>
                <w:t>33</w:t>
              </w:r>
            </w:ins>
          </w:p>
        </w:tc>
        <w:tc>
          <w:tcPr>
            <w:tcW w:w="751" w:type="dxa"/>
            <w:gridSpan w:val="2"/>
            <w:tcBorders>
              <w:left w:val="single" w:sz="4" w:space="0" w:color="auto"/>
              <w:right w:val="single" w:sz="4" w:space="0" w:color="auto"/>
            </w:tcBorders>
            <w:vAlign w:val="center"/>
            <w:tcPrChange w:id="2535" w:author="Robert Pasternak" w:date="2024-07-16T10:09:00Z">
              <w:tcPr>
                <w:tcW w:w="751" w:type="dxa"/>
                <w:gridSpan w:val="2"/>
                <w:tcBorders>
                  <w:left w:val="single" w:sz="4" w:space="0" w:color="auto"/>
                  <w:right w:val="single" w:sz="4" w:space="0" w:color="auto"/>
                </w:tcBorders>
                <w:vAlign w:val="center"/>
              </w:tcPr>
            </w:tcPrChange>
          </w:tcPr>
          <w:p w14:paraId="52667978" w14:textId="06A4A7CB" w:rsidR="00330D4B" w:rsidRPr="00330D4B" w:rsidRDefault="00330D4B" w:rsidP="002E38BD">
            <w:pPr>
              <w:spacing w:line="312" w:lineRule="auto"/>
              <w:jc w:val="center"/>
              <w:rPr>
                <w:sz w:val="20"/>
                <w:szCs w:val="20"/>
              </w:rPr>
            </w:pPr>
            <w:ins w:id="2536" w:author="Robert Pasternak" w:date="2024-07-16T10:08:00Z">
              <w:r>
                <w:rPr>
                  <w:sz w:val="20"/>
                  <w:szCs w:val="20"/>
                </w:rPr>
                <w:t>29</w:t>
              </w:r>
            </w:ins>
          </w:p>
        </w:tc>
        <w:tc>
          <w:tcPr>
            <w:tcW w:w="1104" w:type="dxa"/>
            <w:tcBorders>
              <w:left w:val="single" w:sz="4" w:space="0" w:color="auto"/>
            </w:tcBorders>
            <w:vAlign w:val="center"/>
            <w:tcPrChange w:id="2537" w:author="Robert Pasternak" w:date="2024-07-16T10:09:00Z">
              <w:tcPr>
                <w:tcW w:w="537" w:type="dxa"/>
                <w:tcBorders>
                  <w:left w:val="single" w:sz="4" w:space="0" w:color="auto"/>
                </w:tcBorders>
                <w:vAlign w:val="center"/>
              </w:tcPr>
            </w:tcPrChange>
          </w:tcPr>
          <w:p w14:paraId="5F7242D3" w14:textId="2F711F5A" w:rsidR="00330D4B" w:rsidRPr="00330D4B" w:rsidRDefault="00330D4B" w:rsidP="002E38BD">
            <w:pPr>
              <w:spacing w:line="312" w:lineRule="auto"/>
              <w:jc w:val="center"/>
              <w:rPr>
                <w:sz w:val="20"/>
                <w:szCs w:val="20"/>
              </w:rPr>
            </w:pPr>
            <w:ins w:id="2538" w:author="Robert Pasternak" w:date="2024-07-16T10:10:00Z">
              <w:r>
                <w:rPr>
                  <w:sz w:val="20"/>
                  <w:szCs w:val="20"/>
                </w:rPr>
                <w:t>16</w:t>
              </w:r>
            </w:ins>
          </w:p>
        </w:tc>
      </w:tr>
      <w:tr w:rsidR="00330D4B" w:rsidRPr="008416E6" w14:paraId="09CBFF7C" w14:textId="4B29003D" w:rsidTr="00330D4B">
        <w:trPr>
          <w:trHeight w:val="1004"/>
          <w:trPrChange w:id="2539" w:author="Robert Pasternak" w:date="2024-07-16T10:09:00Z">
            <w:trPr>
              <w:trHeight w:val="1004"/>
            </w:trPr>
          </w:trPrChange>
        </w:trPr>
        <w:tc>
          <w:tcPr>
            <w:tcW w:w="2703" w:type="dxa"/>
            <w:vAlign w:val="center"/>
            <w:tcPrChange w:id="2540" w:author="Robert Pasternak" w:date="2024-07-16T10:09:00Z">
              <w:tcPr>
                <w:tcW w:w="1707" w:type="dxa"/>
                <w:vAlign w:val="center"/>
              </w:tcPr>
            </w:tcPrChange>
          </w:tcPr>
          <w:p w14:paraId="277EA3CC" w14:textId="77777777" w:rsidR="00330D4B" w:rsidRPr="002E38BD" w:rsidRDefault="00330D4B">
            <w:pPr>
              <w:spacing w:line="312" w:lineRule="auto"/>
              <w:jc w:val="left"/>
              <w:rPr>
                <w:bCs/>
                <w:sz w:val="16"/>
                <w:szCs w:val="16"/>
                <w:rPrChange w:id="2541" w:author="Robert Pasternak" w:date="2024-07-16T09:50:00Z">
                  <w:rPr>
                    <w:rFonts w:ascii="Times" w:hAnsi="Times" w:cs="Arial"/>
                    <w:bCs/>
                  </w:rPr>
                </w:rPrChange>
              </w:rPr>
              <w:pPrChange w:id="2542" w:author="Robert Pasternak" w:date="2021-05-13T11:42:00Z">
                <w:pPr/>
              </w:pPrChange>
            </w:pPr>
            <w:r w:rsidRPr="002E38BD">
              <w:rPr>
                <w:bCs/>
                <w:sz w:val="16"/>
                <w:szCs w:val="16"/>
                <w:rPrChange w:id="2543" w:author="Robert Pasternak" w:date="2024-07-16T09:50:00Z">
                  <w:rPr>
                    <w:rFonts w:ascii="Times" w:hAnsi="Times" w:cs="Arial"/>
                    <w:bCs/>
                    <w:color w:val="0000FF"/>
                    <w:u w:val="single"/>
                  </w:rPr>
                </w:rPrChange>
              </w:rPr>
              <w:t xml:space="preserve">Biodegradowalne oraz odpady kuchenne pochodzenia roślinnego ulegające biodegradacji </w:t>
            </w:r>
            <w:ins w:id="2544" w:author="Robert Pasternak" w:date="2021-05-11T08:53:00Z">
              <w:r w:rsidRPr="002E38BD">
                <w:rPr>
                  <w:bCs/>
                  <w:sz w:val="16"/>
                  <w:szCs w:val="16"/>
                  <w:rPrChange w:id="2545" w:author="Robert Pasternak" w:date="2024-07-16T09:50:00Z">
                    <w:rPr>
                      <w:rFonts w:ascii="Times" w:hAnsi="Times" w:cs="Arial"/>
                      <w:bCs/>
                      <w:color w:val="0000FF"/>
                      <w:sz w:val="20"/>
                      <w:szCs w:val="20"/>
                      <w:u w:val="single"/>
                    </w:rPr>
                  </w:rPrChange>
                </w:rPr>
                <w:t>– 20 01 08, 20 02 01</w:t>
              </w:r>
            </w:ins>
          </w:p>
        </w:tc>
        <w:tc>
          <w:tcPr>
            <w:tcW w:w="713" w:type="dxa"/>
            <w:noWrap/>
            <w:vAlign w:val="center"/>
            <w:tcPrChange w:id="2546" w:author="Robert Pasternak" w:date="2024-07-16T10:09:00Z">
              <w:tcPr>
                <w:tcW w:w="713" w:type="dxa"/>
                <w:noWrap/>
                <w:vAlign w:val="center"/>
              </w:tcPr>
            </w:tcPrChange>
          </w:tcPr>
          <w:p w14:paraId="405E7F48" w14:textId="77777777" w:rsidR="00330D4B" w:rsidRPr="008416E6" w:rsidRDefault="00330D4B">
            <w:pPr>
              <w:spacing w:line="312" w:lineRule="auto"/>
              <w:jc w:val="center"/>
              <w:rPr>
                <w:sz w:val="20"/>
                <w:szCs w:val="20"/>
                <w:rPrChange w:id="2547" w:author="Robert Pasternak" w:date="2021-09-07T12:47:00Z">
                  <w:rPr>
                    <w:rFonts w:ascii="Times" w:hAnsi="Times" w:cs="Arial"/>
                  </w:rPr>
                </w:rPrChange>
              </w:rPr>
              <w:pPrChange w:id="2548" w:author="Robert Pasternak" w:date="2021-05-13T11:34:00Z">
                <w:pPr>
                  <w:jc w:val="center"/>
                </w:pPr>
              </w:pPrChange>
            </w:pPr>
            <w:r w:rsidRPr="008416E6">
              <w:rPr>
                <w:sz w:val="20"/>
                <w:szCs w:val="20"/>
                <w:rPrChange w:id="2549" w:author="Robert Pasternak" w:date="2021-09-07T12:47:00Z">
                  <w:rPr>
                    <w:rFonts w:ascii="Times" w:hAnsi="Times" w:cs="Arial"/>
                    <w:color w:val="0000FF"/>
                    <w:u w:val="single"/>
                  </w:rPr>
                </w:rPrChange>
              </w:rPr>
              <w:t>311</w:t>
            </w:r>
            <w:del w:id="2550" w:author="Robert Pasternak" w:date="2024-07-16T10:01:00Z">
              <w:r w:rsidRPr="008416E6" w:rsidDel="00565342">
                <w:rPr>
                  <w:sz w:val="20"/>
                  <w:szCs w:val="20"/>
                  <w:rPrChange w:id="2551" w:author="Robert Pasternak" w:date="2021-09-07T12:47:00Z">
                    <w:rPr>
                      <w:rFonts w:ascii="Times" w:hAnsi="Times" w:cs="Arial"/>
                      <w:color w:val="0000FF"/>
                      <w:u w:val="single"/>
                    </w:rPr>
                  </w:rPrChange>
                </w:rPr>
                <w:delText>,450</w:delText>
              </w:r>
            </w:del>
          </w:p>
        </w:tc>
        <w:tc>
          <w:tcPr>
            <w:tcW w:w="709" w:type="dxa"/>
            <w:noWrap/>
            <w:vAlign w:val="center"/>
            <w:tcPrChange w:id="2552" w:author="Robert Pasternak" w:date="2024-07-16T10:09:00Z">
              <w:tcPr>
                <w:tcW w:w="709" w:type="dxa"/>
                <w:noWrap/>
                <w:vAlign w:val="center"/>
              </w:tcPr>
            </w:tcPrChange>
          </w:tcPr>
          <w:p w14:paraId="0445D383" w14:textId="77777777" w:rsidR="00330D4B" w:rsidRPr="008416E6" w:rsidRDefault="00330D4B">
            <w:pPr>
              <w:spacing w:line="312" w:lineRule="auto"/>
              <w:jc w:val="center"/>
              <w:rPr>
                <w:sz w:val="20"/>
                <w:szCs w:val="20"/>
                <w:rPrChange w:id="2553" w:author="Robert Pasternak" w:date="2021-09-07T12:47:00Z">
                  <w:rPr>
                    <w:rFonts w:ascii="Times" w:hAnsi="Times" w:cs="Arial"/>
                  </w:rPr>
                </w:rPrChange>
              </w:rPr>
              <w:pPrChange w:id="2554" w:author="Robert Pasternak" w:date="2021-05-13T11:34:00Z">
                <w:pPr>
                  <w:jc w:val="center"/>
                </w:pPr>
              </w:pPrChange>
            </w:pPr>
            <w:r w:rsidRPr="008416E6">
              <w:rPr>
                <w:sz w:val="20"/>
                <w:szCs w:val="20"/>
                <w:rPrChange w:id="2555" w:author="Robert Pasternak" w:date="2021-09-07T12:47:00Z">
                  <w:rPr>
                    <w:rFonts w:ascii="Times" w:hAnsi="Times" w:cs="Arial"/>
                    <w:color w:val="0000FF"/>
                    <w:u w:val="single"/>
                  </w:rPr>
                </w:rPrChange>
              </w:rPr>
              <w:t>380</w:t>
            </w:r>
            <w:del w:id="2556" w:author="Robert Pasternak" w:date="2024-07-16T10:02:00Z">
              <w:r w:rsidRPr="008416E6" w:rsidDel="00565342">
                <w:rPr>
                  <w:sz w:val="20"/>
                  <w:szCs w:val="20"/>
                  <w:rPrChange w:id="2557" w:author="Robert Pasternak" w:date="2021-09-07T12:47:00Z">
                    <w:rPr>
                      <w:rFonts w:ascii="Times" w:hAnsi="Times" w:cs="Arial"/>
                      <w:color w:val="0000FF"/>
                      <w:u w:val="single"/>
                    </w:rPr>
                  </w:rPrChange>
                </w:rPr>
                <w:delText>,200</w:delText>
              </w:r>
            </w:del>
          </w:p>
        </w:tc>
        <w:tc>
          <w:tcPr>
            <w:tcW w:w="708" w:type="dxa"/>
            <w:noWrap/>
            <w:vAlign w:val="center"/>
            <w:tcPrChange w:id="2558" w:author="Robert Pasternak" w:date="2024-07-16T10:09:00Z">
              <w:tcPr>
                <w:tcW w:w="708" w:type="dxa"/>
                <w:noWrap/>
                <w:vAlign w:val="center"/>
              </w:tcPr>
            </w:tcPrChange>
          </w:tcPr>
          <w:p w14:paraId="05D000B7" w14:textId="77777777" w:rsidR="00330D4B" w:rsidRPr="008416E6" w:rsidRDefault="00330D4B">
            <w:pPr>
              <w:spacing w:line="312" w:lineRule="auto"/>
              <w:jc w:val="center"/>
              <w:rPr>
                <w:sz w:val="20"/>
                <w:szCs w:val="20"/>
                <w:rPrChange w:id="2559" w:author="Robert Pasternak" w:date="2021-09-07T12:47:00Z">
                  <w:rPr>
                    <w:rFonts w:ascii="Times" w:hAnsi="Times" w:cs="Arial"/>
                  </w:rPr>
                </w:rPrChange>
              </w:rPr>
              <w:pPrChange w:id="2560" w:author="Robert Pasternak" w:date="2021-05-13T11:34:00Z">
                <w:pPr>
                  <w:jc w:val="center"/>
                </w:pPr>
              </w:pPrChange>
            </w:pPr>
            <w:r w:rsidRPr="008416E6">
              <w:rPr>
                <w:sz w:val="20"/>
                <w:szCs w:val="20"/>
                <w:rPrChange w:id="2561" w:author="Robert Pasternak" w:date="2021-09-07T12:47:00Z">
                  <w:rPr>
                    <w:rFonts w:ascii="Times" w:hAnsi="Times" w:cs="Arial"/>
                    <w:color w:val="0000FF"/>
                    <w:u w:val="single"/>
                  </w:rPr>
                </w:rPrChange>
              </w:rPr>
              <w:t>404</w:t>
            </w:r>
            <w:del w:id="2562" w:author="Robert Pasternak" w:date="2024-07-16T10:02:00Z">
              <w:r w:rsidRPr="008416E6" w:rsidDel="00565342">
                <w:rPr>
                  <w:sz w:val="20"/>
                  <w:szCs w:val="20"/>
                  <w:rPrChange w:id="2563" w:author="Robert Pasternak" w:date="2021-09-07T12:47:00Z">
                    <w:rPr>
                      <w:rFonts w:ascii="Times" w:hAnsi="Times" w:cs="Arial"/>
                      <w:color w:val="0000FF"/>
                      <w:u w:val="single"/>
                    </w:rPr>
                  </w:rPrChange>
                </w:rPr>
                <w:delText>,150</w:delText>
              </w:r>
            </w:del>
          </w:p>
        </w:tc>
        <w:tc>
          <w:tcPr>
            <w:tcW w:w="709" w:type="dxa"/>
            <w:tcBorders>
              <w:right w:val="single" w:sz="12" w:space="0" w:color="auto"/>
            </w:tcBorders>
            <w:vAlign w:val="center"/>
            <w:tcPrChange w:id="2564" w:author="Robert Pasternak" w:date="2024-07-16T10:09:00Z">
              <w:tcPr>
                <w:tcW w:w="709" w:type="dxa"/>
                <w:tcBorders>
                  <w:right w:val="single" w:sz="12" w:space="0" w:color="auto"/>
                </w:tcBorders>
                <w:vAlign w:val="center"/>
              </w:tcPr>
            </w:tcPrChange>
          </w:tcPr>
          <w:p w14:paraId="17B821D5" w14:textId="77777777" w:rsidR="00330D4B" w:rsidRPr="008416E6" w:rsidRDefault="00330D4B">
            <w:pPr>
              <w:spacing w:line="312" w:lineRule="auto"/>
              <w:jc w:val="center"/>
              <w:rPr>
                <w:sz w:val="20"/>
                <w:szCs w:val="20"/>
                <w:rPrChange w:id="2565" w:author="Robert Pasternak" w:date="2021-09-07T12:47:00Z">
                  <w:rPr>
                    <w:rFonts w:ascii="Times" w:hAnsi="Times" w:cs="Arial"/>
                  </w:rPr>
                </w:rPrChange>
              </w:rPr>
              <w:pPrChange w:id="2566" w:author="Robert Pasternak" w:date="2021-05-13T11:34:00Z">
                <w:pPr>
                  <w:jc w:val="center"/>
                </w:pPr>
              </w:pPrChange>
            </w:pPr>
            <w:r w:rsidRPr="008416E6">
              <w:rPr>
                <w:sz w:val="20"/>
                <w:szCs w:val="20"/>
                <w:rPrChange w:id="2567" w:author="Robert Pasternak" w:date="2021-09-07T12:47:00Z">
                  <w:rPr>
                    <w:rFonts w:ascii="Times" w:hAnsi="Times" w:cs="Arial"/>
                    <w:color w:val="0000FF"/>
                    <w:u w:val="single"/>
                  </w:rPr>
                </w:rPrChange>
              </w:rPr>
              <w:t>498</w:t>
            </w:r>
            <w:del w:id="2568" w:author="Robert Pasternak" w:date="2024-07-16T10:03:00Z">
              <w:r w:rsidRPr="008416E6" w:rsidDel="00565342">
                <w:rPr>
                  <w:sz w:val="20"/>
                  <w:szCs w:val="20"/>
                  <w:rPrChange w:id="2569" w:author="Robert Pasternak" w:date="2021-09-07T12:47:00Z">
                    <w:rPr>
                      <w:rFonts w:ascii="Times" w:hAnsi="Times" w:cs="Arial"/>
                      <w:color w:val="0000FF"/>
                      <w:u w:val="single"/>
                    </w:rPr>
                  </w:rPrChange>
                </w:rPr>
                <w:delText>,280</w:delText>
              </w:r>
            </w:del>
          </w:p>
        </w:tc>
        <w:tc>
          <w:tcPr>
            <w:tcW w:w="709" w:type="dxa"/>
            <w:tcBorders>
              <w:left w:val="single" w:sz="12" w:space="0" w:color="auto"/>
              <w:right w:val="single" w:sz="12" w:space="0" w:color="auto"/>
            </w:tcBorders>
            <w:vAlign w:val="center"/>
            <w:tcPrChange w:id="2570" w:author="Robert Pasternak" w:date="2024-07-16T10:09:00Z">
              <w:tcPr>
                <w:tcW w:w="709" w:type="dxa"/>
                <w:tcBorders>
                  <w:left w:val="single" w:sz="12" w:space="0" w:color="auto"/>
                  <w:right w:val="single" w:sz="12" w:space="0" w:color="auto"/>
                </w:tcBorders>
                <w:vAlign w:val="center"/>
              </w:tcPr>
            </w:tcPrChange>
          </w:tcPr>
          <w:p w14:paraId="0DF6A872" w14:textId="63EAC3A4" w:rsidR="00330D4B" w:rsidRPr="008416E6" w:rsidRDefault="00330D4B">
            <w:pPr>
              <w:spacing w:line="312" w:lineRule="auto"/>
              <w:jc w:val="center"/>
              <w:rPr>
                <w:sz w:val="20"/>
                <w:szCs w:val="20"/>
                <w:rPrChange w:id="2571" w:author="Robert Pasternak" w:date="2021-09-07T12:47:00Z">
                  <w:rPr>
                    <w:rFonts w:ascii="Times" w:hAnsi="Times" w:cs="Arial"/>
                  </w:rPr>
                </w:rPrChange>
              </w:rPr>
              <w:pPrChange w:id="2572" w:author="Robert Pasternak" w:date="2021-05-13T11:34:00Z">
                <w:pPr>
                  <w:jc w:val="center"/>
                </w:pPr>
              </w:pPrChange>
            </w:pPr>
            <w:r w:rsidRPr="008416E6">
              <w:rPr>
                <w:sz w:val="20"/>
                <w:szCs w:val="20"/>
                <w:rPrChange w:id="2573" w:author="Robert Pasternak" w:date="2021-09-07T12:47:00Z">
                  <w:rPr>
                    <w:rFonts w:ascii="Times" w:hAnsi="Times" w:cs="Arial"/>
                    <w:color w:val="0000FF"/>
                    <w:u w:val="single"/>
                  </w:rPr>
                </w:rPrChange>
              </w:rPr>
              <w:t>82</w:t>
            </w:r>
            <w:ins w:id="2574" w:author="Robert Pasternak" w:date="2024-07-16T10:04:00Z">
              <w:r>
                <w:rPr>
                  <w:sz w:val="20"/>
                  <w:szCs w:val="20"/>
                </w:rPr>
                <w:t>4</w:t>
              </w:r>
            </w:ins>
            <w:del w:id="2575" w:author="Robert Pasternak" w:date="2024-07-16T10:04:00Z">
              <w:r w:rsidRPr="008416E6" w:rsidDel="00330D4B">
                <w:rPr>
                  <w:sz w:val="20"/>
                  <w:szCs w:val="20"/>
                  <w:rPrChange w:id="2576" w:author="Robert Pasternak" w:date="2021-09-07T12:47:00Z">
                    <w:rPr>
                      <w:rFonts w:ascii="Times" w:hAnsi="Times" w:cs="Arial"/>
                      <w:color w:val="0000FF"/>
                      <w:u w:val="single"/>
                    </w:rPr>
                  </w:rPrChange>
                </w:rPr>
                <w:delText>3,980</w:delText>
              </w:r>
            </w:del>
          </w:p>
        </w:tc>
        <w:tc>
          <w:tcPr>
            <w:tcW w:w="709" w:type="dxa"/>
            <w:tcBorders>
              <w:left w:val="single" w:sz="12" w:space="0" w:color="auto"/>
              <w:right w:val="single" w:sz="4" w:space="0" w:color="auto"/>
            </w:tcBorders>
            <w:vAlign w:val="center"/>
            <w:tcPrChange w:id="2577" w:author="Robert Pasternak" w:date="2024-07-16T10:09:00Z">
              <w:tcPr>
                <w:tcW w:w="709" w:type="dxa"/>
                <w:tcBorders>
                  <w:left w:val="single" w:sz="12" w:space="0" w:color="auto"/>
                  <w:right w:val="single" w:sz="4" w:space="0" w:color="auto"/>
                </w:tcBorders>
                <w:vAlign w:val="center"/>
              </w:tcPr>
            </w:tcPrChange>
          </w:tcPr>
          <w:p w14:paraId="4AA8DC81" w14:textId="48D7B9D0" w:rsidR="00330D4B" w:rsidRPr="008416E6" w:rsidRDefault="00330D4B">
            <w:pPr>
              <w:spacing w:line="312" w:lineRule="auto"/>
              <w:jc w:val="center"/>
              <w:rPr>
                <w:sz w:val="20"/>
                <w:szCs w:val="20"/>
                <w:rPrChange w:id="2578" w:author="Robert Pasternak" w:date="2021-09-07T12:47:00Z">
                  <w:rPr>
                    <w:rFonts w:ascii="Times" w:hAnsi="Times" w:cs="Arial"/>
                  </w:rPr>
                </w:rPrChange>
              </w:rPr>
              <w:pPrChange w:id="2579" w:author="Robert Pasternak" w:date="2021-05-13T11:34:00Z">
                <w:pPr>
                  <w:jc w:val="center"/>
                </w:pPr>
              </w:pPrChange>
            </w:pPr>
            <w:ins w:id="2580" w:author="Robert Pasternak" w:date="2021-05-11T08:51:00Z">
              <w:r w:rsidRPr="008416E6">
                <w:rPr>
                  <w:sz w:val="20"/>
                  <w:szCs w:val="20"/>
                  <w:rPrChange w:id="2581" w:author="Robert Pasternak" w:date="2021-09-07T12:47:00Z">
                    <w:rPr>
                      <w:rFonts w:ascii="Times" w:hAnsi="Times" w:cs="Arial"/>
                      <w:color w:val="0000FF"/>
                      <w:sz w:val="20"/>
                      <w:szCs w:val="20"/>
                      <w:u w:val="single"/>
                    </w:rPr>
                  </w:rPrChange>
                </w:rPr>
                <w:t>1071</w:t>
              </w:r>
            </w:ins>
            <w:del w:id="2582" w:author="kaluz" w:date="2021-05-04T12:45:00Z">
              <w:r w:rsidRPr="008416E6">
                <w:rPr>
                  <w:sz w:val="20"/>
                  <w:szCs w:val="20"/>
                  <w:rPrChange w:id="2583" w:author="Robert Pasternak" w:date="2021-09-07T12:47:00Z">
                    <w:rPr>
                      <w:rFonts w:ascii="Times" w:hAnsi="Times" w:cs="Arial"/>
                      <w:color w:val="0000FF"/>
                      <w:u w:val="single"/>
                    </w:rPr>
                  </w:rPrChange>
                </w:rPr>
                <w:delText>106,190</w:delText>
              </w:r>
            </w:del>
          </w:p>
        </w:tc>
        <w:tc>
          <w:tcPr>
            <w:tcW w:w="708" w:type="dxa"/>
            <w:tcBorders>
              <w:left w:val="single" w:sz="4" w:space="0" w:color="auto"/>
              <w:right w:val="single" w:sz="4" w:space="0" w:color="auto"/>
            </w:tcBorders>
            <w:vAlign w:val="center"/>
            <w:tcPrChange w:id="2584" w:author="Robert Pasternak" w:date="2024-07-16T10:09:00Z">
              <w:tcPr>
                <w:tcW w:w="708" w:type="dxa"/>
                <w:tcBorders>
                  <w:left w:val="single" w:sz="4" w:space="0" w:color="auto"/>
                  <w:right w:val="single" w:sz="4" w:space="0" w:color="auto"/>
                </w:tcBorders>
                <w:vAlign w:val="center"/>
              </w:tcPr>
            </w:tcPrChange>
          </w:tcPr>
          <w:p w14:paraId="4B201874" w14:textId="56B24342" w:rsidR="00330D4B" w:rsidRPr="008416E6" w:rsidRDefault="00330D4B">
            <w:pPr>
              <w:spacing w:line="312" w:lineRule="auto"/>
              <w:jc w:val="center"/>
              <w:rPr>
                <w:sz w:val="20"/>
                <w:szCs w:val="20"/>
                <w:rPrChange w:id="2585" w:author="Robert Pasternak" w:date="2021-09-07T12:47:00Z">
                  <w:rPr>
                    <w:rFonts w:ascii="Times" w:hAnsi="Times" w:cs="Arial"/>
                  </w:rPr>
                </w:rPrChange>
              </w:rPr>
              <w:pPrChange w:id="2586" w:author="Robert Pasternak" w:date="2021-05-13T11:34:00Z">
                <w:pPr>
                  <w:jc w:val="center"/>
                </w:pPr>
              </w:pPrChange>
            </w:pPr>
            <w:ins w:id="2587" w:author="Robert Pasternak" w:date="2021-05-11T08:52:00Z">
              <w:r w:rsidRPr="008416E6">
                <w:rPr>
                  <w:sz w:val="20"/>
                  <w:szCs w:val="20"/>
                  <w:rPrChange w:id="2588" w:author="Robert Pasternak" w:date="2021-09-07T12:47:00Z">
                    <w:rPr>
                      <w:rFonts w:ascii="Times" w:hAnsi="Times" w:cs="Arial"/>
                      <w:color w:val="0000FF"/>
                      <w:sz w:val="20"/>
                      <w:szCs w:val="20"/>
                      <w:u w:val="single"/>
                    </w:rPr>
                  </w:rPrChange>
                </w:rPr>
                <w:t>137</w:t>
              </w:r>
              <w:r w:rsidRPr="00330D4B">
                <w:rPr>
                  <w:sz w:val="20"/>
                  <w:szCs w:val="20"/>
                </w:rPr>
                <w:t>6</w:t>
              </w:r>
            </w:ins>
          </w:p>
        </w:tc>
        <w:tc>
          <w:tcPr>
            <w:tcW w:w="709" w:type="dxa"/>
            <w:tcBorders>
              <w:left w:val="single" w:sz="4" w:space="0" w:color="auto"/>
              <w:right w:val="single" w:sz="4" w:space="0" w:color="auto"/>
            </w:tcBorders>
            <w:vAlign w:val="center"/>
            <w:tcPrChange w:id="2589" w:author="Robert Pasternak" w:date="2024-07-16T10:09:00Z">
              <w:tcPr>
                <w:tcW w:w="709" w:type="dxa"/>
                <w:tcBorders>
                  <w:left w:val="single" w:sz="4" w:space="0" w:color="auto"/>
                  <w:right w:val="single" w:sz="4" w:space="0" w:color="auto"/>
                </w:tcBorders>
                <w:vAlign w:val="center"/>
              </w:tcPr>
            </w:tcPrChange>
          </w:tcPr>
          <w:p w14:paraId="295700F2" w14:textId="0FF37DDB" w:rsidR="00330D4B" w:rsidRPr="008416E6" w:rsidRDefault="00330D4B">
            <w:pPr>
              <w:spacing w:line="312" w:lineRule="auto"/>
              <w:jc w:val="center"/>
              <w:rPr>
                <w:sz w:val="20"/>
                <w:szCs w:val="20"/>
                <w:rPrChange w:id="2590" w:author="Robert Pasternak" w:date="2021-09-07T12:47:00Z">
                  <w:rPr>
                    <w:rFonts w:ascii="Times" w:hAnsi="Times" w:cs="Arial"/>
                    <w:sz w:val="20"/>
                    <w:szCs w:val="20"/>
                  </w:rPr>
                </w:rPrChange>
              </w:rPr>
              <w:pPrChange w:id="2591" w:author="Robert Pasternak" w:date="2021-05-13T11:34:00Z">
                <w:pPr>
                  <w:jc w:val="center"/>
                </w:pPr>
              </w:pPrChange>
            </w:pPr>
            <w:ins w:id="2592" w:author="Robert Pasternak" w:date="2021-06-07T16:33:00Z">
              <w:del w:id="2593" w:author="Piotr Szumlak" w:date="2021-07-09T12:34:00Z">
                <w:r w:rsidRPr="008416E6" w:rsidDel="00474CA6">
                  <w:rPr>
                    <w:sz w:val="20"/>
                    <w:szCs w:val="20"/>
                  </w:rPr>
                  <w:delText>244,230</w:delText>
                </w:r>
              </w:del>
            </w:ins>
            <w:ins w:id="2594" w:author="Piotr Szumlak" w:date="2021-07-09T12:34:00Z">
              <w:del w:id="2595" w:author="Robert Pasternak" w:date="2024-07-16T09:54:00Z">
                <w:r w:rsidRPr="008416E6" w:rsidDel="00565342">
                  <w:rPr>
                    <w:sz w:val="20"/>
                    <w:szCs w:val="20"/>
                  </w:rPr>
                  <w:delText>268,74</w:delText>
                </w:r>
              </w:del>
            </w:ins>
            <w:ins w:id="2596" w:author="Robert Pasternak" w:date="2024-07-16T09:54:00Z">
              <w:r>
                <w:rPr>
                  <w:sz w:val="20"/>
                  <w:szCs w:val="20"/>
                </w:rPr>
                <w:t>1571</w:t>
              </w:r>
            </w:ins>
          </w:p>
        </w:tc>
        <w:tc>
          <w:tcPr>
            <w:tcW w:w="838" w:type="dxa"/>
            <w:tcBorders>
              <w:left w:val="single" w:sz="4" w:space="0" w:color="auto"/>
              <w:right w:val="single" w:sz="4" w:space="0" w:color="auto"/>
            </w:tcBorders>
            <w:vAlign w:val="center"/>
            <w:tcPrChange w:id="2597" w:author="Robert Pasternak" w:date="2024-07-16T10:09:00Z">
              <w:tcPr>
                <w:tcW w:w="838" w:type="dxa"/>
                <w:tcBorders>
                  <w:left w:val="single" w:sz="4" w:space="0" w:color="auto"/>
                  <w:right w:val="single" w:sz="4" w:space="0" w:color="auto"/>
                </w:tcBorders>
                <w:vAlign w:val="center"/>
              </w:tcPr>
            </w:tcPrChange>
          </w:tcPr>
          <w:p w14:paraId="033DCEAE" w14:textId="408B0EEA" w:rsidR="00330D4B" w:rsidRPr="00330D4B" w:rsidRDefault="00330D4B" w:rsidP="002E38BD">
            <w:pPr>
              <w:spacing w:line="312" w:lineRule="auto"/>
              <w:jc w:val="center"/>
              <w:rPr>
                <w:sz w:val="20"/>
                <w:szCs w:val="20"/>
              </w:rPr>
            </w:pPr>
            <w:ins w:id="2598" w:author="Robert Pasternak" w:date="2024-07-16T09:57:00Z">
              <w:r>
                <w:rPr>
                  <w:sz w:val="20"/>
                  <w:szCs w:val="20"/>
                </w:rPr>
                <w:t>2108</w:t>
              </w:r>
            </w:ins>
          </w:p>
        </w:tc>
        <w:tc>
          <w:tcPr>
            <w:tcW w:w="751" w:type="dxa"/>
            <w:gridSpan w:val="2"/>
            <w:tcBorders>
              <w:left w:val="single" w:sz="4" w:space="0" w:color="auto"/>
              <w:right w:val="single" w:sz="4" w:space="0" w:color="auto"/>
            </w:tcBorders>
            <w:vAlign w:val="center"/>
            <w:tcPrChange w:id="2599" w:author="Robert Pasternak" w:date="2024-07-16T10:09:00Z">
              <w:tcPr>
                <w:tcW w:w="751" w:type="dxa"/>
                <w:gridSpan w:val="2"/>
                <w:tcBorders>
                  <w:left w:val="single" w:sz="4" w:space="0" w:color="auto"/>
                  <w:right w:val="single" w:sz="4" w:space="0" w:color="auto"/>
                </w:tcBorders>
                <w:vAlign w:val="center"/>
              </w:tcPr>
            </w:tcPrChange>
          </w:tcPr>
          <w:p w14:paraId="1A356795" w14:textId="75C5C640" w:rsidR="00330D4B" w:rsidRPr="00330D4B" w:rsidRDefault="00330D4B" w:rsidP="002E38BD">
            <w:pPr>
              <w:spacing w:line="312" w:lineRule="auto"/>
              <w:jc w:val="center"/>
              <w:rPr>
                <w:sz w:val="20"/>
                <w:szCs w:val="20"/>
              </w:rPr>
            </w:pPr>
            <w:ins w:id="2600" w:author="Robert Pasternak" w:date="2024-07-16T10:08:00Z">
              <w:r>
                <w:rPr>
                  <w:sz w:val="20"/>
                  <w:szCs w:val="20"/>
                </w:rPr>
                <w:t>2502</w:t>
              </w:r>
            </w:ins>
          </w:p>
        </w:tc>
        <w:tc>
          <w:tcPr>
            <w:tcW w:w="1104" w:type="dxa"/>
            <w:tcBorders>
              <w:left w:val="single" w:sz="4" w:space="0" w:color="auto"/>
            </w:tcBorders>
            <w:vAlign w:val="center"/>
            <w:tcPrChange w:id="2601" w:author="Robert Pasternak" w:date="2024-07-16T10:09:00Z">
              <w:tcPr>
                <w:tcW w:w="537" w:type="dxa"/>
                <w:tcBorders>
                  <w:left w:val="single" w:sz="4" w:space="0" w:color="auto"/>
                </w:tcBorders>
                <w:vAlign w:val="center"/>
              </w:tcPr>
            </w:tcPrChange>
          </w:tcPr>
          <w:p w14:paraId="7EFB1273" w14:textId="7FF09462" w:rsidR="00330D4B" w:rsidRPr="00330D4B" w:rsidRDefault="00330D4B" w:rsidP="002E38BD">
            <w:pPr>
              <w:spacing w:line="312" w:lineRule="auto"/>
              <w:jc w:val="center"/>
              <w:rPr>
                <w:sz w:val="20"/>
                <w:szCs w:val="20"/>
              </w:rPr>
            </w:pPr>
            <w:ins w:id="2602" w:author="Robert Pasternak" w:date="2024-07-16T10:11:00Z">
              <w:r>
                <w:rPr>
                  <w:sz w:val="20"/>
                  <w:szCs w:val="20"/>
                </w:rPr>
                <w:t>1210</w:t>
              </w:r>
            </w:ins>
          </w:p>
        </w:tc>
      </w:tr>
      <w:tr w:rsidR="00330D4B" w:rsidRPr="008416E6" w14:paraId="53D4E8B7" w14:textId="1C5570C1" w:rsidTr="00330D4B">
        <w:trPr>
          <w:trHeight w:val="324"/>
          <w:trPrChange w:id="2603" w:author="Robert Pasternak" w:date="2024-07-16T10:09:00Z">
            <w:trPr>
              <w:trHeight w:val="324"/>
            </w:trPr>
          </w:trPrChange>
        </w:trPr>
        <w:tc>
          <w:tcPr>
            <w:tcW w:w="2703" w:type="dxa"/>
            <w:vAlign w:val="center"/>
            <w:tcPrChange w:id="2604" w:author="Robert Pasternak" w:date="2024-07-16T10:09:00Z">
              <w:tcPr>
                <w:tcW w:w="1707" w:type="dxa"/>
                <w:vAlign w:val="center"/>
              </w:tcPr>
            </w:tcPrChange>
          </w:tcPr>
          <w:p w14:paraId="29EF4A95" w14:textId="77777777" w:rsidR="00330D4B" w:rsidRPr="002E38BD" w:rsidRDefault="00330D4B">
            <w:pPr>
              <w:spacing w:line="312" w:lineRule="auto"/>
              <w:jc w:val="left"/>
              <w:rPr>
                <w:bCs/>
                <w:sz w:val="16"/>
                <w:szCs w:val="16"/>
                <w:rPrChange w:id="2605" w:author="Robert Pasternak" w:date="2024-07-16T09:50:00Z">
                  <w:rPr>
                    <w:rFonts w:ascii="Times" w:hAnsi="Times" w:cs="Arial"/>
                    <w:bCs/>
                  </w:rPr>
                </w:rPrChange>
              </w:rPr>
              <w:pPrChange w:id="2606" w:author="Robert Pasternak" w:date="2021-05-13T11:42:00Z">
                <w:pPr/>
              </w:pPrChange>
            </w:pPr>
            <w:r w:rsidRPr="002E38BD">
              <w:rPr>
                <w:bCs/>
                <w:sz w:val="16"/>
                <w:szCs w:val="16"/>
                <w:rPrChange w:id="2607" w:author="Robert Pasternak" w:date="2024-07-16T09:50:00Z">
                  <w:rPr>
                    <w:rFonts w:ascii="Times" w:hAnsi="Times" w:cs="Arial"/>
                    <w:bCs/>
                    <w:color w:val="0000FF"/>
                    <w:u w:val="single"/>
                  </w:rPr>
                </w:rPrChange>
              </w:rPr>
              <w:t>Wielkogabarytowe</w:t>
            </w:r>
            <w:ins w:id="2608" w:author="Robert Pasternak" w:date="2021-05-11T08:53:00Z">
              <w:r w:rsidRPr="002E38BD">
                <w:rPr>
                  <w:bCs/>
                  <w:sz w:val="16"/>
                  <w:szCs w:val="16"/>
                  <w:rPrChange w:id="2609" w:author="Robert Pasternak" w:date="2024-07-16T09:50:00Z">
                    <w:rPr>
                      <w:rFonts w:ascii="Times" w:hAnsi="Times" w:cs="Arial"/>
                      <w:bCs/>
                      <w:color w:val="0000FF"/>
                      <w:sz w:val="20"/>
                      <w:szCs w:val="20"/>
                      <w:u w:val="single"/>
                    </w:rPr>
                  </w:rPrChange>
                </w:rPr>
                <w:t xml:space="preserve"> – </w:t>
              </w:r>
              <w:r w:rsidRPr="002E38BD">
                <w:rPr>
                  <w:bCs/>
                  <w:sz w:val="16"/>
                  <w:szCs w:val="16"/>
                  <w:rPrChange w:id="2610" w:author="Robert Pasternak" w:date="2024-07-16T09:50:00Z">
                    <w:rPr>
                      <w:rFonts w:ascii="Times" w:hAnsi="Times" w:cs="Arial"/>
                      <w:bCs/>
                      <w:color w:val="0000FF"/>
                      <w:sz w:val="20"/>
                      <w:szCs w:val="20"/>
                      <w:u w:val="single"/>
                    </w:rPr>
                  </w:rPrChange>
                </w:rPr>
                <w:br/>
                <w:t>20 03 07</w:t>
              </w:r>
            </w:ins>
          </w:p>
        </w:tc>
        <w:tc>
          <w:tcPr>
            <w:tcW w:w="713" w:type="dxa"/>
            <w:noWrap/>
            <w:vAlign w:val="center"/>
            <w:tcPrChange w:id="2611" w:author="Robert Pasternak" w:date="2024-07-16T10:09:00Z">
              <w:tcPr>
                <w:tcW w:w="713" w:type="dxa"/>
                <w:noWrap/>
                <w:vAlign w:val="center"/>
              </w:tcPr>
            </w:tcPrChange>
          </w:tcPr>
          <w:p w14:paraId="5C0D0687" w14:textId="77777777" w:rsidR="00330D4B" w:rsidRPr="008416E6" w:rsidRDefault="00330D4B">
            <w:pPr>
              <w:spacing w:line="312" w:lineRule="auto"/>
              <w:jc w:val="center"/>
              <w:rPr>
                <w:sz w:val="20"/>
                <w:szCs w:val="20"/>
                <w:rPrChange w:id="2612" w:author="Robert Pasternak" w:date="2021-09-07T12:47:00Z">
                  <w:rPr>
                    <w:rFonts w:ascii="Times" w:hAnsi="Times" w:cs="Arial"/>
                  </w:rPr>
                </w:rPrChange>
              </w:rPr>
              <w:pPrChange w:id="2613" w:author="Robert Pasternak" w:date="2021-05-13T11:34:00Z">
                <w:pPr>
                  <w:jc w:val="center"/>
                </w:pPr>
              </w:pPrChange>
            </w:pPr>
            <w:r w:rsidRPr="008416E6">
              <w:rPr>
                <w:sz w:val="20"/>
                <w:szCs w:val="20"/>
                <w:rPrChange w:id="2614" w:author="Robert Pasternak" w:date="2021-09-07T12:47:00Z">
                  <w:rPr>
                    <w:rFonts w:ascii="Times" w:hAnsi="Times" w:cs="Arial"/>
                    <w:color w:val="0000FF"/>
                    <w:u w:val="single"/>
                  </w:rPr>
                </w:rPrChange>
              </w:rPr>
              <w:t>207</w:t>
            </w:r>
            <w:del w:id="2615" w:author="Robert Pasternak" w:date="2024-07-16T10:01:00Z">
              <w:r w:rsidRPr="008416E6" w:rsidDel="00565342">
                <w:rPr>
                  <w:sz w:val="20"/>
                  <w:szCs w:val="20"/>
                  <w:rPrChange w:id="2616" w:author="Robert Pasternak" w:date="2021-09-07T12:47:00Z">
                    <w:rPr>
                      <w:rFonts w:ascii="Times" w:hAnsi="Times" w:cs="Arial"/>
                      <w:color w:val="0000FF"/>
                      <w:u w:val="single"/>
                    </w:rPr>
                  </w:rPrChange>
                </w:rPr>
                <w:delText>,270</w:delText>
              </w:r>
            </w:del>
          </w:p>
        </w:tc>
        <w:tc>
          <w:tcPr>
            <w:tcW w:w="709" w:type="dxa"/>
            <w:noWrap/>
            <w:vAlign w:val="center"/>
            <w:tcPrChange w:id="2617" w:author="Robert Pasternak" w:date="2024-07-16T10:09:00Z">
              <w:tcPr>
                <w:tcW w:w="709" w:type="dxa"/>
                <w:noWrap/>
                <w:vAlign w:val="center"/>
              </w:tcPr>
            </w:tcPrChange>
          </w:tcPr>
          <w:p w14:paraId="7AC03F0F" w14:textId="77777777" w:rsidR="00330D4B" w:rsidRPr="008416E6" w:rsidRDefault="00330D4B">
            <w:pPr>
              <w:spacing w:line="312" w:lineRule="auto"/>
              <w:jc w:val="center"/>
              <w:rPr>
                <w:sz w:val="20"/>
                <w:szCs w:val="20"/>
                <w:rPrChange w:id="2618" w:author="Robert Pasternak" w:date="2021-09-07T12:47:00Z">
                  <w:rPr>
                    <w:rFonts w:ascii="Times" w:hAnsi="Times" w:cs="Arial"/>
                  </w:rPr>
                </w:rPrChange>
              </w:rPr>
              <w:pPrChange w:id="2619" w:author="Robert Pasternak" w:date="2021-05-13T11:34:00Z">
                <w:pPr>
                  <w:jc w:val="center"/>
                </w:pPr>
              </w:pPrChange>
            </w:pPr>
            <w:r w:rsidRPr="008416E6">
              <w:rPr>
                <w:sz w:val="20"/>
                <w:szCs w:val="20"/>
                <w:rPrChange w:id="2620" w:author="Robert Pasternak" w:date="2021-09-07T12:47:00Z">
                  <w:rPr>
                    <w:rFonts w:ascii="Times" w:hAnsi="Times" w:cs="Arial"/>
                    <w:color w:val="0000FF"/>
                    <w:u w:val="single"/>
                  </w:rPr>
                </w:rPrChange>
              </w:rPr>
              <w:t>235</w:t>
            </w:r>
            <w:del w:id="2621" w:author="Robert Pasternak" w:date="2024-07-16T10:02:00Z">
              <w:r w:rsidRPr="008416E6" w:rsidDel="00565342">
                <w:rPr>
                  <w:sz w:val="20"/>
                  <w:szCs w:val="20"/>
                  <w:rPrChange w:id="2622" w:author="Robert Pasternak" w:date="2021-09-07T12:47:00Z">
                    <w:rPr>
                      <w:rFonts w:ascii="Times" w:hAnsi="Times" w:cs="Arial"/>
                      <w:color w:val="0000FF"/>
                      <w:u w:val="single"/>
                    </w:rPr>
                  </w:rPrChange>
                </w:rPr>
                <w:delText>,090</w:delText>
              </w:r>
            </w:del>
          </w:p>
        </w:tc>
        <w:tc>
          <w:tcPr>
            <w:tcW w:w="708" w:type="dxa"/>
            <w:noWrap/>
            <w:vAlign w:val="center"/>
            <w:tcPrChange w:id="2623" w:author="Robert Pasternak" w:date="2024-07-16T10:09:00Z">
              <w:tcPr>
                <w:tcW w:w="708" w:type="dxa"/>
                <w:noWrap/>
                <w:vAlign w:val="center"/>
              </w:tcPr>
            </w:tcPrChange>
          </w:tcPr>
          <w:p w14:paraId="3C40105F" w14:textId="1E489FFF" w:rsidR="00330D4B" w:rsidRPr="008416E6" w:rsidRDefault="00330D4B">
            <w:pPr>
              <w:spacing w:line="312" w:lineRule="auto"/>
              <w:jc w:val="center"/>
              <w:rPr>
                <w:sz w:val="20"/>
                <w:szCs w:val="20"/>
                <w:rPrChange w:id="2624" w:author="Robert Pasternak" w:date="2021-09-07T12:47:00Z">
                  <w:rPr>
                    <w:rFonts w:ascii="Times" w:hAnsi="Times" w:cs="Arial"/>
                  </w:rPr>
                </w:rPrChange>
              </w:rPr>
              <w:pPrChange w:id="2625" w:author="Robert Pasternak" w:date="2021-05-13T11:34:00Z">
                <w:pPr>
                  <w:jc w:val="center"/>
                </w:pPr>
              </w:pPrChange>
            </w:pPr>
            <w:r w:rsidRPr="008416E6">
              <w:rPr>
                <w:sz w:val="20"/>
                <w:szCs w:val="20"/>
                <w:rPrChange w:id="2626" w:author="Robert Pasternak" w:date="2021-09-07T12:47:00Z">
                  <w:rPr>
                    <w:rFonts w:ascii="Times" w:hAnsi="Times" w:cs="Arial"/>
                    <w:color w:val="0000FF"/>
                    <w:u w:val="single"/>
                  </w:rPr>
                </w:rPrChange>
              </w:rPr>
              <w:t>26</w:t>
            </w:r>
            <w:ins w:id="2627" w:author="Robert Pasternak" w:date="2024-07-16T10:02:00Z">
              <w:r>
                <w:rPr>
                  <w:sz w:val="20"/>
                  <w:szCs w:val="20"/>
                </w:rPr>
                <w:t>6</w:t>
              </w:r>
            </w:ins>
            <w:del w:id="2628" w:author="Robert Pasternak" w:date="2024-07-16T10:02:00Z">
              <w:r w:rsidRPr="008416E6" w:rsidDel="00565342">
                <w:rPr>
                  <w:sz w:val="20"/>
                  <w:szCs w:val="20"/>
                  <w:rPrChange w:id="2629" w:author="Robert Pasternak" w:date="2021-09-07T12:47:00Z">
                    <w:rPr>
                      <w:rFonts w:ascii="Times" w:hAnsi="Times" w:cs="Arial"/>
                      <w:color w:val="0000FF"/>
                      <w:u w:val="single"/>
                    </w:rPr>
                  </w:rPrChange>
                </w:rPr>
                <w:delText>5,520</w:delText>
              </w:r>
            </w:del>
          </w:p>
        </w:tc>
        <w:tc>
          <w:tcPr>
            <w:tcW w:w="709" w:type="dxa"/>
            <w:tcBorders>
              <w:right w:val="single" w:sz="12" w:space="0" w:color="auto"/>
            </w:tcBorders>
            <w:vAlign w:val="center"/>
            <w:tcPrChange w:id="2630" w:author="Robert Pasternak" w:date="2024-07-16T10:09:00Z">
              <w:tcPr>
                <w:tcW w:w="709" w:type="dxa"/>
                <w:tcBorders>
                  <w:right w:val="single" w:sz="12" w:space="0" w:color="auto"/>
                </w:tcBorders>
                <w:vAlign w:val="center"/>
              </w:tcPr>
            </w:tcPrChange>
          </w:tcPr>
          <w:p w14:paraId="00C0D1F9" w14:textId="77777777" w:rsidR="00330D4B" w:rsidRPr="008416E6" w:rsidRDefault="00330D4B">
            <w:pPr>
              <w:spacing w:line="312" w:lineRule="auto"/>
              <w:jc w:val="center"/>
              <w:rPr>
                <w:sz w:val="20"/>
                <w:szCs w:val="20"/>
                <w:rPrChange w:id="2631" w:author="Robert Pasternak" w:date="2021-09-07T12:47:00Z">
                  <w:rPr>
                    <w:rFonts w:ascii="Times" w:hAnsi="Times" w:cs="Arial"/>
                  </w:rPr>
                </w:rPrChange>
              </w:rPr>
              <w:pPrChange w:id="2632" w:author="Robert Pasternak" w:date="2021-05-13T11:34:00Z">
                <w:pPr>
                  <w:jc w:val="center"/>
                </w:pPr>
              </w:pPrChange>
            </w:pPr>
            <w:r w:rsidRPr="008416E6">
              <w:rPr>
                <w:sz w:val="20"/>
                <w:szCs w:val="20"/>
                <w:rPrChange w:id="2633" w:author="Robert Pasternak" w:date="2021-09-07T12:47:00Z">
                  <w:rPr>
                    <w:rFonts w:ascii="Times" w:hAnsi="Times" w:cs="Arial"/>
                    <w:color w:val="0000FF"/>
                    <w:u w:val="single"/>
                  </w:rPr>
                </w:rPrChange>
              </w:rPr>
              <w:t>347</w:t>
            </w:r>
            <w:del w:id="2634" w:author="Robert Pasternak" w:date="2024-07-16T10:03:00Z">
              <w:r w:rsidRPr="008416E6" w:rsidDel="00565342">
                <w:rPr>
                  <w:sz w:val="20"/>
                  <w:szCs w:val="20"/>
                  <w:rPrChange w:id="2635" w:author="Robert Pasternak" w:date="2021-09-07T12:47:00Z">
                    <w:rPr>
                      <w:rFonts w:ascii="Times" w:hAnsi="Times" w:cs="Arial"/>
                      <w:color w:val="0000FF"/>
                      <w:u w:val="single"/>
                    </w:rPr>
                  </w:rPrChange>
                </w:rPr>
                <w:delText>,060</w:delText>
              </w:r>
            </w:del>
          </w:p>
        </w:tc>
        <w:tc>
          <w:tcPr>
            <w:tcW w:w="709" w:type="dxa"/>
            <w:tcBorders>
              <w:left w:val="single" w:sz="12" w:space="0" w:color="auto"/>
              <w:right w:val="single" w:sz="12" w:space="0" w:color="auto"/>
            </w:tcBorders>
            <w:vAlign w:val="center"/>
            <w:tcPrChange w:id="2636" w:author="Robert Pasternak" w:date="2024-07-16T10:09:00Z">
              <w:tcPr>
                <w:tcW w:w="709" w:type="dxa"/>
                <w:tcBorders>
                  <w:left w:val="single" w:sz="12" w:space="0" w:color="auto"/>
                  <w:right w:val="single" w:sz="12" w:space="0" w:color="auto"/>
                </w:tcBorders>
                <w:vAlign w:val="center"/>
              </w:tcPr>
            </w:tcPrChange>
          </w:tcPr>
          <w:p w14:paraId="0043FF8C" w14:textId="40605607" w:rsidR="00330D4B" w:rsidRPr="008416E6" w:rsidRDefault="00330D4B">
            <w:pPr>
              <w:spacing w:line="312" w:lineRule="auto"/>
              <w:jc w:val="center"/>
              <w:rPr>
                <w:sz w:val="20"/>
                <w:szCs w:val="20"/>
                <w:rPrChange w:id="2637" w:author="Robert Pasternak" w:date="2021-09-07T12:47:00Z">
                  <w:rPr>
                    <w:rFonts w:ascii="Times" w:hAnsi="Times" w:cs="Arial"/>
                  </w:rPr>
                </w:rPrChange>
              </w:rPr>
              <w:pPrChange w:id="2638" w:author="Robert Pasternak" w:date="2021-05-13T11:34:00Z">
                <w:pPr>
                  <w:jc w:val="center"/>
                </w:pPr>
              </w:pPrChange>
            </w:pPr>
            <w:r w:rsidRPr="008416E6">
              <w:rPr>
                <w:sz w:val="20"/>
                <w:szCs w:val="20"/>
                <w:rPrChange w:id="2639" w:author="Robert Pasternak" w:date="2021-09-07T12:47:00Z">
                  <w:rPr>
                    <w:rFonts w:ascii="Times" w:hAnsi="Times" w:cs="Arial"/>
                    <w:color w:val="0000FF"/>
                    <w:u w:val="single"/>
                  </w:rPr>
                </w:rPrChange>
              </w:rPr>
              <w:t>4</w:t>
            </w:r>
            <w:ins w:id="2640" w:author="Robert Pasternak" w:date="2024-07-16T10:04:00Z">
              <w:r>
                <w:rPr>
                  <w:sz w:val="20"/>
                  <w:szCs w:val="20"/>
                </w:rPr>
                <w:t>43</w:t>
              </w:r>
            </w:ins>
            <w:del w:id="2641" w:author="Robert Pasternak" w:date="2024-07-16T10:04:00Z">
              <w:r w:rsidRPr="008416E6" w:rsidDel="00330D4B">
                <w:rPr>
                  <w:sz w:val="20"/>
                  <w:szCs w:val="20"/>
                  <w:rPrChange w:id="2642" w:author="Robert Pasternak" w:date="2021-09-07T12:47:00Z">
                    <w:rPr>
                      <w:rFonts w:ascii="Times" w:hAnsi="Times" w:cs="Arial"/>
                      <w:color w:val="0000FF"/>
                      <w:u w:val="single"/>
                    </w:rPr>
                  </w:rPrChange>
                </w:rPr>
                <w:delText>42,860</w:delText>
              </w:r>
            </w:del>
          </w:p>
        </w:tc>
        <w:tc>
          <w:tcPr>
            <w:tcW w:w="709" w:type="dxa"/>
            <w:tcBorders>
              <w:left w:val="single" w:sz="12" w:space="0" w:color="auto"/>
              <w:right w:val="single" w:sz="4" w:space="0" w:color="auto"/>
            </w:tcBorders>
            <w:vAlign w:val="center"/>
            <w:tcPrChange w:id="2643" w:author="Robert Pasternak" w:date="2024-07-16T10:09:00Z">
              <w:tcPr>
                <w:tcW w:w="709" w:type="dxa"/>
                <w:tcBorders>
                  <w:left w:val="single" w:sz="12" w:space="0" w:color="auto"/>
                  <w:right w:val="single" w:sz="4" w:space="0" w:color="auto"/>
                </w:tcBorders>
                <w:vAlign w:val="center"/>
              </w:tcPr>
            </w:tcPrChange>
          </w:tcPr>
          <w:p w14:paraId="4BAF5947" w14:textId="49412CB8" w:rsidR="00330D4B" w:rsidRPr="008416E6" w:rsidRDefault="00330D4B">
            <w:pPr>
              <w:spacing w:line="312" w:lineRule="auto"/>
              <w:jc w:val="center"/>
              <w:rPr>
                <w:sz w:val="20"/>
                <w:szCs w:val="20"/>
                <w:rPrChange w:id="2644" w:author="Robert Pasternak" w:date="2021-09-07T12:47:00Z">
                  <w:rPr>
                    <w:rFonts w:ascii="Times" w:hAnsi="Times" w:cs="Arial"/>
                  </w:rPr>
                </w:rPrChange>
              </w:rPr>
              <w:pPrChange w:id="2645" w:author="Robert Pasternak" w:date="2021-05-13T11:34:00Z">
                <w:pPr>
                  <w:jc w:val="center"/>
                </w:pPr>
              </w:pPrChange>
            </w:pPr>
            <w:ins w:id="2646" w:author="Robert Pasternak" w:date="2021-05-11T08:52:00Z">
              <w:r w:rsidRPr="008416E6">
                <w:rPr>
                  <w:sz w:val="20"/>
                  <w:szCs w:val="20"/>
                  <w:rPrChange w:id="2647" w:author="Robert Pasternak" w:date="2021-09-07T12:47:00Z">
                    <w:rPr>
                      <w:rFonts w:ascii="Times" w:hAnsi="Times" w:cs="Arial"/>
                      <w:color w:val="0000FF"/>
                      <w:sz w:val="20"/>
                      <w:szCs w:val="20"/>
                      <w:u w:val="single"/>
                    </w:rPr>
                  </w:rPrChange>
                </w:rPr>
                <w:t>508</w:t>
              </w:r>
            </w:ins>
            <w:del w:id="2648" w:author="kaluz" w:date="2021-05-04T12:45:00Z">
              <w:r w:rsidRPr="008416E6">
                <w:rPr>
                  <w:sz w:val="20"/>
                  <w:szCs w:val="20"/>
                  <w:rPrChange w:id="2649" w:author="Robert Pasternak" w:date="2021-09-07T12:47:00Z">
                    <w:rPr>
                      <w:rFonts w:ascii="Times" w:hAnsi="Times" w:cs="Arial"/>
                      <w:color w:val="0000FF"/>
                      <w:u w:val="single"/>
                    </w:rPr>
                  </w:rPrChange>
                </w:rPr>
                <w:delText>140,120</w:delText>
              </w:r>
            </w:del>
          </w:p>
        </w:tc>
        <w:tc>
          <w:tcPr>
            <w:tcW w:w="708" w:type="dxa"/>
            <w:tcBorders>
              <w:left w:val="single" w:sz="4" w:space="0" w:color="auto"/>
              <w:right w:val="single" w:sz="4" w:space="0" w:color="auto"/>
            </w:tcBorders>
            <w:vAlign w:val="center"/>
            <w:tcPrChange w:id="2650" w:author="Robert Pasternak" w:date="2024-07-16T10:09:00Z">
              <w:tcPr>
                <w:tcW w:w="708" w:type="dxa"/>
                <w:tcBorders>
                  <w:left w:val="single" w:sz="4" w:space="0" w:color="auto"/>
                  <w:right w:val="single" w:sz="4" w:space="0" w:color="auto"/>
                </w:tcBorders>
                <w:vAlign w:val="center"/>
              </w:tcPr>
            </w:tcPrChange>
          </w:tcPr>
          <w:p w14:paraId="2100DFB5" w14:textId="2B34F23F" w:rsidR="00330D4B" w:rsidRPr="008416E6" w:rsidRDefault="00330D4B">
            <w:pPr>
              <w:spacing w:line="312" w:lineRule="auto"/>
              <w:jc w:val="center"/>
              <w:rPr>
                <w:sz w:val="20"/>
                <w:szCs w:val="20"/>
                <w:rPrChange w:id="2651" w:author="Robert Pasternak" w:date="2021-09-07T12:47:00Z">
                  <w:rPr>
                    <w:rFonts w:ascii="Times" w:hAnsi="Times" w:cs="Arial"/>
                  </w:rPr>
                </w:rPrChange>
              </w:rPr>
              <w:pPrChange w:id="2652" w:author="Robert Pasternak" w:date="2021-05-13T11:34:00Z">
                <w:pPr>
                  <w:jc w:val="center"/>
                </w:pPr>
              </w:pPrChange>
            </w:pPr>
            <w:ins w:id="2653" w:author="Robert Pasternak" w:date="2021-05-11T08:52:00Z">
              <w:r w:rsidRPr="008416E6">
                <w:rPr>
                  <w:sz w:val="20"/>
                  <w:szCs w:val="20"/>
                  <w:rPrChange w:id="2654" w:author="Robert Pasternak" w:date="2021-09-07T12:47:00Z">
                    <w:rPr>
                      <w:rFonts w:ascii="Times" w:hAnsi="Times" w:cs="Arial"/>
                      <w:color w:val="0000FF"/>
                      <w:sz w:val="20"/>
                      <w:szCs w:val="20"/>
                      <w:u w:val="single"/>
                    </w:rPr>
                  </w:rPrChange>
                </w:rPr>
                <w:t>711</w:t>
              </w:r>
            </w:ins>
          </w:p>
        </w:tc>
        <w:tc>
          <w:tcPr>
            <w:tcW w:w="709" w:type="dxa"/>
            <w:tcBorders>
              <w:left w:val="single" w:sz="4" w:space="0" w:color="auto"/>
              <w:right w:val="single" w:sz="4" w:space="0" w:color="auto"/>
            </w:tcBorders>
            <w:vAlign w:val="center"/>
            <w:tcPrChange w:id="2655" w:author="Robert Pasternak" w:date="2024-07-16T10:09:00Z">
              <w:tcPr>
                <w:tcW w:w="709" w:type="dxa"/>
                <w:tcBorders>
                  <w:left w:val="single" w:sz="4" w:space="0" w:color="auto"/>
                  <w:right w:val="single" w:sz="4" w:space="0" w:color="auto"/>
                </w:tcBorders>
                <w:vAlign w:val="center"/>
              </w:tcPr>
            </w:tcPrChange>
          </w:tcPr>
          <w:p w14:paraId="3992E7D7" w14:textId="4824E871" w:rsidR="00330D4B" w:rsidRPr="008416E6" w:rsidRDefault="00330D4B">
            <w:pPr>
              <w:spacing w:line="312" w:lineRule="auto"/>
              <w:jc w:val="center"/>
              <w:rPr>
                <w:sz w:val="20"/>
                <w:szCs w:val="20"/>
                <w:rPrChange w:id="2656" w:author="Robert Pasternak" w:date="2021-09-07T12:47:00Z">
                  <w:rPr>
                    <w:rFonts w:ascii="Times" w:hAnsi="Times" w:cs="Arial"/>
                    <w:sz w:val="20"/>
                    <w:szCs w:val="20"/>
                  </w:rPr>
                </w:rPrChange>
              </w:rPr>
              <w:pPrChange w:id="2657" w:author="Robert Pasternak" w:date="2021-05-13T11:34:00Z">
                <w:pPr>
                  <w:jc w:val="center"/>
                </w:pPr>
              </w:pPrChange>
            </w:pPr>
            <w:ins w:id="2658" w:author="Robert Pasternak" w:date="2021-06-07T16:33:00Z">
              <w:del w:id="2659" w:author="Piotr Szumlak" w:date="2021-07-09T12:35:00Z">
                <w:r w:rsidRPr="008416E6" w:rsidDel="00474CA6">
                  <w:rPr>
                    <w:sz w:val="20"/>
                    <w:szCs w:val="20"/>
                  </w:rPr>
                  <w:delText>168,040</w:delText>
                </w:r>
              </w:del>
            </w:ins>
            <w:ins w:id="2660" w:author="Piotr Szumlak" w:date="2021-07-09T12:35:00Z">
              <w:del w:id="2661" w:author="Robert Pasternak" w:date="2024-07-16T09:54:00Z">
                <w:r w:rsidRPr="008416E6" w:rsidDel="00565342">
                  <w:rPr>
                    <w:sz w:val="20"/>
                    <w:szCs w:val="20"/>
                  </w:rPr>
                  <w:delText>174,34</w:delText>
                </w:r>
              </w:del>
            </w:ins>
            <w:ins w:id="2662" w:author="Robert Pasternak" w:date="2024-07-16T09:54:00Z">
              <w:r>
                <w:rPr>
                  <w:sz w:val="20"/>
                  <w:szCs w:val="20"/>
                </w:rPr>
                <w:t>728</w:t>
              </w:r>
            </w:ins>
          </w:p>
        </w:tc>
        <w:tc>
          <w:tcPr>
            <w:tcW w:w="838" w:type="dxa"/>
            <w:tcBorders>
              <w:left w:val="single" w:sz="4" w:space="0" w:color="auto"/>
              <w:right w:val="single" w:sz="4" w:space="0" w:color="auto"/>
            </w:tcBorders>
            <w:vAlign w:val="center"/>
            <w:tcPrChange w:id="2663" w:author="Robert Pasternak" w:date="2024-07-16T10:09:00Z">
              <w:tcPr>
                <w:tcW w:w="838" w:type="dxa"/>
                <w:tcBorders>
                  <w:left w:val="single" w:sz="4" w:space="0" w:color="auto"/>
                  <w:right w:val="single" w:sz="4" w:space="0" w:color="auto"/>
                </w:tcBorders>
                <w:vAlign w:val="center"/>
              </w:tcPr>
            </w:tcPrChange>
          </w:tcPr>
          <w:p w14:paraId="4B2D252C" w14:textId="5EB32F13" w:rsidR="00330D4B" w:rsidRPr="00330D4B" w:rsidRDefault="00330D4B" w:rsidP="002E38BD">
            <w:pPr>
              <w:spacing w:line="312" w:lineRule="auto"/>
              <w:jc w:val="center"/>
              <w:rPr>
                <w:sz w:val="20"/>
                <w:szCs w:val="20"/>
              </w:rPr>
            </w:pPr>
            <w:ins w:id="2664" w:author="Robert Pasternak" w:date="2024-07-16T09:57:00Z">
              <w:r>
                <w:rPr>
                  <w:sz w:val="20"/>
                  <w:szCs w:val="20"/>
                </w:rPr>
                <w:t>558</w:t>
              </w:r>
            </w:ins>
          </w:p>
        </w:tc>
        <w:tc>
          <w:tcPr>
            <w:tcW w:w="751" w:type="dxa"/>
            <w:gridSpan w:val="2"/>
            <w:tcBorders>
              <w:left w:val="single" w:sz="4" w:space="0" w:color="auto"/>
              <w:right w:val="single" w:sz="4" w:space="0" w:color="auto"/>
            </w:tcBorders>
            <w:vAlign w:val="center"/>
            <w:tcPrChange w:id="2665" w:author="Robert Pasternak" w:date="2024-07-16T10:09:00Z">
              <w:tcPr>
                <w:tcW w:w="751" w:type="dxa"/>
                <w:gridSpan w:val="2"/>
                <w:tcBorders>
                  <w:left w:val="single" w:sz="4" w:space="0" w:color="auto"/>
                  <w:right w:val="single" w:sz="4" w:space="0" w:color="auto"/>
                </w:tcBorders>
                <w:vAlign w:val="center"/>
              </w:tcPr>
            </w:tcPrChange>
          </w:tcPr>
          <w:p w14:paraId="6C268507" w14:textId="3F537C3A" w:rsidR="00330D4B" w:rsidRPr="00330D4B" w:rsidRDefault="00330D4B" w:rsidP="002E38BD">
            <w:pPr>
              <w:spacing w:line="312" w:lineRule="auto"/>
              <w:jc w:val="center"/>
              <w:rPr>
                <w:sz w:val="20"/>
                <w:szCs w:val="20"/>
              </w:rPr>
            </w:pPr>
            <w:ins w:id="2666" w:author="Robert Pasternak" w:date="2024-07-16T10:09:00Z">
              <w:r>
                <w:rPr>
                  <w:sz w:val="20"/>
                  <w:szCs w:val="20"/>
                </w:rPr>
                <w:t>581</w:t>
              </w:r>
            </w:ins>
          </w:p>
        </w:tc>
        <w:tc>
          <w:tcPr>
            <w:tcW w:w="1104" w:type="dxa"/>
            <w:tcBorders>
              <w:left w:val="single" w:sz="4" w:space="0" w:color="auto"/>
            </w:tcBorders>
            <w:vAlign w:val="center"/>
            <w:tcPrChange w:id="2667" w:author="Robert Pasternak" w:date="2024-07-16T10:09:00Z">
              <w:tcPr>
                <w:tcW w:w="537" w:type="dxa"/>
                <w:tcBorders>
                  <w:left w:val="single" w:sz="4" w:space="0" w:color="auto"/>
                </w:tcBorders>
                <w:vAlign w:val="center"/>
              </w:tcPr>
            </w:tcPrChange>
          </w:tcPr>
          <w:p w14:paraId="14D34AF2" w14:textId="4F6BA1D4" w:rsidR="00330D4B" w:rsidRPr="00330D4B" w:rsidRDefault="00330D4B" w:rsidP="002E38BD">
            <w:pPr>
              <w:spacing w:line="312" w:lineRule="auto"/>
              <w:jc w:val="center"/>
              <w:rPr>
                <w:sz w:val="20"/>
                <w:szCs w:val="20"/>
              </w:rPr>
            </w:pPr>
            <w:ins w:id="2668" w:author="Robert Pasternak" w:date="2024-07-16T10:11:00Z">
              <w:r>
                <w:rPr>
                  <w:sz w:val="20"/>
                  <w:szCs w:val="20"/>
                </w:rPr>
                <w:t>339</w:t>
              </w:r>
            </w:ins>
          </w:p>
        </w:tc>
      </w:tr>
      <w:tr w:rsidR="00330D4B" w:rsidRPr="008416E6" w14:paraId="76CEF4A9" w14:textId="3A4D5399" w:rsidTr="00330D4B">
        <w:trPr>
          <w:trHeight w:val="861"/>
          <w:trPrChange w:id="2669" w:author="Robert Pasternak" w:date="2024-07-16T10:09:00Z">
            <w:trPr>
              <w:trHeight w:val="861"/>
            </w:trPr>
          </w:trPrChange>
        </w:trPr>
        <w:tc>
          <w:tcPr>
            <w:tcW w:w="2703" w:type="dxa"/>
            <w:vAlign w:val="center"/>
            <w:tcPrChange w:id="2670" w:author="Robert Pasternak" w:date="2024-07-16T10:09:00Z">
              <w:tcPr>
                <w:tcW w:w="1707" w:type="dxa"/>
                <w:vAlign w:val="center"/>
              </w:tcPr>
            </w:tcPrChange>
          </w:tcPr>
          <w:p w14:paraId="0B182268" w14:textId="77777777" w:rsidR="00330D4B" w:rsidRPr="002E38BD" w:rsidRDefault="00330D4B">
            <w:pPr>
              <w:spacing w:line="312" w:lineRule="auto"/>
              <w:jc w:val="left"/>
              <w:rPr>
                <w:bCs/>
                <w:sz w:val="16"/>
                <w:szCs w:val="16"/>
                <w:rPrChange w:id="2671" w:author="Robert Pasternak" w:date="2024-07-16T09:50:00Z">
                  <w:rPr>
                    <w:rFonts w:ascii="Times" w:hAnsi="Times" w:cs="Arial"/>
                    <w:bCs/>
                  </w:rPr>
                </w:rPrChange>
              </w:rPr>
              <w:pPrChange w:id="2672" w:author="Robert Pasternak" w:date="2021-05-13T11:42:00Z">
                <w:pPr/>
              </w:pPrChange>
            </w:pPr>
            <w:del w:id="2673" w:author="Robert Pasternak" w:date="2021-05-11T08:52:00Z">
              <w:r w:rsidRPr="002E38BD">
                <w:rPr>
                  <w:bCs/>
                  <w:sz w:val="16"/>
                  <w:szCs w:val="16"/>
                  <w:rPrChange w:id="2674" w:author="Robert Pasternak" w:date="2024-07-16T09:50:00Z">
                    <w:rPr>
                      <w:rFonts w:ascii="Times" w:hAnsi="Times" w:cs="Arial"/>
                      <w:bCs/>
                      <w:color w:val="0000FF"/>
                      <w:u w:val="single"/>
                    </w:rPr>
                  </w:rPrChange>
                </w:rPr>
                <w:delText>Inne odpady wydzielone ze strumienia odpadów komunalnych</w:delText>
              </w:r>
            </w:del>
            <w:ins w:id="2675" w:author="Robert Pasternak" w:date="2021-05-11T08:52:00Z">
              <w:r w:rsidRPr="002E38BD">
                <w:rPr>
                  <w:bCs/>
                  <w:sz w:val="16"/>
                  <w:szCs w:val="16"/>
                  <w:rPrChange w:id="2676" w:author="Robert Pasternak" w:date="2024-07-16T09:50:00Z">
                    <w:rPr>
                      <w:rFonts w:ascii="Times" w:hAnsi="Times" w:cs="Arial"/>
                      <w:bCs/>
                      <w:color w:val="0000FF"/>
                      <w:sz w:val="20"/>
                      <w:szCs w:val="20"/>
                      <w:u w:val="single"/>
                    </w:rPr>
                  </w:rPrChange>
                </w:rPr>
                <w:t>Z</w:t>
              </w:r>
            </w:ins>
            <w:del w:id="2677" w:author="Robert Pasternak" w:date="2021-05-11T08:52:00Z">
              <w:r w:rsidRPr="002E38BD">
                <w:rPr>
                  <w:bCs/>
                  <w:sz w:val="16"/>
                  <w:szCs w:val="16"/>
                  <w:rPrChange w:id="2678" w:author="Robert Pasternak" w:date="2024-07-16T09:50:00Z">
                    <w:rPr>
                      <w:rFonts w:ascii="Times" w:hAnsi="Times" w:cs="Arial"/>
                      <w:bCs/>
                      <w:color w:val="0000FF"/>
                      <w:u w:val="single"/>
                    </w:rPr>
                  </w:rPrChange>
                </w:rPr>
                <w:delText xml:space="preserve"> (z</w:delText>
              </w:r>
            </w:del>
            <w:r w:rsidRPr="002E38BD">
              <w:rPr>
                <w:bCs/>
                <w:sz w:val="16"/>
                <w:szCs w:val="16"/>
                <w:rPrChange w:id="2679" w:author="Robert Pasternak" w:date="2024-07-16T09:50:00Z">
                  <w:rPr>
                    <w:rFonts w:ascii="Times" w:hAnsi="Times" w:cs="Arial"/>
                    <w:bCs/>
                    <w:color w:val="0000FF"/>
                    <w:u w:val="single"/>
                  </w:rPr>
                </w:rPrChange>
              </w:rPr>
              <w:t>mieszane odpady opakowaniowe</w:t>
            </w:r>
            <w:ins w:id="2680" w:author="Robert Pasternak" w:date="2021-05-11T08:52:00Z">
              <w:r w:rsidRPr="002E38BD">
                <w:rPr>
                  <w:bCs/>
                  <w:sz w:val="16"/>
                  <w:szCs w:val="16"/>
                  <w:rPrChange w:id="2681" w:author="Robert Pasternak" w:date="2024-07-16T09:50:00Z">
                    <w:rPr>
                      <w:rFonts w:ascii="Times" w:hAnsi="Times" w:cs="Arial"/>
                      <w:bCs/>
                      <w:color w:val="0000FF"/>
                      <w:sz w:val="20"/>
                      <w:szCs w:val="20"/>
                      <w:u w:val="single"/>
                    </w:rPr>
                  </w:rPrChange>
                </w:rPr>
                <w:t xml:space="preserve"> – </w:t>
              </w:r>
            </w:ins>
            <w:ins w:id="2682" w:author="Robert Pasternak" w:date="2021-05-11T08:53:00Z">
              <w:r w:rsidRPr="002E38BD">
                <w:rPr>
                  <w:bCs/>
                  <w:sz w:val="16"/>
                  <w:szCs w:val="16"/>
                  <w:rPrChange w:id="2683" w:author="Robert Pasternak" w:date="2024-07-16T09:50:00Z">
                    <w:rPr>
                      <w:rFonts w:ascii="Times" w:hAnsi="Times" w:cs="Arial"/>
                      <w:bCs/>
                      <w:color w:val="0000FF"/>
                      <w:sz w:val="20"/>
                      <w:szCs w:val="20"/>
                      <w:u w:val="single"/>
                    </w:rPr>
                  </w:rPrChange>
                </w:rPr>
                <w:br/>
              </w:r>
            </w:ins>
            <w:ins w:id="2684" w:author="Robert Pasternak" w:date="2021-05-11T08:52:00Z">
              <w:r w:rsidRPr="002E38BD">
                <w:rPr>
                  <w:bCs/>
                  <w:sz w:val="16"/>
                  <w:szCs w:val="16"/>
                  <w:rPrChange w:id="2685" w:author="Robert Pasternak" w:date="2024-07-16T09:50:00Z">
                    <w:rPr>
                      <w:rFonts w:ascii="Times" w:hAnsi="Times" w:cs="Arial"/>
                      <w:bCs/>
                      <w:color w:val="0000FF"/>
                      <w:sz w:val="20"/>
                      <w:szCs w:val="20"/>
                      <w:u w:val="single"/>
                    </w:rPr>
                  </w:rPrChange>
                </w:rPr>
                <w:t>15 01 06</w:t>
              </w:r>
            </w:ins>
            <w:del w:id="2686" w:author="Robert Pasternak" w:date="2021-05-11T08:52:00Z">
              <w:r w:rsidRPr="002E38BD">
                <w:rPr>
                  <w:bCs/>
                  <w:sz w:val="16"/>
                  <w:szCs w:val="16"/>
                  <w:rPrChange w:id="2687" w:author="Robert Pasternak" w:date="2024-07-16T09:50:00Z">
                    <w:rPr>
                      <w:rFonts w:ascii="Times" w:hAnsi="Times" w:cs="Arial"/>
                      <w:bCs/>
                      <w:color w:val="0000FF"/>
                      <w:u w:val="single"/>
                    </w:rPr>
                  </w:rPrChange>
                </w:rPr>
                <w:delText>)</w:delText>
              </w:r>
            </w:del>
          </w:p>
        </w:tc>
        <w:tc>
          <w:tcPr>
            <w:tcW w:w="713" w:type="dxa"/>
            <w:noWrap/>
            <w:vAlign w:val="center"/>
            <w:tcPrChange w:id="2688" w:author="Robert Pasternak" w:date="2024-07-16T10:09:00Z">
              <w:tcPr>
                <w:tcW w:w="713" w:type="dxa"/>
                <w:noWrap/>
                <w:vAlign w:val="center"/>
              </w:tcPr>
            </w:tcPrChange>
          </w:tcPr>
          <w:p w14:paraId="37ECA595" w14:textId="130E634A" w:rsidR="00330D4B" w:rsidRPr="008416E6" w:rsidRDefault="00330D4B">
            <w:pPr>
              <w:spacing w:line="312" w:lineRule="auto"/>
              <w:jc w:val="center"/>
              <w:rPr>
                <w:sz w:val="20"/>
                <w:szCs w:val="20"/>
                <w:rPrChange w:id="2689" w:author="Robert Pasternak" w:date="2021-09-07T12:47:00Z">
                  <w:rPr>
                    <w:rFonts w:ascii="Times" w:hAnsi="Times" w:cs="Arial"/>
                  </w:rPr>
                </w:rPrChange>
              </w:rPr>
              <w:pPrChange w:id="2690" w:author="Robert Pasternak" w:date="2021-05-13T11:34:00Z">
                <w:pPr>
                  <w:jc w:val="center"/>
                </w:pPr>
              </w:pPrChange>
            </w:pPr>
            <w:r w:rsidRPr="008416E6">
              <w:rPr>
                <w:sz w:val="20"/>
                <w:szCs w:val="20"/>
                <w:rPrChange w:id="2691" w:author="Robert Pasternak" w:date="2021-09-07T12:47:00Z">
                  <w:rPr>
                    <w:rFonts w:ascii="Times" w:hAnsi="Times" w:cs="Arial"/>
                    <w:color w:val="0000FF"/>
                    <w:u w:val="single"/>
                  </w:rPr>
                </w:rPrChange>
              </w:rPr>
              <w:t>222</w:t>
            </w:r>
            <w:ins w:id="2692" w:author="Robert Pasternak" w:date="2024-07-16T10:02:00Z">
              <w:r>
                <w:rPr>
                  <w:sz w:val="20"/>
                  <w:szCs w:val="20"/>
                </w:rPr>
                <w:t>1</w:t>
              </w:r>
            </w:ins>
            <w:del w:id="2693" w:author="Robert Pasternak" w:date="2024-07-16T10:02:00Z">
              <w:r w:rsidRPr="008416E6" w:rsidDel="00565342">
                <w:rPr>
                  <w:sz w:val="20"/>
                  <w:szCs w:val="20"/>
                  <w:rPrChange w:id="2694" w:author="Robert Pasternak" w:date="2021-09-07T12:47:00Z">
                    <w:rPr>
                      <w:rFonts w:ascii="Times" w:hAnsi="Times" w:cs="Arial"/>
                      <w:color w:val="0000FF"/>
                      <w:u w:val="single"/>
                    </w:rPr>
                  </w:rPrChange>
                </w:rPr>
                <w:delText>0,990</w:delText>
              </w:r>
            </w:del>
          </w:p>
        </w:tc>
        <w:tc>
          <w:tcPr>
            <w:tcW w:w="709" w:type="dxa"/>
            <w:noWrap/>
            <w:vAlign w:val="center"/>
            <w:tcPrChange w:id="2695" w:author="Robert Pasternak" w:date="2024-07-16T10:09:00Z">
              <w:tcPr>
                <w:tcW w:w="709" w:type="dxa"/>
                <w:noWrap/>
                <w:vAlign w:val="center"/>
              </w:tcPr>
            </w:tcPrChange>
          </w:tcPr>
          <w:p w14:paraId="0C9908A5" w14:textId="2A03C0C3" w:rsidR="00330D4B" w:rsidRPr="008416E6" w:rsidRDefault="00330D4B">
            <w:pPr>
              <w:spacing w:line="312" w:lineRule="auto"/>
              <w:jc w:val="center"/>
              <w:rPr>
                <w:sz w:val="20"/>
                <w:szCs w:val="20"/>
                <w:rPrChange w:id="2696" w:author="Robert Pasternak" w:date="2021-09-07T12:47:00Z">
                  <w:rPr>
                    <w:rFonts w:ascii="Times" w:hAnsi="Times" w:cs="Arial"/>
                  </w:rPr>
                </w:rPrChange>
              </w:rPr>
              <w:pPrChange w:id="2697" w:author="Robert Pasternak" w:date="2021-05-13T11:34:00Z">
                <w:pPr>
                  <w:jc w:val="center"/>
                </w:pPr>
              </w:pPrChange>
            </w:pPr>
            <w:r w:rsidRPr="008416E6">
              <w:rPr>
                <w:sz w:val="20"/>
                <w:szCs w:val="20"/>
                <w:rPrChange w:id="2698" w:author="Robert Pasternak" w:date="2021-09-07T12:47:00Z">
                  <w:rPr>
                    <w:rFonts w:ascii="Times" w:hAnsi="Times" w:cs="Arial"/>
                    <w:color w:val="0000FF"/>
                    <w:u w:val="single"/>
                  </w:rPr>
                </w:rPrChange>
              </w:rPr>
              <w:t>25</w:t>
            </w:r>
            <w:ins w:id="2699" w:author="Robert Pasternak" w:date="2024-07-16T10:02:00Z">
              <w:r>
                <w:rPr>
                  <w:sz w:val="20"/>
                  <w:szCs w:val="20"/>
                </w:rPr>
                <w:t>30</w:t>
              </w:r>
            </w:ins>
            <w:del w:id="2700" w:author="Robert Pasternak" w:date="2024-07-16T10:02:00Z">
              <w:r w:rsidRPr="008416E6" w:rsidDel="00565342">
                <w:rPr>
                  <w:sz w:val="20"/>
                  <w:szCs w:val="20"/>
                  <w:rPrChange w:id="2701" w:author="Robert Pasternak" w:date="2021-09-07T12:47:00Z">
                    <w:rPr>
                      <w:rFonts w:ascii="Times" w:hAnsi="Times" w:cs="Arial"/>
                      <w:color w:val="0000FF"/>
                      <w:u w:val="single"/>
                    </w:rPr>
                  </w:rPrChange>
                </w:rPr>
                <w:delText>29,850</w:delText>
              </w:r>
            </w:del>
          </w:p>
        </w:tc>
        <w:tc>
          <w:tcPr>
            <w:tcW w:w="708" w:type="dxa"/>
            <w:noWrap/>
            <w:vAlign w:val="center"/>
            <w:tcPrChange w:id="2702" w:author="Robert Pasternak" w:date="2024-07-16T10:09:00Z">
              <w:tcPr>
                <w:tcW w:w="708" w:type="dxa"/>
                <w:noWrap/>
                <w:vAlign w:val="center"/>
              </w:tcPr>
            </w:tcPrChange>
          </w:tcPr>
          <w:p w14:paraId="65ED484D" w14:textId="632EBF8B" w:rsidR="00330D4B" w:rsidRPr="008416E6" w:rsidRDefault="00330D4B">
            <w:pPr>
              <w:spacing w:line="312" w:lineRule="auto"/>
              <w:jc w:val="center"/>
              <w:rPr>
                <w:sz w:val="20"/>
                <w:szCs w:val="20"/>
                <w:rPrChange w:id="2703" w:author="Robert Pasternak" w:date="2021-09-07T12:47:00Z">
                  <w:rPr>
                    <w:rFonts w:ascii="Times" w:hAnsi="Times" w:cs="Arial"/>
                  </w:rPr>
                </w:rPrChange>
              </w:rPr>
              <w:pPrChange w:id="2704" w:author="Robert Pasternak" w:date="2021-05-13T11:34:00Z">
                <w:pPr>
                  <w:jc w:val="center"/>
                </w:pPr>
              </w:pPrChange>
            </w:pPr>
            <w:r w:rsidRPr="008416E6">
              <w:rPr>
                <w:sz w:val="20"/>
                <w:szCs w:val="20"/>
                <w:rPrChange w:id="2705" w:author="Robert Pasternak" w:date="2021-09-07T12:47:00Z">
                  <w:rPr>
                    <w:rFonts w:ascii="Times" w:hAnsi="Times" w:cs="Arial"/>
                    <w:color w:val="0000FF"/>
                    <w:u w:val="single"/>
                  </w:rPr>
                </w:rPrChange>
              </w:rPr>
              <w:t>248</w:t>
            </w:r>
            <w:ins w:id="2706" w:author="Robert Pasternak" w:date="2024-07-16T10:03:00Z">
              <w:r>
                <w:rPr>
                  <w:sz w:val="20"/>
                  <w:szCs w:val="20"/>
                </w:rPr>
                <w:t>6</w:t>
              </w:r>
            </w:ins>
            <w:del w:id="2707" w:author="Robert Pasternak" w:date="2024-07-16T10:03:00Z">
              <w:r w:rsidRPr="008416E6" w:rsidDel="00565342">
                <w:rPr>
                  <w:sz w:val="20"/>
                  <w:szCs w:val="20"/>
                  <w:rPrChange w:id="2708" w:author="Robert Pasternak" w:date="2021-09-07T12:47:00Z">
                    <w:rPr>
                      <w:rFonts w:ascii="Times" w:hAnsi="Times" w:cs="Arial"/>
                      <w:color w:val="0000FF"/>
                      <w:u w:val="single"/>
                    </w:rPr>
                  </w:rPrChange>
                </w:rPr>
                <w:delText>5,560</w:delText>
              </w:r>
            </w:del>
          </w:p>
        </w:tc>
        <w:tc>
          <w:tcPr>
            <w:tcW w:w="709" w:type="dxa"/>
            <w:tcBorders>
              <w:right w:val="single" w:sz="12" w:space="0" w:color="auto"/>
            </w:tcBorders>
            <w:vAlign w:val="center"/>
            <w:tcPrChange w:id="2709" w:author="Robert Pasternak" w:date="2024-07-16T10:09:00Z">
              <w:tcPr>
                <w:tcW w:w="709" w:type="dxa"/>
                <w:tcBorders>
                  <w:right w:val="single" w:sz="12" w:space="0" w:color="auto"/>
                </w:tcBorders>
                <w:vAlign w:val="center"/>
              </w:tcPr>
            </w:tcPrChange>
          </w:tcPr>
          <w:p w14:paraId="5AFBB22C" w14:textId="6E2F834F" w:rsidR="00330D4B" w:rsidRPr="008416E6" w:rsidRDefault="00330D4B">
            <w:pPr>
              <w:spacing w:line="312" w:lineRule="auto"/>
              <w:jc w:val="center"/>
              <w:rPr>
                <w:sz w:val="20"/>
                <w:szCs w:val="20"/>
                <w:rPrChange w:id="2710" w:author="Robert Pasternak" w:date="2021-09-07T12:47:00Z">
                  <w:rPr>
                    <w:rFonts w:ascii="Times" w:hAnsi="Times" w:cs="Arial"/>
                  </w:rPr>
                </w:rPrChange>
              </w:rPr>
              <w:pPrChange w:id="2711" w:author="Robert Pasternak" w:date="2021-05-13T11:34:00Z">
                <w:pPr>
                  <w:jc w:val="center"/>
                </w:pPr>
              </w:pPrChange>
            </w:pPr>
            <w:r w:rsidRPr="008416E6">
              <w:rPr>
                <w:sz w:val="20"/>
                <w:szCs w:val="20"/>
                <w:rPrChange w:id="2712" w:author="Robert Pasternak" w:date="2021-09-07T12:47:00Z">
                  <w:rPr>
                    <w:rFonts w:ascii="Times" w:hAnsi="Times" w:cs="Arial"/>
                    <w:color w:val="0000FF"/>
                    <w:u w:val="single"/>
                  </w:rPr>
                </w:rPrChange>
              </w:rPr>
              <w:t>255</w:t>
            </w:r>
            <w:ins w:id="2713" w:author="Robert Pasternak" w:date="2024-07-16T10:03:00Z">
              <w:r>
                <w:rPr>
                  <w:sz w:val="20"/>
                  <w:szCs w:val="20"/>
                </w:rPr>
                <w:t>3</w:t>
              </w:r>
            </w:ins>
            <w:del w:id="2714" w:author="Robert Pasternak" w:date="2024-07-16T10:03:00Z">
              <w:r w:rsidRPr="008416E6" w:rsidDel="00565342">
                <w:rPr>
                  <w:sz w:val="20"/>
                  <w:szCs w:val="20"/>
                  <w:rPrChange w:id="2715" w:author="Robert Pasternak" w:date="2021-09-07T12:47:00Z">
                    <w:rPr>
                      <w:rFonts w:ascii="Times" w:hAnsi="Times" w:cs="Arial"/>
                      <w:color w:val="0000FF"/>
                      <w:u w:val="single"/>
                    </w:rPr>
                  </w:rPrChange>
                </w:rPr>
                <w:delText>2,630</w:delText>
              </w:r>
            </w:del>
          </w:p>
        </w:tc>
        <w:tc>
          <w:tcPr>
            <w:tcW w:w="709" w:type="dxa"/>
            <w:tcBorders>
              <w:left w:val="single" w:sz="12" w:space="0" w:color="auto"/>
              <w:right w:val="single" w:sz="12" w:space="0" w:color="auto"/>
            </w:tcBorders>
            <w:vAlign w:val="center"/>
            <w:tcPrChange w:id="2716" w:author="Robert Pasternak" w:date="2024-07-16T10:09:00Z">
              <w:tcPr>
                <w:tcW w:w="709" w:type="dxa"/>
                <w:tcBorders>
                  <w:left w:val="single" w:sz="12" w:space="0" w:color="auto"/>
                  <w:right w:val="single" w:sz="12" w:space="0" w:color="auto"/>
                </w:tcBorders>
                <w:vAlign w:val="center"/>
              </w:tcPr>
            </w:tcPrChange>
          </w:tcPr>
          <w:p w14:paraId="04EF3A06" w14:textId="77777777" w:rsidR="00330D4B" w:rsidRPr="008416E6" w:rsidRDefault="00330D4B">
            <w:pPr>
              <w:spacing w:line="312" w:lineRule="auto"/>
              <w:jc w:val="center"/>
              <w:rPr>
                <w:sz w:val="20"/>
                <w:szCs w:val="20"/>
                <w:rPrChange w:id="2717" w:author="Robert Pasternak" w:date="2021-09-07T12:47:00Z">
                  <w:rPr>
                    <w:rFonts w:ascii="Times" w:hAnsi="Times" w:cs="Arial"/>
                  </w:rPr>
                </w:rPrChange>
              </w:rPr>
              <w:pPrChange w:id="2718" w:author="Robert Pasternak" w:date="2021-05-13T11:34:00Z">
                <w:pPr>
                  <w:jc w:val="center"/>
                </w:pPr>
              </w:pPrChange>
            </w:pPr>
            <w:r w:rsidRPr="008416E6">
              <w:rPr>
                <w:sz w:val="20"/>
                <w:szCs w:val="20"/>
                <w:rPrChange w:id="2719" w:author="Robert Pasternak" w:date="2021-09-07T12:47:00Z">
                  <w:rPr>
                    <w:rFonts w:ascii="Times" w:hAnsi="Times" w:cs="Arial"/>
                    <w:color w:val="0000FF"/>
                    <w:u w:val="single"/>
                  </w:rPr>
                </w:rPrChange>
              </w:rPr>
              <w:t>1919</w:t>
            </w:r>
            <w:del w:id="2720" w:author="Robert Pasternak" w:date="2024-07-16T10:04:00Z">
              <w:r w:rsidRPr="008416E6" w:rsidDel="00330D4B">
                <w:rPr>
                  <w:sz w:val="20"/>
                  <w:szCs w:val="20"/>
                  <w:rPrChange w:id="2721" w:author="Robert Pasternak" w:date="2021-09-07T12:47:00Z">
                    <w:rPr>
                      <w:rFonts w:ascii="Times" w:hAnsi="Times" w:cs="Arial"/>
                      <w:color w:val="0000FF"/>
                      <w:u w:val="single"/>
                    </w:rPr>
                  </w:rPrChange>
                </w:rPr>
                <w:delText>,200</w:delText>
              </w:r>
            </w:del>
          </w:p>
        </w:tc>
        <w:tc>
          <w:tcPr>
            <w:tcW w:w="709" w:type="dxa"/>
            <w:tcBorders>
              <w:left w:val="single" w:sz="12" w:space="0" w:color="auto"/>
              <w:right w:val="single" w:sz="4" w:space="0" w:color="auto"/>
            </w:tcBorders>
            <w:vAlign w:val="center"/>
            <w:tcPrChange w:id="2722" w:author="Robert Pasternak" w:date="2024-07-16T10:09:00Z">
              <w:tcPr>
                <w:tcW w:w="709" w:type="dxa"/>
                <w:tcBorders>
                  <w:left w:val="single" w:sz="12" w:space="0" w:color="auto"/>
                  <w:right w:val="single" w:sz="4" w:space="0" w:color="auto"/>
                </w:tcBorders>
                <w:vAlign w:val="center"/>
              </w:tcPr>
            </w:tcPrChange>
          </w:tcPr>
          <w:p w14:paraId="6891AB34" w14:textId="30E5185C" w:rsidR="00330D4B" w:rsidRPr="008416E6" w:rsidRDefault="00330D4B">
            <w:pPr>
              <w:spacing w:line="312" w:lineRule="auto"/>
              <w:jc w:val="center"/>
              <w:rPr>
                <w:sz w:val="20"/>
                <w:szCs w:val="20"/>
                <w:rPrChange w:id="2723" w:author="Robert Pasternak" w:date="2021-09-07T12:47:00Z">
                  <w:rPr>
                    <w:rFonts w:ascii="Times" w:hAnsi="Times" w:cs="Arial"/>
                  </w:rPr>
                </w:rPrChange>
              </w:rPr>
              <w:pPrChange w:id="2724" w:author="Robert Pasternak" w:date="2021-05-13T11:34:00Z">
                <w:pPr>
                  <w:jc w:val="center"/>
                </w:pPr>
              </w:pPrChange>
            </w:pPr>
            <w:ins w:id="2725" w:author="Robert Pasternak" w:date="2021-05-11T08:52:00Z">
              <w:r w:rsidRPr="008416E6">
                <w:rPr>
                  <w:sz w:val="20"/>
                  <w:szCs w:val="20"/>
                  <w:rPrChange w:id="2726" w:author="Robert Pasternak" w:date="2021-09-07T12:47:00Z">
                    <w:rPr>
                      <w:rFonts w:ascii="Times" w:hAnsi="Times" w:cs="Arial"/>
                      <w:color w:val="0000FF"/>
                      <w:sz w:val="20"/>
                      <w:szCs w:val="20"/>
                      <w:u w:val="single"/>
                    </w:rPr>
                  </w:rPrChange>
                </w:rPr>
                <w:t>173</w:t>
              </w:r>
              <w:r w:rsidRPr="00330D4B">
                <w:rPr>
                  <w:sz w:val="20"/>
                  <w:szCs w:val="20"/>
                </w:rPr>
                <w:t>1</w:t>
              </w:r>
            </w:ins>
            <w:del w:id="2727" w:author="kaluz" w:date="2021-05-04T12:45:00Z">
              <w:r w:rsidRPr="008416E6">
                <w:rPr>
                  <w:sz w:val="20"/>
                  <w:szCs w:val="20"/>
                  <w:rPrChange w:id="2728" w:author="Robert Pasternak" w:date="2021-09-07T12:47:00Z">
                    <w:rPr>
                      <w:rFonts w:ascii="Times" w:hAnsi="Times" w:cs="Arial"/>
                      <w:color w:val="0000FF"/>
                      <w:u w:val="single"/>
                    </w:rPr>
                  </w:rPrChange>
                </w:rPr>
                <w:delText>428,480</w:delText>
              </w:r>
            </w:del>
          </w:p>
        </w:tc>
        <w:tc>
          <w:tcPr>
            <w:tcW w:w="708" w:type="dxa"/>
            <w:tcBorders>
              <w:left w:val="single" w:sz="4" w:space="0" w:color="auto"/>
              <w:right w:val="single" w:sz="4" w:space="0" w:color="auto"/>
            </w:tcBorders>
            <w:vAlign w:val="center"/>
            <w:tcPrChange w:id="2729" w:author="Robert Pasternak" w:date="2024-07-16T10:09:00Z">
              <w:tcPr>
                <w:tcW w:w="708" w:type="dxa"/>
                <w:tcBorders>
                  <w:left w:val="single" w:sz="4" w:space="0" w:color="auto"/>
                  <w:right w:val="single" w:sz="4" w:space="0" w:color="auto"/>
                </w:tcBorders>
                <w:vAlign w:val="center"/>
              </w:tcPr>
            </w:tcPrChange>
          </w:tcPr>
          <w:p w14:paraId="3761DE7B" w14:textId="79EFC5F6" w:rsidR="00330D4B" w:rsidRPr="008416E6" w:rsidRDefault="00330D4B">
            <w:pPr>
              <w:spacing w:line="312" w:lineRule="auto"/>
              <w:jc w:val="center"/>
              <w:rPr>
                <w:sz w:val="20"/>
                <w:szCs w:val="20"/>
                <w:rPrChange w:id="2730" w:author="Robert Pasternak" w:date="2021-09-07T12:47:00Z">
                  <w:rPr>
                    <w:rFonts w:ascii="Times" w:hAnsi="Times" w:cs="Arial"/>
                  </w:rPr>
                </w:rPrChange>
              </w:rPr>
              <w:pPrChange w:id="2731" w:author="Robert Pasternak" w:date="2021-05-13T11:34:00Z">
                <w:pPr>
                  <w:jc w:val="center"/>
                </w:pPr>
              </w:pPrChange>
            </w:pPr>
            <w:ins w:id="2732" w:author="Robert Pasternak" w:date="2021-05-11T08:52:00Z">
              <w:r w:rsidRPr="008416E6">
                <w:rPr>
                  <w:sz w:val="20"/>
                  <w:szCs w:val="20"/>
                  <w:rPrChange w:id="2733" w:author="Robert Pasternak" w:date="2021-09-07T12:47:00Z">
                    <w:rPr>
                      <w:rFonts w:ascii="Times" w:hAnsi="Times" w:cs="Arial"/>
                      <w:color w:val="0000FF"/>
                      <w:sz w:val="20"/>
                      <w:szCs w:val="20"/>
                      <w:u w:val="single"/>
                    </w:rPr>
                  </w:rPrChange>
                </w:rPr>
                <w:t>163</w:t>
              </w:r>
              <w:r w:rsidRPr="00330D4B">
                <w:rPr>
                  <w:sz w:val="20"/>
                  <w:szCs w:val="20"/>
                </w:rPr>
                <w:t>1</w:t>
              </w:r>
            </w:ins>
          </w:p>
        </w:tc>
        <w:tc>
          <w:tcPr>
            <w:tcW w:w="709" w:type="dxa"/>
            <w:tcBorders>
              <w:left w:val="single" w:sz="4" w:space="0" w:color="auto"/>
              <w:right w:val="single" w:sz="4" w:space="0" w:color="auto"/>
            </w:tcBorders>
            <w:vAlign w:val="center"/>
            <w:tcPrChange w:id="2734" w:author="Robert Pasternak" w:date="2024-07-16T10:09:00Z">
              <w:tcPr>
                <w:tcW w:w="709" w:type="dxa"/>
                <w:tcBorders>
                  <w:left w:val="single" w:sz="4" w:space="0" w:color="auto"/>
                  <w:right w:val="single" w:sz="4" w:space="0" w:color="auto"/>
                </w:tcBorders>
                <w:vAlign w:val="center"/>
              </w:tcPr>
            </w:tcPrChange>
          </w:tcPr>
          <w:p w14:paraId="40A0E070" w14:textId="03464D9C" w:rsidR="00330D4B" w:rsidRPr="008416E6" w:rsidRDefault="00330D4B">
            <w:pPr>
              <w:spacing w:line="312" w:lineRule="auto"/>
              <w:jc w:val="center"/>
              <w:rPr>
                <w:sz w:val="20"/>
                <w:szCs w:val="20"/>
                <w:rPrChange w:id="2735" w:author="Robert Pasternak" w:date="2021-09-07T12:47:00Z">
                  <w:rPr>
                    <w:rFonts w:ascii="Times" w:hAnsi="Times" w:cs="Arial"/>
                    <w:sz w:val="20"/>
                    <w:szCs w:val="20"/>
                  </w:rPr>
                </w:rPrChange>
              </w:rPr>
              <w:pPrChange w:id="2736" w:author="Robert Pasternak" w:date="2021-05-13T11:34:00Z">
                <w:pPr>
                  <w:jc w:val="center"/>
                </w:pPr>
              </w:pPrChange>
            </w:pPr>
            <w:ins w:id="2737" w:author="Piotr Szumlak" w:date="2021-07-09T12:39:00Z">
              <w:del w:id="2738" w:author="Robert Pasternak" w:date="2024-07-16T09:54:00Z">
                <w:r w:rsidRPr="008416E6" w:rsidDel="00565342">
                  <w:rPr>
                    <w:sz w:val="20"/>
                    <w:szCs w:val="20"/>
                  </w:rPr>
                  <w:delText>385,56</w:delText>
                </w:r>
              </w:del>
            </w:ins>
            <w:ins w:id="2739" w:author="Robert Pasternak" w:date="2024-07-16T09:54:00Z">
              <w:r>
                <w:rPr>
                  <w:sz w:val="20"/>
                  <w:szCs w:val="20"/>
                </w:rPr>
                <w:t>597</w:t>
              </w:r>
            </w:ins>
            <w:ins w:id="2740" w:author="Robert Pasternak" w:date="2021-06-07T16:34:00Z">
              <w:del w:id="2741" w:author="Piotr Szumlak" w:date="2021-07-09T12:35:00Z">
                <w:r w:rsidRPr="008416E6" w:rsidDel="00474CA6">
                  <w:rPr>
                    <w:sz w:val="20"/>
                    <w:szCs w:val="20"/>
                  </w:rPr>
                  <w:delText>224,220</w:delText>
                </w:r>
              </w:del>
            </w:ins>
          </w:p>
        </w:tc>
        <w:tc>
          <w:tcPr>
            <w:tcW w:w="864" w:type="dxa"/>
            <w:gridSpan w:val="2"/>
            <w:tcBorders>
              <w:left w:val="single" w:sz="4" w:space="0" w:color="auto"/>
              <w:right w:val="single" w:sz="4" w:space="0" w:color="auto"/>
            </w:tcBorders>
            <w:vAlign w:val="center"/>
            <w:tcPrChange w:id="2742" w:author="Robert Pasternak" w:date="2024-07-16T10:09:00Z">
              <w:tcPr>
                <w:tcW w:w="864" w:type="dxa"/>
                <w:gridSpan w:val="2"/>
                <w:tcBorders>
                  <w:left w:val="single" w:sz="4" w:space="0" w:color="auto"/>
                  <w:right w:val="single" w:sz="4" w:space="0" w:color="auto"/>
                </w:tcBorders>
                <w:vAlign w:val="center"/>
              </w:tcPr>
            </w:tcPrChange>
          </w:tcPr>
          <w:p w14:paraId="7876921D" w14:textId="7BF6414F" w:rsidR="00330D4B" w:rsidRPr="00330D4B" w:rsidRDefault="00330D4B" w:rsidP="002E38BD">
            <w:pPr>
              <w:spacing w:line="312" w:lineRule="auto"/>
              <w:jc w:val="center"/>
              <w:rPr>
                <w:sz w:val="20"/>
                <w:szCs w:val="20"/>
              </w:rPr>
            </w:pPr>
            <w:ins w:id="2743" w:author="Robert Pasternak" w:date="2024-07-16T09:58:00Z">
              <w:r>
                <w:rPr>
                  <w:sz w:val="20"/>
                  <w:szCs w:val="20"/>
                </w:rPr>
                <w:t>1262</w:t>
              </w:r>
            </w:ins>
          </w:p>
        </w:tc>
        <w:tc>
          <w:tcPr>
            <w:tcW w:w="725" w:type="dxa"/>
            <w:tcBorders>
              <w:left w:val="single" w:sz="4" w:space="0" w:color="auto"/>
              <w:right w:val="single" w:sz="4" w:space="0" w:color="auto"/>
            </w:tcBorders>
            <w:vAlign w:val="center"/>
            <w:tcPrChange w:id="2744" w:author="Robert Pasternak" w:date="2024-07-16T10:09:00Z">
              <w:tcPr>
                <w:tcW w:w="725" w:type="dxa"/>
                <w:tcBorders>
                  <w:left w:val="single" w:sz="4" w:space="0" w:color="auto"/>
                  <w:right w:val="single" w:sz="4" w:space="0" w:color="auto"/>
                </w:tcBorders>
                <w:vAlign w:val="center"/>
              </w:tcPr>
            </w:tcPrChange>
          </w:tcPr>
          <w:p w14:paraId="2E6AC9F6" w14:textId="00D198DD" w:rsidR="00330D4B" w:rsidRPr="00330D4B" w:rsidRDefault="00330D4B" w:rsidP="002E38BD">
            <w:pPr>
              <w:spacing w:line="312" w:lineRule="auto"/>
              <w:jc w:val="center"/>
              <w:rPr>
                <w:sz w:val="20"/>
                <w:szCs w:val="20"/>
              </w:rPr>
            </w:pPr>
            <w:ins w:id="2745" w:author="Robert Pasternak" w:date="2024-07-16T10:09:00Z">
              <w:r>
                <w:rPr>
                  <w:sz w:val="20"/>
                  <w:szCs w:val="20"/>
                </w:rPr>
                <w:t>1201</w:t>
              </w:r>
            </w:ins>
          </w:p>
        </w:tc>
        <w:tc>
          <w:tcPr>
            <w:tcW w:w="1104" w:type="dxa"/>
            <w:tcBorders>
              <w:left w:val="single" w:sz="4" w:space="0" w:color="auto"/>
            </w:tcBorders>
            <w:vAlign w:val="center"/>
            <w:tcPrChange w:id="2746" w:author="Robert Pasternak" w:date="2024-07-16T10:09:00Z">
              <w:tcPr>
                <w:tcW w:w="537" w:type="dxa"/>
                <w:tcBorders>
                  <w:left w:val="single" w:sz="4" w:space="0" w:color="auto"/>
                </w:tcBorders>
                <w:vAlign w:val="center"/>
              </w:tcPr>
            </w:tcPrChange>
          </w:tcPr>
          <w:p w14:paraId="438CF46A" w14:textId="03E1F6F5" w:rsidR="00330D4B" w:rsidRPr="00330D4B" w:rsidRDefault="00330D4B" w:rsidP="002E38BD">
            <w:pPr>
              <w:spacing w:line="312" w:lineRule="auto"/>
              <w:jc w:val="center"/>
              <w:rPr>
                <w:sz w:val="20"/>
                <w:szCs w:val="20"/>
              </w:rPr>
            </w:pPr>
            <w:ins w:id="2747" w:author="Robert Pasternak" w:date="2024-07-16T10:09:00Z">
              <w:r>
                <w:rPr>
                  <w:sz w:val="20"/>
                  <w:szCs w:val="20"/>
                </w:rPr>
                <w:t>634</w:t>
              </w:r>
            </w:ins>
          </w:p>
        </w:tc>
      </w:tr>
      <w:tr w:rsidR="00330D4B" w:rsidRPr="008416E6" w14:paraId="1C4CA3F6" w14:textId="7F48E780" w:rsidTr="00330D4B">
        <w:trPr>
          <w:trHeight w:val="182"/>
          <w:trPrChange w:id="2748" w:author="Robert Pasternak" w:date="2024-07-16T10:09:00Z">
            <w:trPr>
              <w:trHeight w:val="182"/>
            </w:trPr>
          </w:trPrChange>
        </w:trPr>
        <w:tc>
          <w:tcPr>
            <w:tcW w:w="2703" w:type="dxa"/>
            <w:shd w:val="clear" w:color="auto" w:fill="DBE5F1" w:themeFill="accent1" w:themeFillTint="33"/>
            <w:noWrap/>
            <w:vAlign w:val="center"/>
            <w:tcPrChange w:id="2749" w:author="Robert Pasternak" w:date="2024-07-16T10:09:00Z">
              <w:tcPr>
                <w:tcW w:w="1707" w:type="dxa"/>
                <w:shd w:val="clear" w:color="auto" w:fill="DBE5F1" w:themeFill="accent1" w:themeFillTint="33"/>
                <w:noWrap/>
                <w:vAlign w:val="center"/>
              </w:tcPr>
            </w:tcPrChange>
          </w:tcPr>
          <w:p w14:paraId="4811AE2C" w14:textId="4921ADE5" w:rsidR="00330D4B" w:rsidRPr="008416E6" w:rsidRDefault="00330D4B">
            <w:pPr>
              <w:spacing w:line="312" w:lineRule="auto"/>
              <w:jc w:val="right"/>
              <w:rPr>
                <w:b/>
                <w:bCs/>
                <w:sz w:val="20"/>
                <w:szCs w:val="20"/>
                <w:rPrChange w:id="2750" w:author="Robert Pasternak" w:date="2021-09-07T12:47:00Z">
                  <w:rPr>
                    <w:rFonts w:ascii="Times" w:hAnsi="Times" w:cs="Arial"/>
                    <w:b/>
                    <w:bCs/>
                  </w:rPr>
                </w:rPrChange>
              </w:rPr>
              <w:pPrChange w:id="2751" w:author="Robert Pasternak" w:date="2021-05-13T11:34:00Z">
                <w:pPr>
                  <w:jc w:val="right"/>
                </w:pPr>
              </w:pPrChange>
            </w:pPr>
            <w:del w:id="2752" w:author="Robert Pasternak" w:date="2024-07-16T09:55:00Z">
              <w:r w:rsidRPr="008416E6" w:rsidDel="00565342">
                <w:rPr>
                  <w:b/>
                  <w:bCs/>
                  <w:sz w:val="20"/>
                  <w:szCs w:val="20"/>
                  <w:rPrChange w:id="2753" w:author="Robert Pasternak" w:date="2021-09-07T12:47:00Z">
                    <w:rPr>
                      <w:rFonts w:ascii="Times" w:hAnsi="Times" w:cs="Arial"/>
                      <w:b/>
                      <w:bCs/>
                      <w:color w:val="0000FF"/>
                      <w:u w:val="single"/>
                    </w:rPr>
                  </w:rPrChange>
                </w:rPr>
                <w:delText>13 336,866</w:delText>
              </w:r>
            </w:del>
            <w:ins w:id="2754" w:author="Robert Pasternak" w:date="2024-07-16T09:55:00Z">
              <w:r>
                <w:rPr>
                  <w:b/>
                  <w:bCs/>
                  <w:sz w:val="20"/>
                  <w:szCs w:val="20"/>
                </w:rPr>
                <w:t>SUMA</w:t>
              </w:r>
            </w:ins>
          </w:p>
        </w:tc>
        <w:tc>
          <w:tcPr>
            <w:tcW w:w="713" w:type="dxa"/>
            <w:shd w:val="clear" w:color="auto" w:fill="DBE5F1" w:themeFill="accent1" w:themeFillTint="33"/>
            <w:noWrap/>
            <w:vAlign w:val="center"/>
            <w:tcPrChange w:id="2755" w:author="Robert Pasternak" w:date="2024-07-16T10:09:00Z">
              <w:tcPr>
                <w:tcW w:w="713" w:type="dxa"/>
                <w:shd w:val="clear" w:color="auto" w:fill="DBE5F1" w:themeFill="accent1" w:themeFillTint="33"/>
                <w:noWrap/>
                <w:vAlign w:val="center"/>
              </w:tcPr>
            </w:tcPrChange>
          </w:tcPr>
          <w:p w14:paraId="6953AAAB" w14:textId="14244706" w:rsidR="00330D4B" w:rsidRPr="008E7F6F" w:rsidRDefault="00A866FA">
            <w:pPr>
              <w:spacing w:line="312" w:lineRule="auto"/>
              <w:jc w:val="right"/>
              <w:rPr>
                <w:b/>
                <w:bCs/>
                <w:sz w:val="20"/>
                <w:szCs w:val="20"/>
                <w:rPrChange w:id="2756" w:author="Robert Pasternak" w:date="2024-07-16T12:47:00Z">
                  <w:rPr>
                    <w:rFonts w:ascii="Times" w:hAnsi="Times" w:cs="Arial"/>
                    <w:b/>
                    <w:bCs/>
                  </w:rPr>
                </w:rPrChange>
              </w:rPr>
              <w:pPrChange w:id="2757" w:author="Robert Pasternak" w:date="2024-07-16T10:11:00Z">
                <w:pPr>
                  <w:jc w:val="right"/>
                </w:pPr>
              </w:pPrChange>
            </w:pPr>
            <w:ins w:id="2758" w:author="Robert Pasternak" w:date="2024-07-16T10:13:00Z">
              <w:r w:rsidRPr="008E7F6F">
                <w:rPr>
                  <w:b/>
                  <w:bCs/>
                  <w:sz w:val="20"/>
                  <w:szCs w:val="20"/>
                  <w:rPrChange w:id="2759" w:author="Robert Pasternak" w:date="2024-07-16T12:47:00Z">
                    <w:rPr>
                      <w:bCs/>
                      <w:sz w:val="20"/>
                      <w:szCs w:val="20"/>
                    </w:rPr>
                  </w:rPrChange>
                </w:rPr>
                <w:t>13336</w:t>
              </w:r>
            </w:ins>
            <w:del w:id="2760" w:author="Robert Pasternak" w:date="2024-07-16T10:11:00Z">
              <w:r w:rsidR="00330D4B" w:rsidRPr="008E7F6F" w:rsidDel="00330D4B">
                <w:rPr>
                  <w:b/>
                  <w:bCs/>
                  <w:sz w:val="20"/>
                  <w:szCs w:val="20"/>
                  <w:rPrChange w:id="2761" w:author="Robert Pasternak" w:date="2024-07-16T12:47:00Z">
                    <w:rPr>
                      <w:rFonts w:ascii="Times" w:hAnsi="Times" w:cs="Arial"/>
                      <w:b/>
                      <w:bCs/>
                      <w:color w:val="0000FF"/>
                      <w:u w:val="single"/>
                    </w:rPr>
                  </w:rPrChange>
                </w:rPr>
                <w:delText>13</w:delText>
              </w:r>
            </w:del>
            <w:del w:id="2762" w:author="Robert Pasternak" w:date="2024-07-16T09:56:00Z">
              <w:r w:rsidR="00330D4B" w:rsidRPr="008E7F6F" w:rsidDel="00565342">
                <w:rPr>
                  <w:b/>
                  <w:bCs/>
                  <w:sz w:val="20"/>
                  <w:szCs w:val="20"/>
                  <w:rPrChange w:id="2763" w:author="Robert Pasternak" w:date="2024-07-16T12:47:00Z">
                    <w:rPr>
                      <w:rFonts w:ascii="Times" w:hAnsi="Times" w:cs="Arial"/>
                      <w:b/>
                      <w:bCs/>
                      <w:color w:val="0000FF"/>
                      <w:u w:val="single"/>
                    </w:rPr>
                  </w:rPrChange>
                </w:rPr>
                <w:delText> </w:delText>
              </w:r>
            </w:del>
            <w:del w:id="2764" w:author="Robert Pasternak" w:date="2024-07-16T10:11:00Z">
              <w:r w:rsidR="00330D4B" w:rsidRPr="008E7F6F" w:rsidDel="00330D4B">
                <w:rPr>
                  <w:b/>
                  <w:bCs/>
                  <w:sz w:val="20"/>
                  <w:szCs w:val="20"/>
                  <w:rPrChange w:id="2765" w:author="Robert Pasternak" w:date="2024-07-16T12:47:00Z">
                    <w:rPr>
                      <w:rFonts w:ascii="Times" w:hAnsi="Times" w:cs="Arial"/>
                      <w:b/>
                      <w:bCs/>
                      <w:color w:val="0000FF"/>
                      <w:u w:val="single"/>
                    </w:rPr>
                  </w:rPrChange>
                </w:rPr>
                <w:delText>542,040</w:delText>
              </w:r>
            </w:del>
          </w:p>
        </w:tc>
        <w:tc>
          <w:tcPr>
            <w:tcW w:w="709" w:type="dxa"/>
            <w:shd w:val="clear" w:color="auto" w:fill="DBE5F1" w:themeFill="accent1" w:themeFillTint="33"/>
            <w:noWrap/>
            <w:vAlign w:val="center"/>
            <w:tcPrChange w:id="2766" w:author="Robert Pasternak" w:date="2024-07-16T10:09:00Z">
              <w:tcPr>
                <w:tcW w:w="709" w:type="dxa"/>
                <w:shd w:val="clear" w:color="auto" w:fill="DBE5F1" w:themeFill="accent1" w:themeFillTint="33"/>
                <w:noWrap/>
                <w:vAlign w:val="center"/>
              </w:tcPr>
            </w:tcPrChange>
          </w:tcPr>
          <w:p w14:paraId="49C75669" w14:textId="1D91501C" w:rsidR="00330D4B" w:rsidRPr="008E7F6F" w:rsidRDefault="00A866FA">
            <w:pPr>
              <w:spacing w:line="312" w:lineRule="auto"/>
              <w:jc w:val="right"/>
              <w:rPr>
                <w:b/>
                <w:bCs/>
                <w:sz w:val="20"/>
                <w:szCs w:val="20"/>
                <w:rPrChange w:id="2767" w:author="Robert Pasternak" w:date="2024-07-16T12:47:00Z">
                  <w:rPr>
                    <w:rFonts w:ascii="Times" w:hAnsi="Times" w:cs="Arial"/>
                    <w:b/>
                    <w:bCs/>
                  </w:rPr>
                </w:rPrChange>
              </w:rPr>
              <w:pPrChange w:id="2768" w:author="Robert Pasternak" w:date="2021-05-13T11:34:00Z">
                <w:pPr>
                  <w:jc w:val="right"/>
                </w:pPr>
              </w:pPrChange>
            </w:pPr>
            <w:ins w:id="2769" w:author="Robert Pasternak" w:date="2024-07-16T10:16:00Z">
              <w:r w:rsidRPr="008E7F6F">
                <w:rPr>
                  <w:b/>
                  <w:bCs/>
                  <w:sz w:val="20"/>
                  <w:szCs w:val="20"/>
                  <w:rPrChange w:id="2770" w:author="Robert Pasternak" w:date="2024-07-16T12:47:00Z">
                    <w:rPr>
                      <w:bCs/>
                      <w:sz w:val="20"/>
                      <w:szCs w:val="20"/>
                    </w:rPr>
                  </w:rPrChange>
                </w:rPr>
                <w:t>13543</w:t>
              </w:r>
            </w:ins>
            <w:del w:id="2771" w:author="Robert Pasternak" w:date="2024-07-16T10:11:00Z">
              <w:r w:rsidR="00330D4B" w:rsidRPr="008E7F6F" w:rsidDel="00330D4B">
                <w:rPr>
                  <w:b/>
                  <w:bCs/>
                  <w:sz w:val="20"/>
                  <w:szCs w:val="20"/>
                  <w:rPrChange w:id="2772" w:author="Robert Pasternak" w:date="2024-07-16T12:47:00Z">
                    <w:rPr>
                      <w:rFonts w:ascii="Times" w:hAnsi="Times" w:cs="Arial"/>
                      <w:b/>
                      <w:bCs/>
                      <w:color w:val="0000FF"/>
                      <w:u w:val="single"/>
                    </w:rPr>
                  </w:rPrChange>
                </w:rPr>
                <w:delText>13</w:delText>
              </w:r>
            </w:del>
            <w:del w:id="2773" w:author="Robert Pasternak" w:date="2024-07-16T09:56:00Z">
              <w:r w:rsidR="00330D4B" w:rsidRPr="008E7F6F" w:rsidDel="00565342">
                <w:rPr>
                  <w:b/>
                  <w:bCs/>
                  <w:sz w:val="20"/>
                  <w:szCs w:val="20"/>
                  <w:rPrChange w:id="2774" w:author="Robert Pasternak" w:date="2024-07-16T12:47:00Z">
                    <w:rPr>
                      <w:rFonts w:ascii="Times" w:hAnsi="Times" w:cs="Arial"/>
                      <w:b/>
                      <w:bCs/>
                      <w:color w:val="0000FF"/>
                      <w:u w:val="single"/>
                    </w:rPr>
                  </w:rPrChange>
                </w:rPr>
                <w:delText> </w:delText>
              </w:r>
            </w:del>
            <w:del w:id="2775" w:author="Robert Pasternak" w:date="2024-07-16T10:11:00Z">
              <w:r w:rsidR="00330D4B" w:rsidRPr="008E7F6F" w:rsidDel="00330D4B">
                <w:rPr>
                  <w:b/>
                  <w:bCs/>
                  <w:sz w:val="20"/>
                  <w:szCs w:val="20"/>
                  <w:rPrChange w:id="2776" w:author="Robert Pasternak" w:date="2024-07-16T12:47:00Z">
                    <w:rPr>
                      <w:rFonts w:ascii="Times" w:hAnsi="Times" w:cs="Arial"/>
                      <w:b/>
                      <w:bCs/>
                      <w:color w:val="0000FF"/>
                      <w:u w:val="single"/>
                    </w:rPr>
                  </w:rPrChange>
                </w:rPr>
                <w:delText>529,210</w:delText>
              </w:r>
            </w:del>
          </w:p>
        </w:tc>
        <w:tc>
          <w:tcPr>
            <w:tcW w:w="708" w:type="dxa"/>
            <w:tcBorders>
              <w:right w:val="single" w:sz="12" w:space="0" w:color="auto"/>
            </w:tcBorders>
            <w:shd w:val="clear" w:color="auto" w:fill="DBE5F1" w:themeFill="accent1" w:themeFillTint="33"/>
            <w:vAlign w:val="center"/>
            <w:tcPrChange w:id="2777" w:author="Robert Pasternak" w:date="2024-07-16T10:09:00Z">
              <w:tcPr>
                <w:tcW w:w="708" w:type="dxa"/>
                <w:tcBorders>
                  <w:right w:val="single" w:sz="12" w:space="0" w:color="auto"/>
                </w:tcBorders>
                <w:shd w:val="clear" w:color="auto" w:fill="DBE5F1" w:themeFill="accent1" w:themeFillTint="33"/>
                <w:vAlign w:val="center"/>
              </w:tcPr>
            </w:tcPrChange>
          </w:tcPr>
          <w:p w14:paraId="7F4AD062" w14:textId="0F37840A" w:rsidR="00330D4B" w:rsidRPr="008E7F6F" w:rsidRDefault="00A866FA">
            <w:pPr>
              <w:spacing w:line="312" w:lineRule="auto"/>
              <w:rPr>
                <w:b/>
                <w:bCs/>
                <w:sz w:val="20"/>
                <w:szCs w:val="20"/>
                <w:rPrChange w:id="2778" w:author="Robert Pasternak" w:date="2024-07-16T12:47:00Z">
                  <w:rPr>
                    <w:rFonts w:ascii="Times" w:hAnsi="Times" w:cs="Arial"/>
                    <w:b/>
                    <w:bCs/>
                  </w:rPr>
                </w:rPrChange>
              </w:rPr>
              <w:pPrChange w:id="2779" w:author="Robert Pasternak" w:date="2021-05-13T11:34:00Z">
                <w:pPr/>
              </w:pPrChange>
            </w:pPr>
            <w:ins w:id="2780" w:author="Robert Pasternak" w:date="2024-07-16T10:18:00Z">
              <w:r w:rsidRPr="008E7F6F">
                <w:rPr>
                  <w:b/>
                  <w:bCs/>
                  <w:sz w:val="20"/>
                  <w:szCs w:val="20"/>
                  <w:rPrChange w:id="2781" w:author="Robert Pasternak" w:date="2024-07-16T12:47:00Z">
                    <w:rPr>
                      <w:bCs/>
                      <w:sz w:val="20"/>
                      <w:szCs w:val="20"/>
                    </w:rPr>
                  </w:rPrChange>
                </w:rPr>
                <w:t>1</w:t>
              </w:r>
            </w:ins>
            <w:ins w:id="2782" w:author="Robert Pasternak" w:date="2024-07-16T11:04:00Z">
              <w:r w:rsidR="00AC247A" w:rsidRPr="008E7F6F">
                <w:rPr>
                  <w:b/>
                  <w:bCs/>
                  <w:sz w:val="20"/>
                  <w:szCs w:val="20"/>
                  <w:rPrChange w:id="2783" w:author="Robert Pasternak" w:date="2024-07-16T12:47:00Z">
                    <w:rPr>
                      <w:bCs/>
                      <w:sz w:val="20"/>
                      <w:szCs w:val="20"/>
                    </w:rPr>
                  </w:rPrChange>
                </w:rPr>
                <w:t>3530</w:t>
              </w:r>
            </w:ins>
            <w:del w:id="2784" w:author="Robert Pasternak" w:date="2024-07-16T10:11:00Z">
              <w:r w:rsidR="00330D4B" w:rsidRPr="008E7F6F" w:rsidDel="00330D4B">
                <w:rPr>
                  <w:b/>
                  <w:bCs/>
                  <w:sz w:val="20"/>
                  <w:szCs w:val="20"/>
                  <w:rPrChange w:id="2785" w:author="Robert Pasternak" w:date="2024-07-16T12:47:00Z">
                    <w:rPr>
                      <w:rFonts w:ascii="Times" w:hAnsi="Times" w:cs="Arial"/>
                      <w:b/>
                      <w:bCs/>
                      <w:color w:val="0000FF"/>
                      <w:u w:val="single"/>
                    </w:rPr>
                  </w:rPrChange>
                </w:rPr>
                <w:delText>14</w:delText>
              </w:r>
            </w:del>
            <w:del w:id="2786" w:author="Robert Pasternak" w:date="2024-07-16T09:56:00Z">
              <w:r w:rsidR="00330D4B" w:rsidRPr="008E7F6F" w:rsidDel="00565342">
                <w:rPr>
                  <w:b/>
                  <w:bCs/>
                  <w:sz w:val="20"/>
                  <w:szCs w:val="20"/>
                  <w:rPrChange w:id="2787" w:author="Robert Pasternak" w:date="2024-07-16T12:47:00Z">
                    <w:rPr>
                      <w:rFonts w:ascii="Times" w:hAnsi="Times" w:cs="Arial"/>
                      <w:b/>
                      <w:bCs/>
                      <w:color w:val="0000FF"/>
                      <w:u w:val="single"/>
                    </w:rPr>
                  </w:rPrChange>
                </w:rPr>
                <w:delText> </w:delText>
              </w:r>
            </w:del>
            <w:del w:id="2788" w:author="Robert Pasternak" w:date="2024-07-16T10:11:00Z">
              <w:r w:rsidR="00330D4B" w:rsidRPr="008E7F6F" w:rsidDel="00330D4B">
                <w:rPr>
                  <w:b/>
                  <w:bCs/>
                  <w:sz w:val="20"/>
                  <w:szCs w:val="20"/>
                  <w:rPrChange w:id="2789" w:author="Robert Pasternak" w:date="2024-07-16T12:47:00Z">
                    <w:rPr>
                      <w:rFonts w:ascii="Times" w:hAnsi="Times" w:cs="Arial"/>
                      <w:b/>
                      <w:bCs/>
                      <w:color w:val="0000FF"/>
                      <w:u w:val="single"/>
                    </w:rPr>
                  </w:rPrChange>
                </w:rPr>
                <w:delText>413,856</w:delText>
              </w:r>
            </w:del>
          </w:p>
        </w:tc>
        <w:tc>
          <w:tcPr>
            <w:tcW w:w="709" w:type="dxa"/>
            <w:tcBorders>
              <w:left w:val="single" w:sz="12" w:space="0" w:color="auto"/>
              <w:right w:val="single" w:sz="12" w:space="0" w:color="auto"/>
            </w:tcBorders>
            <w:shd w:val="clear" w:color="auto" w:fill="DBE5F1" w:themeFill="accent1" w:themeFillTint="33"/>
            <w:vAlign w:val="center"/>
            <w:tcPrChange w:id="2790" w:author="Robert Pasternak" w:date="2024-07-16T10:09:00Z">
              <w:tcPr>
                <w:tcW w:w="709" w:type="dxa"/>
                <w:tcBorders>
                  <w:left w:val="single" w:sz="12" w:space="0" w:color="auto"/>
                  <w:right w:val="single" w:sz="12" w:space="0" w:color="auto"/>
                </w:tcBorders>
                <w:shd w:val="clear" w:color="auto" w:fill="DBE5F1" w:themeFill="accent1" w:themeFillTint="33"/>
                <w:vAlign w:val="center"/>
              </w:tcPr>
            </w:tcPrChange>
          </w:tcPr>
          <w:p w14:paraId="7429426C" w14:textId="2CA17533" w:rsidR="00330D4B" w:rsidRPr="008E7F6F" w:rsidRDefault="008E7F6F">
            <w:pPr>
              <w:spacing w:line="312" w:lineRule="auto"/>
              <w:rPr>
                <w:b/>
                <w:bCs/>
                <w:sz w:val="20"/>
                <w:szCs w:val="20"/>
                <w:rPrChange w:id="2791" w:author="Robert Pasternak" w:date="2024-07-16T12:47:00Z">
                  <w:rPr>
                    <w:rFonts w:ascii="Times" w:hAnsi="Times" w:cs="Arial"/>
                    <w:b/>
                    <w:bCs/>
                  </w:rPr>
                </w:rPrChange>
              </w:rPr>
              <w:pPrChange w:id="2792" w:author="Robert Pasternak" w:date="2021-05-13T11:34:00Z">
                <w:pPr/>
              </w:pPrChange>
            </w:pPr>
            <w:ins w:id="2793" w:author="Robert Pasternak" w:date="2024-07-16T12:41:00Z">
              <w:r w:rsidRPr="008E7F6F">
                <w:rPr>
                  <w:b/>
                  <w:bCs/>
                  <w:sz w:val="20"/>
                  <w:szCs w:val="20"/>
                  <w:rPrChange w:id="2794" w:author="Robert Pasternak" w:date="2024-07-16T12:47:00Z">
                    <w:rPr>
                      <w:bCs/>
                      <w:sz w:val="20"/>
                      <w:szCs w:val="20"/>
                    </w:rPr>
                  </w:rPrChange>
                </w:rPr>
                <w:t>14414</w:t>
              </w:r>
            </w:ins>
            <w:del w:id="2795" w:author="Robert Pasternak" w:date="2024-07-16T10:11:00Z">
              <w:r w:rsidR="00330D4B" w:rsidRPr="008E7F6F" w:rsidDel="00330D4B">
                <w:rPr>
                  <w:b/>
                  <w:bCs/>
                  <w:sz w:val="20"/>
                  <w:szCs w:val="20"/>
                  <w:rPrChange w:id="2796" w:author="Robert Pasternak" w:date="2024-07-16T12:47:00Z">
                    <w:rPr>
                      <w:rFonts w:ascii="Times" w:hAnsi="Times" w:cs="Arial"/>
                      <w:b/>
                      <w:bCs/>
                      <w:color w:val="0000FF"/>
                      <w:u w:val="single"/>
                    </w:rPr>
                  </w:rPrChange>
                </w:rPr>
                <w:delText>14</w:delText>
              </w:r>
            </w:del>
            <w:del w:id="2797" w:author="Robert Pasternak" w:date="2024-07-16T09:56:00Z">
              <w:r w:rsidR="00330D4B" w:rsidRPr="008E7F6F" w:rsidDel="00565342">
                <w:rPr>
                  <w:b/>
                  <w:bCs/>
                  <w:sz w:val="20"/>
                  <w:szCs w:val="20"/>
                  <w:rPrChange w:id="2798" w:author="Robert Pasternak" w:date="2024-07-16T12:47:00Z">
                    <w:rPr>
                      <w:rFonts w:ascii="Times" w:hAnsi="Times" w:cs="Arial"/>
                      <w:b/>
                      <w:bCs/>
                      <w:color w:val="0000FF"/>
                      <w:u w:val="single"/>
                    </w:rPr>
                  </w:rPrChange>
                </w:rPr>
                <w:delText> </w:delText>
              </w:r>
            </w:del>
            <w:del w:id="2799" w:author="Robert Pasternak" w:date="2024-07-16T10:11:00Z">
              <w:r w:rsidR="00330D4B" w:rsidRPr="008E7F6F" w:rsidDel="00330D4B">
                <w:rPr>
                  <w:b/>
                  <w:bCs/>
                  <w:sz w:val="20"/>
                  <w:szCs w:val="20"/>
                  <w:rPrChange w:id="2800" w:author="Robert Pasternak" w:date="2024-07-16T12:47:00Z">
                    <w:rPr>
                      <w:rFonts w:ascii="Times" w:hAnsi="Times" w:cs="Arial"/>
                      <w:b/>
                      <w:bCs/>
                      <w:color w:val="0000FF"/>
                      <w:u w:val="single"/>
                    </w:rPr>
                  </w:rPrChange>
                </w:rPr>
                <w:delText>731,331</w:delText>
              </w:r>
            </w:del>
          </w:p>
        </w:tc>
        <w:tc>
          <w:tcPr>
            <w:tcW w:w="709" w:type="dxa"/>
            <w:tcBorders>
              <w:left w:val="single" w:sz="12" w:space="0" w:color="auto"/>
              <w:right w:val="single" w:sz="4" w:space="0" w:color="auto"/>
            </w:tcBorders>
            <w:shd w:val="clear" w:color="auto" w:fill="DBE5F1" w:themeFill="accent1" w:themeFillTint="33"/>
            <w:vAlign w:val="center"/>
            <w:tcPrChange w:id="2801" w:author="Robert Pasternak" w:date="2024-07-16T10:09:00Z">
              <w:tcPr>
                <w:tcW w:w="709" w:type="dxa"/>
                <w:tcBorders>
                  <w:left w:val="single" w:sz="12" w:space="0" w:color="auto"/>
                  <w:right w:val="single" w:sz="4" w:space="0" w:color="auto"/>
                </w:tcBorders>
                <w:shd w:val="clear" w:color="auto" w:fill="DBE5F1" w:themeFill="accent1" w:themeFillTint="33"/>
                <w:vAlign w:val="center"/>
              </w:tcPr>
            </w:tcPrChange>
          </w:tcPr>
          <w:p w14:paraId="6DE62F21" w14:textId="4919F660" w:rsidR="00330D4B" w:rsidRPr="008E7F6F" w:rsidRDefault="008E7F6F">
            <w:pPr>
              <w:spacing w:line="312" w:lineRule="auto"/>
              <w:jc w:val="center"/>
              <w:rPr>
                <w:b/>
                <w:bCs/>
                <w:sz w:val="20"/>
                <w:szCs w:val="20"/>
                <w:rPrChange w:id="2802" w:author="Robert Pasternak" w:date="2024-07-16T12:47:00Z">
                  <w:rPr>
                    <w:rFonts w:ascii="Times" w:hAnsi="Times" w:cs="Arial"/>
                    <w:b/>
                    <w:bCs/>
                  </w:rPr>
                </w:rPrChange>
              </w:rPr>
              <w:pPrChange w:id="2803" w:author="Robert Pasternak" w:date="2021-05-13T11:34:00Z">
                <w:pPr>
                  <w:jc w:val="center"/>
                </w:pPr>
              </w:pPrChange>
            </w:pPr>
            <w:ins w:id="2804" w:author="Robert Pasternak" w:date="2024-07-16T12:41:00Z">
              <w:r w:rsidRPr="008E7F6F">
                <w:rPr>
                  <w:b/>
                  <w:bCs/>
                  <w:sz w:val="20"/>
                  <w:szCs w:val="20"/>
                  <w:rPrChange w:id="2805" w:author="Robert Pasternak" w:date="2024-07-16T12:47:00Z">
                    <w:rPr>
                      <w:bCs/>
                      <w:sz w:val="20"/>
                      <w:szCs w:val="20"/>
                    </w:rPr>
                  </w:rPrChange>
                </w:rPr>
                <w:t>14732</w:t>
              </w:r>
            </w:ins>
            <w:del w:id="2806" w:author="kaluz" w:date="2021-05-04T12:45:00Z">
              <w:r w:rsidR="00330D4B" w:rsidRPr="008E7F6F">
                <w:rPr>
                  <w:b/>
                  <w:bCs/>
                  <w:sz w:val="20"/>
                  <w:szCs w:val="20"/>
                  <w:rPrChange w:id="2807" w:author="Robert Pasternak" w:date="2024-07-16T12:47:00Z">
                    <w:rPr>
                      <w:rFonts w:ascii="Times" w:hAnsi="Times" w:cs="Arial"/>
                      <w:b/>
                      <w:bCs/>
                      <w:color w:val="0000FF"/>
                      <w:u w:val="single"/>
                    </w:rPr>
                  </w:rPrChange>
                </w:rPr>
                <w:delText>3 579,441</w:delText>
              </w:r>
            </w:del>
          </w:p>
        </w:tc>
        <w:tc>
          <w:tcPr>
            <w:tcW w:w="709" w:type="dxa"/>
            <w:tcBorders>
              <w:left w:val="single" w:sz="4" w:space="0" w:color="auto"/>
              <w:right w:val="single" w:sz="4" w:space="0" w:color="auto"/>
            </w:tcBorders>
            <w:shd w:val="clear" w:color="auto" w:fill="DBE5F1" w:themeFill="accent1" w:themeFillTint="33"/>
            <w:vAlign w:val="center"/>
            <w:tcPrChange w:id="2808" w:author="Robert Pasternak" w:date="2024-07-16T10:09:00Z">
              <w:tcPr>
                <w:tcW w:w="709" w:type="dxa"/>
                <w:tcBorders>
                  <w:left w:val="single" w:sz="4" w:space="0" w:color="auto"/>
                  <w:right w:val="single" w:sz="4" w:space="0" w:color="auto"/>
                </w:tcBorders>
                <w:shd w:val="clear" w:color="auto" w:fill="DBE5F1" w:themeFill="accent1" w:themeFillTint="33"/>
                <w:vAlign w:val="center"/>
              </w:tcPr>
            </w:tcPrChange>
          </w:tcPr>
          <w:p w14:paraId="586ED1D5" w14:textId="040D9A58" w:rsidR="00330D4B" w:rsidRPr="008E7F6F" w:rsidDel="00330D4B" w:rsidRDefault="008E7F6F">
            <w:pPr>
              <w:spacing w:line="312" w:lineRule="auto"/>
              <w:jc w:val="center"/>
              <w:rPr>
                <w:del w:id="2809" w:author="Robert Pasternak" w:date="2024-07-16T10:11:00Z"/>
                <w:b/>
                <w:bCs/>
                <w:sz w:val="20"/>
                <w:szCs w:val="20"/>
              </w:rPr>
            </w:pPr>
            <w:ins w:id="2810" w:author="Robert Pasternak" w:date="2024-07-16T12:44:00Z">
              <w:r w:rsidRPr="008E7F6F">
                <w:rPr>
                  <w:b/>
                  <w:bCs/>
                  <w:sz w:val="20"/>
                  <w:szCs w:val="20"/>
                  <w:rPrChange w:id="2811" w:author="Robert Pasternak" w:date="2024-07-16T12:47:00Z">
                    <w:rPr>
                      <w:bCs/>
                      <w:sz w:val="20"/>
                      <w:szCs w:val="20"/>
                    </w:rPr>
                  </w:rPrChange>
                </w:rPr>
                <w:t>15646</w:t>
              </w:r>
            </w:ins>
          </w:p>
          <w:p w14:paraId="639D1572" w14:textId="4EEC4062" w:rsidR="00330D4B" w:rsidRPr="008E7F6F" w:rsidRDefault="00330D4B">
            <w:pPr>
              <w:spacing w:line="312" w:lineRule="auto"/>
              <w:jc w:val="center"/>
              <w:rPr>
                <w:b/>
                <w:bCs/>
                <w:sz w:val="20"/>
                <w:szCs w:val="20"/>
                <w:rPrChange w:id="2812" w:author="Robert Pasternak" w:date="2024-07-16T12:47:00Z">
                  <w:rPr>
                    <w:rFonts w:ascii="Times" w:hAnsi="Times" w:cs="Arial"/>
                    <w:b/>
                    <w:bCs/>
                    <w:sz w:val="20"/>
                    <w:szCs w:val="20"/>
                  </w:rPr>
                </w:rPrChange>
              </w:rPr>
              <w:pPrChange w:id="2813" w:author="Piotr Szumlak" w:date="2021-07-09T12:40:00Z">
                <w:pPr>
                  <w:jc w:val="center"/>
                </w:pPr>
              </w:pPrChange>
            </w:pPr>
            <w:ins w:id="2814" w:author="Piotr Szumlak" w:date="2021-07-09T12:37:00Z">
              <w:del w:id="2815" w:author="Robert Pasternak" w:date="2024-07-16T09:56:00Z">
                <w:r w:rsidRPr="008E7F6F" w:rsidDel="00565342">
                  <w:rPr>
                    <w:b/>
                    <w:bCs/>
                    <w:sz w:val="20"/>
                    <w:szCs w:val="20"/>
                  </w:rPr>
                  <w:delText>65</w:delText>
                </w:r>
              </w:del>
            </w:ins>
            <w:ins w:id="2816" w:author="Piotr Szumlak" w:date="2021-07-09T12:40:00Z">
              <w:del w:id="2817" w:author="Robert Pasternak" w:date="2024-07-16T09:56:00Z">
                <w:r w:rsidRPr="008E7F6F" w:rsidDel="00565342">
                  <w:rPr>
                    <w:b/>
                    <w:bCs/>
                    <w:sz w:val="20"/>
                    <w:szCs w:val="20"/>
                  </w:rPr>
                  <w:delText>88</w:delText>
                </w:r>
              </w:del>
            </w:ins>
            <w:ins w:id="2818" w:author="Piotr Szumlak" w:date="2021-07-09T12:37:00Z">
              <w:del w:id="2819" w:author="Robert Pasternak" w:date="2024-07-16T09:56:00Z">
                <w:r w:rsidRPr="008E7F6F" w:rsidDel="00565342">
                  <w:rPr>
                    <w:b/>
                    <w:bCs/>
                    <w:sz w:val="20"/>
                    <w:szCs w:val="20"/>
                  </w:rPr>
                  <w:delText>4</w:delText>
                </w:r>
              </w:del>
            </w:ins>
          </w:p>
        </w:tc>
        <w:tc>
          <w:tcPr>
            <w:tcW w:w="708" w:type="dxa"/>
            <w:tcBorders>
              <w:left w:val="single" w:sz="4" w:space="0" w:color="auto"/>
              <w:right w:val="single" w:sz="4" w:space="0" w:color="auto"/>
            </w:tcBorders>
            <w:shd w:val="clear" w:color="auto" w:fill="DBE5F1" w:themeFill="accent1" w:themeFillTint="33"/>
            <w:vAlign w:val="center"/>
            <w:tcPrChange w:id="2820" w:author="Robert Pasternak" w:date="2024-07-16T10:09:00Z">
              <w:tcPr>
                <w:tcW w:w="708" w:type="dxa"/>
                <w:tcBorders>
                  <w:left w:val="single" w:sz="4" w:space="0" w:color="auto"/>
                  <w:right w:val="single" w:sz="4" w:space="0" w:color="auto"/>
                </w:tcBorders>
                <w:shd w:val="clear" w:color="auto" w:fill="DBE5F1" w:themeFill="accent1" w:themeFillTint="33"/>
                <w:vAlign w:val="center"/>
              </w:tcPr>
            </w:tcPrChange>
          </w:tcPr>
          <w:p w14:paraId="151CE05A" w14:textId="18E6D0CD" w:rsidR="00330D4B" w:rsidRPr="00330D4B" w:rsidRDefault="008E7F6F" w:rsidP="002E38BD">
            <w:pPr>
              <w:spacing w:line="312" w:lineRule="auto"/>
              <w:jc w:val="center"/>
              <w:rPr>
                <w:b/>
                <w:bCs/>
                <w:sz w:val="20"/>
                <w:szCs w:val="20"/>
              </w:rPr>
            </w:pPr>
            <w:ins w:id="2821" w:author="Robert Pasternak" w:date="2024-07-16T12:45:00Z">
              <w:r>
                <w:rPr>
                  <w:b/>
                  <w:bCs/>
                  <w:sz w:val="20"/>
                  <w:szCs w:val="20"/>
                </w:rPr>
                <w:t>17855</w:t>
              </w:r>
            </w:ins>
          </w:p>
        </w:tc>
        <w:tc>
          <w:tcPr>
            <w:tcW w:w="709" w:type="dxa"/>
            <w:tcBorders>
              <w:left w:val="single" w:sz="4" w:space="0" w:color="auto"/>
              <w:right w:val="single" w:sz="4" w:space="0" w:color="auto"/>
            </w:tcBorders>
            <w:shd w:val="clear" w:color="auto" w:fill="DBE5F1" w:themeFill="accent1" w:themeFillTint="33"/>
            <w:vAlign w:val="center"/>
            <w:tcPrChange w:id="2822" w:author="Robert Pasternak" w:date="2024-07-16T10:09:00Z">
              <w:tcPr>
                <w:tcW w:w="709" w:type="dxa"/>
                <w:tcBorders>
                  <w:left w:val="single" w:sz="4" w:space="0" w:color="auto"/>
                  <w:right w:val="single" w:sz="4" w:space="0" w:color="auto"/>
                </w:tcBorders>
                <w:shd w:val="clear" w:color="auto" w:fill="DBE5F1" w:themeFill="accent1" w:themeFillTint="33"/>
                <w:vAlign w:val="center"/>
              </w:tcPr>
            </w:tcPrChange>
          </w:tcPr>
          <w:p w14:paraId="404EF493" w14:textId="69E5101A" w:rsidR="00330D4B" w:rsidRPr="00330D4B" w:rsidRDefault="008E7F6F" w:rsidP="002E38BD">
            <w:pPr>
              <w:spacing w:line="312" w:lineRule="auto"/>
              <w:jc w:val="center"/>
              <w:rPr>
                <w:b/>
                <w:bCs/>
                <w:sz w:val="20"/>
                <w:szCs w:val="20"/>
              </w:rPr>
            </w:pPr>
            <w:ins w:id="2823" w:author="Robert Pasternak" w:date="2024-07-16T12:45:00Z">
              <w:r>
                <w:rPr>
                  <w:b/>
                  <w:bCs/>
                  <w:sz w:val="20"/>
                  <w:szCs w:val="20"/>
                </w:rPr>
                <w:t>17763</w:t>
              </w:r>
            </w:ins>
          </w:p>
        </w:tc>
        <w:tc>
          <w:tcPr>
            <w:tcW w:w="864" w:type="dxa"/>
            <w:gridSpan w:val="2"/>
            <w:tcBorders>
              <w:left w:val="single" w:sz="4" w:space="0" w:color="auto"/>
              <w:right w:val="single" w:sz="4" w:space="0" w:color="auto"/>
            </w:tcBorders>
            <w:shd w:val="clear" w:color="auto" w:fill="DBE5F1" w:themeFill="accent1" w:themeFillTint="33"/>
            <w:vAlign w:val="center"/>
            <w:tcPrChange w:id="2824" w:author="Robert Pasternak" w:date="2024-07-16T10:09:00Z">
              <w:tcPr>
                <w:tcW w:w="864" w:type="dxa"/>
                <w:gridSpan w:val="2"/>
                <w:tcBorders>
                  <w:left w:val="single" w:sz="4" w:space="0" w:color="auto"/>
                  <w:right w:val="single" w:sz="4" w:space="0" w:color="auto"/>
                </w:tcBorders>
                <w:shd w:val="clear" w:color="auto" w:fill="DBE5F1" w:themeFill="accent1" w:themeFillTint="33"/>
                <w:vAlign w:val="center"/>
              </w:tcPr>
            </w:tcPrChange>
          </w:tcPr>
          <w:p w14:paraId="6AFF6ACC" w14:textId="13A7A82A" w:rsidR="00330D4B" w:rsidRPr="00330D4B" w:rsidRDefault="008E7F6F" w:rsidP="002E38BD">
            <w:pPr>
              <w:spacing w:line="312" w:lineRule="auto"/>
              <w:jc w:val="center"/>
              <w:rPr>
                <w:b/>
                <w:bCs/>
                <w:sz w:val="20"/>
                <w:szCs w:val="20"/>
              </w:rPr>
            </w:pPr>
            <w:ins w:id="2825" w:author="Robert Pasternak" w:date="2024-07-16T12:46:00Z">
              <w:r>
                <w:rPr>
                  <w:b/>
                  <w:bCs/>
                  <w:sz w:val="20"/>
                  <w:szCs w:val="20"/>
                </w:rPr>
                <w:t>15649</w:t>
              </w:r>
            </w:ins>
          </w:p>
        </w:tc>
        <w:tc>
          <w:tcPr>
            <w:tcW w:w="725" w:type="dxa"/>
            <w:tcBorders>
              <w:left w:val="single" w:sz="4" w:space="0" w:color="auto"/>
              <w:right w:val="single" w:sz="4" w:space="0" w:color="auto"/>
            </w:tcBorders>
            <w:shd w:val="clear" w:color="auto" w:fill="DBE5F1" w:themeFill="accent1" w:themeFillTint="33"/>
            <w:vAlign w:val="center"/>
            <w:tcPrChange w:id="2826" w:author="Robert Pasternak" w:date="2024-07-16T10:09:00Z">
              <w:tcPr>
                <w:tcW w:w="725" w:type="dxa"/>
                <w:tcBorders>
                  <w:left w:val="single" w:sz="4" w:space="0" w:color="auto"/>
                  <w:right w:val="single" w:sz="4" w:space="0" w:color="auto"/>
                </w:tcBorders>
                <w:shd w:val="clear" w:color="auto" w:fill="DBE5F1" w:themeFill="accent1" w:themeFillTint="33"/>
                <w:vAlign w:val="center"/>
              </w:tcPr>
            </w:tcPrChange>
          </w:tcPr>
          <w:p w14:paraId="1A1044BB" w14:textId="21EB0A42" w:rsidR="00330D4B" w:rsidRPr="00330D4B" w:rsidRDefault="008E7F6F" w:rsidP="002E38BD">
            <w:pPr>
              <w:spacing w:line="312" w:lineRule="auto"/>
              <w:jc w:val="center"/>
              <w:rPr>
                <w:b/>
                <w:bCs/>
                <w:sz w:val="20"/>
                <w:szCs w:val="20"/>
              </w:rPr>
            </w:pPr>
            <w:ins w:id="2827" w:author="Robert Pasternak" w:date="2024-07-16T12:46:00Z">
              <w:r>
                <w:rPr>
                  <w:b/>
                  <w:bCs/>
                  <w:sz w:val="20"/>
                  <w:szCs w:val="20"/>
                </w:rPr>
                <w:t>15614</w:t>
              </w:r>
            </w:ins>
          </w:p>
        </w:tc>
        <w:tc>
          <w:tcPr>
            <w:tcW w:w="1104" w:type="dxa"/>
            <w:tcBorders>
              <w:left w:val="single" w:sz="4" w:space="0" w:color="auto"/>
            </w:tcBorders>
            <w:shd w:val="clear" w:color="auto" w:fill="DBE5F1" w:themeFill="accent1" w:themeFillTint="33"/>
            <w:vAlign w:val="center"/>
            <w:tcPrChange w:id="2828" w:author="Robert Pasternak" w:date="2024-07-16T10:09:00Z">
              <w:tcPr>
                <w:tcW w:w="537" w:type="dxa"/>
                <w:tcBorders>
                  <w:left w:val="single" w:sz="4" w:space="0" w:color="auto"/>
                </w:tcBorders>
                <w:shd w:val="clear" w:color="auto" w:fill="DBE5F1" w:themeFill="accent1" w:themeFillTint="33"/>
                <w:vAlign w:val="center"/>
              </w:tcPr>
            </w:tcPrChange>
          </w:tcPr>
          <w:p w14:paraId="2AE61D27" w14:textId="50F545E4" w:rsidR="00330D4B" w:rsidRPr="00330D4B" w:rsidRDefault="008E7F6F" w:rsidP="002E38BD">
            <w:pPr>
              <w:spacing w:line="312" w:lineRule="auto"/>
              <w:jc w:val="center"/>
              <w:rPr>
                <w:b/>
                <w:bCs/>
                <w:sz w:val="20"/>
                <w:szCs w:val="20"/>
              </w:rPr>
            </w:pPr>
            <w:ins w:id="2829" w:author="Robert Pasternak" w:date="2024-07-16T12:47:00Z">
              <w:r>
                <w:rPr>
                  <w:b/>
                  <w:bCs/>
                  <w:sz w:val="20"/>
                  <w:szCs w:val="20"/>
                </w:rPr>
                <w:t>7973</w:t>
              </w:r>
            </w:ins>
          </w:p>
        </w:tc>
      </w:tr>
    </w:tbl>
    <w:p w14:paraId="433ADD46" w14:textId="77777777" w:rsidR="00361B44" w:rsidRPr="008416E6" w:rsidRDefault="00E11DE4">
      <w:pPr>
        <w:shd w:val="clear" w:color="auto" w:fill="FFFFFF"/>
        <w:spacing w:line="312" w:lineRule="auto"/>
        <w:rPr>
          <w:bCs/>
          <w:i/>
          <w:sz w:val="16"/>
          <w:szCs w:val="16"/>
          <w:rPrChange w:id="2830" w:author="Robert Pasternak" w:date="2021-09-07T12:47:00Z">
            <w:rPr>
              <w:rFonts w:ascii="Times" w:hAnsi="Times" w:cs="Arial"/>
              <w:bCs/>
              <w:i/>
              <w:sz w:val="20"/>
              <w:szCs w:val="20"/>
            </w:rPr>
          </w:rPrChange>
        </w:rPr>
        <w:pPrChange w:id="2831" w:author="Robert Pasternak" w:date="2021-05-13T11:34:00Z">
          <w:pPr>
            <w:shd w:val="clear" w:color="auto" w:fill="FFFFFF"/>
          </w:pPr>
        </w:pPrChange>
      </w:pPr>
      <w:r w:rsidRPr="008416E6">
        <w:rPr>
          <w:bCs/>
          <w:i/>
          <w:sz w:val="16"/>
          <w:szCs w:val="16"/>
          <w:rPrChange w:id="2832" w:author="Robert Pasternak" w:date="2021-09-07T12:47:00Z">
            <w:rPr>
              <w:rFonts w:ascii="Times" w:hAnsi="Times" w:cs="Arial"/>
              <w:bCs/>
              <w:i/>
              <w:color w:val="0000FF"/>
              <w:sz w:val="20"/>
              <w:szCs w:val="20"/>
              <w:u w:val="single"/>
            </w:rPr>
          </w:rPrChange>
        </w:rPr>
        <w:t>Źródło: Urząd Miasta Ostrowca Świętokrzyskiego.</w:t>
      </w:r>
    </w:p>
    <w:p w14:paraId="44479627" w14:textId="77777777" w:rsidR="00361B44" w:rsidRPr="008416E6" w:rsidRDefault="00361B44">
      <w:pPr>
        <w:pStyle w:val="Tekstpodstawowy"/>
        <w:spacing w:after="0" w:line="312" w:lineRule="auto"/>
        <w:jc w:val="center"/>
        <w:rPr>
          <w:b/>
          <w:bCs/>
          <w:i/>
          <w:rPrChange w:id="2833" w:author="Robert Pasternak" w:date="2021-09-07T12:47:00Z">
            <w:rPr>
              <w:rFonts w:ascii="Times" w:hAnsi="Times" w:cs="Arial"/>
              <w:b/>
              <w:bCs/>
              <w:i/>
              <w:sz w:val="20"/>
              <w:szCs w:val="20"/>
            </w:rPr>
          </w:rPrChange>
        </w:rPr>
        <w:pPrChange w:id="2834" w:author="Robert Pasternak" w:date="2021-05-13T11:34:00Z">
          <w:pPr>
            <w:pStyle w:val="Tekstpodstawowy"/>
            <w:spacing w:after="0"/>
            <w:jc w:val="center"/>
          </w:pPr>
        </w:pPrChange>
      </w:pPr>
    </w:p>
    <w:tbl>
      <w:tblPr>
        <w:tblpPr w:leftFromText="141" w:rightFromText="141" w:vertAnchor="text" w:horzAnchor="margin" w:tblpXSpec="center" w:tblpY="1270"/>
        <w:tblW w:w="1058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A0" w:firstRow="1" w:lastRow="0" w:firstColumn="1" w:lastColumn="0" w:noHBand="0" w:noVBand="0"/>
      </w:tblPr>
      <w:tblGrid>
        <w:gridCol w:w="1131"/>
        <w:gridCol w:w="1146"/>
        <w:gridCol w:w="1146"/>
        <w:gridCol w:w="1146"/>
        <w:gridCol w:w="1004"/>
        <w:gridCol w:w="1146"/>
        <w:gridCol w:w="1146"/>
        <w:gridCol w:w="1003"/>
        <w:gridCol w:w="1719"/>
      </w:tblGrid>
      <w:tr w:rsidR="008416E6" w:rsidRPr="008416E6" w:rsidDel="00FE42B1" w14:paraId="5A1AC93C" w14:textId="77777777" w:rsidTr="00FE42B1">
        <w:trPr>
          <w:trHeight w:val="669"/>
          <w:ins w:id="2835" w:author="kaluz" w:date="2021-05-04T12:44:00Z"/>
          <w:del w:id="2836" w:author="Piotr Szumlak" w:date="2021-07-09T12:45:00Z"/>
        </w:trPr>
        <w:tc>
          <w:tcPr>
            <w:tcW w:w="1131" w:type="dxa"/>
            <w:shd w:val="clear" w:color="auto" w:fill="DBE5F1" w:themeFill="accent1" w:themeFillTint="33"/>
            <w:vAlign w:val="center"/>
          </w:tcPr>
          <w:p w14:paraId="09583A33" w14:textId="77777777" w:rsidR="00361B44" w:rsidRPr="008416E6" w:rsidDel="00FE42B1" w:rsidRDefault="00E11DE4">
            <w:pPr>
              <w:spacing w:line="312" w:lineRule="auto"/>
              <w:jc w:val="center"/>
              <w:rPr>
                <w:del w:id="2837" w:author="Piotr Szumlak" w:date="2021-07-09T12:45:00Z"/>
                <w:b/>
                <w:bCs/>
                <w:sz w:val="20"/>
                <w:szCs w:val="20"/>
                <w:rPrChange w:id="2838" w:author="Robert Pasternak" w:date="2021-09-07T12:47:00Z">
                  <w:rPr>
                    <w:del w:id="2839" w:author="Piotr Szumlak" w:date="2021-07-09T12:45:00Z"/>
                    <w:rFonts w:ascii="Times" w:hAnsi="Times" w:cs="Arial"/>
                    <w:b/>
                    <w:bCs/>
                  </w:rPr>
                </w:rPrChange>
              </w:rPr>
              <w:pPrChange w:id="2840" w:author="Robert Pasternak" w:date="2021-05-13T11:34:00Z">
                <w:pPr>
                  <w:framePr w:hSpace="141" w:wrap="around" w:vAnchor="text" w:hAnchor="margin" w:xAlign="center" w:y="399"/>
                  <w:jc w:val="center"/>
                </w:pPr>
              </w:pPrChange>
            </w:pPr>
            <w:moveToRangeStart w:id="2841" w:author="kaluz" w:date="2021-05-04T12:44:00Z" w:name="move71024658"/>
            <w:moveTo w:id="2842" w:author="kaluz" w:date="2021-05-04T12:44:00Z">
              <w:del w:id="2843" w:author="Piotr Szumlak" w:date="2021-07-09T12:45:00Z">
                <w:r w:rsidRPr="008416E6" w:rsidDel="00FE42B1">
                  <w:rPr>
                    <w:b/>
                    <w:bCs/>
                    <w:sz w:val="20"/>
                    <w:szCs w:val="20"/>
                    <w:rPrChange w:id="2844" w:author="Robert Pasternak" w:date="2021-09-07T12:47:00Z">
                      <w:rPr>
                        <w:rFonts w:ascii="Times" w:hAnsi="Times" w:cs="Arial"/>
                        <w:b/>
                        <w:bCs/>
                        <w:color w:val="0000FF"/>
                        <w:u w:val="single"/>
                      </w:rPr>
                    </w:rPrChange>
                  </w:rPr>
                  <w:delText>Rok</w:delText>
                </w:r>
              </w:del>
            </w:moveTo>
          </w:p>
        </w:tc>
        <w:tc>
          <w:tcPr>
            <w:tcW w:w="1146" w:type="dxa"/>
            <w:shd w:val="clear" w:color="auto" w:fill="DBE5F1" w:themeFill="accent1" w:themeFillTint="33"/>
            <w:noWrap/>
            <w:vAlign w:val="center"/>
          </w:tcPr>
          <w:p w14:paraId="18BD7CD0" w14:textId="77777777" w:rsidR="00361B44" w:rsidRPr="008416E6" w:rsidDel="00FE42B1" w:rsidRDefault="00E11DE4">
            <w:pPr>
              <w:spacing w:line="312" w:lineRule="auto"/>
              <w:jc w:val="center"/>
              <w:rPr>
                <w:del w:id="2845" w:author="Piotr Szumlak" w:date="2021-07-09T12:45:00Z"/>
                <w:b/>
                <w:bCs/>
                <w:sz w:val="20"/>
                <w:szCs w:val="20"/>
                <w:rPrChange w:id="2846" w:author="Robert Pasternak" w:date="2021-09-07T12:47:00Z">
                  <w:rPr>
                    <w:del w:id="2847" w:author="Piotr Szumlak" w:date="2021-07-09T12:45:00Z"/>
                    <w:rFonts w:ascii="Times" w:hAnsi="Times" w:cs="Arial"/>
                    <w:b/>
                    <w:bCs/>
                  </w:rPr>
                </w:rPrChange>
              </w:rPr>
              <w:pPrChange w:id="2848" w:author="Robert Pasternak" w:date="2021-05-13T11:34:00Z">
                <w:pPr>
                  <w:framePr w:hSpace="141" w:wrap="around" w:vAnchor="text" w:hAnchor="margin" w:xAlign="center" w:y="399"/>
                  <w:jc w:val="center"/>
                </w:pPr>
              </w:pPrChange>
            </w:pPr>
            <w:moveTo w:id="2849" w:author="kaluz" w:date="2021-05-04T12:44:00Z">
              <w:del w:id="2850" w:author="Piotr Szumlak" w:date="2021-07-09T12:45:00Z">
                <w:r w:rsidRPr="008416E6" w:rsidDel="00FE42B1">
                  <w:rPr>
                    <w:b/>
                    <w:bCs/>
                    <w:sz w:val="20"/>
                    <w:szCs w:val="20"/>
                    <w:rPrChange w:id="2851" w:author="Robert Pasternak" w:date="2021-09-07T12:47:00Z">
                      <w:rPr>
                        <w:rFonts w:ascii="Times" w:hAnsi="Times" w:cs="Arial"/>
                        <w:b/>
                        <w:bCs/>
                        <w:color w:val="0000FF"/>
                        <w:u w:val="single"/>
                      </w:rPr>
                    </w:rPrChange>
                  </w:rPr>
                  <w:delText>2014</w:delText>
                </w:r>
              </w:del>
            </w:moveTo>
          </w:p>
        </w:tc>
        <w:tc>
          <w:tcPr>
            <w:tcW w:w="1146" w:type="dxa"/>
            <w:shd w:val="clear" w:color="auto" w:fill="DBE5F1" w:themeFill="accent1" w:themeFillTint="33"/>
            <w:noWrap/>
            <w:vAlign w:val="center"/>
          </w:tcPr>
          <w:p w14:paraId="3869F993" w14:textId="77777777" w:rsidR="00361B44" w:rsidRPr="008416E6" w:rsidDel="00FE42B1" w:rsidRDefault="00E11DE4">
            <w:pPr>
              <w:spacing w:line="312" w:lineRule="auto"/>
              <w:jc w:val="center"/>
              <w:rPr>
                <w:del w:id="2852" w:author="Piotr Szumlak" w:date="2021-07-09T12:45:00Z"/>
                <w:b/>
                <w:bCs/>
                <w:sz w:val="20"/>
                <w:szCs w:val="20"/>
                <w:rPrChange w:id="2853" w:author="Robert Pasternak" w:date="2021-09-07T12:47:00Z">
                  <w:rPr>
                    <w:del w:id="2854" w:author="Piotr Szumlak" w:date="2021-07-09T12:45:00Z"/>
                    <w:rFonts w:ascii="Times" w:hAnsi="Times" w:cs="Arial"/>
                    <w:b/>
                    <w:bCs/>
                  </w:rPr>
                </w:rPrChange>
              </w:rPr>
              <w:pPrChange w:id="2855" w:author="Robert Pasternak" w:date="2021-05-13T11:34:00Z">
                <w:pPr>
                  <w:framePr w:hSpace="141" w:wrap="around" w:vAnchor="text" w:hAnchor="margin" w:xAlign="center" w:y="399"/>
                  <w:jc w:val="center"/>
                </w:pPr>
              </w:pPrChange>
            </w:pPr>
            <w:moveTo w:id="2856" w:author="kaluz" w:date="2021-05-04T12:44:00Z">
              <w:del w:id="2857" w:author="Piotr Szumlak" w:date="2021-07-09T12:45:00Z">
                <w:r w:rsidRPr="008416E6" w:rsidDel="00FE42B1">
                  <w:rPr>
                    <w:b/>
                    <w:bCs/>
                    <w:sz w:val="20"/>
                    <w:szCs w:val="20"/>
                    <w:rPrChange w:id="2858" w:author="Robert Pasternak" w:date="2021-09-07T12:47:00Z">
                      <w:rPr>
                        <w:rFonts w:ascii="Times" w:hAnsi="Times" w:cs="Arial"/>
                        <w:b/>
                        <w:bCs/>
                        <w:color w:val="0000FF"/>
                        <w:u w:val="single"/>
                      </w:rPr>
                    </w:rPrChange>
                  </w:rPr>
                  <w:delText>2015</w:delText>
                </w:r>
              </w:del>
            </w:moveTo>
          </w:p>
        </w:tc>
        <w:tc>
          <w:tcPr>
            <w:tcW w:w="1146" w:type="dxa"/>
            <w:shd w:val="clear" w:color="auto" w:fill="DBE5F1" w:themeFill="accent1" w:themeFillTint="33"/>
            <w:noWrap/>
            <w:vAlign w:val="center"/>
          </w:tcPr>
          <w:p w14:paraId="54985737" w14:textId="77777777" w:rsidR="00361B44" w:rsidRPr="008416E6" w:rsidDel="00FE42B1" w:rsidRDefault="00E11DE4">
            <w:pPr>
              <w:spacing w:line="312" w:lineRule="auto"/>
              <w:jc w:val="center"/>
              <w:rPr>
                <w:del w:id="2859" w:author="Piotr Szumlak" w:date="2021-07-09T12:45:00Z"/>
                <w:b/>
                <w:bCs/>
                <w:sz w:val="20"/>
                <w:szCs w:val="20"/>
                <w:rPrChange w:id="2860" w:author="Robert Pasternak" w:date="2021-09-07T12:47:00Z">
                  <w:rPr>
                    <w:del w:id="2861" w:author="Piotr Szumlak" w:date="2021-07-09T12:45:00Z"/>
                    <w:rFonts w:ascii="Times" w:hAnsi="Times" w:cs="Arial"/>
                    <w:b/>
                    <w:bCs/>
                  </w:rPr>
                </w:rPrChange>
              </w:rPr>
              <w:pPrChange w:id="2862" w:author="Robert Pasternak" w:date="2021-05-13T11:34:00Z">
                <w:pPr>
                  <w:framePr w:hSpace="141" w:wrap="around" w:vAnchor="text" w:hAnchor="margin" w:xAlign="center" w:y="399"/>
                  <w:jc w:val="center"/>
                </w:pPr>
              </w:pPrChange>
            </w:pPr>
            <w:moveTo w:id="2863" w:author="kaluz" w:date="2021-05-04T12:44:00Z">
              <w:del w:id="2864" w:author="Piotr Szumlak" w:date="2021-07-09T12:45:00Z">
                <w:r w:rsidRPr="008416E6" w:rsidDel="00FE42B1">
                  <w:rPr>
                    <w:b/>
                    <w:bCs/>
                    <w:sz w:val="20"/>
                    <w:szCs w:val="20"/>
                    <w:rPrChange w:id="2865" w:author="Robert Pasternak" w:date="2021-09-07T12:47:00Z">
                      <w:rPr>
                        <w:rFonts w:ascii="Times" w:hAnsi="Times" w:cs="Arial"/>
                        <w:b/>
                        <w:bCs/>
                        <w:color w:val="0000FF"/>
                        <w:u w:val="single"/>
                      </w:rPr>
                    </w:rPrChange>
                  </w:rPr>
                  <w:delText>2016</w:delText>
                </w:r>
              </w:del>
            </w:moveTo>
          </w:p>
        </w:tc>
        <w:tc>
          <w:tcPr>
            <w:tcW w:w="1004" w:type="dxa"/>
            <w:shd w:val="clear" w:color="auto" w:fill="DBE5F1" w:themeFill="accent1" w:themeFillTint="33"/>
            <w:vAlign w:val="center"/>
          </w:tcPr>
          <w:p w14:paraId="7356B883" w14:textId="77777777" w:rsidR="00361B44" w:rsidRPr="008416E6" w:rsidDel="00FE42B1" w:rsidRDefault="00E11DE4">
            <w:pPr>
              <w:spacing w:line="312" w:lineRule="auto"/>
              <w:jc w:val="center"/>
              <w:rPr>
                <w:del w:id="2866" w:author="Piotr Szumlak" w:date="2021-07-09T12:45:00Z"/>
                <w:b/>
                <w:bCs/>
                <w:sz w:val="20"/>
                <w:szCs w:val="20"/>
                <w:rPrChange w:id="2867" w:author="Robert Pasternak" w:date="2021-09-07T12:47:00Z">
                  <w:rPr>
                    <w:del w:id="2868" w:author="Piotr Szumlak" w:date="2021-07-09T12:45:00Z"/>
                    <w:rFonts w:ascii="Times" w:hAnsi="Times" w:cs="Arial"/>
                    <w:b/>
                    <w:bCs/>
                  </w:rPr>
                </w:rPrChange>
              </w:rPr>
              <w:pPrChange w:id="2869" w:author="Robert Pasternak" w:date="2021-05-13T11:34:00Z">
                <w:pPr>
                  <w:framePr w:hSpace="141" w:wrap="around" w:vAnchor="text" w:hAnchor="margin" w:xAlign="center" w:y="399"/>
                  <w:jc w:val="center"/>
                </w:pPr>
              </w:pPrChange>
            </w:pPr>
            <w:moveTo w:id="2870" w:author="kaluz" w:date="2021-05-04T12:44:00Z">
              <w:del w:id="2871" w:author="Piotr Szumlak" w:date="2021-07-09T12:45:00Z">
                <w:r w:rsidRPr="008416E6" w:rsidDel="00FE42B1">
                  <w:rPr>
                    <w:b/>
                    <w:bCs/>
                    <w:sz w:val="20"/>
                    <w:szCs w:val="20"/>
                    <w:rPrChange w:id="2872" w:author="Robert Pasternak" w:date="2021-09-07T12:47:00Z">
                      <w:rPr>
                        <w:rFonts w:ascii="Times" w:hAnsi="Times" w:cs="Arial"/>
                        <w:b/>
                        <w:bCs/>
                        <w:color w:val="0000FF"/>
                        <w:u w:val="single"/>
                      </w:rPr>
                    </w:rPrChange>
                  </w:rPr>
                  <w:delText>2017</w:delText>
                </w:r>
              </w:del>
            </w:moveTo>
          </w:p>
        </w:tc>
        <w:tc>
          <w:tcPr>
            <w:tcW w:w="1146" w:type="dxa"/>
            <w:shd w:val="clear" w:color="auto" w:fill="DBE5F1" w:themeFill="accent1" w:themeFillTint="33"/>
            <w:vAlign w:val="center"/>
          </w:tcPr>
          <w:p w14:paraId="60F16A21" w14:textId="77777777" w:rsidR="00361B44" w:rsidRPr="008416E6" w:rsidDel="00FE42B1" w:rsidRDefault="00E11DE4">
            <w:pPr>
              <w:spacing w:line="312" w:lineRule="auto"/>
              <w:jc w:val="center"/>
              <w:rPr>
                <w:del w:id="2873" w:author="Piotr Szumlak" w:date="2021-07-09T12:45:00Z"/>
                <w:b/>
                <w:bCs/>
                <w:sz w:val="20"/>
                <w:szCs w:val="20"/>
                <w:rPrChange w:id="2874" w:author="Robert Pasternak" w:date="2021-09-07T12:47:00Z">
                  <w:rPr>
                    <w:del w:id="2875" w:author="Piotr Szumlak" w:date="2021-07-09T12:45:00Z"/>
                    <w:rFonts w:ascii="Times" w:hAnsi="Times" w:cs="Arial"/>
                    <w:b/>
                    <w:bCs/>
                  </w:rPr>
                </w:rPrChange>
              </w:rPr>
              <w:pPrChange w:id="2876" w:author="Robert Pasternak" w:date="2021-05-13T11:34:00Z">
                <w:pPr>
                  <w:framePr w:hSpace="141" w:wrap="around" w:vAnchor="text" w:hAnchor="margin" w:xAlign="center" w:y="399"/>
                  <w:jc w:val="center"/>
                </w:pPr>
              </w:pPrChange>
            </w:pPr>
            <w:moveTo w:id="2877" w:author="kaluz" w:date="2021-05-04T12:44:00Z">
              <w:del w:id="2878" w:author="Piotr Szumlak" w:date="2021-07-09T12:45:00Z">
                <w:r w:rsidRPr="008416E6" w:rsidDel="00FE42B1">
                  <w:rPr>
                    <w:b/>
                    <w:bCs/>
                    <w:sz w:val="20"/>
                    <w:szCs w:val="20"/>
                    <w:rPrChange w:id="2879" w:author="Robert Pasternak" w:date="2021-09-07T12:47:00Z">
                      <w:rPr>
                        <w:rFonts w:ascii="Times" w:hAnsi="Times" w:cs="Arial"/>
                        <w:b/>
                        <w:bCs/>
                        <w:color w:val="0000FF"/>
                        <w:u w:val="single"/>
                      </w:rPr>
                    </w:rPrChange>
                  </w:rPr>
                  <w:delText>2018</w:delText>
                </w:r>
              </w:del>
            </w:moveTo>
          </w:p>
        </w:tc>
        <w:tc>
          <w:tcPr>
            <w:tcW w:w="1146" w:type="dxa"/>
            <w:tcBorders>
              <w:right w:val="single" w:sz="4" w:space="0" w:color="auto"/>
            </w:tcBorders>
            <w:shd w:val="clear" w:color="auto" w:fill="DBE5F1" w:themeFill="accent1" w:themeFillTint="33"/>
            <w:vAlign w:val="center"/>
          </w:tcPr>
          <w:p w14:paraId="28816D99" w14:textId="77777777" w:rsidR="00361B44" w:rsidRPr="008416E6" w:rsidDel="00FE42B1" w:rsidRDefault="00E11DE4">
            <w:pPr>
              <w:spacing w:line="312" w:lineRule="auto"/>
              <w:jc w:val="center"/>
              <w:rPr>
                <w:del w:id="2880" w:author="Piotr Szumlak" w:date="2021-07-09T12:45:00Z"/>
                <w:b/>
                <w:bCs/>
                <w:sz w:val="20"/>
                <w:szCs w:val="20"/>
                <w:rPrChange w:id="2881" w:author="Robert Pasternak" w:date="2021-09-07T12:47:00Z">
                  <w:rPr>
                    <w:del w:id="2882" w:author="Piotr Szumlak" w:date="2021-07-09T12:45:00Z"/>
                    <w:rFonts w:ascii="Times" w:hAnsi="Times" w:cs="Arial"/>
                    <w:b/>
                    <w:bCs/>
                  </w:rPr>
                </w:rPrChange>
              </w:rPr>
              <w:pPrChange w:id="2883" w:author="Robert Pasternak" w:date="2021-05-13T11:34:00Z">
                <w:pPr>
                  <w:framePr w:hSpace="141" w:wrap="around" w:vAnchor="text" w:hAnchor="page" w:x="589" w:y="423"/>
                  <w:jc w:val="center"/>
                </w:pPr>
              </w:pPrChange>
            </w:pPr>
            <w:moveTo w:id="2884" w:author="kaluz" w:date="2021-05-04T12:44:00Z">
              <w:del w:id="2885" w:author="Piotr Szumlak" w:date="2021-07-09T12:45:00Z">
                <w:r w:rsidRPr="008416E6" w:rsidDel="00FE42B1">
                  <w:rPr>
                    <w:b/>
                    <w:bCs/>
                    <w:sz w:val="20"/>
                    <w:szCs w:val="20"/>
                    <w:rPrChange w:id="2886" w:author="Robert Pasternak" w:date="2021-09-07T12:47:00Z">
                      <w:rPr>
                        <w:rFonts w:ascii="Times" w:hAnsi="Times" w:cs="Arial"/>
                        <w:b/>
                        <w:bCs/>
                        <w:color w:val="0000FF"/>
                        <w:u w:val="single"/>
                      </w:rPr>
                    </w:rPrChange>
                  </w:rPr>
                  <w:delText xml:space="preserve">2019 </w:delText>
                </w:r>
                <w:r w:rsidRPr="008416E6" w:rsidDel="00FE42B1">
                  <w:rPr>
                    <w:b/>
                    <w:bCs/>
                    <w:sz w:val="20"/>
                    <w:szCs w:val="20"/>
                    <w:rPrChange w:id="2887" w:author="Robert Pasternak" w:date="2021-09-07T12:47:00Z">
                      <w:rPr>
                        <w:rFonts w:ascii="Times" w:hAnsi="Times" w:cs="Arial"/>
                        <w:b/>
                        <w:bCs/>
                        <w:color w:val="0000FF"/>
                        <w:u w:val="single"/>
                      </w:rPr>
                    </w:rPrChange>
                  </w:rPr>
                  <w:br/>
                  <w:delText>do 31.03.2019</w:delText>
                </w:r>
              </w:del>
            </w:moveTo>
          </w:p>
        </w:tc>
        <w:tc>
          <w:tcPr>
            <w:tcW w:w="1003" w:type="dxa"/>
            <w:tcBorders>
              <w:left w:val="single" w:sz="4" w:space="0" w:color="auto"/>
              <w:right w:val="single" w:sz="4" w:space="0" w:color="auto"/>
            </w:tcBorders>
            <w:shd w:val="clear" w:color="auto" w:fill="DBE5F1" w:themeFill="accent1" w:themeFillTint="33"/>
            <w:vAlign w:val="center"/>
          </w:tcPr>
          <w:p w14:paraId="085658DB" w14:textId="77777777" w:rsidR="00361B44" w:rsidRPr="008416E6" w:rsidDel="00FE42B1" w:rsidRDefault="00E11DE4">
            <w:pPr>
              <w:spacing w:line="312" w:lineRule="auto"/>
              <w:jc w:val="center"/>
              <w:rPr>
                <w:del w:id="2888" w:author="Piotr Szumlak" w:date="2021-07-09T12:45:00Z"/>
                <w:b/>
                <w:bCs/>
                <w:sz w:val="20"/>
                <w:szCs w:val="20"/>
                <w:rPrChange w:id="2889" w:author="Robert Pasternak" w:date="2021-09-07T12:47:00Z">
                  <w:rPr>
                    <w:del w:id="2890" w:author="Piotr Szumlak" w:date="2021-07-09T12:45:00Z"/>
                    <w:rFonts w:ascii="Times" w:hAnsi="Times" w:cs="Arial"/>
                    <w:b/>
                    <w:bCs/>
                  </w:rPr>
                </w:rPrChange>
              </w:rPr>
              <w:pPrChange w:id="2891" w:author="Robert Pasternak" w:date="2021-05-13T11:34:00Z">
                <w:pPr>
                  <w:framePr w:hSpace="141" w:wrap="around" w:vAnchor="text" w:hAnchor="page" w:x="589" w:y="423"/>
                </w:pPr>
              </w:pPrChange>
            </w:pPr>
            <w:ins w:id="2892" w:author="kaluz" w:date="2021-05-04T12:46:00Z">
              <w:del w:id="2893" w:author="Piotr Szumlak" w:date="2021-07-09T12:45:00Z">
                <w:r w:rsidRPr="008416E6" w:rsidDel="00FE42B1">
                  <w:rPr>
                    <w:b/>
                    <w:bCs/>
                    <w:sz w:val="20"/>
                    <w:szCs w:val="20"/>
                    <w:rPrChange w:id="2894" w:author="Robert Pasternak" w:date="2021-09-07T12:47:00Z">
                      <w:rPr>
                        <w:rFonts w:ascii="Times" w:hAnsi="Times" w:cs="Arial"/>
                        <w:b/>
                        <w:bCs/>
                        <w:color w:val="0000FF"/>
                        <w:u w:val="single"/>
                      </w:rPr>
                    </w:rPrChange>
                  </w:rPr>
                  <w:delText>2020</w:delText>
                </w:r>
              </w:del>
            </w:ins>
          </w:p>
          <w:p w14:paraId="739B8DF7" w14:textId="77777777" w:rsidR="00361B44" w:rsidRPr="008416E6" w:rsidDel="00FE42B1" w:rsidRDefault="00361B44">
            <w:pPr>
              <w:spacing w:line="312" w:lineRule="auto"/>
              <w:jc w:val="center"/>
              <w:rPr>
                <w:ins w:id="2895" w:author="kaluz" w:date="2021-05-04T12:44:00Z"/>
                <w:del w:id="2896" w:author="Piotr Szumlak" w:date="2021-07-09T12:45:00Z"/>
                <w:b/>
                <w:bCs/>
                <w:sz w:val="20"/>
                <w:szCs w:val="20"/>
                <w:rPrChange w:id="2897" w:author="Robert Pasternak" w:date="2021-09-07T12:47:00Z">
                  <w:rPr>
                    <w:ins w:id="2898" w:author="kaluz" w:date="2021-05-04T12:44:00Z"/>
                    <w:del w:id="2899" w:author="Piotr Szumlak" w:date="2021-07-09T12:45:00Z"/>
                    <w:rFonts w:ascii="Times" w:hAnsi="Times" w:cs="Arial"/>
                    <w:b/>
                    <w:bCs/>
                  </w:rPr>
                </w:rPrChange>
              </w:rPr>
              <w:pPrChange w:id="2900" w:author="Robert Pasternak" w:date="2021-05-13T11:34:00Z">
                <w:pPr>
                  <w:framePr w:hSpace="141" w:wrap="around" w:vAnchor="text" w:hAnchor="page" w:x="589" w:y="423"/>
                  <w:jc w:val="center"/>
                </w:pPr>
              </w:pPrChange>
            </w:pPr>
          </w:p>
        </w:tc>
        <w:tc>
          <w:tcPr>
            <w:tcW w:w="1719" w:type="dxa"/>
            <w:tcBorders>
              <w:left w:val="single" w:sz="4" w:space="0" w:color="auto"/>
            </w:tcBorders>
            <w:shd w:val="clear" w:color="auto" w:fill="DBE5F1" w:themeFill="accent1" w:themeFillTint="33"/>
            <w:vAlign w:val="center"/>
          </w:tcPr>
          <w:p w14:paraId="31A236B7" w14:textId="77777777" w:rsidR="00361B44" w:rsidRPr="008416E6" w:rsidDel="00FE42B1" w:rsidRDefault="00361B44">
            <w:pPr>
              <w:spacing w:line="312" w:lineRule="auto"/>
              <w:jc w:val="center"/>
              <w:rPr>
                <w:del w:id="2901" w:author="Piotr Szumlak" w:date="2021-07-09T12:45:00Z"/>
                <w:b/>
                <w:bCs/>
                <w:sz w:val="20"/>
                <w:szCs w:val="20"/>
                <w:rPrChange w:id="2902" w:author="Robert Pasternak" w:date="2021-09-07T12:47:00Z">
                  <w:rPr>
                    <w:del w:id="2903" w:author="Piotr Szumlak" w:date="2021-07-09T12:45:00Z"/>
                    <w:rFonts w:ascii="Times" w:hAnsi="Times" w:cs="Arial"/>
                    <w:b/>
                    <w:bCs/>
                  </w:rPr>
                </w:rPrChange>
              </w:rPr>
              <w:pPrChange w:id="2904" w:author="Robert Pasternak" w:date="2021-05-13T11:34:00Z">
                <w:pPr>
                  <w:framePr w:hSpace="141" w:wrap="around" w:vAnchor="text" w:hAnchor="page" w:x="589" w:y="423"/>
                </w:pPr>
              </w:pPrChange>
            </w:pPr>
          </w:p>
          <w:p w14:paraId="3719D93B" w14:textId="77777777" w:rsidR="00361B44" w:rsidRPr="008416E6" w:rsidDel="00FE42B1" w:rsidRDefault="00E11DE4">
            <w:pPr>
              <w:spacing w:line="312" w:lineRule="auto"/>
              <w:jc w:val="center"/>
              <w:rPr>
                <w:ins w:id="2905" w:author="kaluz" w:date="2021-05-04T12:44:00Z"/>
                <w:del w:id="2906" w:author="Piotr Szumlak" w:date="2021-07-09T12:45:00Z"/>
                <w:b/>
                <w:bCs/>
                <w:sz w:val="20"/>
                <w:szCs w:val="20"/>
                <w:rPrChange w:id="2907" w:author="Robert Pasternak" w:date="2021-09-07T12:47:00Z">
                  <w:rPr>
                    <w:ins w:id="2908" w:author="kaluz" w:date="2021-05-04T12:44:00Z"/>
                    <w:del w:id="2909" w:author="Piotr Szumlak" w:date="2021-07-09T12:45:00Z"/>
                    <w:rFonts w:ascii="Times" w:hAnsi="Times" w:cs="Arial"/>
                    <w:b/>
                    <w:bCs/>
                  </w:rPr>
                </w:rPrChange>
              </w:rPr>
              <w:pPrChange w:id="2910" w:author="Robert Pasternak" w:date="2021-05-13T11:34:00Z">
                <w:pPr>
                  <w:framePr w:hSpace="141" w:wrap="around" w:vAnchor="text" w:hAnchor="page" w:x="589" w:y="423"/>
                  <w:jc w:val="center"/>
                </w:pPr>
              </w:pPrChange>
            </w:pPr>
            <w:ins w:id="2911" w:author="kaluz" w:date="2021-05-04T12:46:00Z">
              <w:del w:id="2912" w:author="Piotr Szumlak" w:date="2021-07-09T12:45:00Z">
                <w:r w:rsidRPr="008416E6" w:rsidDel="00FE42B1">
                  <w:rPr>
                    <w:b/>
                    <w:bCs/>
                    <w:sz w:val="20"/>
                    <w:szCs w:val="20"/>
                    <w:rPrChange w:id="2913" w:author="Robert Pasternak" w:date="2021-09-07T12:47:00Z">
                      <w:rPr>
                        <w:rFonts w:ascii="Times" w:hAnsi="Times" w:cs="Arial"/>
                        <w:b/>
                        <w:bCs/>
                        <w:color w:val="0000FF"/>
                        <w:u w:val="single"/>
                      </w:rPr>
                    </w:rPrChange>
                  </w:rPr>
                  <w:delText xml:space="preserve">2021 </w:delText>
                </w:r>
                <w:r w:rsidRPr="008416E6" w:rsidDel="00FE42B1">
                  <w:rPr>
                    <w:b/>
                    <w:bCs/>
                    <w:sz w:val="20"/>
                    <w:szCs w:val="20"/>
                    <w:rPrChange w:id="2914" w:author="Robert Pasternak" w:date="2021-09-07T12:47:00Z">
                      <w:rPr>
                        <w:rFonts w:ascii="Times" w:hAnsi="Times" w:cs="Arial"/>
                        <w:b/>
                        <w:bCs/>
                        <w:color w:val="0000FF"/>
                        <w:u w:val="single"/>
                      </w:rPr>
                    </w:rPrChange>
                  </w:rPr>
                  <w:br/>
                </w:r>
                <w:r w:rsidRPr="008416E6" w:rsidDel="00FE42B1">
                  <w:rPr>
                    <w:b/>
                    <w:bCs/>
                    <w:sz w:val="16"/>
                    <w:szCs w:val="16"/>
                    <w:rPrChange w:id="2915" w:author="Robert Pasternak" w:date="2021-09-07T12:47:00Z">
                      <w:rPr>
                        <w:rFonts w:ascii="Times" w:hAnsi="Times" w:cs="Arial"/>
                        <w:b/>
                        <w:bCs/>
                        <w:color w:val="0000FF"/>
                        <w:u w:val="single"/>
                      </w:rPr>
                    </w:rPrChange>
                  </w:rPr>
                  <w:delText xml:space="preserve">do dnia </w:delText>
                </w:r>
              </w:del>
            </w:ins>
            <w:ins w:id="2916" w:author="Robert Pasternak" w:date="2021-05-11T08:55:00Z">
              <w:del w:id="2917" w:author="Piotr Szumlak" w:date="2021-07-09T12:45:00Z">
                <w:r w:rsidRPr="008416E6" w:rsidDel="00FE42B1">
                  <w:rPr>
                    <w:b/>
                    <w:bCs/>
                    <w:sz w:val="16"/>
                    <w:szCs w:val="16"/>
                    <w:rPrChange w:id="2918" w:author="Robert Pasternak" w:date="2021-09-07T12:47:00Z">
                      <w:rPr>
                        <w:rFonts w:ascii="Times" w:hAnsi="Times" w:cs="Arial"/>
                        <w:b/>
                        <w:bCs/>
                        <w:color w:val="0000FF"/>
                        <w:u w:val="single"/>
                      </w:rPr>
                    </w:rPrChange>
                  </w:rPr>
                  <w:delText>30.04.2021</w:delText>
                </w:r>
              </w:del>
            </w:ins>
            <w:ins w:id="2919" w:author="kaluz" w:date="2021-05-04T12:46:00Z">
              <w:del w:id="2920" w:author="Piotr Szumlak" w:date="2021-07-09T12:45:00Z">
                <w:r w:rsidRPr="008416E6" w:rsidDel="00FE42B1">
                  <w:rPr>
                    <w:b/>
                    <w:bCs/>
                    <w:sz w:val="20"/>
                    <w:szCs w:val="20"/>
                    <w:rPrChange w:id="2921" w:author="Robert Pasternak" w:date="2021-09-07T12:47:00Z">
                      <w:rPr>
                        <w:rFonts w:ascii="Times" w:hAnsi="Times" w:cs="Arial"/>
                        <w:b/>
                        <w:bCs/>
                        <w:color w:val="0000FF"/>
                        <w:u w:val="single"/>
                      </w:rPr>
                    </w:rPrChange>
                  </w:rPr>
                  <w:delText>…….</w:delText>
                </w:r>
              </w:del>
            </w:ins>
          </w:p>
        </w:tc>
      </w:tr>
      <w:tr w:rsidR="008416E6" w:rsidRPr="008416E6" w:rsidDel="00FE42B1" w14:paraId="50A6EB2C" w14:textId="77777777" w:rsidTr="00FE42B1">
        <w:trPr>
          <w:trHeight w:val="604"/>
          <w:ins w:id="2922" w:author="kaluz" w:date="2021-05-04T12:44:00Z"/>
          <w:del w:id="2923" w:author="Piotr Szumlak" w:date="2021-07-09T12:45:00Z"/>
        </w:trPr>
        <w:tc>
          <w:tcPr>
            <w:tcW w:w="1131" w:type="dxa"/>
            <w:tcBorders>
              <w:bottom w:val="single" w:sz="4" w:space="0" w:color="auto"/>
            </w:tcBorders>
            <w:vAlign w:val="center"/>
          </w:tcPr>
          <w:p w14:paraId="69322370" w14:textId="77777777" w:rsidR="00361B44" w:rsidRPr="008416E6" w:rsidDel="00FE42B1" w:rsidRDefault="00E11DE4">
            <w:pPr>
              <w:spacing w:line="312" w:lineRule="auto"/>
              <w:jc w:val="center"/>
              <w:rPr>
                <w:del w:id="2924" w:author="Piotr Szumlak" w:date="2021-07-09T12:45:00Z"/>
                <w:b/>
                <w:bCs/>
                <w:sz w:val="20"/>
                <w:szCs w:val="20"/>
                <w:rPrChange w:id="2925" w:author="Robert Pasternak" w:date="2021-09-07T12:47:00Z">
                  <w:rPr>
                    <w:del w:id="2926" w:author="Piotr Szumlak" w:date="2021-07-09T12:45:00Z"/>
                    <w:rFonts w:ascii="Times" w:hAnsi="Times" w:cs="Arial"/>
                    <w:b/>
                    <w:bCs/>
                  </w:rPr>
                </w:rPrChange>
              </w:rPr>
              <w:pPrChange w:id="2927" w:author="Robert Pasternak" w:date="2021-05-13T11:34:00Z">
                <w:pPr>
                  <w:framePr w:hSpace="141" w:wrap="around" w:vAnchor="text" w:hAnchor="margin" w:xAlign="center" w:y="399"/>
                  <w:jc w:val="center"/>
                </w:pPr>
              </w:pPrChange>
            </w:pPr>
            <w:ins w:id="2928" w:author="Robert Pasternak" w:date="2021-05-11T08:54:00Z">
              <w:del w:id="2929" w:author="Piotr Szumlak" w:date="2021-07-09T12:45:00Z">
                <w:r w:rsidRPr="008416E6" w:rsidDel="00FE42B1">
                  <w:rPr>
                    <w:b/>
                    <w:bCs/>
                    <w:sz w:val="20"/>
                    <w:szCs w:val="20"/>
                    <w:rPrChange w:id="2930" w:author="Robert Pasternak" w:date="2021-09-07T12:47:00Z">
                      <w:rPr>
                        <w:rFonts w:ascii="Times" w:hAnsi="Times" w:cs="Arial"/>
                        <w:b/>
                        <w:bCs/>
                        <w:color w:val="0000FF"/>
                        <w:u w:val="single"/>
                      </w:rPr>
                    </w:rPrChange>
                  </w:rPr>
                  <w:delText xml:space="preserve">20 01 32 </w:delText>
                </w:r>
              </w:del>
            </w:ins>
            <w:moveTo w:id="2931" w:author="kaluz" w:date="2021-05-04T12:44:00Z">
              <w:del w:id="2932" w:author="Piotr Szumlak" w:date="2021-07-09T12:45:00Z">
                <w:r w:rsidRPr="008416E6" w:rsidDel="00FE42B1">
                  <w:rPr>
                    <w:b/>
                    <w:bCs/>
                    <w:sz w:val="20"/>
                    <w:szCs w:val="20"/>
                    <w:rPrChange w:id="2933" w:author="Robert Pasternak" w:date="2021-09-07T12:47:00Z">
                      <w:rPr>
                        <w:rFonts w:ascii="Times" w:hAnsi="Times" w:cs="Arial"/>
                        <w:b/>
                        <w:bCs/>
                        <w:color w:val="0000FF"/>
                        <w:u w:val="single"/>
                      </w:rPr>
                    </w:rPrChange>
                  </w:rPr>
                  <w:delText>masa Mg</w:delText>
                </w:r>
              </w:del>
            </w:moveTo>
          </w:p>
        </w:tc>
        <w:tc>
          <w:tcPr>
            <w:tcW w:w="1146" w:type="dxa"/>
            <w:tcBorders>
              <w:bottom w:val="single" w:sz="4" w:space="0" w:color="auto"/>
            </w:tcBorders>
            <w:noWrap/>
            <w:vAlign w:val="center"/>
          </w:tcPr>
          <w:p w14:paraId="43866344" w14:textId="77777777" w:rsidR="00361B44" w:rsidRPr="008416E6" w:rsidDel="00FE42B1" w:rsidRDefault="00361B44">
            <w:pPr>
              <w:spacing w:line="312" w:lineRule="auto"/>
              <w:jc w:val="center"/>
              <w:rPr>
                <w:del w:id="2934" w:author="Piotr Szumlak" w:date="2021-07-09T12:45:00Z"/>
                <w:sz w:val="20"/>
                <w:szCs w:val="20"/>
                <w:rPrChange w:id="2935" w:author="Robert Pasternak" w:date="2021-09-07T12:47:00Z">
                  <w:rPr>
                    <w:del w:id="2936" w:author="Piotr Szumlak" w:date="2021-07-09T12:45:00Z"/>
                    <w:color w:val="000000"/>
                    <w:sz w:val="22"/>
                    <w:szCs w:val="22"/>
                  </w:rPr>
                </w:rPrChange>
              </w:rPr>
              <w:pPrChange w:id="2937" w:author="Robert Pasternak" w:date="2021-05-13T11:34:00Z">
                <w:pPr>
                  <w:framePr w:hSpace="141" w:wrap="around" w:vAnchor="text" w:hAnchor="margin" w:xAlign="center" w:y="399"/>
                  <w:jc w:val="center"/>
                </w:pPr>
              </w:pPrChange>
            </w:pPr>
          </w:p>
          <w:p w14:paraId="159B10E8" w14:textId="77777777" w:rsidR="00361B44" w:rsidRPr="008416E6" w:rsidDel="00FE42B1" w:rsidRDefault="00E11DE4">
            <w:pPr>
              <w:spacing w:line="312" w:lineRule="auto"/>
              <w:jc w:val="center"/>
              <w:rPr>
                <w:del w:id="2938" w:author="Piotr Szumlak" w:date="2021-07-09T12:45:00Z"/>
                <w:sz w:val="20"/>
                <w:szCs w:val="20"/>
                <w:rPrChange w:id="2939" w:author="Robert Pasternak" w:date="2021-09-07T12:47:00Z">
                  <w:rPr>
                    <w:del w:id="2940" w:author="Piotr Szumlak" w:date="2021-07-09T12:45:00Z"/>
                    <w:color w:val="000000"/>
                    <w:sz w:val="22"/>
                    <w:szCs w:val="22"/>
                  </w:rPr>
                </w:rPrChange>
              </w:rPr>
              <w:pPrChange w:id="2941" w:author="Robert Pasternak" w:date="2021-05-13T11:34:00Z">
                <w:pPr>
                  <w:framePr w:hSpace="141" w:wrap="around" w:vAnchor="text" w:hAnchor="margin" w:xAlign="center" w:y="399"/>
                  <w:jc w:val="center"/>
                </w:pPr>
              </w:pPrChange>
            </w:pPr>
            <w:moveTo w:id="2942" w:author="kaluz" w:date="2021-05-04T12:44:00Z">
              <w:del w:id="2943" w:author="Piotr Szumlak" w:date="2021-07-09T12:45:00Z">
                <w:r w:rsidRPr="008416E6" w:rsidDel="00FE42B1">
                  <w:rPr>
                    <w:sz w:val="20"/>
                    <w:szCs w:val="20"/>
                    <w:rPrChange w:id="2944" w:author="Robert Pasternak" w:date="2021-09-07T12:47:00Z">
                      <w:rPr>
                        <w:color w:val="000000"/>
                        <w:sz w:val="22"/>
                        <w:szCs w:val="22"/>
                        <w:u w:val="single"/>
                      </w:rPr>
                    </w:rPrChange>
                  </w:rPr>
                  <w:delText>1,490</w:delText>
                </w:r>
              </w:del>
            </w:moveTo>
          </w:p>
          <w:p w14:paraId="78E448A7" w14:textId="77777777" w:rsidR="00361B44" w:rsidRPr="008416E6" w:rsidDel="00FE42B1" w:rsidRDefault="00361B44">
            <w:pPr>
              <w:spacing w:line="312" w:lineRule="auto"/>
              <w:jc w:val="center"/>
              <w:rPr>
                <w:del w:id="2945" w:author="Piotr Szumlak" w:date="2021-07-09T12:45:00Z"/>
                <w:sz w:val="20"/>
                <w:szCs w:val="20"/>
                <w:rPrChange w:id="2946" w:author="Robert Pasternak" w:date="2021-09-07T12:47:00Z">
                  <w:rPr>
                    <w:del w:id="2947" w:author="Piotr Szumlak" w:date="2021-07-09T12:45:00Z"/>
                  </w:rPr>
                </w:rPrChange>
              </w:rPr>
              <w:pPrChange w:id="2948" w:author="Robert Pasternak" w:date="2021-05-13T11:34:00Z">
                <w:pPr>
                  <w:framePr w:hSpace="141" w:wrap="around" w:vAnchor="text" w:hAnchor="margin" w:xAlign="center" w:y="399"/>
                  <w:jc w:val="center"/>
                </w:pPr>
              </w:pPrChange>
            </w:pPr>
          </w:p>
        </w:tc>
        <w:tc>
          <w:tcPr>
            <w:tcW w:w="1146" w:type="dxa"/>
            <w:tcBorders>
              <w:bottom w:val="single" w:sz="4" w:space="0" w:color="auto"/>
            </w:tcBorders>
            <w:noWrap/>
            <w:vAlign w:val="center"/>
          </w:tcPr>
          <w:p w14:paraId="68C42D98" w14:textId="77777777" w:rsidR="00361B44" w:rsidRPr="008416E6" w:rsidDel="00FE42B1" w:rsidRDefault="00361B44">
            <w:pPr>
              <w:spacing w:line="312" w:lineRule="auto"/>
              <w:jc w:val="center"/>
              <w:rPr>
                <w:del w:id="2949" w:author="Piotr Szumlak" w:date="2021-07-09T12:45:00Z"/>
                <w:sz w:val="20"/>
                <w:szCs w:val="20"/>
                <w:rPrChange w:id="2950" w:author="Robert Pasternak" w:date="2021-09-07T12:47:00Z">
                  <w:rPr>
                    <w:del w:id="2951" w:author="Piotr Szumlak" w:date="2021-07-09T12:45:00Z"/>
                    <w:color w:val="000000"/>
                    <w:sz w:val="22"/>
                    <w:szCs w:val="22"/>
                  </w:rPr>
                </w:rPrChange>
              </w:rPr>
              <w:pPrChange w:id="2952" w:author="Robert Pasternak" w:date="2021-05-13T11:34:00Z">
                <w:pPr>
                  <w:framePr w:hSpace="141" w:wrap="around" w:vAnchor="text" w:hAnchor="margin" w:xAlign="center" w:y="399"/>
                  <w:jc w:val="center"/>
                </w:pPr>
              </w:pPrChange>
            </w:pPr>
          </w:p>
          <w:p w14:paraId="49161508" w14:textId="77777777" w:rsidR="00361B44" w:rsidRPr="008416E6" w:rsidDel="00FE42B1" w:rsidRDefault="00E11DE4">
            <w:pPr>
              <w:spacing w:line="312" w:lineRule="auto"/>
              <w:jc w:val="center"/>
              <w:rPr>
                <w:del w:id="2953" w:author="Piotr Szumlak" w:date="2021-07-09T12:45:00Z"/>
                <w:sz w:val="20"/>
                <w:szCs w:val="20"/>
                <w:rPrChange w:id="2954" w:author="Robert Pasternak" w:date="2021-09-07T12:47:00Z">
                  <w:rPr>
                    <w:del w:id="2955" w:author="Piotr Szumlak" w:date="2021-07-09T12:45:00Z"/>
                    <w:color w:val="000000"/>
                    <w:sz w:val="22"/>
                    <w:szCs w:val="22"/>
                  </w:rPr>
                </w:rPrChange>
              </w:rPr>
              <w:pPrChange w:id="2956" w:author="Robert Pasternak" w:date="2021-05-13T11:34:00Z">
                <w:pPr>
                  <w:framePr w:hSpace="141" w:wrap="around" w:vAnchor="text" w:hAnchor="margin" w:xAlign="center" w:y="399"/>
                  <w:jc w:val="center"/>
                </w:pPr>
              </w:pPrChange>
            </w:pPr>
            <w:moveTo w:id="2957" w:author="kaluz" w:date="2021-05-04T12:44:00Z">
              <w:del w:id="2958" w:author="Piotr Szumlak" w:date="2021-07-09T12:45:00Z">
                <w:r w:rsidRPr="008416E6" w:rsidDel="00FE42B1">
                  <w:rPr>
                    <w:sz w:val="20"/>
                    <w:szCs w:val="20"/>
                    <w:rPrChange w:id="2959" w:author="Robert Pasternak" w:date="2021-09-07T12:47:00Z">
                      <w:rPr>
                        <w:color w:val="000000"/>
                        <w:sz w:val="22"/>
                        <w:szCs w:val="22"/>
                        <w:u w:val="single"/>
                      </w:rPr>
                    </w:rPrChange>
                  </w:rPr>
                  <w:delText>2,033</w:delText>
                </w:r>
              </w:del>
            </w:moveTo>
          </w:p>
          <w:p w14:paraId="6F31B490" w14:textId="77777777" w:rsidR="00361B44" w:rsidRPr="008416E6" w:rsidDel="00FE42B1" w:rsidRDefault="00361B44">
            <w:pPr>
              <w:spacing w:line="312" w:lineRule="auto"/>
              <w:jc w:val="center"/>
              <w:rPr>
                <w:del w:id="2960" w:author="Piotr Szumlak" w:date="2021-07-09T12:45:00Z"/>
                <w:sz w:val="20"/>
                <w:szCs w:val="20"/>
                <w:rPrChange w:id="2961" w:author="Robert Pasternak" w:date="2021-09-07T12:47:00Z">
                  <w:rPr>
                    <w:del w:id="2962" w:author="Piotr Szumlak" w:date="2021-07-09T12:45:00Z"/>
                  </w:rPr>
                </w:rPrChange>
              </w:rPr>
              <w:pPrChange w:id="2963" w:author="Robert Pasternak" w:date="2021-05-13T11:34:00Z">
                <w:pPr>
                  <w:framePr w:hSpace="141" w:wrap="around" w:vAnchor="text" w:hAnchor="margin" w:xAlign="center" w:y="399"/>
                  <w:jc w:val="center"/>
                </w:pPr>
              </w:pPrChange>
            </w:pPr>
          </w:p>
        </w:tc>
        <w:tc>
          <w:tcPr>
            <w:tcW w:w="1146" w:type="dxa"/>
            <w:tcBorders>
              <w:bottom w:val="single" w:sz="4" w:space="0" w:color="auto"/>
            </w:tcBorders>
            <w:noWrap/>
            <w:vAlign w:val="center"/>
          </w:tcPr>
          <w:p w14:paraId="60E8DE4A" w14:textId="77777777" w:rsidR="00361B44" w:rsidRPr="008416E6" w:rsidDel="00FE42B1" w:rsidRDefault="00361B44">
            <w:pPr>
              <w:spacing w:line="312" w:lineRule="auto"/>
              <w:jc w:val="center"/>
              <w:rPr>
                <w:del w:id="2964" w:author="Piotr Szumlak" w:date="2021-07-09T12:45:00Z"/>
                <w:sz w:val="20"/>
                <w:szCs w:val="20"/>
                <w:rPrChange w:id="2965" w:author="Robert Pasternak" w:date="2021-09-07T12:47:00Z">
                  <w:rPr>
                    <w:del w:id="2966" w:author="Piotr Szumlak" w:date="2021-07-09T12:45:00Z"/>
                    <w:color w:val="000000"/>
                    <w:sz w:val="22"/>
                    <w:szCs w:val="22"/>
                  </w:rPr>
                </w:rPrChange>
              </w:rPr>
              <w:pPrChange w:id="2967" w:author="Robert Pasternak" w:date="2021-05-13T11:34:00Z">
                <w:pPr>
                  <w:framePr w:hSpace="141" w:wrap="around" w:vAnchor="text" w:hAnchor="margin" w:xAlign="center" w:y="399"/>
                  <w:jc w:val="center"/>
                </w:pPr>
              </w:pPrChange>
            </w:pPr>
          </w:p>
          <w:p w14:paraId="60A49EF6" w14:textId="77777777" w:rsidR="00361B44" w:rsidRPr="008416E6" w:rsidDel="00FE42B1" w:rsidRDefault="00E11DE4">
            <w:pPr>
              <w:spacing w:line="312" w:lineRule="auto"/>
              <w:jc w:val="center"/>
              <w:rPr>
                <w:del w:id="2968" w:author="Piotr Szumlak" w:date="2021-07-09T12:45:00Z"/>
                <w:sz w:val="20"/>
                <w:szCs w:val="20"/>
                <w:rPrChange w:id="2969" w:author="Robert Pasternak" w:date="2021-09-07T12:47:00Z">
                  <w:rPr>
                    <w:del w:id="2970" w:author="Piotr Szumlak" w:date="2021-07-09T12:45:00Z"/>
                    <w:color w:val="000000"/>
                    <w:sz w:val="22"/>
                    <w:szCs w:val="22"/>
                  </w:rPr>
                </w:rPrChange>
              </w:rPr>
              <w:pPrChange w:id="2971" w:author="Robert Pasternak" w:date="2021-05-13T11:34:00Z">
                <w:pPr>
                  <w:framePr w:hSpace="141" w:wrap="around" w:vAnchor="text" w:hAnchor="margin" w:xAlign="center" w:y="399"/>
                  <w:jc w:val="center"/>
                </w:pPr>
              </w:pPrChange>
            </w:pPr>
            <w:moveTo w:id="2972" w:author="kaluz" w:date="2021-05-04T12:44:00Z">
              <w:del w:id="2973" w:author="Piotr Szumlak" w:date="2021-07-09T12:45:00Z">
                <w:r w:rsidRPr="008416E6" w:rsidDel="00FE42B1">
                  <w:rPr>
                    <w:sz w:val="20"/>
                    <w:szCs w:val="20"/>
                    <w:rPrChange w:id="2974" w:author="Robert Pasternak" w:date="2021-09-07T12:47:00Z">
                      <w:rPr>
                        <w:color w:val="000000"/>
                        <w:sz w:val="22"/>
                        <w:szCs w:val="22"/>
                        <w:u w:val="single"/>
                      </w:rPr>
                    </w:rPrChange>
                  </w:rPr>
                  <w:delText>1,967</w:delText>
                </w:r>
              </w:del>
            </w:moveTo>
          </w:p>
          <w:p w14:paraId="26733AA8" w14:textId="77777777" w:rsidR="00361B44" w:rsidRPr="008416E6" w:rsidDel="00FE42B1" w:rsidRDefault="00361B44">
            <w:pPr>
              <w:spacing w:line="312" w:lineRule="auto"/>
              <w:jc w:val="center"/>
              <w:rPr>
                <w:del w:id="2975" w:author="Piotr Szumlak" w:date="2021-07-09T12:45:00Z"/>
                <w:sz w:val="20"/>
                <w:szCs w:val="20"/>
                <w:rPrChange w:id="2976" w:author="Robert Pasternak" w:date="2021-09-07T12:47:00Z">
                  <w:rPr>
                    <w:del w:id="2977" w:author="Piotr Szumlak" w:date="2021-07-09T12:45:00Z"/>
                  </w:rPr>
                </w:rPrChange>
              </w:rPr>
              <w:pPrChange w:id="2978" w:author="Robert Pasternak" w:date="2021-05-13T11:34:00Z">
                <w:pPr>
                  <w:framePr w:hSpace="141" w:wrap="around" w:vAnchor="text" w:hAnchor="margin" w:xAlign="center" w:y="399"/>
                  <w:jc w:val="center"/>
                </w:pPr>
              </w:pPrChange>
            </w:pPr>
          </w:p>
        </w:tc>
        <w:tc>
          <w:tcPr>
            <w:tcW w:w="1004" w:type="dxa"/>
            <w:tcBorders>
              <w:bottom w:val="single" w:sz="4" w:space="0" w:color="auto"/>
            </w:tcBorders>
            <w:vAlign w:val="center"/>
          </w:tcPr>
          <w:p w14:paraId="2D9DF91A" w14:textId="77777777" w:rsidR="00361B44" w:rsidRPr="008416E6" w:rsidDel="00FE42B1" w:rsidRDefault="00361B44">
            <w:pPr>
              <w:spacing w:line="312" w:lineRule="auto"/>
              <w:jc w:val="center"/>
              <w:rPr>
                <w:del w:id="2979" w:author="Piotr Szumlak" w:date="2021-07-09T12:45:00Z"/>
                <w:sz w:val="20"/>
                <w:szCs w:val="20"/>
                <w:rPrChange w:id="2980" w:author="Robert Pasternak" w:date="2021-09-07T12:47:00Z">
                  <w:rPr>
                    <w:del w:id="2981" w:author="Piotr Szumlak" w:date="2021-07-09T12:45:00Z"/>
                    <w:color w:val="000000"/>
                    <w:sz w:val="22"/>
                    <w:szCs w:val="22"/>
                  </w:rPr>
                </w:rPrChange>
              </w:rPr>
              <w:pPrChange w:id="2982" w:author="Robert Pasternak" w:date="2021-05-13T11:34:00Z">
                <w:pPr>
                  <w:framePr w:hSpace="141" w:wrap="around" w:vAnchor="text" w:hAnchor="margin" w:xAlign="center" w:y="399"/>
                  <w:jc w:val="center"/>
                </w:pPr>
              </w:pPrChange>
            </w:pPr>
          </w:p>
          <w:p w14:paraId="206A2B85" w14:textId="77777777" w:rsidR="00361B44" w:rsidRPr="008416E6" w:rsidDel="00FE42B1" w:rsidRDefault="00E11DE4">
            <w:pPr>
              <w:spacing w:line="312" w:lineRule="auto"/>
              <w:jc w:val="center"/>
              <w:rPr>
                <w:del w:id="2983" w:author="Piotr Szumlak" w:date="2021-07-09T12:45:00Z"/>
                <w:sz w:val="20"/>
                <w:szCs w:val="20"/>
                <w:rPrChange w:id="2984" w:author="Robert Pasternak" w:date="2021-09-07T12:47:00Z">
                  <w:rPr>
                    <w:del w:id="2985" w:author="Piotr Szumlak" w:date="2021-07-09T12:45:00Z"/>
                    <w:color w:val="000000"/>
                    <w:sz w:val="22"/>
                    <w:szCs w:val="22"/>
                  </w:rPr>
                </w:rPrChange>
              </w:rPr>
              <w:pPrChange w:id="2986" w:author="Robert Pasternak" w:date="2021-05-13T11:34:00Z">
                <w:pPr>
                  <w:framePr w:hSpace="141" w:wrap="around" w:vAnchor="text" w:hAnchor="margin" w:xAlign="center" w:y="399"/>
                  <w:jc w:val="center"/>
                </w:pPr>
              </w:pPrChange>
            </w:pPr>
            <w:moveTo w:id="2987" w:author="kaluz" w:date="2021-05-04T12:44:00Z">
              <w:del w:id="2988" w:author="Piotr Szumlak" w:date="2021-07-09T12:45:00Z">
                <w:r w:rsidRPr="008416E6" w:rsidDel="00FE42B1">
                  <w:rPr>
                    <w:sz w:val="20"/>
                    <w:szCs w:val="20"/>
                    <w:rPrChange w:id="2989" w:author="Robert Pasternak" w:date="2021-09-07T12:47:00Z">
                      <w:rPr>
                        <w:color w:val="000000"/>
                        <w:sz w:val="22"/>
                        <w:szCs w:val="22"/>
                        <w:u w:val="single"/>
                      </w:rPr>
                    </w:rPrChange>
                  </w:rPr>
                  <w:delText>2,937</w:delText>
                </w:r>
              </w:del>
            </w:moveTo>
          </w:p>
          <w:p w14:paraId="24145553" w14:textId="77777777" w:rsidR="00361B44" w:rsidRPr="008416E6" w:rsidDel="00FE42B1" w:rsidRDefault="00361B44">
            <w:pPr>
              <w:spacing w:line="312" w:lineRule="auto"/>
              <w:jc w:val="center"/>
              <w:rPr>
                <w:del w:id="2990" w:author="Piotr Szumlak" w:date="2021-07-09T12:45:00Z"/>
                <w:sz w:val="20"/>
                <w:szCs w:val="20"/>
                <w:rPrChange w:id="2991" w:author="Robert Pasternak" w:date="2021-09-07T12:47:00Z">
                  <w:rPr>
                    <w:del w:id="2992" w:author="Piotr Szumlak" w:date="2021-07-09T12:45:00Z"/>
                  </w:rPr>
                </w:rPrChange>
              </w:rPr>
              <w:pPrChange w:id="2993" w:author="Robert Pasternak" w:date="2021-05-13T11:34:00Z">
                <w:pPr>
                  <w:framePr w:hSpace="141" w:wrap="around" w:vAnchor="text" w:hAnchor="margin" w:xAlign="center" w:y="399"/>
                  <w:jc w:val="center"/>
                </w:pPr>
              </w:pPrChange>
            </w:pPr>
          </w:p>
        </w:tc>
        <w:tc>
          <w:tcPr>
            <w:tcW w:w="1146" w:type="dxa"/>
            <w:tcBorders>
              <w:bottom w:val="single" w:sz="4" w:space="0" w:color="auto"/>
            </w:tcBorders>
            <w:vAlign w:val="center"/>
          </w:tcPr>
          <w:p w14:paraId="3B1A19FC" w14:textId="77777777" w:rsidR="00361B44" w:rsidRPr="008416E6" w:rsidDel="00FE42B1" w:rsidRDefault="00361B44">
            <w:pPr>
              <w:spacing w:line="312" w:lineRule="auto"/>
              <w:jc w:val="center"/>
              <w:rPr>
                <w:del w:id="2994" w:author="Piotr Szumlak" w:date="2021-07-09T12:45:00Z"/>
                <w:sz w:val="20"/>
                <w:szCs w:val="20"/>
                <w:rPrChange w:id="2995" w:author="Robert Pasternak" w:date="2021-09-07T12:47:00Z">
                  <w:rPr>
                    <w:del w:id="2996" w:author="Piotr Szumlak" w:date="2021-07-09T12:45:00Z"/>
                    <w:color w:val="000000"/>
                    <w:sz w:val="22"/>
                    <w:szCs w:val="22"/>
                  </w:rPr>
                </w:rPrChange>
              </w:rPr>
              <w:pPrChange w:id="2997" w:author="Robert Pasternak" w:date="2021-05-13T11:34:00Z">
                <w:pPr>
                  <w:framePr w:hSpace="141" w:wrap="around" w:vAnchor="text" w:hAnchor="margin" w:xAlign="center" w:y="399"/>
                  <w:jc w:val="center"/>
                </w:pPr>
              </w:pPrChange>
            </w:pPr>
          </w:p>
          <w:p w14:paraId="7363A14D" w14:textId="77777777" w:rsidR="00361B44" w:rsidRPr="008416E6" w:rsidDel="00FE42B1" w:rsidRDefault="00E11DE4">
            <w:pPr>
              <w:spacing w:line="312" w:lineRule="auto"/>
              <w:jc w:val="center"/>
              <w:rPr>
                <w:del w:id="2998" w:author="Piotr Szumlak" w:date="2021-07-09T12:45:00Z"/>
                <w:sz w:val="20"/>
                <w:szCs w:val="20"/>
                <w:rPrChange w:id="2999" w:author="Robert Pasternak" w:date="2021-09-07T12:47:00Z">
                  <w:rPr>
                    <w:del w:id="3000" w:author="Piotr Szumlak" w:date="2021-07-09T12:45:00Z"/>
                    <w:color w:val="000000"/>
                    <w:sz w:val="22"/>
                    <w:szCs w:val="22"/>
                  </w:rPr>
                </w:rPrChange>
              </w:rPr>
              <w:pPrChange w:id="3001" w:author="Robert Pasternak" w:date="2021-05-13T11:34:00Z">
                <w:pPr>
                  <w:framePr w:hSpace="141" w:wrap="around" w:vAnchor="text" w:hAnchor="margin" w:xAlign="center" w:y="399"/>
                  <w:jc w:val="center"/>
                </w:pPr>
              </w:pPrChange>
            </w:pPr>
            <w:moveTo w:id="3002" w:author="kaluz" w:date="2021-05-04T12:44:00Z">
              <w:del w:id="3003" w:author="Piotr Szumlak" w:date="2021-07-09T12:45:00Z">
                <w:r w:rsidRPr="008416E6" w:rsidDel="00FE42B1">
                  <w:rPr>
                    <w:sz w:val="20"/>
                    <w:szCs w:val="20"/>
                    <w:rPrChange w:id="3004" w:author="Robert Pasternak" w:date="2021-09-07T12:47:00Z">
                      <w:rPr>
                        <w:color w:val="000000"/>
                        <w:sz w:val="22"/>
                        <w:szCs w:val="22"/>
                        <w:u w:val="single"/>
                      </w:rPr>
                    </w:rPrChange>
                  </w:rPr>
                  <w:delText>3,450</w:delText>
                </w:r>
              </w:del>
            </w:moveTo>
          </w:p>
          <w:p w14:paraId="502FEF1F" w14:textId="77777777" w:rsidR="00361B44" w:rsidRPr="008416E6" w:rsidDel="00FE42B1" w:rsidRDefault="00361B44">
            <w:pPr>
              <w:spacing w:line="312" w:lineRule="auto"/>
              <w:jc w:val="center"/>
              <w:rPr>
                <w:del w:id="3005" w:author="Piotr Szumlak" w:date="2021-07-09T12:45:00Z"/>
                <w:sz w:val="20"/>
                <w:szCs w:val="20"/>
                <w:rPrChange w:id="3006" w:author="Robert Pasternak" w:date="2021-09-07T12:47:00Z">
                  <w:rPr>
                    <w:del w:id="3007" w:author="Piotr Szumlak" w:date="2021-07-09T12:45:00Z"/>
                  </w:rPr>
                </w:rPrChange>
              </w:rPr>
              <w:pPrChange w:id="3008" w:author="Robert Pasternak" w:date="2021-05-13T11:34:00Z">
                <w:pPr>
                  <w:framePr w:hSpace="141" w:wrap="around" w:vAnchor="text" w:hAnchor="margin" w:xAlign="center" w:y="399"/>
                  <w:jc w:val="center"/>
                </w:pPr>
              </w:pPrChange>
            </w:pPr>
          </w:p>
        </w:tc>
        <w:tc>
          <w:tcPr>
            <w:tcW w:w="1146" w:type="dxa"/>
            <w:tcBorders>
              <w:bottom w:val="single" w:sz="4" w:space="0" w:color="auto"/>
              <w:right w:val="single" w:sz="4" w:space="0" w:color="auto"/>
            </w:tcBorders>
            <w:vAlign w:val="center"/>
          </w:tcPr>
          <w:p w14:paraId="59F564AF" w14:textId="77777777" w:rsidR="00361B44" w:rsidRPr="008416E6" w:rsidDel="00FE42B1" w:rsidRDefault="00E11DE4">
            <w:pPr>
              <w:spacing w:line="312" w:lineRule="auto"/>
              <w:jc w:val="center"/>
              <w:rPr>
                <w:del w:id="3009" w:author="Piotr Szumlak" w:date="2021-07-09T12:45:00Z"/>
                <w:sz w:val="20"/>
                <w:szCs w:val="20"/>
                <w:rPrChange w:id="3010" w:author="Robert Pasternak" w:date="2021-09-07T12:47:00Z">
                  <w:rPr>
                    <w:del w:id="3011" w:author="Piotr Szumlak" w:date="2021-07-09T12:45:00Z"/>
                  </w:rPr>
                </w:rPrChange>
              </w:rPr>
              <w:pPrChange w:id="3012" w:author="Robert Pasternak" w:date="2021-05-13T11:34:00Z">
                <w:pPr>
                  <w:framePr w:hSpace="141" w:wrap="around" w:vAnchor="text" w:hAnchor="margin" w:xAlign="center" w:y="399"/>
                  <w:jc w:val="center"/>
                </w:pPr>
              </w:pPrChange>
            </w:pPr>
            <w:ins w:id="3013" w:author="Robert Pasternak" w:date="2021-05-11T08:55:00Z">
              <w:del w:id="3014" w:author="Piotr Szumlak" w:date="2021-07-09T12:45:00Z">
                <w:r w:rsidRPr="008416E6" w:rsidDel="00FE42B1">
                  <w:rPr>
                    <w:sz w:val="20"/>
                    <w:szCs w:val="20"/>
                    <w:rPrChange w:id="3015" w:author="Robert Pasternak" w:date="2021-09-07T12:47:00Z">
                      <w:rPr>
                        <w:color w:val="0000FF"/>
                        <w:u w:val="single"/>
                      </w:rPr>
                    </w:rPrChange>
                  </w:rPr>
                  <w:delText>3,439</w:delText>
                </w:r>
              </w:del>
            </w:ins>
            <w:moveTo w:id="3016" w:author="kaluz" w:date="2021-05-04T12:44:00Z">
              <w:del w:id="3017" w:author="Piotr Szumlak" w:date="2021-07-09T12:45:00Z">
                <w:r w:rsidRPr="008416E6" w:rsidDel="00FE42B1">
                  <w:rPr>
                    <w:sz w:val="20"/>
                    <w:szCs w:val="20"/>
                    <w:rPrChange w:id="3018" w:author="Robert Pasternak" w:date="2021-09-07T12:47:00Z">
                      <w:rPr>
                        <w:color w:val="0000FF"/>
                        <w:u w:val="single"/>
                      </w:rPr>
                    </w:rPrChange>
                  </w:rPr>
                  <w:delText>1,077</w:delText>
                </w:r>
              </w:del>
            </w:moveTo>
          </w:p>
        </w:tc>
        <w:tc>
          <w:tcPr>
            <w:tcW w:w="1003" w:type="dxa"/>
            <w:tcBorders>
              <w:left w:val="single" w:sz="4" w:space="0" w:color="auto"/>
              <w:bottom w:val="single" w:sz="4" w:space="0" w:color="auto"/>
              <w:right w:val="single" w:sz="4" w:space="0" w:color="auto"/>
            </w:tcBorders>
            <w:vAlign w:val="center"/>
          </w:tcPr>
          <w:p w14:paraId="3624610C" w14:textId="77777777" w:rsidR="00361B44" w:rsidRPr="008416E6" w:rsidDel="00FE42B1" w:rsidRDefault="00E11DE4">
            <w:pPr>
              <w:spacing w:line="312" w:lineRule="auto"/>
              <w:jc w:val="center"/>
              <w:rPr>
                <w:ins w:id="3019" w:author="kaluz" w:date="2021-05-04T12:44:00Z"/>
                <w:del w:id="3020" w:author="Piotr Szumlak" w:date="2021-07-09T12:45:00Z"/>
                <w:sz w:val="20"/>
                <w:szCs w:val="20"/>
                <w:rPrChange w:id="3021" w:author="Robert Pasternak" w:date="2021-09-07T12:47:00Z">
                  <w:rPr>
                    <w:ins w:id="3022" w:author="kaluz" w:date="2021-05-04T12:44:00Z"/>
                    <w:del w:id="3023" w:author="Piotr Szumlak" w:date="2021-07-09T12:45:00Z"/>
                  </w:rPr>
                </w:rPrChange>
              </w:rPr>
              <w:pPrChange w:id="3024" w:author="Robert Pasternak" w:date="2021-05-13T11:34:00Z">
                <w:pPr>
                  <w:framePr w:hSpace="141" w:wrap="around" w:vAnchor="text" w:hAnchor="margin" w:xAlign="center" w:y="399"/>
                  <w:jc w:val="center"/>
                </w:pPr>
              </w:pPrChange>
            </w:pPr>
            <w:ins w:id="3025" w:author="Robert Pasternak" w:date="2021-05-11T08:55:00Z">
              <w:del w:id="3026" w:author="Piotr Szumlak" w:date="2021-07-09T12:45:00Z">
                <w:r w:rsidRPr="008416E6" w:rsidDel="00FE42B1">
                  <w:rPr>
                    <w:sz w:val="20"/>
                    <w:szCs w:val="20"/>
                    <w:rPrChange w:id="3027" w:author="Robert Pasternak" w:date="2021-09-07T12:47:00Z">
                      <w:rPr>
                        <w:color w:val="0000FF"/>
                        <w:u w:val="single"/>
                      </w:rPr>
                    </w:rPrChange>
                  </w:rPr>
                  <w:delText>0,611</w:delText>
                </w:r>
              </w:del>
            </w:ins>
          </w:p>
        </w:tc>
        <w:tc>
          <w:tcPr>
            <w:tcW w:w="1719" w:type="dxa"/>
            <w:tcBorders>
              <w:left w:val="single" w:sz="4" w:space="0" w:color="auto"/>
              <w:bottom w:val="single" w:sz="4" w:space="0" w:color="auto"/>
            </w:tcBorders>
            <w:vAlign w:val="center"/>
          </w:tcPr>
          <w:p w14:paraId="2CABCA2D" w14:textId="77777777" w:rsidR="00361B44" w:rsidRPr="008416E6" w:rsidDel="00FE42B1" w:rsidRDefault="005B68FA">
            <w:pPr>
              <w:spacing w:line="312" w:lineRule="auto"/>
              <w:jc w:val="center"/>
              <w:rPr>
                <w:ins w:id="3028" w:author="kaluz" w:date="2021-05-04T12:44:00Z"/>
                <w:del w:id="3029" w:author="Piotr Szumlak" w:date="2021-07-09T12:45:00Z"/>
                <w:sz w:val="20"/>
                <w:szCs w:val="20"/>
                <w:rPrChange w:id="3030" w:author="Robert Pasternak" w:date="2021-09-07T12:47:00Z">
                  <w:rPr>
                    <w:ins w:id="3031" w:author="kaluz" w:date="2021-05-04T12:44:00Z"/>
                    <w:del w:id="3032" w:author="Piotr Szumlak" w:date="2021-07-09T12:45:00Z"/>
                  </w:rPr>
                </w:rPrChange>
              </w:rPr>
              <w:pPrChange w:id="3033" w:author="Robert Pasternak" w:date="2021-05-13T11:34:00Z">
                <w:pPr>
                  <w:framePr w:hSpace="141" w:wrap="around" w:vAnchor="text" w:hAnchor="margin" w:xAlign="center" w:y="399"/>
                  <w:jc w:val="center"/>
                </w:pPr>
              </w:pPrChange>
            </w:pPr>
            <w:ins w:id="3034" w:author="Robert Pasternak" w:date="2021-06-07T16:35:00Z">
              <w:del w:id="3035" w:author="Piotr Szumlak" w:date="2021-07-09T12:45:00Z">
                <w:r w:rsidRPr="008416E6" w:rsidDel="00FE42B1">
                  <w:rPr>
                    <w:sz w:val="20"/>
                    <w:szCs w:val="20"/>
                  </w:rPr>
                  <w:delText>0,171</w:delText>
                </w:r>
              </w:del>
            </w:ins>
          </w:p>
        </w:tc>
      </w:tr>
      <w:moveToRangeEnd w:id="2841"/>
    </w:tbl>
    <w:p w14:paraId="0DEDD423" w14:textId="77777777" w:rsidR="00D6441E" w:rsidRDefault="00D6441E">
      <w:pPr>
        <w:pStyle w:val="Tekstpodstawowy"/>
        <w:spacing w:after="0" w:line="312" w:lineRule="auto"/>
        <w:jc w:val="center"/>
        <w:rPr>
          <w:ins w:id="3036" w:author="Robert Pasternak" w:date="2024-08-29T09:23:00Z"/>
          <w:b/>
          <w:bCs/>
          <w:i/>
          <w:sz w:val="20"/>
          <w:szCs w:val="20"/>
        </w:rPr>
        <w:pPrChange w:id="3037" w:author="Robert Pasternak" w:date="2021-05-13T11:34:00Z">
          <w:pPr>
            <w:pStyle w:val="Tekstpodstawowy"/>
            <w:spacing w:after="0"/>
            <w:jc w:val="center"/>
          </w:pPr>
        </w:pPrChange>
      </w:pPr>
    </w:p>
    <w:p w14:paraId="71B56F6F" w14:textId="21BB1D1A" w:rsidR="00361B44" w:rsidRPr="008416E6" w:rsidRDefault="00E11DE4">
      <w:pPr>
        <w:pStyle w:val="Tekstpodstawowy"/>
        <w:spacing w:after="0" w:line="312" w:lineRule="auto"/>
        <w:jc w:val="center"/>
        <w:rPr>
          <w:b/>
          <w:bCs/>
          <w:i/>
          <w:rPrChange w:id="3038" w:author="Robert Pasternak" w:date="2021-09-07T12:47:00Z">
            <w:rPr>
              <w:rFonts w:ascii="Times" w:hAnsi="Times" w:cs="Arial"/>
              <w:b/>
              <w:bCs/>
              <w:i/>
              <w:sz w:val="20"/>
              <w:szCs w:val="20"/>
            </w:rPr>
          </w:rPrChange>
        </w:rPr>
        <w:pPrChange w:id="3039" w:author="Robert Pasternak" w:date="2021-05-13T11:34:00Z">
          <w:pPr>
            <w:pStyle w:val="Tekstpodstawowy"/>
            <w:spacing w:after="0"/>
            <w:jc w:val="center"/>
          </w:pPr>
        </w:pPrChange>
      </w:pPr>
      <w:r w:rsidRPr="008416E6">
        <w:rPr>
          <w:b/>
          <w:bCs/>
          <w:i/>
          <w:sz w:val="20"/>
          <w:szCs w:val="20"/>
          <w:rPrChange w:id="3040" w:author="Robert Pasternak" w:date="2021-09-07T12:47:00Z">
            <w:rPr>
              <w:rFonts w:ascii="Times" w:hAnsi="Times" w:cs="Arial"/>
              <w:b/>
              <w:bCs/>
              <w:i/>
              <w:color w:val="0000FF"/>
              <w:sz w:val="20"/>
              <w:szCs w:val="20"/>
              <w:u w:val="single"/>
            </w:rPr>
          </w:rPrChange>
        </w:rPr>
        <w:lastRenderedPageBreak/>
        <w:t>Tabela nr 4 OPZ. Odpady zebrane w punktach zbiórki przeterminowanych leków w latach</w:t>
      </w:r>
      <w:r w:rsidRPr="008416E6">
        <w:rPr>
          <w:b/>
          <w:bCs/>
          <w:i/>
          <w:rPrChange w:id="3041" w:author="Robert Pasternak" w:date="2021-09-07T12:47:00Z">
            <w:rPr>
              <w:rFonts w:ascii="Times" w:hAnsi="Times" w:cs="Arial"/>
              <w:b/>
              <w:bCs/>
              <w:i/>
              <w:color w:val="0000FF"/>
              <w:sz w:val="20"/>
              <w:szCs w:val="20"/>
              <w:u w:val="single"/>
            </w:rPr>
          </w:rPrChange>
        </w:rPr>
        <w:t xml:space="preserve"> 2014-20</w:t>
      </w:r>
      <w:ins w:id="3042" w:author="kaluz" w:date="2021-05-04T12:43:00Z">
        <w:r w:rsidRPr="008416E6">
          <w:rPr>
            <w:b/>
            <w:bCs/>
            <w:i/>
            <w:rPrChange w:id="3043" w:author="Robert Pasternak" w:date="2021-09-07T12:47:00Z">
              <w:rPr>
                <w:rFonts w:ascii="Times" w:hAnsi="Times" w:cs="Arial"/>
                <w:b/>
                <w:bCs/>
                <w:i/>
                <w:color w:val="0000FF"/>
                <w:sz w:val="20"/>
                <w:szCs w:val="20"/>
                <w:u w:val="single"/>
              </w:rPr>
            </w:rPrChange>
          </w:rPr>
          <w:t>2</w:t>
        </w:r>
      </w:ins>
      <w:ins w:id="3044" w:author="Robert Pasternak" w:date="2024-07-16T12:47:00Z">
        <w:r w:rsidR="008E7F6F">
          <w:rPr>
            <w:b/>
            <w:bCs/>
            <w:i/>
          </w:rPr>
          <w:t>4</w:t>
        </w:r>
      </w:ins>
      <w:ins w:id="3045" w:author="kaluz" w:date="2021-05-04T12:43:00Z">
        <w:del w:id="3046" w:author="Robert Pasternak" w:date="2024-07-16T12:47:00Z">
          <w:r w:rsidRPr="008416E6" w:rsidDel="008E7F6F">
            <w:rPr>
              <w:b/>
              <w:bCs/>
              <w:i/>
              <w:rPrChange w:id="3047" w:author="Robert Pasternak" w:date="2021-09-07T12:47:00Z">
                <w:rPr>
                  <w:rFonts w:ascii="Times" w:hAnsi="Times" w:cs="Arial"/>
                  <w:b/>
                  <w:bCs/>
                  <w:i/>
                  <w:color w:val="0000FF"/>
                  <w:sz w:val="20"/>
                  <w:szCs w:val="20"/>
                  <w:u w:val="single"/>
                </w:rPr>
              </w:rPrChange>
            </w:rPr>
            <w:delText>1</w:delText>
          </w:r>
        </w:del>
      </w:ins>
      <w:del w:id="3048" w:author="kaluz" w:date="2021-05-04T12:43:00Z">
        <w:r w:rsidRPr="008416E6">
          <w:rPr>
            <w:b/>
            <w:bCs/>
            <w:i/>
            <w:rPrChange w:id="3049" w:author="Robert Pasternak" w:date="2021-09-07T12:47:00Z">
              <w:rPr>
                <w:rFonts w:ascii="Times" w:hAnsi="Times" w:cs="Arial"/>
                <w:b/>
                <w:bCs/>
                <w:i/>
                <w:color w:val="0000FF"/>
                <w:sz w:val="20"/>
                <w:szCs w:val="20"/>
                <w:u w:val="single"/>
              </w:rPr>
            </w:rPrChange>
          </w:rPr>
          <w:delText>19</w:delText>
        </w:r>
      </w:del>
      <w:r w:rsidRPr="008416E6">
        <w:rPr>
          <w:b/>
          <w:bCs/>
          <w:i/>
          <w:rPrChange w:id="3050" w:author="Robert Pasternak" w:date="2021-09-07T12:47:00Z">
            <w:rPr>
              <w:rFonts w:ascii="Times" w:hAnsi="Times" w:cs="Arial"/>
              <w:b/>
              <w:bCs/>
              <w:i/>
              <w:color w:val="0000FF"/>
              <w:sz w:val="20"/>
              <w:szCs w:val="20"/>
              <w:u w:val="single"/>
            </w:rPr>
          </w:rPrChange>
        </w:rPr>
        <w:t>.</w:t>
      </w:r>
    </w:p>
    <w:tbl>
      <w:tblPr>
        <w:tblpPr w:leftFromText="141" w:rightFromText="141" w:vertAnchor="text" w:horzAnchor="margin" w:tblpY="218"/>
        <w:tblW w:w="529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A0" w:firstRow="1" w:lastRow="0" w:firstColumn="1" w:lastColumn="0" w:noHBand="0" w:noVBand="0"/>
      </w:tblPr>
      <w:tblGrid>
        <w:gridCol w:w="674"/>
        <w:gridCol w:w="680"/>
        <w:gridCol w:w="680"/>
        <w:gridCol w:w="680"/>
        <w:gridCol w:w="680"/>
        <w:gridCol w:w="680"/>
        <w:gridCol w:w="1220"/>
      </w:tblGrid>
      <w:tr w:rsidR="008416E6" w:rsidRPr="008416E6" w:rsidDel="00084BAE" w14:paraId="2E98D1CD" w14:textId="77777777" w:rsidTr="008B44B7">
        <w:trPr>
          <w:trHeight w:val="344"/>
          <w:del w:id="3051" w:author="kaluz" w:date="2021-05-04T13:51:00Z"/>
        </w:trPr>
        <w:tc>
          <w:tcPr>
            <w:tcW w:w="674" w:type="dxa"/>
            <w:shd w:val="clear" w:color="auto" w:fill="DBE5F1" w:themeFill="accent1" w:themeFillTint="33"/>
            <w:vAlign w:val="center"/>
          </w:tcPr>
          <w:p w14:paraId="5880DFDF" w14:textId="77777777" w:rsidR="00361B44" w:rsidRPr="008416E6" w:rsidRDefault="00E11DE4">
            <w:pPr>
              <w:spacing w:line="312" w:lineRule="auto"/>
              <w:jc w:val="center"/>
              <w:rPr>
                <w:del w:id="3052" w:author="kaluz" w:date="2021-05-04T13:51:00Z"/>
                <w:b/>
                <w:bCs/>
                <w:rPrChange w:id="3053" w:author="Robert Pasternak" w:date="2021-09-07T12:47:00Z">
                  <w:rPr>
                    <w:del w:id="3054" w:author="kaluz" w:date="2021-05-04T13:51:00Z"/>
                    <w:rFonts w:ascii="Times" w:hAnsi="Times" w:cs="Arial"/>
                    <w:b/>
                    <w:bCs/>
                  </w:rPr>
                </w:rPrChange>
              </w:rPr>
              <w:pPrChange w:id="3055" w:author="Robert Pasternak" w:date="2021-05-13T11:34:00Z">
                <w:pPr>
                  <w:framePr w:hSpace="141" w:wrap="around" w:vAnchor="text" w:hAnchor="margin" w:y="218"/>
                  <w:jc w:val="center"/>
                </w:pPr>
              </w:pPrChange>
            </w:pPr>
            <w:moveFromRangeStart w:id="3056" w:author="kaluz" w:date="2021-05-04T12:44:00Z" w:name="move71024658"/>
            <w:moveFrom w:id="3057" w:author="kaluz" w:date="2021-05-04T12:44:00Z">
              <w:del w:id="3058" w:author="kaluz" w:date="2021-05-04T13:50:00Z">
                <w:r w:rsidRPr="008416E6">
                  <w:rPr>
                    <w:b/>
                    <w:bCs/>
                    <w:rPrChange w:id="3059" w:author="Robert Pasternak" w:date="2021-09-07T12:47:00Z">
                      <w:rPr>
                        <w:rFonts w:ascii="Times" w:hAnsi="Times" w:cs="Arial"/>
                        <w:b/>
                        <w:bCs/>
                        <w:color w:val="0000FF"/>
                        <w:u w:val="single"/>
                      </w:rPr>
                    </w:rPrChange>
                  </w:rPr>
                  <w:delText>Rok</w:delText>
                </w:r>
              </w:del>
            </w:moveFrom>
          </w:p>
        </w:tc>
        <w:tc>
          <w:tcPr>
            <w:tcW w:w="680" w:type="dxa"/>
            <w:shd w:val="clear" w:color="auto" w:fill="DBE5F1" w:themeFill="accent1" w:themeFillTint="33"/>
            <w:noWrap/>
            <w:vAlign w:val="center"/>
          </w:tcPr>
          <w:p w14:paraId="6319533D" w14:textId="77777777" w:rsidR="00361B44" w:rsidRPr="008416E6" w:rsidRDefault="00E11DE4">
            <w:pPr>
              <w:spacing w:line="312" w:lineRule="auto"/>
              <w:jc w:val="center"/>
              <w:rPr>
                <w:del w:id="3060" w:author="kaluz" w:date="2021-05-04T13:51:00Z"/>
                <w:b/>
                <w:bCs/>
                <w:rPrChange w:id="3061" w:author="Robert Pasternak" w:date="2021-09-07T12:47:00Z">
                  <w:rPr>
                    <w:del w:id="3062" w:author="kaluz" w:date="2021-05-04T13:51:00Z"/>
                    <w:rFonts w:ascii="Times" w:hAnsi="Times" w:cs="Arial"/>
                    <w:b/>
                    <w:bCs/>
                  </w:rPr>
                </w:rPrChange>
              </w:rPr>
              <w:pPrChange w:id="3063" w:author="Robert Pasternak" w:date="2021-05-13T11:34:00Z">
                <w:pPr>
                  <w:framePr w:hSpace="141" w:wrap="around" w:vAnchor="text" w:hAnchor="margin" w:y="218"/>
                  <w:jc w:val="center"/>
                </w:pPr>
              </w:pPrChange>
            </w:pPr>
            <w:moveFrom w:id="3064" w:author="kaluz" w:date="2021-05-04T12:44:00Z">
              <w:del w:id="3065" w:author="kaluz" w:date="2021-05-04T13:50:00Z">
                <w:r w:rsidRPr="008416E6">
                  <w:rPr>
                    <w:b/>
                    <w:bCs/>
                    <w:rPrChange w:id="3066" w:author="Robert Pasternak" w:date="2021-09-07T12:47:00Z">
                      <w:rPr>
                        <w:rFonts w:ascii="Times" w:hAnsi="Times" w:cs="Arial"/>
                        <w:b/>
                        <w:bCs/>
                        <w:color w:val="0000FF"/>
                        <w:u w:val="single"/>
                      </w:rPr>
                    </w:rPrChange>
                  </w:rPr>
                  <w:delText>2014</w:delText>
                </w:r>
              </w:del>
            </w:moveFrom>
          </w:p>
        </w:tc>
        <w:tc>
          <w:tcPr>
            <w:tcW w:w="680" w:type="dxa"/>
            <w:shd w:val="clear" w:color="auto" w:fill="DBE5F1" w:themeFill="accent1" w:themeFillTint="33"/>
            <w:noWrap/>
            <w:vAlign w:val="center"/>
          </w:tcPr>
          <w:p w14:paraId="5D9B3435" w14:textId="77777777" w:rsidR="00361B44" w:rsidRPr="008416E6" w:rsidRDefault="00E11DE4">
            <w:pPr>
              <w:spacing w:line="312" w:lineRule="auto"/>
              <w:jc w:val="center"/>
              <w:rPr>
                <w:del w:id="3067" w:author="kaluz" w:date="2021-05-04T13:51:00Z"/>
                <w:b/>
                <w:bCs/>
                <w:rPrChange w:id="3068" w:author="Robert Pasternak" w:date="2021-09-07T12:47:00Z">
                  <w:rPr>
                    <w:del w:id="3069" w:author="kaluz" w:date="2021-05-04T13:51:00Z"/>
                    <w:rFonts w:ascii="Times" w:hAnsi="Times" w:cs="Arial"/>
                    <w:b/>
                    <w:bCs/>
                  </w:rPr>
                </w:rPrChange>
              </w:rPr>
              <w:pPrChange w:id="3070" w:author="Robert Pasternak" w:date="2021-05-13T11:34:00Z">
                <w:pPr>
                  <w:framePr w:hSpace="141" w:wrap="around" w:vAnchor="text" w:hAnchor="margin" w:y="218"/>
                  <w:jc w:val="center"/>
                </w:pPr>
              </w:pPrChange>
            </w:pPr>
            <w:moveFrom w:id="3071" w:author="kaluz" w:date="2021-05-04T12:44:00Z">
              <w:del w:id="3072" w:author="kaluz" w:date="2021-05-04T13:50:00Z">
                <w:r w:rsidRPr="008416E6">
                  <w:rPr>
                    <w:b/>
                    <w:bCs/>
                    <w:rPrChange w:id="3073" w:author="Robert Pasternak" w:date="2021-09-07T12:47:00Z">
                      <w:rPr>
                        <w:rFonts w:ascii="Times" w:hAnsi="Times" w:cs="Arial"/>
                        <w:b/>
                        <w:bCs/>
                        <w:color w:val="0000FF"/>
                        <w:u w:val="single"/>
                      </w:rPr>
                    </w:rPrChange>
                  </w:rPr>
                  <w:delText>2015</w:delText>
                </w:r>
              </w:del>
            </w:moveFrom>
          </w:p>
        </w:tc>
        <w:tc>
          <w:tcPr>
            <w:tcW w:w="680" w:type="dxa"/>
            <w:shd w:val="clear" w:color="auto" w:fill="DBE5F1" w:themeFill="accent1" w:themeFillTint="33"/>
            <w:noWrap/>
            <w:vAlign w:val="center"/>
          </w:tcPr>
          <w:p w14:paraId="262EC86C" w14:textId="77777777" w:rsidR="00361B44" w:rsidRPr="008416E6" w:rsidRDefault="00E11DE4">
            <w:pPr>
              <w:spacing w:line="312" w:lineRule="auto"/>
              <w:jc w:val="center"/>
              <w:rPr>
                <w:del w:id="3074" w:author="kaluz" w:date="2021-05-04T13:51:00Z"/>
                <w:b/>
                <w:bCs/>
                <w:rPrChange w:id="3075" w:author="Robert Pasternak" w:date="2021-09-07T12:47:00Z">
                  <w:rPr>
                    <w:del w:id="3076" w:author="kaluz" w:date="2021-05-04T13:51:00Z"/>
                    <w:rFonts w:ascii="Times" w:hAnsi="Times" w:cs="Arial"/>
                    <w:b/>
                    <w:bCs/>
                  </w:rPr>
                </w:rPrChange>
              </w:rPr>
              <w:pPrChange w:id="3077" w:author="Robert Pasternak" w:date="2021-05-13T11:34:00Z">
                <w:pPr>
                  <w:framePr w:hSpace="141" w:wrap="around" w:vAnchor="text" w:hAnchor="margin" w:y="218"/>
                  <w:jc w:val="center"/>
                </w:pPr>
              </w:pPrChange>
            </w:pPr>
            <w:moveFrom w:id="3078" w:author="kaluz" w:date="2021-05-04T12:44:00Z">
              <w:del w:id="3079" w:author="kaluz" w:date="2021-05-04T13:50:00Z">
                <w:r w:rsidRPr="008416E6">
                  <w:rPr>
                    <w:b/>
                    <w:bCs/>
                    <w:rPrChange w:id="3080" w:author="Robert Pasternak" w:date="2021-09-07T12:47:00Z">
                      <w:rPr>
                        <w:rFonts w:ascii="Times" w:hAnsi="Times" w:cs="Arial"/>
                        <w:b/>
                        <w:bCs/>
                        <w:color w:val="0000FF"/>
                        <w:u w:val="single"/>
                      </w:rPr>
                    </w:rPrChange>
                  </w:rPr>
                  <w:delText>2016</w:delText>
                </w:r>
              </w:del>
            </w:moveFrom>
          </w:p>
        </w:tc>
        <w:tc>
          <w:tcPr>
            <w:tcW w:w="680" w:type="dxa"/>
            <w:shd w:val="clear" w:color="auto" w:fill="DBE5F1" w:themeFill="accent1" w:themeFillTint="33"/>
            <w:vAlign w:val="center"/>
          </w:tcPr>
          <w:p w14:paraId="6BCB91AD" w14:textId="77777777" w:rsidR="00361B44" w:rsidRPr="008416E6" w:rsidRDefault="00E11DE4">
            <w:pPr>
              <w:spacing w:line="312" w:lineRule="auto"/>
              <w:jc w:val="center"/>
              <w:rPr>
                <w:del w:id="3081" w:author="kaluz" w:date="2021-05-04T13:51:00Z"/>
                <w:b/>
                <w:bCs/>
                <w:rPrChange w:id="3082" w:author="Robert Pasternak" w:date="2021-09-07T12:47:00Z">
                  <w:rPr>
                    <w:del w:id="3083" w:author="kaluz" w:date="2021-05-04T13:51:00Z"/>
                    <w:rFonts w:ascii="Times" w:hAnsi="Times" w:cs="Arial"/>
                    <w:b/>
                    <w:bCs/>
                  </w:rPr>
                </w:rPrChange>
              </w:rPr>
              <w:pPrChange w:id="3084" w:author="Robert Pasternak" w:date="2021-05-13T11:34:00Z">
                <w:pPr>
                  <w:framePr w:hSpace="141" w:wrap="around" w:vAnchor="text" w:hAnchor="margin" w:y="218"/>
                  <w:jc w:val="center"/>
                </w:pPr>
              </w:pPrChange>
            </w:pPr>
            <w:moveFrom w:id="3085" w:author="kaluz" w:date="2021-05-04T12:44:00Z">
              <w:del w:id="3086" w:author="kaluz" w:date="2021-05-04T13:50:00Z">
                <w:r w:rsidRPr="008416E6">
                  <w:rPr>
                    <w:b/>
                    <w:bCs/>
                    <w:rPrChange w:id="3087" w:author="Robert Pasternak" w:date="2021-09-07T12:47:00Z">
                      <w:rPr>
                        <w:rFonts w:ascii="Times" w:hAnsi="Times" w:cs="Arial"/>
                        <w:b/>
                        <w:bCs/>
                        <w:color w:val="0000FF"/>
                        <w:u w:val="single"/>
                      </w:rPr>
                    </w:rPrChange>
                  </w:rPr>
                  <w:delText>2017</w:delText>
                </w:r>
              </w:del>
            </w:moveFrom>
          </w:p>
        </w:tc>
        <w:tc>
          <w:tcPr>
            <w:tcW w:w="680" w:type="dxa"/>
            <w:shd w:val="clear" w:color="auto" w:fill="DBE5F1" w:themeFill="accent1" w:themeFillTint="33"/>
            <w:vAlign w:val="center"/>
          </w:tcPr>
          <w:p w14:paraId="7BA08DC2" w14:textId="77777777" w:rsidR="00361B44" w:rsidRPr="008416E6" w:rsidRDefault="00E11DE4">
            <w:pPr>
              <w:spacing w:line="312" w:lineRule="auto"/>
              <w:jc w:val="center"/>
              <w:rPr>
                <w:del w:id="3088" w:author="kaluz" w:date="2021-05-04T13:51:00Z"/>
                <w:b/>
                <w:bCs/>
                <w:rPrChange w:id="3089" w:author="Robert Pasternak" w:date="2021-09-07T12:47:00Z">
                  <w:rPr>
                    <w:del w:id="3090" w:author="kaluz" w:date="2021-05-04T13:51:00Z"/>
                    <w:rFonts w:ascii="Times" w:hAnsi="Times" w:cs="Arial"/>
                    <w:b/>
                    <w:bCs/>
                  </w:rPr>
                </w:rPrChange>
              </w:rPr>
              <w:pPrChange w:id="3091" w:author="Robert Pasternak" w:date="2021-05-13T11:34:00Z">
                <w:pPr>
                  <w:framePr w:hSpace="141" w:wrap="around" w:vAnchor="text" w:hAnchor="margin" w:y="218"/>
                  <w:jc w:val="center"/>
                </w:pPr>
              </w:pPrChange>
            </w:pPr>
            <w:moveFrom w:id="3092" w:author="kaluz" w:date="2021-05-04T12:44:00Z">
              <w:del w:id="3093" w:author="kaluz" w:date="2021-05-04T13:50:00Z">
                <w:r w:rsidRPr="008416E6">
                  <w:rPr>
                    <w:b/>
                    <w:bCs/>
                    <w:rPrChange w:id="3094" w:author="Robert Pasternak" w:date="2021-09-07T12:47:00Z">
                      <w:rPr>
                        <w:rFonts w:ascii="Times" w:hAnsi="Times" w:cs="Arial"/>
                        <w:b/>
                        <w:bCs/>
                        <w:color w:val="0000FF"/>
                        <w:u w:val="single"/>
                      </w:rPr>
                    </w:rPrChange>
                  </w:rPr>
                  <w:delText>2018</w:delText>
                </w:r>
              </w:del>
            </w:moveFrom>
          </w:p>
        </w:tc>
        <w:tc>
          <w:tcPr>
            <w:tcW w:w="1220" w:type="dxa"/>
            <w:shd w:val="clear" w:color="auto" w:fill="DBE5F1" w:themeFill="accent1" w:themeFillTint="33"/>
            <w:vAlign w:val="center"/>
          </w:tcPr>
          <w:p w14:paraId="596B4BAD" w14:textId="77777777" w:rsidR="00361B44" w:rsidRPr="008416E6" w:rsidRDefault="00E11DE4">
            <w:pPr>
              <w:spacing w:line="312" w:lineRule="auto"/>
              <w:jc w:val="center"/>
              <w:rPr>
                <w:del w:id="3095" w:author="kaluz" w:date="2021-05-04T13:51:00Z"/>
                <w:b/>
                <w:bCs/>
                <w:rPrChange w:id="3096" w:author="Robert Pasternak" w:date="2021-09-07T12:47:00Z">
                  <w:rPr>
                    <w:del w:id="3097" w:author="kaluz" w:date="2021-05-04T13:51:00Z"/>
                    <w:rFonts w:ascii="Times" w:hAnsi="Times" w:cs="Arial"/>
                    <w:b/>
                    <w:bCs/>
                  </w:rPr>
                </w:rPrChange>
              </w:rPr>
              <w:pPrChange w:id="3098" w:author="Robert Pasternak" w:date="2021-05-13T11:34:00Z">
                <w:pPr>
                  <w:framePr w:hSpace="141" w:wrap="around" w:vAnchor="text" w:hAnchor="margin" w:y="218"/>
                  <w:jc w:val="center"/>
                </w:pPr>
              </w:pPrChange>
            </w:pPr>
            <w:moveFrom w:id="3099" w:author="kaluz" w:date="2021-05-04T12:44:00Z">
              <w:del w:id="3100" w:author="kaluz" w:date="2021-05-04T13:50:00Z">
                <w:r w:rsidRPr="008416E6">
                  <w:rPr>
                    <w:b/>
                    <w:bCs/>
                    <w:rPrChange w:id="3101" w:author="Robert Pasternak" w:date="2021-09-07T12:47:00Z">
                      <w:rPr>
                        <w:rFonts w:ascii="Times" w:hAnsi="Times" w:cs="Arial"/>
                        <w:b/>
                        <w:bCs/>
                        <w:color w:val="0000FF"/>
                        <w:u w:val="single"/>
                      </w:rPr>
                    </w:rPrChange>
                  </w:rPr>
                  <w:delText xml:space="preserve">2019 </w:delText>
                </w:r>
                <w:r w:rsidRPr="008416E6">
                  <w:rPr>
                    <w:b/>
                    <w:bCs/>
                    <w:rPrChange w:id="3102" w:author="Robert Pasternak" w:date="2021-09-07T12:47:00Z">
                      <w:rPr>
                        <w:rFonts w:ascii="Times" w:hAnsi="Times" w:cs="Arial"/>
                        <w:b/>
                        <w:bCs/>
                        <w:color w:val="0000FF"/>
                        <w:u w:val="single"/>
                      </w:rPr>
                    </w:rPrChange>
                  </w:rPr>
                  <w:br/>
                  <w:delText>do 31.03.2019</w:delText>
                </w:r>
              </w:del>
            </w:moveFrom>
          </w:p>
        </w:tc>
      </w:tr>
      <w:tr w:rsidR="008416E6" w:rsidRPr="008416E6" w:rsidDel="00084BAE" w14:paraId="37B55EA5" w14:textId="77777777" w:rsidTr="008B44B7">
        <w:trPr>
          <w:trHeight w:val="310"/>
          <w:del w:id="3103" w:author="kaluz" w:date="2021-05-04T13:51:00Z"/>
        </w:trPr>
        <w:tc>
          <w:tcPr>
            <w:tcW w:w="674" w:type="dxa"/>
            <w:vAlign w:val="center"/>
          </w:tcPr>
          <w:p w14:paraId="1EC74E5D" w14:textId="77777777" w:rsidR="00361B44" w:rsidRPr="008416E6" w:rsidRDefault="00E11DE4">
            <w:pPr>
              <w:spacing w:line="312" w:lineRule="auto"/>
              <w:jc w:val="center"/>
              <w:rPr>
                <w:del w:id="3104" w:author="kaluz" w:date="2021-05-04T13:51:00Z"/>
                <w:b/>
                <w:bCs/>
                <w:rPrChange w:id="3105" w:author="Robert Pasternak" w:date="2021-09-07T12:47:00Z">
                  <w:rPr>
                    <w:del w:id="3106" w:author="kaluz" w:date="2021-05-04T13:51:00Z"/>
                    <w:rFonts w:ascii="Times" w:hAnsi="Times" w:cs="Arial"/>
                    <w:b/>
                    <w:bCs/>
                  </w:rPr>
                </w:rPrChange>
              </w:rPr>
              <w:pPrChange w:id="3107" w:author="Robert Pasternak" w:date="2021-05-13T11:34:00Z">
                <w:pPr>
                  <w:framePr w:hSpace="141" w:wrap="around" w:vAnchor="text" w:hAnchor="margin" w:y="218"/>
                  <w:jc w:val="center"/>
                </w:pPr>
              </w:pPrChange>
            </w:pPr>
            <w:moveFrom w:id="3108" w:author="kaluz" w:date="2021-05-04T12:44:00Z">
              <w:del w:id="3109" w:author="kaluz" w:date="2021-05-04T13:50:00Z">
                <w:r w:rsidRPr="008416E6">
                  <w:rPr>
                    <w:b/>
                    <w:bCs/>
                    <w:rPrChange w:id="3110" w:author="Robert Pasternak" w:date="2021-09-07T12:47:00Z">
                      <w:rPr>
                        <w:rFonts w:ascii="Times" w:hAnsi="Times" w:cs="Arial"/>
                        <w:b/>
                        <w:bCs/>
                        <w:color w:val="0000FF"/>
                        <w:u w:val="single"/>
                      </w:rPr>
                    </w:rPrChange>
                  </w:rPr>
                  <w:delText>masa Mg</w:delText>
                </w:r>
              </w:del>
            </w:moveFrom>
          </w:p>
        </w:tc>
        <w:tc>
          <w:tcPr>
            <w:tcW w:w="680" w:type="dxa"/>
            <w:noWrap/>
            <w:vAlign w:val="center"/>
          </w:tcPr>
          <w:p w14:paraId="5F160FE3" w14:textId="77777777" w:rsidR="00361B44" w:rsidRPr="008416E6" w:rsidRDefault="00361B44">
            <w:pPr>
              <w:spacing w:line="312" w:lineRule="auto"/>
              <w:jc w:val="center"/>
              <w:rPr>
                <w:del w:id="3111" w:author="kaluz" w:date="2021-05-04T13:50:00Z"/>
                <w:rPrChange w:id="3112" w:author="Robert Pasternak" w:date="2021-09-07T12:47:00Z">
                  <w:rPr>
                    <w:del w:id="3113" w:author="kaluz" w:date="2021-05-04T13:50:00Z"/>
                    <w:color w:val="000000"/>
                    <w:sz w:val="22"/>
                    <w:szCs w:val="22"/>
                  </w:rPr>
                </w:rPrChange>
              </w:rPr>
              <w:pPrChange w:id="3114" w:author="Robert Pasternak" w:date="2021-05-13T11:34:00Z">
                <w:pPr>
                  <w:framePr w:hSpace="141" w:wrap="around" w:vAnchor="text" w:hAnchor="margin" w:y="218"/>
                  <w:jc w:val="center"/>
                </w:pPr>
              </w:pPrChange>
            </w:pPr>
          </w:p>
          <w:p w14:paraId="6C6C69F4" w14:textId="77777777" w:rsidR="00361B44" w:rsidRPr="008416E6" w:rsidRDefault="00E11DE4">
            <w:pPr>
              <w:spacing w:line="312" w:lineRule="auto"/>
              <w:jc w:val="center"/>
              <w:rPr>
                <w:del w:id="3115" w:author="kaluz" w:date="2021-05-04T13:50:00Z"/>
                <w:rPrChange w:id="3116" w:author="Robert Pasternak" w:date="2021-09-07T12:47:00Z">
                  <w:rPr>
                    <w:del w:id="3117" w:author="kaluz" w:date="2021-05-04T13:50:00Z"/>
                    <w:color w:val="000000"/>
                    <w:sz w:val="22"/>
                    <w:szCs w:val="22"/>
                  </w:rPr>
                </w:rPrChange>
              </w:rPr>
              <w:pPrChange w:id="3118" w:author="Robert Pasternak" w:date="2021-05-13T11:34:00Z">
                <w:pPr>
                  <w:framePr w:hSpace="141" w:wrap="around" w:vAnchor="text" w:hAnchor="margin" w:y="218"/>
                  <w:jc w:val="center"/>
                </w:pPr>
              </w:pPrChange>
            </w:pPr>
            <w:moveFrom w:id="3119" w:author="kaluz" w:date="2021-05-04T12:44:00Z">
              <w:del w:id="3120" w:author="kaluz" w:date="2021-05-04T13:50:00Z">
                <w:r w:rsidRPr="008416E6">
                  <w:rPr>
                    <w:rPrChange w:id="3121" w:author="Robert Pasternak" w:date="2021-09-07T12:47:00Z">
                      <w:rPr>
                        <w:color w:val="000000"/>
                        <w:sz w:val="22"/>
                        <w:szCs w:val="22"/>
                        <w:u w:val="single"/>
                      </w:rPr>
                    </w:rPrChange>
                  </w:rPr>
                  <w:delText>1,490</w:delText>
                </w:r>
              </w:del>
            </w:moveFrom>
          </w:p>
          <w:p w14:paraId="1629A476" w14:textId="77777777" w:rsidR="00361B44" w:rsidRPr="008416E6" w:rsidRDefault="00361B44">
            <w:pPr>
              <w:spacing w:line="312" w:lineRule="auto"/>
              <w:jc w:val="center"/>
              <w:rPr>
                <w:del w:id="3122" w:author="kaluz" w:date="2021-05-04T13:51:00Z"/>
              </w:rPr>
              <w:pPrChange w:id="3123" w:author="Robert Pasternak" w:date="2021-05-13T11:34:00Z">
                <w:pPr>
                  <w:framePr w:hSpace="141" w:wrap="around" w:vAnchor="text" w:hAnchor="margin" w:y="218"/>
                  <w:jc w:val="center"/>
                </w:pPr>
              </w:pPrChange>
            </w:pPr>
          </w:p>
        </w:tc>
        <w:tc>
          <w:tcPr>
            <w:tcW w:w="680" w:type="dxa"/>
            <w:noWrap/>
            <w:vAlign w:val="center"/>
          </w:tcPr>
          <w:p w14:paraId="56970F38" w14:textId="77777777" w:rsidR="00361B44" w:rsidRPr="008416E6" w:rsidRDefault="00361B44">
            <w:pPr>
              <w:spacing w:line="312" w:lineRule="auto"/>
              <w:jc w:val="center"/>
              <w:rPr>
                <w:del w:id="3124" w:author="kaluz" w:date="2021-05-04T13:50:00Z"/>
                <w:rPrChange w:id="3125" w:author="Robert Pasternak" w:date="2021-09-07T12:47:00Z">
                  <w:rPr>
                    <w:del w:id="3126" w:author="kaluz" w:date="2021-05-04T13:50:00Z"/>
                    <w:color w:val="000000"/>
                    <w:sz w:val="22"/>
                    <w:szCs w:val="22"/>
                  </w:rPr>
                </w:rPrChange>
              </w:rPr>
              <w:pPrChange w:id="3127" w:author="Robert Pasternak" w:date="2021-05-13T11:34:00Z">
                <w:pPr>
                  <w:framePr w:hSpace="141" w:wrap="around" w:vAnchor="text" w:hAnchor="margin" w:y="218"/>
                  <w:jc w:val="center"/>
                </w:pPr>
              </w:pPrChange>
            </w:pPr>
          </w:p>
          <w:p w14:paraId="7C2FB4B3" w14:textId="77777777" w:rsidR="00361B44" w:rsidRPr="008416E6" w:rsidRDefault="00E11DE4">
            <w:pPr>
              <w:spacing w:line="312" w:lineRule="auto"/>
              <w:jc w:val="center"/>
              <w:rPr>
                <w:del w:id="3128" w:author="kaluz" w:date="2021-05-04T13:50:00Z"/>
                <w:rPrChange w:id="3129" w:author="Robert Pasternak" w:date="2021-09-07T12:47:00Z">
                  <w:rPr>
                    <w:del w:id="3130" w:author="kaluz" w:date="2021-05-04T13:50:00Z"/>
                    <w:color w:val="000000"/>
                    <w:sz w:val="22"/>
                    <w:szCs w:val="22"/>
                  </w:rPr>
                </w:rPrChange>
              </w:rPr>
              <w:pPrChange w:id="3131" w:author="Robert Pasternak" w:date="2021-05-13T11:34:00Z">
                <w:pPr>
                  <w:framePr w:hSpace="141" w:wrap="around" w:vAnchor="text" w:hAnchor="margin" w:y="218"/>
                  <w:jc w:val="center"/>
                </w:pPr>
              </w:pPrChange>
            </w:pPr>
            <w:moveFrom w:id="3132" w:author="kaluz" w:date="2021-05-04T12:44:00Z">
              <w:del w:id="3133" w:author="kaluz" w:date="2021-05-04T13:50:00Z">
                <w:r w:rsidRPr="008416E6">
                  <w:rPr>
                    <w:rPrChange w:id="3134" w:author="Robert Pasternak" w:date="2021-09-07T12:47:00Z">
                      <w:rPr>
                        <w:color w:val="000000"/>
                        <w:sz w:val="22"/>
                        <w:szCs w:val="22"/>
                        <w:u w:val="single"/>
                      </w:rPr>
                    </w:rPrChange>
                  </w:rPr>
                  <w:delText>2,033</w:delText>
                </w:r>
              </w:del>
            </w:moveFrom>
          </w:p>
          <w:p w14:paraId="4D3443AB" w14:textId="77777777" w:rsidR="00361B44" w:rsidRPr="008416E6" w:rsidRDefault="00361B44">
            <w:pPr>
              <w:spacing w:line="312" w:lineRule="auto"/>
              <w:jc w:val="center"/>
              <w:rPr>
                <w:del w:id="3135" w:author="kaluz" w:date="2021-05-04T13:51:00Z"/>
              </w:rPr>
              <w:pPrChange w:id="3136" w:author="Robert Pasternak" w:date="2021-05-13T11:34:00Z">
                <w:pPr>
                  <w:framePr w:hSpace="141" w:wrap="around" w:vAnchor="text" w:hAnchor="margin" w:y="218"/>
                  <w:jc w:val="center"/>
                </w:pPr>
              </w:pPrChange>
            </w:pPr>
          </w:p>
        </w:tc>
        <w:tc>
          <w:tcPr>
            <w:tcW w:w="680" w:type="dxa"/>
            <w:noWrap/>
            <w:vAlign w:val="center"/>
          </w:tcPr>
          <w:p w14:paraId="6914CEB6" w14:textId="77777777" w:rsidR="00361B44" w:rsidRPr="008416E6" w:rsidRDefault="00361B44">
            <w:pPr>
              <w:spacing w:line="312" w:lineRule="auto"/>
              <w:jc w:val="center"/>
              <w:rPr>
                <w:del w:id="3137" w:author="kaluz" w:date="2021-05-04T13:50:00Z"/>
                <w:rPrChange w:id="3138" w:author="Robert Pasternak" w:date="2021-09-07T12:47:00Z">
                  <w:rPr>
                    <w:del w:id="3139" w:author="kaluz" w:date="2021-05-04T13:50:00Z"/>
                    <w:color w:val="000000"/>
                    <w:sz w:val="22"/>
                    <w:szCs w:val="22"/>
                  </w:rPr>
                </w:rPrChange>
              </w:rPr>
              <w:pPrChange w:id="3140" w:author="Robert Pasternak" w:date="2021-05-13T11:34:00Z">
                <w:pPr>
                  <w:framePr w:hSpace="141" w:wrap="around" w:vAnchor="text" w:hAnchor="margin" w:y="218"/>
                  <w:jc w:val="center"/>
                </w:pPr>
              </w:pPrChange>
            </w:pPr>
          </w:p>
          <w:p w14:paraId="5E4B02EB" w14:textId="77777777" w:rsidR="00361B44" w:rsidRPr="008416E6" w:rsidRDefault="00E11DE4">
            <w:pPr>
              <w:spacing w:line="312" w:lineRule="auto"/>
              <w:jc w:val="center"/>
              <w:rPr>
                <w:del w:id="3141" w:author="kaluz" w:date="2021-05-04T13:50:00Z"/>
                <w:rPrChange w:id="3142" w:author="Robert Pasternak" w:date="2021-09-07T12:47:00Z">
                  <w:rPr>
                    <w:del w:id="3143" w:author="kaluz" w:date="2021-05-04T13:50:00Z"/>
                    <w:color w:val="000000"/>
                    <w:sz w:val="22"/>
                    <w:szCs w:val="22"/>
                  </w:rPr>
                </w:rPrChange>
              </w:rPr>
              <w:pPrChange w:id="3144" w:author="Robert Pasternak" w:date="2021-05-13T11:34:00Z">
                <w:pPr>
                  <w:framePr w:hSpace="141" w:wrap="around" w:vAnchor="text" w:hAnchor="margin" w:y="218"/>
                  <w:jc w:val="center"/>
                </w:pPr>
              </w:pPrChange>
            </w:pPr>
            <w:moveFrom w:id="3145" w:author="kaluz" w:date="2021-05-04T12:44:00Z">
              <w:del w:id="3146" w:author="kaluz" w:date="2021-05-04T13:50:00Z">
                <w:r w:rsidRPr="008416E6">
                  <w:rPr>
                    <w:rPrChange w:id="3147" w:author="Robert Pasternak" w:date="2021-09-07T12:47:00Z">
                      <w:rPr>
                        <w:color w:val="000000"/>
                        <w:sz w:val="22"/>
                        <w:szCs w:val="22"/>
                        <w:u w:val="single"/>
                      </w:rPr>
                    </w:rPrChange>
                  </w:rPr>
                  <w:delText>1,967</w:delText>
                </w:r>
              </w:del>
            </w:moveFrom>
          </w:p>
          <w:p w14:paraId="7EBBD34D" w14:textId="77777777" w:rsidR="00361B44" w:rsidRPr="008416E6" w:rsidRDefault="00361B44">
            <w:pPr>
              <w:spacing w:line="312" w:lineRule="auto"/>
              <w:jc w:val="center"/>
              <w:rPr>
                <w:del w:id="3148" w:author="kaluz" w:date="2021-05-04T13:51:00Z"/>
              </w:rPr>
              <w:pPrChange w:id="3149" w:author="Robert Pasternak" w:date="2021-05-13T11:34:00Z">
                <w:pPr>
                  <w:framePr w:hSpace="141" w:wrap="around" w:vAnchor="text" w:hAnchor="margin" w:y="218"/>
                  <w:jc w:val="center"/>
                </w:pPr>
              </w:pPrChange>
            </w:pPr>
          </w:p>
        </w:tc>
        <w:tc>
          <w:tcPr>
            <w:tcW w:w="680" w:type="dxa"/>
            <w:vAlign w:val="center"/>
          </w:tcPr>
          <w:p w14:paraId="06A61A53" w14:textId="77777777" w:rsidR="00361B44" w:rsidRPr="008416E6" w:rsidRDefault="00361B44">
            <w:pPr>
              <w:spacing w:line="312" w:lineRule="auto"/>
              <w:jc w:val="center"/>
              <w:rPr>
                <w:del w:id="3150" w:author="kaluz" w:date="2021-05-04T13:50:00Z"/>
                <w:rPrChange w:id="3151" w:author="Robert Pasternak" w:date="2021-09-07T12:47:00Z">
                  <w:rPr>
                    <w:del w:id="3152" w:author="kaluz" w:date="2021-05-04T13:50:00Z"/>
                    <w:color w:val="000000"/>
                    <w:sz w:val="22"/>
                    <w:szCs w:val="22"/>
                  </w:rPr>
                </w:rPrChange>
              </w:rPr>
              <w:pPrChange w:id="3153" w:author="Robert Pasternak" w:date="2021-05-13T11:34:00Z">
                <w:pPr>
                  <w:framePr w:hSpace="141" w:wrap="around" w:vAnchor="text" w:hAnchor="margin" w:y="218"/>
                  <w:jc w:val="center"/>
                </w:pPr>
              </w:pPrChange>
            </w:pPr>
          </w:p>
          <w:p w14:paraId="2D4CA49D" w14:textId="77777777" w:rsidR="00361B44" w:rsidRPr="008416E6" w:rsidRDefault="00E11DE4">
            <w:pPr>
              <w:spacing w:line="312" w:lineRule="auto"/>
              <w:jc w:val="center"/>
              <w:rPr>
                <w:del w:id="3154" w:author="kaluz" w:date="2021-05-04T13:50:00Z"/>
                <w:rPrChange w:id="3155" w:author="Robert Pasternak" w:date="2021-09-07T12:47:00Z">
                  <w:rPr>
                    <w:del w:id="3156" w:author="kaluz" w:date="2021-05-04T13:50:00Z"/>
                    <w:color w:val="000000"/>
                    <w:sz w:val="22"/>
                    <w:szCs w:val="22"/>
                  </w:rPr>
                </w:rPrChange>
              </w:rPr>
              <w:pPrChange w:id="3157" w:author="Robert Pasternak" w:date="2021-05-13T11:34:00Z">
                <w:pPr>
                  <w:framePr w:hSpace="141" w:wrap="around" w:vAnchor="text" w:hAnchor="margin" w:y="218"/>
                  <w:jc w:val="center"/>
                </w:pPr>
              </w:pPrChange>
            </w:pPr>
            <w:moveFrom w:id="3158" w:author="kaluz" w:date="2021-05-04T12:44:00Z">
              <w:del w:id="3159" w:author="kaluz" w:date="2021-05-04T13:50:00Z">
                <w:r w:rsidRPr="008416E6">
                  <w:rPr>
                    <w:rPrChange w:id="3160" w:author="Robert Pasternak" w:date="2021-09-07T12:47:00Z">
                      <w:rPr>
                        <w:color w:val="000000"/>
                        <w:sz w:val="22"/>
                        <w:szCs w:val="22"/>
                        <w:u w:val="single"/>
                      </w:rPr>
                    </w:rPrChange>
                  </w:rPr>
                  <w:delText>2,937</w:delText>
                </w:r>
              </w:del>
            </w:moveFrom>
          </w:p>
          <w:p w14:paraId="7053F94B" w14:textId="77777777" w:rsidR="00361B44" w:rsidRPr="008416E6" w:rsidRDefault="00361B44">
            <w:pPr>
              <w:spacing w:line="312" w:lineRule="auto"/>
              <w:jc w:val="center"/>
              <w:rPr>
                <w:del w:id="3161" w:author="kaluz" w:date="2021-05-04T13:51:00Z"/>
              </w:rPr>
              <w:pPrChange w:id="3162" w:author="Robert Pasternak" w:date="2021-05-13T11:34:00Z">
                <w:pPr>
                  <w:framePr w:hSpace="141" w:wrap="around" w:vAnchor="text" w:hAnchor="margin" w:y="218"/>
                  <w:jc w:val="center"/>
                </w:pPr>
              </w:pPrChange>
            </w:pPr>
          </w:p>
        </w:tc>
        <w:tc>
          <w:tcPr>
            <w:tcW w:w="680" w:type="dxa"/>
            <w:vAlign w:val="center"/>
          </w:tcPr>
          <w:p w14:paraId="608F9F6A" w14:textId="77777777" w:rsidR="00361B44" w:rsidRPr="008416E6" w:rsidRDefault="00361B44">
            <w:pPr>
              <w:spacing w:line="312" w:lineRule="auto"/>
              <w:jc w:val="center"/>
              <w:rPr>
                <w:del w:id="3163" w:author="kaluz" w:date="2021-05-04T13:50:00Z"/>
                <w:rPrChange w:id="3164" w:author="Robert Pasternak" w:date="2021-09-07T12:47:00Z">
                  <w:rPr>
                    <w:del w:id="3165" w:author="kaluz" w:date="2021-05-04T13:50:00Z"/>
                    <w:color w:val="000000"/>
                    <w:sz w:val="22"/>
                    <w:szCs w:val="22"/>
                  </w:rPr>
                </w:rPrChange>
              </w:rPr>
              <w:pPrChange w:id="3166" w:author="Robert Pasternak" w:date="2021-05-13T11:34:00Z">
                <w:pPr>
                  <w:framePr w:hSpace="141" w:wrap="around" w:vAnchor="text" w:hAnchor="margin" w:y="218"/>
                  <w:jc w:val="center"/>
                </w:pPr>
              </w:pPrChange>
            </w:pPr>
          </w:p>
          <w:p w14:paraId="00E39861" w14:textId="77777777" w:rsidR="00361B44" w:rsidRPr="008416E6" w:rsidRDefault="00E11DE4">
            <w:pPr>
              <w:spacing w:line="312" w:lineRule="auto"/>
              <w:jc w:val="center"/>
              <w:rPr>
                <w:del w:id="3167" w:author="kaluz" w:date="2021-05-04T13:50:00Z"/>
                <w:rPrChange w:id="3168" w:author="Robert Pasternak" w:date="2021-09-07T12:47:00Z">
                  <w:rPr>
                    <w:del w:id="3169" w:author="kaluz" w:date="2021-05-04T13:50:00Z"/>
                    <w:color w:val="000000"/>
                    <w:sz w:val="22"/>
                    <w:szCs w:val="22"/>
                  </w:rPr>
                </w:rPrChange>
              </w:rPr>
              <w:pPrChange w:id="3170" w:author="Robert Pasternak" w:date="2021-05-13T11:34:00Z">
                <w:pPr>
                  <w:framePr w:hSpace="141" w:wrap="around" w:vAnchor="text" w:hAnchor="margin" w:y="218"/>
                  <w:jc w:val="center"/>
                </w:pPr>
              </w:pPrChange>
            </w:pPr>
            <w:moveFrom w:id="3171" w:author="kaluz" w:date="2021-05-04T12:44:00Z">
              <w:del w:id="3172" w:author="kaluz" w:date="2021-05-04T13:50:00Z">
                <w:r w:rsidRPr="008416E6">
                  <w:rPr>
                    <w:rPrChange w:id="3173" w:author="Robert Pasternak" w:date="2021-09-07T12:47:00Z">
                      <w:rPr>
                        <w:color w:val="000000"/>
                        <w:sz w:val="22"/>
                        <w:szCs w:val="22"/>
                        <w:u w:val="single"/>
                      </w:rPr>
                    </w:rPrChange>
                  </w:rPr>
                  <w:delText>3,450</w:delText>
                </w:r>
              </w:del>
            </w:moveFrom>
          </w:p>
          <w:p w14:paraId="36595FCF" w14:textId="77777777" w:rsidR="00361B44" w:rsidRPr="008416E6" w:rsidRDefault="00361B44">
            <w:pPr>
              <w:spacing w:line="312" w:lineRule="auto"/>
              <w:jc w:val="center"/>
              <w:rPr>
                <w:del w:id="3174" w:author="kaluz" w:date="2021-05-04T13:51:00Z"/>
              </w:rPr>
              <w:pPrChange w:id="3175" w:author="Robert Pasternak" w:date="2021-05-13T11:34:00Z">
                <w:pPr>
                  <w:framePr w:hSpace="141" w:wrap="around" w:vAnchor="text" w:hAnchor="margin" w:y="218"/>
                  <w:jc w:val="center"/>
                </w:pPr>
              </w:pPrChange>
            </w:pPr>
          </w:p>
        </w:tc>
        <w:tc>
          <w:tcPr>
            <w:tcW w:w="1220" w:type="dxa"/>
            <w:vAlign w:val="center"/>
          </w:tcPr>
          <w:p w14:paraId="1DBD663D" w14:textId="77777777" w:rsidR="00361B44" w:rsidRPr="008416E6" w:rsidRDefault="007A3EC4">
            <w:pPr>
              <w:spacing w:line="312" w:lineRule="auto"/>
              <w:jc w:val="center"/>
              <w:rPr>
                <w:del w:id="3176" w:author="kaluz" w:date="2021-05-04T13:51:00Z"/>
              </w:rPr>
              <w:pPrChange w:id="3177" w:author="Robert Pasternak" w:date="2021-05-13T11:34:00Z">
                <w:pPr>
                  <w:framePr w:hSpace="141" w:wrap="around" w:vAnchor="text" w:hAnchor="margin" w:y="218"/>
                  <w:jc w:val="center"/>
                </w:pPr>
              </w:pPrChange>
            </w:pPr>
            <w:moveFrom w:id="3178" w:author="kaluz" w:date="2021-05-04T12:44:00Z">
              <w:del w:id="3179" w:author="kaluz" w:date="2021-05-04T13:50:00Z">
                <w:r w:rsidRPr="008416E6" w:rsidDel="00084BAE">
                  <w:delText>1,077</w:delText>
                </w:r>
              </w:del>
            </w:moveFrom>
          </w:p>
        </w:tc>
      </w:tr>
    </w:tbl>
    <w:moveFromRangeEnd w:id="3056"/>
    <w:p w14:paraId="797CDED0" w14:textId="77777777" w:rsidR="00361B44" w:rsidRPr="008416E6" w:rsidDel="008B44B7" w:rsidRDefault="00E11DE4">
      <w:pPr>
        <w:shd w:val="clear" w:color="auto" w:fill="FFFFFF"/>
        <w:spacing w:line="312" w:lineRule="auto"/>
        <w:rPr>
          <w:del w:id="3180" w:author="Piotr Szumlak" w:date="2021-07-09T12:46:00Z"/>
          <w:sz w:val="16"/>
          <w:szCs w:val="16"/>
          <w:rPrChange w:id="3181" w:author="Robert Pasternak" w:date="2021-09-07T12:47:00Z">
            <w:rPr>
              <w:del w:id="3182" w:author="Piotr Szumlak" w:date="2021-07-09T12:46:00Z"/>
              <w:rFonts w:ascii="Times" w:hAnsi="Times" w:cs="Arial"/>
              <w:sz w:val="20"/>
              <w:szCs w:val="20"/>
            </w:rPr>
          </w:rPrChange>
        </w:rPr>
        <w:pPrChange w:id="3183" w:author="Robert Pasternak" w:date="2021-05-13T11:34:00Z">
          <w:pPr>
            <w:shd w:val="clear" w:color="auto" w:fill="FFFFFF"/>
          </w:pPr>
        </w:pPrChange>
      </w:pPr>
      <w:del w:id="3184" w:author="Piotr Szumlak" w:date="2021-07-09T12:46:00Z">
        <w:r w:rsidRPr="008416E6" w:rsidDel="008B44B7">
          <w:rPr>
            <w:bCs/>
            <w:i/>
            <w:sz w:val="16"/>
            <w:szCs w:val="16"/>
            <w:rPrChange w:id="3185" w:author="Robert Pasternak" w:date="2021-09-07T12:47:00Z">
              <w:rPr>
                <w:rFonts w:ascii="Times" w:hAnsi="Times" w:cs="Arial"/>
                <w:bCs/>
                <w:i/>
                <w:color w:val="0000FF"/>
                <w:sz w:val="20"/>
                <w:szCs w:val="20"/>
                <w:u w:val="single"/>
              </w:rPr>
            </w:rPrChange>
          </w:rPr>
          <w:delText>Źródło: Urząd Miasta Ostrowca Świętokrzyskiego</w:delText>
        </w:r>
        <w:r w:rsidRPr="008416E6" w:rsidDel="008B44B7">
          <w:rPr>
            <w:bCs/>
            <w:sz w:val="16"/>
            <w:szCs w:val="16"/>
            <w:rPrChange w:id="3186" w:author="Robert Pasternak" w:date="2021-09-07T12:47:00Z">
              <w:rPr>
                <w:rFonts w:ascii="Times" w:hAnsi="Times" w:cs="Arial"/>
                <w:bCs/>
                <w:color w:val="0000FF"/>
                <w:sz w:val="20"/>
                <w:szCs w:val="20"/>
                <w:u w:val="single"/>
              </w:rPr>
            </w:rPrChange>
          </w:rPr>
          <w:delText>.</w:delText>
        </w:r>
      </w:del>
    </w:p>
    <w:tbl>
      <w:tblPr>
        <w:tblpPr w:leftFromText="141" w:rightFromText="141" w:vertAnchor="text" w:horzAnchor="margin" w:tblpXSpec="center" w:tblpY="11"/>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
      <w:tblGrid>
        <w:gridCol w:w="1014"/>
        <w:gridCol w:w="697"/>
        <w:gridCol w:w="709"/>
        <w:gridCol w:w="709"/>
        <w:gridCol w:w="683"/>
        <w:gridCol w:w="684"/>
        <w:gridCol w:w="684"/>
        <w:gridCol w:w="684"/>
        <w:gridCol w:w="642"/>
        <w:gridCol w:w="709"/>
        <w:gridCol w:w="567"/>
        <w:gridCol w:w="1417"/>
        <w:tblGridChange w:id="3187">
          <w:tblGrid>
            <w:gridCol w:w="1014"/>
            <w:gridCol w:w="54"/>
            <w:gridCol w:w="643"/>
            <w:gridCol w:w="54"/>
            <w:gridCol w:w="655"/>
            <w:gridCol w:w="54"/>
            <w:gridCol w:w="655"/>
            <w:gridCol w:w="54"/>
            <w:gridCol w:w="629"/>
            <w:gridCol w:w="66"/>
            <w:gridCol w:w="618"/>
            <w:gridCol w:w="78"/>
            <w:gridCol w:w="606"/>
            <w:gridCol w:w="90"/>
            <w:gridCol w:w="594"/>
            <w:gridCol w:w="102"/>
            <w:gridCol w:w="540"/>
            <w:gridCol w:w="709"/>
            <w:gridCol w:w="567"/>
            <w:gridCol w:w="906"/>
            <w:gridCol w:w="511"/>
            <w:gridCol w:w="125"/>
            <w:gridCol w:w="403"/>
            <w:gridCol w:w="860"/>
          </w:tblGrid>
        </w:tblGridChange>
      </w:tblGrid>
      <w:tr w:rsidR="00FC0A4F" w:rsidRPr="008416E6" w14:paraId="5599BD91" w14:textId="3555BA60" w:rsidTr="00F6046A">
        <w:trPr>
          <w:trHeight w:val="669"/>
          <w:ins w:id="3188" w:author="Piotr Szumlak" w:date="2021-07-09T12:45:00Z"/>
        </w:trPr>
        <w:tc>
          <w:tcPr>
            <w:tcW w:w="1014" w:type="dxa"/>
            <w:shd w:val="clear" w:color="auto" w:fill="DBE5F1" w:themeFill="accent1" w:themeFillTint="33"/>
            <w:vAlign w:val="center"/>
          </w:tcPr>
          <w:p w14:paraId="467CCA6C" w14:textId="77777777" w:rsidR="008E7F6F" w:rsidRPr="008416E6" w:rsidRDefault="008E7F6F" w:rsidP="008E7F6F">
            <w:pPr>
              <w:spacing w:line="312" w:lineRule="auto"/>
              <w:jc w:val="center"/>
              <w:rPr>
                <w:ins w:id="3189" w:author="Piotr Szumlak" w:date="2021-07-09T12:45:00Z"/>
                <w:b/>
                <w:bCs/>
                <w:sz w:val="20"/>
                <w:szCs w:val="20"/>
              </w:rPr>
            </w:pPr>
            <w:ins w:id="3190" w:author="Piotr Szumlak" w:date="2021-07-09T12:45:00Z">
              <w:r w:rsidRPr="008416E6">
                <w:rPr>
                  <w:b/>
                  <w:bCs/>
                  <w:sz w:val="20"/>
                  <w:szCs w:val="20"/>
                </w:rPr>
                <w:t>Rok</w:t>
              </w:r>
            </w:ins>
          </w:p>
        </w:tc>
        <w:tc>
          <w:tcPr>
            <w:tcW w:w="697" w:type="dxa"/>
            <w:shd w:val="clear" w:color="auto" w:fill="DBE5F1" w:themeFill="accent1" w:themeFillTint="33"/>
            <w:noWrap/>
            <w:vAlign w:val="center"/>
          </w:tcPr>
          <w:p w14:paraId="3C6E6AA0" w14:textId="77777777" w:rsidR="008E7F6F" w:rsidRPr="008416E6" w:rsidRDefault="008E7F6F" w:rsidP="008E7F6F">
            <w:pPr>
              <w:spacing w:line="312" w:lineRule="auto"/>
              <w:jc w:val="center"/>
              <w:rPr>
                <w:ins w:id="3191" w:author="Piotr Szumlak" w:date="2021-07-09T12:45:00Z"/>
                <w:b/>
                <w:bCs/>
                <w:sz w:val="20"/>
                <w:szCs w:val="20"/>
              </w:rPr>
            </w:pPr>
            <w:ins w:id="3192" w:author="Piotr Szumlak" w:date="2021-07-09T12:45:00Z">
              <w:r w:rsidRPr="008416E6">
                <w:rPr>
                  <w:b/>
                  <w:bCs/>
                  <w:sz w:val="20"/>
                  <w:szCs w:val="20"/>
                </w:rPr>
                <w:t>2014</w:t>
              </w:r>
            </w:ins>
          </w:p>
        </w:tc>
        <w:tc>
          <w:tcPr>
            <w:tcW w:w="709" w:type="dxa"/>
            <w:shd w:val="clear" w:color="auto" w:fill="DBE5F1" w:themeFill="accent1" w:themeFillTint="33"/>
            <w:noWrap/>
            <w:vAlign w:val="center"/>
          </w:tcPr>
          <w:p w14:paraId="72FD4A59" w14:textId="77777777" w:rsidR="008E7F6F" w:rsidRPr="008416E6" w:rsidRDefault="008E7F6F" w:rsidP="008E7F6F">
            <w:pPr>
              <w:spacing w:line="312" w:lineRule="auto"/>
              <w:jc w:val="center"/>
              <w:rPr>
                <w:ins w:id="3193" w:author="Piotr Szumlak" w:date="2021-07-09T12:45:00Z"/>
                <w:b/>
                <w:bCs/>
                <w:sz w:val="20"/>
                <w:szCs w:val="20"/>
              </w:rPr>
            </w:pPr>
            <w:ins w:id="3194" w:author="Piotr Szumlak" w:date="2021-07-09T12:45:00Z">
              <w:r w:rsidRPr="008416E6">
                <w:rPr>
                  <w:b/>
                  <w:bCs/>
                  <w:sz w:val="20"/>
                  <w:szCs w:val="20"/>
                </w:rPr>
                <w:t>2015</w:t>
              </w:r>
            </w:ins>
          </w:p>
        </w:tc>
        <w:tc>
          <w:tcPr>
            <w:tcW w:w="709" w:type="dxa"/>
            <w:shd w:val="clear" w:color="auto" w:fill="DBE5F1" w:themeFill="accent1" w:themeFillTint="33"/>
            <w:noWrap/>
            <w:vAlign w:val="center"/>
          </w:tcPr>
          <w:p w14:paraId="7A1A2A72" w14:textId="77777777" w:rsidR="008E7F6F" w:rsidRPr="008416E6" w:rsidRDefault="008E7F6F" w:rsidP="008E7F6F">
            <w:pPr>
              <w:spacing w:line="312" w:lineRule="auto"/>
              <w:jc w:val="center"/>
              <w:rPr>
                <w:ins w:id="3195" w:author="Piotr Szumlak" w:date="2021-07-09T12:45:00Z"/>
                <w:b/>
                <w:bCs/>
                <w:sz w:val="20"/>
                <w:szCs w:val="20"/>
              </w:rPr>
            </w:pPr>
            <w:ins w:id="3196" w:author="Piotr Szumlak" w:date="2021-07-09T12:45:00Z">
              <w:r w:rsidRPr="008416E6">
                <w:rPr>
                  <w:b/>
                  <w:bCs/>
                  <w:sz w:val="20"/>
                  <w:szCs w:val="20"/>
                </w:rPr>
                <w:t>2016</w:t>
              </w:r>
            </w:ins>
          </w:p>
        </w:tc>
        <w:tc>
          <w:tcPr>
            <w:tcW w:w="683" w:type="dxa"/>
            <w:shd w:val="clear" w:color="auto" w:fill="DBE5F1" w:themeFill="accent1" w:themeFillTint="33"/>
            <w:vAlign w:val="center"/>
          </w:tcPr>
          <w:p w14:paraId="58DB49D4" w14:textId="77777777" w:rsidR="008E7F6F" w:rsidRPr="008416E6" w:rsidRDefault="008E7F6F" w:rsidP="008E7F6F">
            <w:pPr>
              <w:spacing w:line="312" w:lineRule="auto"/>
              <w:jc w:val="center"/>
              <w:rPr>
                <w:ins w:id="3197" w:author="Piotr Szumlak" w:date="2021-07-09T12:45:00Z"/>
                <w:b/>
                <w:bCs/>
                <w:sz w:val="20"/>
                <w:szCs w:val="20"/>
              </w:rPr>
            </w:pPr>
            <w:ins w:id="3198" w:author="Piotr Szumlak" w:date="2021-07-09T12:45:00Z">
              <w:r w:rsidRPr="008416E6">
                <w:rPr>
                  <w:b/>
                  <w:bCs/>
                  <w:sz w:val="20"/>
                  <w:szCs w:val="20"/>
                </w:rPr>
                <w:t>2017</w:t>
              </w:r>
            </w:ins>
          </w:p>
        </w:tc>
        <w:tc>
          <w:tcPr>
            <w:tcW w:w="684" w:type="dxa"/>
            <w:shd w:val="clear" w:color="auto" w:fill="DBE5F1" w:themeFill="accent1" w:themeFillTint="33"/>
            <w:vAlign w:val="center"/>
          </w:tcPr>
          <w:p w14:paraId="6FAC31F0" w14:textId="77777777" w:rsidR="008E7F6F" w:rsidRPr="008416E6" w:rsidRDefault="008E7F6F" w:rsidP="008E7F6F">
            <w:pPr>
              <w:spacing w:line="312" w:lineRule="auto"/>
              <w:jc w:val="center"/>
              <w:rPr>
                <w:ins w:id="3199" w:author="Piotr Szumlak" w:date="2021-07-09T12:45:00Z"/>
                <w:b/>
                <w:bCs/>
                <w:sz w:val="20"/>
                <w:szCs w:val="20"/>
              </w:rPr>
            </w:pPr>
            <w:ins w:id="3200" w:author="Piotr Szumlak" w:date="2021-07-09T12:45:00Z">
              <w:r w:rsidRPr="008416E6">
                <w:rPr>
                  <w:b/>
                  <w:bCs/>
                  <w:sz w:val="20"/>
                  <w:szCs w:val="20"/>
                </w:rPr>
                <w:t>2018</w:t>
              </w:r>
            </w:ins>
          </w:p>
        </w:tc>
        <w:tc>
          <w:tcPr>
            <w:tcW w:w="684" w:type="dxa"/>
            <w:shd w:val="clear" w:color="auto" w:fill="DBE5F1" w:themeFill="accent1" w:themeFillTint="33"/>
            <w:vAlign w:val="center"/>
          </w:tcPr>
          <w:p w14:paraId="3C04C1EB" w14:textId="77777777" w:rsidR="008E7F6F" w:rsidRPr="008416E6" w:rsidRDefault="008E7F6F" w:rsidP="008E7F6F">
            <w:pPr>
              <w:spacing w:line="312" w:lineRule="auto"/>
              <w:jc w:val="center"/>
              <w:rPr>
                <w:ins w:id="3201" w:author="Piotr Szumlak" w:date="2021-07-09T12:45:00Z"/>
                <w:b/>
                <w:bCs/>
                <w:sz w:val="20"/>
                <w:szCs w:val="20"/>
              </w:rPr>
            </w:pPr>
            <w:ins w:id="3202" w:author="Piotr Szumlak" w:date="2021-07-09T12:45:00Z">
              <w:r w:rsidRPr="008416E6">
                <w:rPr>
                  <w:b/>
                  <w:bCs/>
                  <w:sz w:val="20"/>
                  <w:szCs w:val="20"/>
                </w:rPr>
                <w:t xml:space="preserve">2019 </w:t>
              </w:r>
            </w:ins>
          </w:p>
        </w:tc>
        <w:tc>
          <w:tcPr>
            <w:tcW w:w="684" w:type="dxa"/>
            <w:shd w:val="clear" w:color="auto" w:fill="DBE5F1" w:themeFill="accent1" w:themeFillTint="33"/>
            <w:vAlign w:val="center"/>
          </w:tcPr>
          <w:p w14:paraId="1D90266C" w14:textId="77777777" w:rsidR="008E7F6F" w:rsidRPr="008416E6" w:rsidRDefault="008E7F6F" w:rsidP="008E7F6F">
            <w:pPr>
              <w:spacing w:line="312" w:lineRule="auto"/>
              <w:jc w:val="center"/>
              <w:rPr>
                <w:ins w:id="3203" w:author="Piotr Szumlak" w:date="2021-07-09T12:45:00Z"/>
                <w:b/>
                <w:bCs/>
                <w:sz w:val="20"/>
                <w:szCs w:val="20"/>
              </w:rPr>
            </w:pPr>
            <w:ins w:id="3204" w:author="Piotr Szumlak" w:date="2021-07-09T12:45:00Z">
              <w:r w:rsidRPr="008416E6">
                <w:rPr>
                  <w:b/>
                  <w:bCs/>
                  <w:sz w:val="20"/>
                  <w:szCs w:val="20"/>
                </w:rPr>
                <w:t>2020</w:t>
              </w:r>
            </w:ins>
          </w:p>
        </w:tc>
        <w:tc>
          <w:tcPr>
            <w:tcW w:w="642" w:type="dxa"/>
            <w:tcBorders>
              <w:right w:val="single" w:sz="4" w:space="0" w:color="auto"/>
            </w:tcBorders>
            <w:shd w:val="clear" w:color="auto" w:fill="DBE5F1" w:themeFill="accent1" w:themeFillTint="33"/>
            <w:vAlign w:val="center"/>
          </w:tcPr>
          <w:p w14:paraId="3E1EACBD" w14:textId="77777777" w:rsidR="008E7F6F" w:rsidRPr="008416E6" w:rsidRDefault="008E7F6F" w:rsidP="008E7F6F">
            <w:pPr>
              <w:spacing w:line="312" w:lineRule="auto"/>
              <w:jc w:val="center"/>
              <w:rPr>
                <w:ins w:id="3205" w:author="Piotr Szumlak" w:date="2021-07-09T12:45:00Z"/>
                <w:b/>
                <w:bCs/>
                <w:sz w:val="20"/>
                <w:szCs w:val="20"/>
              </w:rPr>
            </w:pPr>
          </w:p>
          <w:p w14:paraId="39D5AEA5" w14:textId="469AC3F5" w:rsidR="008E7F6F" w:rsidRPr="008416E6" w:rsidRDefault="008E7F6F" w:rsidP="007A298B">
            <w:pPr>
              <w:spacing w:line="312" w:lineRule="auto"/>
              <w:jc w:val="center"/>
              <w:rPr>
                <w:ins w:id="3206" w:author="Piotr Szumlak" w:date="2021-07-09T12:45:00Z"/>
                <w:b/>
                <w:bCs/>
                <w:sz w:val="20"/>
                <w:szCs w:val="20"/>
              </w:rPr>
            </w:pPr>
            <w:ins w:id="3207" w:author="Piotr Szumlak" w:date="2021-07-09T12:45:00Z">
              <w:r w:rsidRPr="008416E6">
                <w:rPr>
                  <w:b/>
                  <w:bCs/>
                  <w:sz w:val="20"/>
                  <w:szCs w:val="20"/>
                </w:rPr>
                <w:t xml:space="preserve">2021 </w:t>
              </w:r>
              <w:r w:rsidRPr="008416E6">
                <w:rPr>
                  <w:b/>
                  <w:bCs/>
                  <w:sz w:val="20"/>
                  <w:szCs w:val="20"/>
                </w:rPr>
                <w:br/>
              </w:r>
              <w:del w:id="3208" w:author="Robert Pasternak" w:date="2024-07-16T12:48:00Z">
                <w:r w:rsidRPr="008416E6" w:rsidDel="008E7F6F">
                  <w:rPr>
                    <w:b/>
                    <w:bCs/>
                    <w:sz w:val="16"/>
                    <w:szCs w:val="16"/>
                  </w:rPr>
                  <w:delText>do dnia 30.04.2021</w:delText>
                </w:r>
              </w:del>
            </w:ins>
          </w:p>
        </w:tc>
        <w:tc>
          <w:tcPr>
            <w:tcW w:w="709" w:type="dxa"/>
            <w:tcBorders>
              <w:left w:val="single" w:sz="4" w:space="0" w:color="auto"/>
              <w:right w:val="single" w:sz="4" w:space="0" w:color="auto"/>
            </w:tcBorders>
            <w:shd w:val="clear" w:color="auto" w:fill="DBE5F1" w:themeFill="accent1" w:themeFillTint="33"/>
            <w:vAlign w:val="center"/>
          </w:tcPr>
          <w:p w14:paraId="57FEA021" w14:textId="07F11724" w:rsidR="008E7F6F" w:rsidDel="00F6046A" w:rsidRDefault="00F6046A">
            <w:pPr>
              <w:widowControl/>
              <w:adjustRightInd/>
              <w:spacing w:line="240" w:lineRule="auto"/>
              <w:jc w:val="center"/>
              <w:textAlignment w:val="auto"/>
              <w:rPr>
                <w:del w:id="3209" w:author="Robert Pasternak" w:date="2024-07-16T12:50:00Z"/>
                <w:b/>
                <w:bCs/>
                <w:sz w:val="20"/>
                <w:szCs w:val="20"/>
              </w:rPr>
              <w:pPrChange w:id="3210" w:author="Robert Pasternak" w:date="2024-07-16T12:50:00Z">
                <w:pPr>
                  <w:framePr w:hSpace="141" w:wrap="around" w:vAnchor="text" w:hAnchor="margin" w:xAlign="center" w:y="11"/>
                  <w:widowControl/>
                  <w:adjustRightInd/>
                  <w:spacing w:line="240" w:lineRule="auto"/>
                  <w:jc w:val="left"/>
                  <w:textAlignment w:val="auto"/>
                </w:pPr>
              </w:pPrChange>
            </w:pPr>
            <w:ins w:id="3211" w:author="Robert Pasternak" w:date="2024-07-16T12:50:00Z">
              <w:r>
                <w:rPr>
                  <w:b/>
                  <w:bCs/>
                  <w:sz w:val="20"/>
                  <w:szCs w:val="20"/>
                </w:rPr>
                <w:t>2022</w:t>
              </w:r>
            </w:ins>
          </w:p>
          <w:p w14:paraId="3FA5D58F" w14:textId="05BF82F4" w:rsidR="008E7F6F" w:rsidRPr="008416E6" w:rsidRDefault="008E7F6F" w:rsidP="007A298B">
            <w:pPr>
              <w:spacing w:line="312" w:lineRule="auto"/>
              <w:jc w:val="center"/>
              <w:rPr>
                <w:ins w:id="3212" w:author="Piotr Szumlak" w:date="2021-07-09T12:45:00Z"/>
                <w:b/>
                <w:bCs/>
                <w:sz w:val="20"/>
                <w:szCs w:val="20"/>
              </w:rPr>
            </w:pPr>
            <w:ins w:id="3213" w:author="Robert Pasternak" w:date="2024-07-16T12:49:00Z">
              <w:r>
                <w:rPr>
                  <w:b/>
                  <w:bCs/>
                  <w:sz w:val="20"/>
                  <w:szCs w:val="20"/>
                </w:rPr>
                <w:t>2022</w:t>
              </w:r>
            </w:ins>
          </w:p>
        </w:tc>
        <w:tc>
          <w:tcPr>
            <w:tcW w:w="567" w:type="dxa"/>
            <w:tcBorders>
              <w:left w:val="single" w:sz="4" w:space="0" w:color="auto"/>
              <w:right w:val="single" w:sz="4" w:space="0" w:color="auto"/>
            </w:tcBorders>
            <w:shd w:val="clear" w:color="auto" w:fill="DBE5F1" w:themeFill="accent1" w:themeFillTint="33"/>
            <w:vAlign w:val="center"/>
          </w:tcPr>
          <w:p w14:paraId="4AB478B4" w14:textId="47117307" w:rsidR="008E7F6F" w:rsidDel="00F6046A" w:rsidRDefault="00F6046A">
            <w:pPr>
              <w:widowControl/>
              <w:adjustRightInd/>
              <w:spacing w:line="240" w:lineRule="auto"/>
              <w:jc w:val="center"/>
              <w:textAlignment w:val="auto"/>
              <w:rPr>
                <w:del w:id="3214" w:author="Robert Pasternak" w:date="2024-07-16T12:50:00Z"/>
                <w:b/>
                <w:bCs/>
                <w:sz w:val="20"/>
                <w:szCs w:val="20"/>
              </w:rPr>
              <w:pPrChange w:id="3215" w:author="Robert Pasternak" w:date="2024-07-16T12:50:00Z">
                <w:pPr>
                  <w:framePr w:hSpace="141" w:wrap="around" w:vAnchor="text" w:hAnchor="margin" w:xAlign="center" w:y="11"/>
                  <w:widowControl/>
                  <w:adjustRightInd/>
                  <w:spacing w:line="240" w:lineRule="auto"/>
                  <w:jc w:val="left"/>
                  <w:textAlignment w:val="auto"/>
                </w:pPr>
              </w:pPrChange>
            </w:pPr>
            <w:ins w:id="3216" w:author="Robert Pasternak" w:date="2024-07-16T12:50:00Z">
              <w:r>
                <w:rPr>
                  <w:b/>
                  <w:bCs/>
                  <w:sz w:val="20"/>
                  <w:szCs w:val="20"/>
                </w:rPr>
                <w:t>2023</w:t>
              </w:r>
            </w:ins>
          </w:p>
          <w:p w14:paraId="39F6C370" w14:textId="1F0F7ECB" w:rsidR="008E7F6F" w:rsidRPr="008416E6" w:rsidRDefault="008E7F6F" w:rsidP="007A298B">
            <w:pPr>
              <w:spacing w:line="312" w:lineRule="auto"/>
              <w:jc w:val="center"/>
              <w:rPr>
                <w:ins w:id="3217" w:author="Piotr Szumlak" w:date="2021-07-09T12:45:00Z"/>
                <w:b/>
                <w:bCs/>
                <w:sz w:val="20"/>
                <w:szCs w:val="20"/>
              </w:rPr>
            </w:pPr>
            <w:ins w:id="3218" w:author="Robert Pasternak" w:date="2024-07-16T12:49:00Z">
              <w:r>
                <w:rPr>
                  <w:b/>
                  <w:bCs/>
                  <w:sz w:val="20"/>
                  <w:szCs w:val="20"/>
                </w:rPr>
                <w:t>2023</w:t>
              </w:r>
            </w:ins>
          </w:p>
        </w:tc>
        <w:tc>
          <w:tcPr>
            <w:tcW w:w="1417" w:type="dxa"/>
            <w:tcBorders>
              <w:left w:val="single" w:sz="4" w:space="0" w:color="auto"/>
            </w:tcBorders>
            <w:shd w:val="clear" w:color="auto" w:fill="DBE5F1" w:themeFill="accent1" w:themeFillTint="33"/>
            <w:vAlign w:val="center"/>
          </w:tcPr>
          <w:p w14:paraId="6BD31F79" w14:textId="22DC4929" w:rsidR="008E7F6F" w:rsidRDefault="00F6046A">
            <w:pPr>
              <w:widowControl/>
              <w:adjustRightInd/>
              <w:spacing w:line="240" w:lineRule="auto"/>
              <w:jc w:val="center"/>
              <w:textAlignment w:val="auto"/>
              <w:rPr>
                <w:b/>
                <w:bCs/>
                <w:sz w:val="20"/>
                <w:szCs w:val="20"/>
              </w:rPr>
              <w:pPrChange w:id="3219" w:author="Robert Pasternak" w:date="2024-07-16T12:50:00Z">
                <w:pPr>
                  <w:framePr w:hSpace="141" w:wrap="around" w:vAnchor="text" w:hAnchor="margin" w:xAlign="center" w:y="11"/>
                  <w:widowControl/>
                  <w:adjustRightInd/>
                  <w:spacing w:line="240" w:lineRule="auto"/>
                  <w:jc w:val="left"/>
                  <w:textAlignment w:val="auto"/>
                </w:pPr>
              </w:pPrChange>
            </w:pPr>
            <w:ins w:id="3220" w:author="Robert Pasternak" w:date="2024-07-16T12:50:00Z">
              <w:r>
                <w:rPr>
                  <w:b/>
                  <w:bCs/>
                  <w:sz w:val="20"/>
                  <w:szCs w:val="20"/>
                </w:rPr>
                <w:t>2024</w:t>
              </w:r>
            </w:ins>
          </w:p>
          <w:p w14:paraId="34DBB59D" w14:textId="0A98CC24" w:rsidR="008E7F6F" w:rsidRPr="008416E6" w:rsidRDefault="00F6046A" w:rsidP="008E7F6F">
            <w:pPr>
              <w:spacing w:line="312" w:lineRule="auto"/>
              <w:jc w:val="center"/>
              <w:rPr>
                <w:ins w:id="3221" w:author="Piotr Szumlak" w:date="2021-07-09T12:45:00Z"/>
                <w:b/>
                <w:bCs/>
                <w:sz w:val="20"/>
                <w:szCs w:val="20"/>
              </w:rPr>
            </w:pPr>
            <w:ins w:id="3222" w:author="Robert Pasternak" w:date="2024-07-16T12:48:00Z">
              <w:r>
                <w:rPr>
                  <w:b/>
                  <w:bCs/>
                  <w:sz w:val="16"/>
                  <w:szCs w:val="16"/>
                </w:rPr>
                <w:t>do dnia 30.06</w:t>
              </w:r>
              <w:r w:rsidR="008E7F6F" w:rsidRPr="008416E6">
                <w:rPr>
                  <w:b/>
                  <w:bCs/>
                  <w:sz w:val="16"/>
                  <w:szCs w:val="16"/>
                </w:rPr>
                <w:t>.202</w:t>
              </w:r>
              <w:r>
                <w:rPr>
                  <w:b/>
                  <w:bCs/>
                  <w:sz w:val="16"/>
                  <w:szCs w:val="16"/>
                </w:rPr>
                <w:t>4</w:t>
              </w:r>
            </w:ins>
          </w:p>
        </w:tc>
      </w:tr>
      <w:tr w:rsidR="008E7F6F" w:rsidRPr="008416E6" w14:paraId="03BA89A8" w14:textId="1CC314C8" w:rsidTr="00F6046A">
        <w:tblPrEx>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ExChange w:id="3223" w:author="Robert Pasternak" w:date="2024-07-16T12:51:00Z">
            <w:tblPrEx>
              <w:tblW w:w="1058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A0" w:firstRow="1" w:lastRow="0" w:firstColumn="1" w:lastColumn="0" w:noHBand="0" w:noVBand="0"/>
            </w:tblPrEx>
          </w:tblPrExChange>
        </w:tblPrEx>
        <w:trPr>
          <w:trHeight w:val="604"/>
          <w:ins w:id="3224" w:author="Piotr Szumlak" w:date="2021-07-09T12:45:00Z"/>
          <w:trPrChange w:id="3225" w:author="Robert Pasternak" w:date="2024-07-16T12:51:00Z">
            <w:trPr>
              <w:trHeight w:val="604"/>
            </w:trPr>
          </w:trPrChange>
        </w:trPr>
        <w:tc>
          <w:tcPr>
            <w:tcW w:w="1014" w:type="dxa"/>
            <w:vAlign w:val="center"/>
            <w:tcPrChange w:id="3226" w:author="Robert Pasternak" w:date="2024-07-16T12:51:00Z">
              <w:tcPr>
                <w:tcW w:w="1131" w:type="dxa"/>
                <w:gridSpan w:val="2"/>
                <w:vAlign w:val="center"/>
              </w:tcPr>
            </w:tcPrChange>
          </w:tcPr>
          <w:p w14:paraId="060A4469" w14:textId="77777777" w:rsidR="008E7F6F" w:rsidRPr="008416E6" w:rsidRDefault="008E7F6F" w:rsidP="008E7F6F">
            <w:pPr>
              <w:spacing w:line="312" w:lineRule="auto"/>
              <w:jc w:val="center"/>
              <w:rPr>
                <w:ins w:id="3227" w:author="Piotr Szumlak" w:date="2021-07-09T12:45:00Z"/>
                <w:b/>
                <w:bCs/>
                <w:sz w:val="20"/>
                <w:szCs w:val="20"/>
              </w:rPr>
            </w:pPr>
            <w:ins w:id="3228" w:author="Piotr Szumlak" w:date="2021-07-09T12:45:00Z">
              <w:r w:rsidRPr="008416E6">
                <w:rPr>
                  <w:b/>
                  <w:bCs/>
                  <w:sz w:val="20"/>
                  <w:szCs w:val="20"/>
                </w:rPr>
                <w:t>20 01 32 masa Mg</w:t>
              </w:r>
            </w:ins>
          </w:p>
        </w:tc>
        <w:tc>
          <w:tcPr>
            <w:tcW w:w="697" w:type="dxa"/>
            <w:noWrap/>
            <w:vAlign w:val="center"/>
            <w:tcPrChange w:id="3229" w:author="Robert Pasternak" w:date="2024-07-16T12:51:00Z">
              <w:tcPr>
                <w:tcW w:w="697" w:type="dxa"/>
                <w:gridSpan w:val="2"/>
                <w:noWrap/>
                <w:vAlign w:val="center"/>
              </w:tcPr>
            </w:tcPrChange>
          </w:tcPr>
          <w:p w14:paraId="52EF36BA" w14:textId="77777777" w:rsidR="008E7F6F" w:rsidRPr="008416E6" w:rsidRDefault="008E7F6F" w:rsidP="008E7F6F">
            <w:pPr>
              <w:spacing w:line="312" w:lineRule="auto"/>
              <w:jc w:val="center"/>
              <w:rPr>
                <w:ins w:id="3230" w:author="Piotr Szumlak" w:date="2021-07-09T12:45:00Z"/>
                <w:sz w:val="20"/>
                <w:szCs w:val="20"/>
                <w:rPrChange w:id="3231" w:author="Robert Pasternak" w:date="2021-09-07T12:47:00Z">
                  <w:rPr>
                    <w:ins w:id="3232" w:author="Piotr Szumlak" w:date="2021-07-09T12:45:00Z"/>
                    <w:color w:val="000000"/>
                    <w:sz w:val="20"/>
                    <w:szCs w:val="20"/>
                  </w:rPr>
                </w:rPrChange>
              </w:rPr>
            </w:pPr>
          </w:p>
          <w:p w14:paraId="3E135B75" w14:textId="77777777" w:rsidR="008E7F6F" w:rsidRPr="008416E6" w:rsidRDefault="008E7F6F" w:rsidP="008E7F6F">
            <w:pPr>
              <w:spacing w:line="312" w:lineRule="auto"/>
              <w:jc w:val="center"/>
              <w:rPr>
                <w:ins w:id="3233" w:author="Piotr Szumlak" w:date="2021-07-09T12:45:00Z"/>
                <w:sz w:val="20"/>
                <w:szCs w:val="20"/>
                <w:rPrChange w:id="3234" w:author="Robert Pasternak" w:date="2021-09-07T12:47:00Z">
                  <w:rPr>
                    <w:ins w:id="3235" w:author="Piotr Szumlak" w:date="2021-07-09T12:45:00Z"/>
                    <w:color w:val="000000"/>
                    <w:sz w:val="20"/>
                    <w:szCs w:val="20"/>
                  </w:rPr>
                </w:rPrChange>
              </w:rPr>
            </w:pPr>
            <w:ins w:id="3236" w:author="Piotr Szumlak" w:date="2021-07-09T12:45:00Z">
              <w:r w:rsidRPr="008416E6">
                <w:rPr>
                  <w:sz w:val="20"/>
                  <w:szCs w:val="20"/>
                  <w:rPrChange w:id="3237" w:author="Robert Pasternak" w:date="2021-09-07T12:47:00Z">
                    <w:rPr>
                      <w:color w:val="000000"/>
                      <w:sz w:val="20"/>
                      <w:szCs w:val="20"/>
                    </w:rPr>
                  </w:rPrChange>
                </w:rPr>
                <w:t>1,490</w:t>
              </w:r>
            </w:ins>
          </w:p>
          <w:p w14:paraId="07A861D6" w14:textId="77777777" w:rsidR="008E7F6F" w:rsidRPr="008416E6" w:rsidRDefault="008E7F6F" w:rsidP="008E7F6F">
            <w:pPr>
              <w:spacing w:line="312" w:lineRule="auto"/>
              <w:jc w:val="center"/>
              <w:rPr>
                <w:ins w:id="3238" w:author="Piotr Szumlak" w:date="2021-07-09T12:45:00Z"/>
                <w:sz w:val="20"/>
                <w:szCs w:val="20"/>
              </w:rPr>
            </w:pPr>
          </w:p>
        </w:tc>
        <w:tc>
          <w:tcPr>
            <w:tcW w:w="709" w:type="dxa"/>
            <w:noWrap/>
            <w:vAlign w:val="center"/>
            <w:tcPrChange w:id="3239" w:author="Robert Pasternak" w:date="2024-07-16T12:51:00Z">
              <w:tcPr>
                <w:tcW w:w="709" w:type="dxa"/>
                <w:gridSpan w:val="2"/>
                <w:noWrap/>
                <w:vAlign w:val="center"/>
              </w:tcPr>
            </w:tcPrChange>
          </w:tcPr>
          <w:p w14:paraId="61BE0969" w14:textId="77777777" w:rsidR="008E7F6F" w:rsidRPr="008416E6" w:rsidRDefault="008E7F6F" w:rsidP="008E7F6F">
            <w:pPr>
              <w:spacing w:line="312" w:lineRule="auto"/>
              <w:jc w:val="center"/>
              <w:rPr>
                <w:ins w:id="3240" w:author="Piotr Szumlak" w:date="2021-07-09T12:45:00Z"/>
                <w:sz w:val="20"/>
                <w:szCs w:val="20"/>
                <w:rPrChange w:id="3241" w:author="Robert Pasternak" w:date="2021-09-07T12:47:00Z">
                  <w:rPr>
                    <w:ins w:id="3242" w:author="Piotr Szumlak" w:date="2021-07-09T12:45:00Z"/>
                    <w:color w:val="000000"/>
                    <w:sz w:val="20"/>
                    <w:szCs w:val="20"/>
                  </w:rPr>
                </w:rPrChange>
              </w:rPr>
            </w:pPr>
          </w:p>
          <w:p w14:paraId="527BE399" w14:textId="77777777" w:rsidR="008E7F6F" w:rsidRPr="008416E6" w:rsidRDefault="008E7F6F" w:rsidP="008E7F6F">
            <w:pPr>
              <w:spacing w:line="312" w:lineRule="auto"/>
              <w:jc w:val="center"/>
              <w:rPr>
                <w:ins w:id="3243" w:author="Piotr Szumlak" w:date="2021-07-09T12:45:00Z"/>
                <w:sz w:val="20"/>
                <w:szCs w:val="20"/>
                <w:rPrChange w:id="3244" w:author="Robert Pasternak" w:date="2021-09-07T12:47:00Z">
                  <w:rPr>
                    <w:ins w:id="3245" w:author="Piotr Szumlak" w:date="2021-07-09T12:45:00Z"/>
                    <w:color w:val="000000"/>
                    <w:sz w:val="20"/>
                    <w:szCs w:val="20"/>
                  </w:rPr>
                </w:rPrChange>
              </w:rPr>
            </w:pPr>
            <w:ins w:id="3246" w:author="Piotr Szumlak" w:date="2021-07-09T12:45:00Z">
              <w:r w:rsidRPr="008416E6">
                <w:rPr>
                  <w:sz w:val="20"/>
                  <w:szCs w:val="20"/>
                  <w:rPrChange w:id="3247" w:author="Robert Pasternak" w:date="2021-09-07T12:47:00Z">
                    <w:rPr>
                      <w:color w:val="000000"/>
                      <w:sz w:val="20"/>
                      <w:szCs w:val="20"/>
                    </w:rPr>
                  </w:rPrChange>
                </w:rPr>
                <w:t>2,033</w:t>
              </w:r>
            </w:ins>
          </w:p>
          <w:p w14:paraId="75D75858" w14:textId="77777777" w:rsidR="008E7F6F" w:rsidRPr="008416E6" w:rsidRDefault="008E7F6F" w:rsidP="008E7F6F">
            <w:pPr>
              <w:spacing w:line="312" w:lineRule="auto"/>
              <w:jc w:val="center"/>
              <w:rPr>
                <w:ins w:id="3248" w:author="Piotr Szumlak" w:date="2021-07-09T12:45:00Z"/>
                <w:sz w:val="20"/>
                <w:szCs w:val="20"/>
              </w:rPr>
            </w:pPr>
          </w:p>
        </w:tc>
        <w:tc>
          <w:tcPr>
            <w:tcW w:w="709" w:type="dxa"/>
            <w:noWrap/>
            <w:vAlign w:val="center"/>
            <w:tcPrChange w:id="3249" w:author="Robert Pasternak" w:date="2024-07-16T12:51:00Z">
              <w:tcPr>
                <w:tcW w:w="709" w:type="dxa"/>
                <w:gridSpan w:val="2"/>
                <w:noWrap/>
                <w:vAlign w:val="center"/>
              </w:tcPr>
            </w:tcPrChange>
          </w:tcPr>
          <w:p w14:paraId="61651A28" w14:textId="77777777" w:rsidR="008E7F6F" w:rsidRPr="008416E6" w:rsidRDefault="008E7F6F" w:rsidP="008E7F6F">
            <w:pPr>
              <w:spacing w:line="312" w:lineRule="auto"/>
              <w:jc w:val="center"/>
              <w:rPr>
                <w:ins w:id="3250" w:author="Piotr Szumlak" w:date="2021-07-09T12:45:00Z"/>
                <w:sz w:val="20"/>
                <w:szCs w:val="20"/>
                <w:rPrChange w:id="3251" w:author="Robert Pasternak" w:date="2021-09-07T12:47:00Z">
                  <w:rPr>
                    <w:ins w:id="3252" w:author="Piotr Szumlak" w:date="2021-07-09T12:45:00Z"/>
                    <w:color w:val="000000"/>
                    <w:sz w:val="20"/>
                    <w:szCs w:val="20"/>
                  </w:rPr>
                </w:rPrChange>
              </w:rPr>
            </w:pPr>
          </w:p>
          <w:p w14:paraId="7EA969D6" w14:textId="77777777" w:rsidR="008E7F6F" w:rsidRPr="008416E6" w:rsidRDefault="008E7F6F" w:rsidP="008E7F6F">
            <w:pPr>
              <w:spacing w:line="312" w:lineRule="auto"/>
              <w:jc w:val="center"/>
              <w:rPr>
                <w:ins w:id="3253" w:author="Piotr Szumlak" w:date="2021-07-09T12:45:00Z"/>
                <w:sz w:val="20"/>
                <w:szCs w:val="20"/>
                <w:rPrChange w:id="3254" w:author="Robert Pasternak" w:date="2021-09-07T12:47:00Z">
                  <w:rPr>
                    <w:ins w:id="3255" w:author="Piotr Szumlak" w:date="2021-07-09T12:45:00Z"/>
                    <w:color w:val="000000"/>
                    <w:sz w:val="20"/>
                    <w:szCs w:val="20"/>
                  </w:rPr>
                </w:rPrChange>
              </w:rPr>
            </w:pPr>
            <w:ins w:id="3256" w:author="Piotr Szumlak" w:date="2021-07-09T12:45:00Z">
              <w:r w:rsidRPr="008416E6">
                <w:rPr>
                  <w:sz w:val="20"/>
                  <w:szCs w:val="20"/>
                  <w:rPrChange w:id="3257" w:author="Robert Pasternak" w:date="2021-09-07T12:47:00Z">
                    <w:rPr>
                      <w:color w:val="000000"/>
                      <w:sz w:val="20"/>
                      <w:szCs w:val="20"/>
                    </w:rPr>
                  </w:rPrChange>
                </w:rPr>
                <w:t>1,967</w:t>
              </w:r>
            </w:ins>
          </w:p>
          <w:p w14:paraId="444E39DE" w14:textId="77777777" w:rsidR="008E7F6F" w:rsidRPr="008416E6" w:rsidRDefault="008E7F6F" w:rsidP="008E7F6F">
            <w:pPr>
              <w:spacing w:line="312" w:lineRule="auto"/>
              <w:jc w:val="center"/>
              <w:rPr>
                <w:ins w:id="3258" w:author="Piotr Szumlak" w:date="2021-07-09T12:45:00Z"/>
                <w:sz w:val="20"/>
                <w:szCs w:val="20"/>
              </w:rPr>
            </w:pPr>
          </w:p>
        </w:tc>
        <w:tc>
          <w:tcPr>
            <w:tcW w:w="683" w:type="dxa"/>
            <w:vAlign w:val="center"/>
            <w:tcPrChange w:id="3259" w:author="Robert Pasternak" w:date="2024-07-16T12:51:00Z">
              <w:tcPr>
                <w:tcW w:w="708" w:type="dxa"/>
                <w:gridSpan w:val="2"/>
                <w:vAlign w:val="center"/>
              </w:tcPr>
            </w:tcPrChange>
          </w:tcPr>
          <w:p w14:paraId="080ECEB2" w14:textId="77777777" w:rsidR="008E7F6F" w:rsidRPr="008416E6" w:rsidRDefault="008E7F6F" w:rsidP="008E7F6F">
            <w:pPr>
              <w:spacing w:line="312" w:lineRule="auto"/>
              <w:jc w:val="center"/>
              <w:rPr>
                <w:ins w:id="3260" w:author="Piotr Szumlak" w:date="2021-07-09T12:45:00Z"/>
                <w:sz w:val="20"/>
                <w:szCs w:val="20"/>
                <w:rPrChange w:id="3261" w:author="Robert Pasternak" w:date="2021-09-07T12:47:00Z">
                  <w:rPr>
                    <w:ins w:id="3262" w:author="Piotr Szumlak" w:date="2021-07-09T12:45:00Z"/>
                    <w:color w:val="000000"/>
                    <w:sz w:val="20"/>
                    <w:szCs w:val="20"/>
                  </w:rPr>
                </w:rPrChange>
              </w:rPr>
            </w:pPr>
          </w:p>
          <w:p w14:paraId="3B1C3C5C" w14:textId="77777777" w:rsidR="008E7F6F" w:rsidRPr="008416E6" w:rsidRDefault="008E7F6F" w:rsidP="008E7F6F">
            <w:pPr>
              <w:spacing w:line="312" w:lineRule="auto"/>
              <w:jc w:val="center"/>
              <w:rPr>
                <w:ins w:id="3263" w:author="Piotr Szumlak" w:date="2021-07-09T12:45:00Z"/>
                <w:sz w:val="20"/>
                <w:szCs w:val="20"/>
                <w:rPrChange w:id="3264" w:author="Robert Pasternak" w:date="2021-09-07T12:47:00Z">
                  <w:rPr>
                    <w:ins w:id="3265" w:author="Piotr Szumlak" w:date="2021-07-09T12:45:00Z"/>
                    <w:color w:val="000000"/>
                    <w:sz w:val="20"/>
                    <w:szCs w:val="20"/>
                  </w:rPr>
                </w:rPrChange>
              </w:rPr>
            </w:pPr>
            <w:ins w:id="3266" w:author="Piotr Szumlak" w:date="2021-07-09T12:45:00Z">
              <w:r w:rsidRPr="008416E6">
                <w:rPr>
                  <w:sz w:val="20"/>
                  <w:szCs w:val="20"/>
                  <w:rPrChange w:id="3267" w:author="Robert Pasternak" w:date="2021-09-07T12:47:00Z">
                    <w:rPr>
                      <w:color w:val="000000"/>
                      <w:sz w:val="20"/>
                      <w:szCs w:val="20"/>
                    </w:rPr>
                  </w:rPrChange>
                </w:rPr>
                <w:t>2,937</w:t>
              </w:r>
            </w:ins>
          </w:p>
          <w:p w14:paraId="45446A04" w14:textId="77777777" w:rsidR="008E7F6F" w:rsidRPr="008416E6" w:rsidRDefault="008E7F6F" w:rsidP="008E7F6F">
            <w:pPr>
              <w:spacing w:line="312" w:lineRule="auto"/>
              <w:jc w:val="center"/>
              <w:rPr>
                <w:ins w:id="3268" w:author="Piotr Szumlak" w:date="2021-07-09T12:45:00Z"/>
                <w:sz w:val="20"/>
                <w:szCs w:val="20"/>
              </w:rPr>
            </w:pPr>
          </w:p>
        </w:tc>
        <w:tc>
          <w:tcPr>
            <w:tcW w:w="684" w:type="dxa"/>
            <w:vAlign w:val="center"/>
            <w:tcPrChange w:id="3269" w:author="Robert Pasternak" w:date="2024-07-16T12:51:00Z">
              <w:tcPr>
                <w:tcW w:w="709" w:type="dxa"/>
                <w:gridSpan w:val="2"/>
                <w:vAlign w:val="center"/>
              </w:tcPr>
            </w:tcPrChange>
          </w:tcPr>
          <w:p w14:paraId="6CA3F810" w14:textId="77777777" w:rsidR="008E7F6F" w:rsidRPr="008416E6" w:rsidRDefault="008E7F6F" w:rsidP="008E7F6F">
            <w:pPr>
              <w:spacing w:line="312" w:lineRule="auto"/>
              <w:jc w:val="center"/>
              <w:rPr>
                <w:ins w:id="3270" w:author="Piotr Szumlak" w:date="2021-07-09T12:45:00Z"/>
                <w:sz w:val="20"/>
                <w:szCs w:val="20"/>
                <w:rPrChange w:id="3271" w:author="Robert Pasternak" w:date="2021-09-07T12:47:00Z">
                  <w:rPr>
                    <w:ins w:id="3272" w:author="Piotr Szumlak" w:date="2021-07-09T12:45:00Z"/>
                    <w:color w:val="000000"/>
                    <w:sz w:val="20"/>
                    <w:szCs w:val="20"/>
                  </w:rPr>
                </w:rPrChange>
              </w:rPr>
            </w:pPr>
          </w:p>
          <w:p w14:paraId="69706B21" w14:textId="77777777" w:rsidR="008E7F6F" w:rsidRPr="008416E6" w:rsidRDefault="008E7F6F" w:rsidP="008E7F6F">
            <w:pPr>
              <w:spacing w:line="312" w:lineRule="auto"/>
              <w:jc w:val="center"/>
              <w:rPr>
                <w:ins w:id="3273" w:author="Piotr Szumlak" w:date="2021-07-09T12:45:00Z"/>
                <w:sz w:val="20"/>
                <w:szCs w:val="20"/>
                <w:rPrChange w:id="3274" w:author="Robert Pasternak" w:date="2021-09-07T12:47:00Z">
                  <w:rPr>
                    <w:ins w:id="3275" w:author="Piotr Szumlak" w:date="2021-07-09T12:45:00Z"/>
                    <w:color w:val="000000"/>
                    <w:sz w:val="20"/>
                    <w:szCs w:val="20"/>
                  </w:rPr>
                </w:rPrChange>
              </w:rPr>
            </w:pPr>
            <w:ins w:id="3276" w:author="Piotr Szumlak" w:date="2021-07-09T12:45:00Z">
              <w:r w:rsidRPr="008416E6">
                <w:rPr>
                  <w:sz w:val="20"/>
                  <w:szCs w:val="20"/>
                  <w:rPrChange w:id="3277" w:author="Robert Pasternak" w:date="2021-09-07T12:47:00Z">
                    <w:rPr>
                      <w:color w:val="000000"/>
                      <w:sz w:val="20"/>
                      <w:szCs w:val="20"/>
                    </w:rPr>
                  </w:rPrChange>
                </w:rPr>
                <w:t>3,450</w:t>
              </w:r>
            </w:ins>
          </w:p>
          <w:p w14:paraId="18CAD1CB" w14:textId="77777777" w:rsidR="008E7F6F" w:rsidRPr="008416E6" w:rsidRDefault="008E7F6F" w:rsidP="008E7F6F">
            <w:pPr>
              <w:spacing w:line="312" w:lineRule="auto"/>
              <w:jc w:val="center"/>
              <w:rPr>
                <w:ins w:id="3278" w:author="Piotr Szumlak" w:date="2021-07-09T12:45:00Z"/>
                <w:sz w:val="20"/>
                <w:szCs w:val="20"/>
              </w:rPr>
            </w:pPr>
          </w:p>
        </w:tc>
        <w:tc>
          <w:tcPr>
            <w:tcW w:w="684" w:type="dxa"/>
            <w:vAlign w:val="center"/>
            <w:tcPrChange w:id="3279" w:author="Robert Pasternak" w:date="2024-07-16T12:51:00Z">
              <w:tcPr>
                <w:tcW w:w="709" w:type="dxa"/>
                <w:gridSpan w:val="2"/>
                <w:vAlign w:val="center"/>
              </w:tcPr>
            </w:tcPrChange>
          </w:tcPr>
          <w:p w14:paraId="37DF1570" w14:textId="77777777" w:rsidR="008E7F6F" w:rsidRPr="008416E6" w:rsidRDefault="008E7F6F" w:rsidP="008E7F6F">
            <w:pPr>
              <w:spacing w:line="312" w:lineRule="auto"/>
              <w:jc w:val="center"/>
              <w:rPr>
                <w:ins w:id="3280" w:author="Piotr Szumlak" w:date="2021-07-09T12:45:00Z"/>
                <w:sz w:val="20"/>
                <w:szCs w:val="20"/>
              </w:rPr>
            </w:pPr>
            <w:ins w:id="3281" w:author="Piotr Szumlak" w:date="2021-07-09T12:45:00Z">
              <w:r w:rsidRPr="008416E6">
                <w:rPr>
                  <w:sz w:val="20"/>
                  <w:szCs w:val="20"/>
                </w:rPr>
                <w:t>3,439</w:t>
              </w:r>
            </w:ins>
          </w:p>
        </w:tc>
        <w:tc>
          <w:tcPr>
            <w:tcW w:w="684" w:type="dxa"/>
            <w:vAlign w:val="center"/>
            <w:tcPrChange w:id="3282" w:author="Robert Pasternak" w:date="2024-07-16T12:51:00Z">
              <w:tcPr>
                <w:tcW w:w="709" w:type="dxa"/>
                <w:gridSpan w:val="2"/>
                <w:vAlign w:val="center"/>
              </w:tcPr>
            </w:tcPrChange>
          </w:tcPr>
          <w:p w14:paraId="0446487A" w14:textId="77777777" w:rsidR="008E7F6F" w:rsidRPr="008416E6" w:rsidRDefault="008E7F6F" w:rsidP="008E7F6F">
            <w:pPr>
              <w:spacing w:line="312" w:lineRule="auto"/>
              <w:jc w:val="center"/>
              <w:rPr>
                <w:ins w:id="3283" w:author="Piotr Szumlak" w:date="2021-07-09T12:45:00Z"/>
                <w:sz w:val="20"/>
                <w:szCs w:val="20"/>
              </w:rPr>
            </w:pPr>
            <w:ins w:id="3284" w:author="Piotr Szumlak" w:date="2021-07-09T12:45:00Z">
              <w:r w:rsidRPr="008416E6">
                <w:rPr>
                  <w:sz w:val="20"/>
                  <w:szCs w:val="20"/>
                </w:rPr>
                <w:t>0,611</w:t>
              </w:r>
            </w:ins>
          </w:p>
        </w:tc>
        <w:tc>
          <w:tcPr>
            <w:tcW w:w="642" w:type="dxa"/>
            <w:tcBorders>
              <w:right w:val="single" w:sz="4" w:space="0" w:color="auto"/>
            </w:tcBorders>
            <w:vAlign w:val="center"/>
            <w:tcPrChange w:id="3285" w:author="Robert Pasternak" w:date="2024-07-16T12:51:00Z">
              <w:tcPr>
                <w:tcW w:w="2959" w:type="dxa"/>
                <w:gridSpan w:val="4"/>
                <w:tcBorders>
                  <w:right w:val="single" w:sz="4" w:space="0" w:color="auto"/>
                </w:tcBorders>
                <w:vAlign w:val="center"/>
              </w:tcPr>
            </w:tcPrChange>
          </w:tcPr>
          <w:p w14:paraId="17571B2F" w14:textId="239C72BA" w:rsidR="008E7F6F" w:rsidRPr="008416E6" w:rsidRDefault="008E7F6F" w:rsidP="008E7F6F">
            <w:pPr>
              <w:spacing w:line="312" w:lineRule="auto"/>
              <w:jc w:val="center"/>
              <w:rPr>
                <w:ins w:id="3286" w:author="Piotr Szumlak" w:date="2021-07-09T12:45:00Z"/>
                <w:sz w:val="20"/>
                <w:szCs w:val="20"/>
              </w:rPr>
            </w:pPr>
            <w:ins w:id="3287" w:author="Robert Pasternak" w:date="2024-07-16T12:49:00Z">
              <w:r>
                <w:rPr>
                  <w:sz w:val="20"/>
                  <w:szCs w:val="20"/>
                </w:rPr>
                <w:t>0,244</w:t>
              </w:r>
            </w:ins>
            <w:ins w:id="3288" w:author="Piotr Szumlak" w:date="2021-07-09T12:45:00Z">
              <w:del w:id="3289" w:author="Robert Pasternak" w:date="2024-07-16T12:49:00Z">
                <w:r w:rsidRPr="008416E6" w:rsidDel="008E7F6F">
                  <w:rPr>
                    <w:sz w:val="20"/>
                    <w:szCs w:val="20"/>
                  </w:rPr>
                  <w:delText>0,1</w:delText>
                </w:r>
              </w:del>
            </w:ins>
            <w:ins w:id="3290" w:author="Piotr Szumlak" w:date="2021-07-09T12:46:00Z">
              <w:del w:id="3291" w:author="Robert Pasternak" w:date="2024-07-16T12:49:00Z">
                <w:r w:rsidRPr="008416E6" w:rsidDel="008E7F6F">
                  <w:rPr>
                    <w:sz w:val="20"/>
                    <w:szCs w:val="20"/>
                  </w:rPr>
                  <w:delText>00</w:delText>
                </w:r>
              </w:del>
            </w:ins>
          </w:p>
        </w:tc>
        <w:tc>
          <w:tcPr>
            <w:tcW w:w="709" w:type="dxa"/>
            <w:tcBorders>
              <w:left w:val="single" w:sz="4" w:space="0" w:color="auto"/>
              <w:right w:val="single" w:sz="4" w:space="0" w:color="auto"/>
            </w:tcBorders>
            <w:vAlign w:val="center"/>
            <w:tcPrChange w:id="3292" w:author="Robert Pasternak" w:date="2024-07-16T12:51:00Z">
              <w:tcPr>
                <w:tcW w:w="698" w:type="dxa"/>
                <w:gridSpan w:val="2"/>
                <w:tcBorders>
                  <w:left w:val="single" w:sz="4" w:space="0" w:color="auto"/>
                  <w:right w:val="single" w:sz="4" w:space="0" w:color="auto"/>
                </w:tcBorders>
                <w:vAlign w:val="center"/>
              </w:tcPr>
            </w:tcPrChange>
          </w:tcPr>
          <w:p w14:paraId="1F7BD750" w14:textId="43EA11F3" w:rsidR="008E7F6F" w:rsidRPr="008416E6" w:rsidRDefault="008E7F6F" w:rsidP="008E7F6F">
            <w:pPr>
              <w:spacing w:line="312" w:lineRule="auto"/>
              <w:jc w:val="center"/>
              <w:rPr>
                <w:ins w:id="3293" w:author="Piotr Szumlak" w:date="2021-07-09T12:45:00Z"/>
                <w:sz w:val="20"/>
                <w:szCs w:val="20"/>
              </w:rPr>
            </w:pPr>
            <w:ins w:id="3294" w:author="Robert Pasternak" w:date="2024-07-16T12:49:00Z">
              <w:r>
                <w:rPr>
                  <w:sz w:val="20"/>
                  <w:szCs w:val="20"/>
                </w:rPr>
                <w:t>3,251</w:t>
              </w:r>
            </w:ins>
          </w:p>
        </w:tc>
        <w:tc>
          <w:tcPr>
            <w:tcW w:w="567" w:type="dxa"/>
            <w:tcBorders>
              <w:left w:val="single" w:sz="4" w:space="0" w:color="auto"/>
              <w:right w:val="single" w:sz="4" w:space="0" w:color="auto"/>
            </w:tcBorders>
            <w:vAlign w:val="center"/>
            <w:tcPrChange w:id="3295" w:author="Robert Pasternak" w:date="2024-07-16T12:51:00Z">
              <w:tcPr>
                <w:tcW w:w="436" w:type="dxa"/>
                <w:tcBorders>
                  <w:left w:val="single" w:sz="4" w:space="0" w:color="auto"/>
                  <w:right w:val="single" w:sz="4" w:space="0" w:color="auto"/>
                </w:tcBorders>
                <w:vAlign w:val="center"/>
              </w:tcPr>
            </w:tcPrChange>
          </w:tcPr>
          <w:p w14:paraId="076F54BC" w14:textId="307FF568" w:rsidR="008E7F6F" w:rsidRPr="008416E6" w:rsidRDefault="008E7F6F" w:rsidP="008E7F6F">
            <w:pPr>
              <w:spacing w:line="312" w:lineRule="auto"/>
              <w:jc w:val="center"/>
              <w:rPr>
                <w:ins w:id="3296" w:author="Piotr Szumlak" w:date="2021-07-09T12:45:00Z"/>
                <w:sz w:val="20"/>
                <w:szCs w:val="20"/>
              </w:rPr>
            </w:pPr>
            <w:ins w:id="3297" w:author="Robert Pasternak" w:date="2024-07-16T12:49:00Z">
              <w:r>
                <w:rPr>
                  <w:sz w:val="20"/>
                  <w:szCs w:val="20"/>
                </w:rPr>
                <w:t>3,09</w:t>
              </w:r>
            </w:ins>
          </w:p>
        </w:tc>
        <w:tc>
          <w:tcPr>
            <w:tcW w:w="1417" w:type="dxa"/>
            <w:tcBorders>
              <w:left w:val="single" w:sz="4" w:space="0" w:color="auto"/>
            </w:tcBorders>
            <w:vAlign w:val="center"/>
            <w:tcPrChange w:id="3298" w:author="Robert Pasternak" w:date="2024-07-16T12:51:00Z">
              <w:tcPr>
                <w:tcW w:w="413" w:type="dxa"/>
                <w:tcBorders>
                  <w:left w:val="single" w:sz="4" w:space="0" w:color="auto"/>
                </w:tcBorders>
                <w:vAlign w:val="center"/>
              </w:tcPr>
            </w:tcPrChange>
          </w:tcPr>
          <w:p w14:paraId="030100EC" w14:textId="161FE984" w:rsidR="008E7F6F" w:rsidRPr="008416E6" w:rsidRDefault="00F6046A" w:rsidP="008E7F6F">
            <w:pPr>
              <w:spacing w:line="312" w:lineRule="auto"/>
              <w:jc w:val="center"/>
              <w:rPr>
                <w:ins w:id="3299" w:author="Piotr Szumlak" w:date="2021-07-09T12:45:00Z"/>
                <w:sz w:val="20"/>
                <w:szCs w:val="20"/>
              </w:rPr>
            </w:pPr>
            <w:ins w:id="3300" w:author="Robert Pasternak" w:date="2024-07-16T12:49:00Z">
              <w:r>
                <w:rPr>
                  <w:sz w:val="20"/>
                  <w:szCs w:val="20"/>
                </w:rPr>
                <w:t>1,562</w:t>
              </w:r>
            </w:ins>
          </w:p>
        </w:tc>
      </w:tr>
    </w:tbl>
    <w:p w14:paraId="263FB29F" w14:textId="77777777" w:rsidR="008B44B7" w:rsidRPr="008416E6" w:rsidRDefault="008B44B7" w:rsidP="008B44B7">
      <w:pPr>
        <w:shd w:val="clear" w:color="auto" w:fill="FFFFFF"/>
        <w:spacing w:line="312" w:lineRule="auto"/>
        <w:rPr>
          <w:ins w:id="3301" w:author="Piotr Szumlak" w:date="2021-07-09T12:46:00Z"/>
          <w:sz w:val="16"/>
          <w:szCs w:val="16"/>
        </w:rPr>
      </w:pPr>
      <w:ins w:id="3302" w:author="Piotr Szumlak" w:date="2021-07-09T12:46:00Z">
        <w:r w:rsidRPr="008416E6">
          <w:rPr>
            <w:bCs/>
            <w:i/>
            <w:sz w:val="16"/>
            <w:szCs w:val="16"/>
          </w:rPr>
          <w:t>Źródło: Urząd Miasta Ostrowca Świętokrzyskiego</w:t>
        </w:r>
        <w:r w:rsidRPr="008416E6">
          <w:rPr>
            <w:bCs/>
            <w:sz w:val="16"/>
            <w:szCs w:val="16"/>
          </w:rPr>
          <w:t>.</w:t>
        </w:r>
      </w:ins>
    </w:p>
    <w:p w14:paraId="74B44743" w14:textId="77777777" w:rsidR="00361B44" w:rsidRDefault="00E11DE4">
      <w:pPr>
        <w:shd w:val="clear" w:color="auto" w:fill="FFFFFF"/>
        <w:tabs>
          <w:tab w:val="left" w:pos="1053"/>
        </w:tabs>
        <w:spacing w:line="312" w:lineRule="auto"/>
        <w:rPr>
          <w:ins w:id="3303" w:author="Robert Pasternak" w:date="2024-08-05T14:28:00Z"/>
          <w:b/>
          <w:bCs/>
        </w:rPr>
        <w:pPrChange w:id="3304" w:author="Robert Pasternak" w:date="2021-05-13T11:34:00Z">
          <w:pPr>
            <w:shd w:val="clear" w:color="auto" w:fill="FFFFFF"/>
            <w:tabs>
              <w:tab w:val="left" w:pos="1053"/>
            </w:tabs>
          </w:pPr>
        </w:pPrChange>
      </w:pPr>
      <w:r w:rsidRPr="008416E6">
        <w:rPr>
          <w:b/>
          <w:bCs/>
          <w:rPrChange w:id="3305" w:author="Robert Pasternak" w:date="2021-09-07T12:47:00Z">
            <w:rPr>
              <w:rFonts w:ascii="Times" w:hAnsi="Times" w:cs="Arial"/>
              <w:b/>
              <w:bCs/>
              <w:color w:val="0000FF"/>
              <w:u w:val="single"/>
            </w:rPr>
          </w:rPrChange>
        </w:rPr>
        <w:tab/>
      </w:r>
    </w:p>
    <w:p w14:paraId="60E5DE8C" w14:textId="77777777" w:rsidR="00F95C1F" w:rsidRPr="008416E6" w:rsidRDefault="00F95C1F">
      <w:pPr>
        <w:shd w:val="clear" w:color="auto" w:fill="FFFFFF"/>
        <w:tabs>
          <w:tab w:val="left" w:pos="1053"/>
        </w:tabs>
        <w:spacing w:line="312" w:lineRule="auto"/>
        <w:rPr>
          <w:b/>
          <w:bCs/>
          <w:rPrChange w:id="3306" w:author="Robert Pasternak" w:date="2021-09-07T12:47:00Z">
            <w:rPr>
              <w:rFonts w:ascii="Times" w:hAnsi="Times" w:cs="Arial"/>
              <w:b/>
              <w:bCs/>
            </w:rPr>
          </w:rPrChange>
        </w:rPr>
        <w:pPrChange w:id="3307" w:author="Robert Pasternak" w:date="2021-05-13T11:34:00Z">
          <w:pPr>
            <w:shd w:val="clear" w:color="auto" w:fill="FFFFFF"/>
            <w:tabs>
              <w:tab w:val="left" w:pos="1053"/>
            </w:tabs>
          </w:pPr>
        </w:pPrChange>
      </w:pPr>
    </w:p>
    <w:p w14:paraId="431EDCCF" w14:textId="77777777" w:rsidR="00361B44" w:rsidRPr="008416E6" w:rsidRDefault="00E11DE4">
      <w:pPr>
        <w:spacing w:line="312" w:lineRule="auto"/>
        <w:rPr>
          <w:del w:id="3308" w:author="Robert Pasternak" w:date="2021-05-11T10:08:00Z"/>
        </w:rPr>
        <w:pPrChange w:id="3309" w:author="Robert Pasternak" w:date="2021-05-13T11:34:00Z">
          <w:pPr/>
        </w:pPrChange>
      </w:pPr>
      <w:r w:rsidRPr="008416E6">
        <w:rPr>
          <w:rPrChange w:id="3310" w:author="Robert Pasternak" w:date="2021-09-07T12:47:00Z">
            <w:rPr>
              <w:rFonts w:ascii="Times" w:hAnsi="Times" w:cs="Arial"/>
              <w:color w:val="0000FF"/>
              <w:u w:val="single"/>
            </w:rPr>
          </w:rPrChange>
        </w:rPr>
        <w:t>Dane przedstawione w tabelach nr 3 i 4 OPZ zostały przygotowane przez Zamawiającego w oparciu o raporty przekazane przez podmiot</w:t>
      </w:r>
      <w:ins w:id="3311" w:author="Robert Pasternak" w:date="2021-06-18T11:31:00Z">
        <w:r w:rsidR="005F1ED7" w:rsidRPr="008416E6">
          <w:t>y</w:t>
        </w:r>
      </w:ins>
      <w:r w:rsidRPr="008416E6">
        <w:rPr>
          <w:rPrChange w:id="3312" w:author="Robert Pasternak" w:date="2021-09-07T12:47:00Z">
            <w:rPr>
              <w:rFonts w:ascii="Times" w:hAnsi="Times" w:cs="Arial"/>
              <w:color w:val="0000FF"/>
              <w:u w:val="single"/>
            </w:rPr>
          </w:rPrChange>
        </w:rPr>
        <w:t xml:space="preserve"> odbierając</w:t>
      </w:r>
      <w:ins w:id="3313" w:author="Robert Pasternak" w:date="2021-06-18T11:31:00Z">
        <w:r w:rsidR="005F1ED7" w:rsidRPr="008416E6">
          <w:t>e</w:t>
        </w:r>
      </w:ins>
      <w:del w:id="3314" w:author="Robert Pasternak" w:date="2021-06-18T11:31:00Z">
        <w:r w:rsidRPr="008416E6">
          <w:rPr>
            <w:rPrChange w:id="3315" w:author="Robert Pasternak" w:date="2021-09-07T12:47:00Z">
              <w:rPr>
                <w:rFonts w:ascii="Times" w:hAnsi="Times" w:cs="Arial"/>
                <w:color w:val="0000FF"/>
                <w:u w:val="single"/>
              </w:rPr>
            </w:rPrChange>
          </w:rPr>
          <w:delText>y</w:delText>
        </w:r>
      </w:del>
      <w:r w:rsidRPr="008416E6">
        <w:rPr>
          <w:rPrChange w:id="3316" w:author="Robert Pasternak" w:date="2021-09-07T12:47:00Z">
            <w:rPr>
              <w:rFonts w:ascii="Times" w:hAnsi="Times" w:cs="Arial"/>
              <w:color w:val="0000FF"/>
              <w:u w:val="single"/>
            </w:rPr>
          </w:rPrChange>
        </w:rPr>
        <w:t xml:space="preserve"> odpady komunalne z terenu Gminy z nieruchomości, na których zamieszkują mieszkańcy.</w:t>
      </w:r>
    </w:p>
    <w:p w14:paraId="1209DAA0" w14:textId="77777777" w:rsidR="00361B44" w:rsidRPr="008416E6" w:rsidRDefault="00361B44">
      <w:pPr>
        <w:shd w:val="clear" w:color="auto" w:fill="FFFFFF"/>
        <w:spacing w:line="312" w:lineRule="auto"/>
        <w:rPr>
          <w:ins w:id="3317" w:author="Robert Pasternak" w:date="2021-05-13T11:43:00Z"/>
        </w:rPr>
        <w:pPrChange w:id="3318" w:author="Robert Pasternak" w:date="2021-05-13T11:34:00Z">
          <w:pPr>
            <w:shd w:val="clear" w:color="auto" w:fill="FFFFFF"/>
            <w:spacing w:line="360" w:lineRule="auto"/>
          </w:pPr>
        </w:pPrChange>
      </w:pPr>
    </w:p>
    <w:p w14:paraId="1F14F568" w14:textId="77777777" w:rsidR="00361B44" w:rsidRPr="008416E6" w:rsidRDefault="00361B44">
      <w:pPr>
        <w:spacing w:line="312" w:lineRule="auto"/>
        <w:rPr>
          <w:ins w:id="3319" w:author="kaluz" w:date="2021-05-04T12:47:00Z"/>
          <w:del w:id="3320" w:author="Robert Pasternak" w:date="2021-05-11T10:08:00Z"/>
          <w:rPrChange w:id="3321" w:author="Robert Pasternak" w:date="2021-09-07T12:47:00Z">
            <w:rPr>
              <w:ins w:id="3322" w:author="kaluz" w:date="2021-05-04T12:47:00Z"/>
              <w:del w:id="3323" w:author="Robert Pasternak" w:date="2021-05-11T10:08:00Z"/>
              <w:sz w:val="16"/>
              <w:szCs w:val="16"/>
            </w:rPr>
          </w:rPrChange>
        </w:rPr>
        <w:pPrChange w:id="3324" w:author="Robert Pasternak" w:date="2021-05-13T11:34:00Z">
          <w:pPr/>
        </w:pPrChange>
      </w:pPr>
    </w:p>
    <w:p w14:paraId="021762FD" w14:textId="77777777" w:rsidR="00361B44" w:rsidRPr="008416E6" w:rsidRDefault="00361B44">
      <w:pPr>
        <w:spacing w:line="312" w:lineRule="auto"/>
        <w:rPr>
          <w:del w:id="3325" w:author="Robert Pasternak" w:date="2021-06-08T09:20:00Z"/>
          <w:rPrChange w:id="3326" w:author="Robert Pasternak" w:date="2021-09-07T12:47:00Z">
            <w:rPr>
              <w:del w:id="3327" w:author="Robert Pasternak" w:date="2021-06-08T09:20:00Z"/>
              <w:sz w:val="16"/>
              <w:szCs w:val="16"/>
            </w:rPr>
          </w:rPrChange>
        </w:rPr>
        <w:pPrChange w:id="3328" w:author="Robert Pasternak" w:date="2021-05-13T11:34:00Z">
          <w:pPr/>
        </w:pPrChange>
      </w:pPr>
    </w:p>
    <w:p w14:paraId="563D2CF8" w14:textId="77777777" w:rsidR="00361B44" w:rsidRPr="008416E6" w:rsidRDefault="00361B44">
      <w:pPr>
        <w:spacing w:line="312" w:lineRule="auto"/>
        <w:rPr>
          <w:rPrChange w:id="3329" w:author="Robert Pasternak" w:date="2021-09-07T12:47:00Z">
            <w:rPr>
              <w:sz w:val="16"/>
              <w:szCs w:val="16"/>
            </w:rPr>
          </w:rPrChange>
        </w:rPr>
        <w:pPrChange w:id="3330" w:author="Robert Pasternak" w:date="2021-05-13T11:34:00Z">
          <w:pPr/>
        </w:pPrChange>
      </w:pPr>
    </w:p>
    <w:p w14:paraId="03F3149F" w14:textId="77777777" w:rsidR="00361B44" w:rsidRPr="008416E6" w:rsidRDefault="00511CC3">
      <w:pPr>
        <w:pStyle w:val="Akapitzlist"/>
        <w:numPr>
          <w:ilvl w:val="0"/>
          <w:numId w:val="20"/>
        </w:numPr>
        <w:spacing w:line="312" w:lineRule="auto"/>
        <w:rPr>
          <w:b/>
          <w:lang w:eastAsia="en-US"/>
        </w:rPr>
        <w:pPrChange w:id="3331" w:author="Robert Pasternak" w:date="2021-05-13T11:34:00Z">
          <w:pPr>
            <w:pStyle w:val="Akapitzlist"/>
            <w:numPr>
              <w:numId w:val="20"/>
            </w:numPr>
            <w:spacing w:line="360" w:lineRule="auto"/>
            <w:ind w:hanging="360"/>
          </w:pPr>
        </w:pPrChange>
      </w:pPr>
      <w:r w:rsidRPr="008416E6">
        <w:rPr>
          <w:b/>
          <w:lang w:eastAsia="en-US"/>
        </w:rPr>
        <w:t>Obowiązki Wykonawcy w zakresie odbioru</w:t>
      </w:r>
      <w:r w:rsidR="00AF4E1F" w:rsidRPr="008416E6">
        <w:rPr>
          <w:b/>
          <w:lang w:eastAsia="en-US"/>
        </w:rPr>
        <w:t xml:space="preserve"> odpadów</w:t>
      </w:r>
      <w:ins w:id="3332" w:author="Robert Pasternak" w:date="2021-07-01T12:32:00Z">
        <w:r w:rsidR="00D20530" w:rsidRPr="008416E6">
          <w:rPr>
            <w:b/>
            <w:lang w:eastAsia="en-US"/>
          </w:rPr>
          <w:t>:</w:t>
        </w:r>
      </w:ins>
    </w:p>
    <w:p w14:paraId="1F6AB8CF" w14:textId="77777777" w:rsidR="00361B44" w:rsidRPr="008416E6" w:rsidRDefault="00361B44">
      <w:pPr>
        <w:pStyle w:val="Akapitzlist"/>
        <w:spacing w:line="312" w:lineRule="auto"/>
        <w:rPr>
          <w:b/>
          <w:lang w:eastAsia="en-US"/>
        </w:rPr>
        <w:pPrChange w:id="3333" w:author="Robert Pasternak" w:date="2021-05-13T11:34:00Z">
          <w:pPr>
            <w:pStyle w:val="Akapitzlist"/>
            <w:spacing w:line="360" w:lineRule="auto"/>
          </w:pPr>
        </w:pPrChange>
      </w:pPr>
    </w:p>
    <w:p w14:paraId="5C4094A5" w14:textId="77777777" w:rsidR="00361B44" w:rsidRPr="008416E6" w:rsidRDefault="00AF4E1F">
      <w:pPr>
        <w:pStyle w:val="Akapitzlist"/>
        <w:numPr>
          <w:ilvl w:val="0"/>
          <w:numId w:val="21"/>
        </w:numPr>
        <w:autoSpaceDE w:val="0"/>
        <w:autoSpaceDN w:val="0"/>
        <w:spacing w:line="312" w:lineRule="auto"/>
        <w:rPr>
          <w:lang w:eastAsia="en-US"/>
        </w:rPr>
        <w:pPrChange w:id="3334" w:author="Robert Pasternak" w:date="2021-05-13T11:34:00Z">
          <w:pPr>
            <w:pStyle w:val="Akapitzlist"/>
            <w:numPr>
              <w:numId w:val="21"/>
            </w:numPr>
            <w:autoSpaceDE w:val="0"/>
            <w:autoSpaceDN w:val="0"/>
            <w:spacing w:line="360" w:lineRule="auto"/>
            <w:ind w:hanging="360"/>
          </w:pPr>
        </w:pPrChange>
      </w:pPr>
      <w:r w:rsidRPr="008416E6">
        <w:rPr>
          <w:lang w:eastAsia="en-US"/>
        </w:rPr>
        <w:t>Wykonawca jest zobowiązany do:</w:t>
      </w:r>
    </w:p>
    <w:p w14:paraId="349367AB" w14:textId="4732257C" w:rsidR="00361B44" w:rsidRPr="008416E6" w:rsidRDefault="003749EB">
      <w:pPr>
        <w:pStyle w:val="Akapitzlist"/>
        <w:numPr>
          <w:ilvl w:val="0"/>
          <w:numId w:val="2"/>
        </w:numPr>
        <w:autoSpaceDE w:val="0"/>
        <w:autoSpaceDN w:val="0"/>
        <w:spacing w:line="312" w:lineRule="auto"/>
        <w:rPr>
          <w:lang w:eastAsia="en-US"/>
        </w:rPr>
        <w:pPrChange w:id="3335" w:author="Robert Pasternak" w:date="2021-05-13T11:34:00Z">
          <w:pPr>
            <w:pStyle w:val="Akapitzlist"/>
            <w:numPr>
              <w:numId w:val="2"/>
            </w:numPr>
            <w:autoSpaceDE w:val="0"/>
            <w:autoSpaceDN w:val="0"/>
            <w:spacing w:line="360" w:lineRule="auto"/>
            <w:ind w:hanging="360"/>
          </w:pPr>
        </w:pPrChange>
      </w:pPr>
      <w:r w:rsidRPr="008416E6">
        <w:rPr>
          <w:lang w:eastAsia="en-US"/>
        </w:rPr>
        <w:t xml:space="preserve">odbierania odpadów komunalnych </w:t>
      </w:r>
      <w:r w:rsidR="00AF4E1F" w:rsidRPr="008416E6">
        <w:rPr>
          <w:lang w:eastAsia="en-US"/>
        </w:rPr>
        <w:t>z nieruchomości</w:t>
      </w:r>
      <w:r w:rsidR="002A2D95" w:rsidRPr="008416E6">
        <w:rPr>
          <w:lang w:eastAsia="en-US"/>
        </w:rPr>
        <w:t>,</w:t>
      </w:r>
      <w:r w:rsidR="00AF4E1F" w:rsidRPr="008416E6">
        <w:rPr>
          <w:lang w:eastAsia="en-US"/>
        </w:rPr>
        <w:t xml:space="preserve">  na których zamieszkują mieszkańcy</w:t>
      </w:r>
      <w:r w:rsidR="002A2D95" w:rsidRPr="008416E6">
        <w:rPr>
          <w:lang w:eastAsia="en-US"/>
        </w:rPr>
        <w:t>,</w:t>
      </w:r>
      <w:r w:rsidR="00AF4E1F" w:rsidRPr="008416E6">
        <w:rPr>
          <w:lang w:eastAsia="en-US"/>
        </w:rPr>
        <w:t xml:space="preserve"> w sposób systematyczny, nie zakłócający spoczynku nocnego, </w:t>
      </w:r>
      <w:r w:rsidR="00411BDE" w:rsidRPr="008416E6">
        <w:rPr>
          <w:lang w:eastAsia="en-US"/>
        </w:rPr>
        <w:br/>
      </w:r>
      <w:r w:rsidR="00AF4E1F" w:rsidRPr="008416E6">
        <w:rPr>
          <w:lang w:eastAsia="en-US"/>
        </w:rPr>
        <w:t>w dni robocze</w:t>
      </w:r>
      <w:r w:rsidR="00014A06" w:rsidRPr="008416E6">
        <w:rPr>
          <w:lang w:eastAsia="en-US"/>
        </w:rPr>
        <w:t>:</w:t>
      </w:r>
      <w:r w:rsidR="00AF4E1F" w:rsidRPr="008416E6">
        <w:rPr>
          <w:lang w:eastAsia="en-US"/>
        </w:rPr>
        <w:t xml:space="preserve"> od poniedziałku do piątku w godzinach </w:t>
      </w:r>
      <w:r w:rsidR="003716AA" w:rsidRPr="008416E6">
        <w:rPr>
          <w:lang w:eastAsia="en-US"/>
        </w:rPr>
        <w:t>6</w:t>
      </w:r>
      <w:r w:rsidR="00AF4E1F" w:rsidRPr="008416E6">
        <w:rPr>
          <w:lang w:eastAsia="en-US"/>
        </w:rPr>
        <w:t xml:space="preserve">:00 – </w:t>
      </w:r>
      <w:ins w:id="3336" w:author="kaluz" w:date="2021-05-04T12:47:00Z">
        <w:r w:rsidR="00A30B16" w:rsidRPr="008416E6">
          <w:rPr>
            <w:lang w:eastAsia="en-US"/>
          </w:rPr>
          <w:t>1</w:t>
        </w:r>
        <w:del w:id="3337" w:author="Robert Pasternak" w:date="2021-06-18T11:31:00Z">
          <w:r w:rsidR="00A30B16" w:rsidRPr="008416E6" w:rsidDel="005F1ED7">
            <w:rPr>
              <w:lang w:eastAsia="en-US"/>
            </w:rPr>
            <w:delText>6</w:delText>
          </w:r>
        </w:del>
      </w:ins>
      <w:ins w:id="3338" w:author="kaluz" w:date="2021-09-07T03:48:00Z">
        <w:r w:rsidR="00465451" w:rsidRPr="008416E6">
          <w:rPr>
            <w:lang w:eastAsia="en-US"/>
            <w:rPrChange w:id="3339" w:author="Robert Pasternak" w:date="2021-09-07T12:47:00Z">
              <w:rPr>
                <w:color w:val="FF0000"/>
                <w:lang w:eastAsia="en-US"/>
              </w:rPr>
            </w:rPrChange>
          </w:rPr>
          <w:t>9</w:t>
        </w:r>
      </w:ins>
      <w:ins w:id="3340" w:author="Robert Pasternak" w:date="2021-08-26T09:47:00Z">
        <w:del w:id="3341" w:author="kaluz" w:date="2021-09-07T03:48:00Z">
          <w:r w:rsidR="006C3421" w:rsidRPr="008416E6" w:rsidDel="00465451">
            <w:rPr>
              <w:lang w:eastAsia="en-US"/>
            </w:rPr>
            <w:delText>8</w:delText>
          </w:r>
        </w:del>
      </w:ins>
      <w:del w:id="3342" w:author="kaluz" w:date="2021-05-04T12:47:00Z">
        <w:r w:rsidR="00AF4E1F" w:rsidRPr="008416E6" w:rsidDel="00A30B16">
          <w:rPr>
            <w:lang w:eastAsia="en-US"/>
          </w:rPr>
          <w:delText>20</w:delText>
        </w:r>
      </w:del>
      <w:r w:rsidR="00AF4E1F" w:rsidRPr="008416E6">
        <w:rPr>
          <w:lang w:eastAsia="en-US"/>
        </w:rPr>
        <w:t>:00</w:t>
      </w:r>
      <w:ins w:id="3343" w:author="Robert Pasternak" w:date="2021-07-01T12:32:00Z">
        <w:r w:rsidR="00D20530" w:rsidRPr="008416E6">
          <w:rPr>
            <w:lang w:eastAsia="en-US"/>
          </w:rPr>
          <w:t>.</w:t>
        </w:r>
      </w:ins>
      <w:ins w:id="3344" w:author="Piotr Szumlak" w:date="2021-07-08T09:23:00Z">
        <w:r w:rsidR="00445ECF" w:rsidRPr="008416E6">
          <w:rPr>
            <w:lang w:eastAsia="en-US"/>
          </w:rPr>
          <w:t xml:space="preserve"> </w:t>
        </w:r>
      </w:ins>
      <w:ins w:id="3345" w:author="kaluz" w:date="2021-05-04T12:47:00Z">
        <w:del w:id="3346" w:author="Robert Pasternak" w:date="2021-06-07T16:06:00Z">
          <w:r w:rsidR="00E11DE4" w:rsidRPr="008416E6">
            <w:rPr>
              <w:lang w:eastAsia="en-US"/>
              <w:rPrChange w:id="3347" w:author="Robert Pasternak" w:date="2021-09-07T12:47:00Z">
                <w:rPr>
                  <w:color w:val="0000FF"/>
                  <w:u w:val="single"/>
                  <w:lang w:eastAsia="en-US"/>
                </w:rPr>
              </w:rPrChange>
            </w:rPr>
            <w:delText>(lub 17</w:delText>
          </w:r>
        </w:del>
      </w:ins>
      <w:ins w:id="3348" w:author="kaluz" w:date="2021-05-04T12:48:00Z">
        <w:del w:id="3349" w:author="Robert Pasternak" w:date="2021-06-07T16:06:00Z">
          <w:r w:rsidR="00E11DE4" w:rsidRPr="008416E6">
            <w:rPr>
              <w:lang w:eastAsia="en-US"/>
              <w:rPrChange w:id="3350" w:author="Robert Pasternak" w:date="2021-09-07T12:47:00Z">
                <w:rPr>
                  <w:color w:val="0000FF"/>
                  <w:u w:val="single"/>
                  <w:lang w:eastAsia="en-US"/>
                </w:rPr>
              </w:rPrChange>
            </w:rPr>
            <w:delText>:00)</w:delText>
          </w:r>
        </w:del>
      </w:ins>
      <w:del w:id="3351" w:author="Robert Pasternak" w:date="2021-06-07T16:06:00Z">
        <w:r w:rsidR="00E11DE4" w:rsidRPr="008416E6">
          <w:rPr>
            <w:lang w:eastAsia="en-US"/>
            <w:rPrChange w:id="3352" w:author="Robert Pasternak" w:date="2021-09-07T12:47:00Z">
              <w:rPr>
                <w:color w:val="0000FF"/>
                <w:u w:val="single"/>
                <w:lang w:eastAsia="en-US"/>
              </w:rPr>
            </w:rPrChange>
          </w:rPr>
          <w:delText>;</w:delText>
        </w:r>
      </w:del>
      <w:del w:id="3353" w:author="kaluz" w:date="2021-05-04T12:47:00Z">
        <w:r w:rsidR="00AF4E1F" w:rsidRPr="008416E6" w:rsidDel="00A30B16">
          <w:rPr>
            <w:lang w:eastAsia="en-US"/>
          </w:rPr>
          <w:delText>(</w:delText>
        </w:r>
      </w:del>
      <w:del w:id="3354" w:author="Robert Pasternak" w:date="2021-07-01T12:32:00Z">
        <w:r w:rsidR="00AF4E1F" w:rsidRPr="008416E6" w:rsidDel="00D20530">
          <w:rPr>
            <w:lang w:eastAsia="en-US"/>
          </w:rPr>
          <w:delText>d</w:delText>
        </w:r>
      </w:del>
      <w:ins w:id="3355" w:author="Robert Pasternak" w:date="2021-07-01T12:32:00Z">
        <w:r w:rsidR="00D20530" w:rsidRPr="008416E6">
          <w:rPr>
            <w:lang w:eastAsia="en-US"/>
          </w:rPr>
          <w:t>D</w:t>
        </w:r>
      </w:ins>
      <w:r w:rsidR="00AF4E1F" w:rsidRPr="008416E6">
        <w:rPr>
          <w:lang w:eastAsia="en-US"/>
        </w:rPr>
        <w:t xml:space="preserve">opuszcza się </w:t>
      </w:r>
      <w:ins w:id="3356" w:author="Robert Pasternak" w:date="2021-06-07T16:06:00Z">
        <w:r w:rsidR="00D26B7F" w:rsidRPr="008416E6">
          <w:rPr>
            <w:lang w:eastAsia="en-US"/>
          </w:rPr>
          <w:br/>
        </w:r>
      </w:ins>
      <w:del w:id="3357" w:author="kaluz" w:date="2021-05-04T12:48:00Z">
        <w:r w:rsidRPr="008416E6" w:rsidDel="00412B21">
          <w:rPr>
            <w:lang w:eastAsia="en-US"/>
          </w:rPr>
          <w:br/>
        </w:r>
      </w:del>
      <w:r w:rsidR="00AF4E1F" w:rsidRPr="008416E6">
        <w:rPr>
          <w:lang w:eastAsia="en-US"/>
        </w:rPr>
        <w:t xml:space="preserve">w szczególnie uzasadnionych przypadkach i po wcześniejszym uzgodnieniu </w:t>
      </w:r>
      <w:ins w:id="3358" w:author="Robert Pasternak" w:date="2021-06-07T16:07:00Z">
        <w:r w:rsidR="00D26B7F" w:rsidRPr="008416E6">
          <w:rPr>
            <w:lang w:eastAsia="en-US"/>
          </w:rPr>
          <w:br/>
        </w:r>
      </w:ins>
      <w:del w:id="3359" w:author="kaluz" w:date="2021-05-04T12:48:00Z">
        <w:r w:rsidRPr="008416E6" w:rsidDel="00412B21">
          <w:rPr>
            <w:lang w:eastAsia="en-US"/>
          </w:rPr>
          <w:br/>
        </w:r>
      </w:del>
      <w:r w:rsidR="00AF4E1F" w:rsidRPr="008416E6">
        <w:rPr>
          <w:lang w:eastAsia="en-US"/>
        </w:rPr>
        <w:t>z Zamawiają</w:t>
      </w:r>
      <w:r w:rsidR="002A2D95" w:rsidRPr="008416E6">
        <w:rPr>
          <w:lang w:eastAsia="en-US"/>
        </w:rPr>
        <w:t>cym odbieranie odpadów w soboty</w:t>
      </w:r>
      <w:r w:rsidR="003441C5" w:rsidRPr="008416E6">
        <w:rPr>
          <w:lang w:eastAsia="en-US"/>
        </w:rPr>
        <w:t xml:space="preserve"> bądź inne dni wolne </w:t>
      </w:r>
      <w:ins w:id="3360" w:author="kaluz" w:date="2021-05-04T12:48:00Z">
        <w:r w:rsidR="00412B21" w:rsidRPr="008416E6">
          <w:rPr>
            <w:lang w:eastAsia="en-US"/>
          </w:rPr>
          <w:br/>
        </w:r>
      </w:ins>
      <w:r w:rsidR="003441C5" w:rsidRPr="008416E6">
        <w:rPr>
          <w:lang w:eastAsia="en-US"/>
        </w:rPr>
        <w:t>od pracy</w:t>
      </w:r>
      <w:ins w:id="3361" w:author="Robert Pasternak" w:date="2021-06-07T16:08:00Z">
        <w:r w:rsidR="00D26B7F" w:rsidRPr="008416E6">
          <w:rPr>
            <w:lang w:eastAsia="en-US"/>
          </w:rPr>
          <w:t>. Odbiór odpadów po godzinie 1</w:t>
        </w:r>
      </w:ins>
      <w:ins w:id="3362" w:author="kaluz" w:date="2021-09-07T03:48:00Z">
        <w:r w:rsidR="00465451" w:rsidRPr="008416E6">
          <w:rPr>
            <w:lang w:eastAsia="en-US"/>
            <w:rPrChange w:id="3363" w:author="Robert Pasternak" w:date="2021-09-07T12:47:00Z">
              <w:rPr>
                <w:color w:val="FF0000"/>
                <w:lang w:eastAsia="en-US"/>
              </w:rPr>
            </w:rPrChange>
          </w:rPr>
          <w:t>9</w:t>
        </w:r>
      </w:ins>
      <w:ins w:id="3364" w:author="Robert Pasternak" w:date="2021-08-26T09:48:00Z">
        <w:del w:id="3365" w:author="kaluz" w:date="2021-09-07T03:48:00Z">
          <w:r w:rsidR="007B6CAB" w:rsidRPr="008416E6" w:rsidDel="00465451">
            <w:rPr>
              <w:lang w:eastAsia="en-US"/>
            </w:rPr>
            <w:delText>8</w:delText>
          </w:r>
        </w:del>
      </w:ins>
      <w:ins w:id="3366" w:author="Robert Pasternak" w:date="2021-06-07T16:08:00Z">
        <w:r w:rsidR="00D26B7F" w:rsidRPr="008416E6">
          <w:rPr>
            <w:lang w:eastAsia="en-US"/>
          </w:rPr>
          <w:t>:00 traktowan</w:t>
        </w:r>
      </w:ins>
      <w:ins w:id="3367" w:author="Piotr Szumlak" w:date="2021-07-08T09:24:00Z">
        <w:r w:rsidR="00445ECF" w:rsidRPr="008416E6">
          <w:rPr>
            <w:lang w:eastAsia="en-US"/>
          </w:rPr>
          <w:t>y</w:t>
        </w:r>
      </w:ins>
      <w:ins w:id="3368" w:author="Robert Pasternak" w:date="2021-06-07T16:08:00Z">
        <w:del w:id="3369" w:author="Piotr Szumlak" w:date="2021-07-08T09:24:00Z">
          <w:r w:rsidR="00D26B7F" w:rsidRPr="008416E6" w:rsidDel="00445ECF">
            <w:rPr>
              <w:lang w:eastAsia="en-US"/>
            </w:rPr>
            <w:delText>e</w:delText>
          </w:r>
        </w:del>
        <w:r w:rsidR="00D26B7F" w:rsidRPr="008416E6">
          <w:rPr>
            <w:lang w:eastAsia="en-US"/>
          </w:rPr>
          <w:t xml:space="preserve"> będzie przez </w:t>
        </w:r>
      </w:ins>
      <w:ins w:id="3370" w:author="Robert Pasternak" w:date="2021-06-07T16:09:00Z">
        <w:r w:rsidR="00D26B7F" w:rsidRPr="008416E6">
          <w:rPr>
            <w:lang w:eastAsia="en-US"/>
          </w:rPr>
          <w:t>Zamawiającego</w:t>
        </w:r>
      </w:ins>
      <w:ins w:id="3371" w:author="Robert Pasternak" w:date="2021-06-07T16:08:00Z">
        <w:r w:rsidR="00D26B7F" w:rsidRPr="008416E6">
          <w:rPr>
            <w:lang w:eastAsia="en-US"/>
          </w:rPr>
          <w:t xml:space="preserve">, jako brak odbioru odpadów w terminie określonym </w:t>
        </w:r>
      </w:ins>
      <w:ins w:id="3372" w:author="Piotr Szumlak" w:date="2021-07-08T09:24:00Z">
        <w:del w:id="3373" w:author="Robert Pasternak" w:date="2021-07-12T09:03:00Z">
          <w:r w:rsidR="00E36BA7" w:rsidRPr="008416E6" w:rsidDel="0064136F">
            <w:rPr>
              <w:lang w:eastAsia="en-US"/>
            </w:rPr>
            <w:br/>
          </w:r>
        </w:del>
      </w:ins>
      <w:ins w:id="3374" w:author="Robert Pasternak" w:date="2021-06-07T16:08:00Z">
        <w:r w:rsidR="00D26B7F" w:rsidRPr="008416E6">
          <w:rPr>
            <w:lang w:eastAsia="en-US"/>
          </w:rPr>
          <w:t>w harmonogramie odbioru odpad</w:t>
        </w:r>
      </w:ins>
      <w:ins w:id="3375" w:author="Robert Pasternak" w:date="2021-06-07T16:09:00Z">
        <w:r w:rsidR="00D26B7F" w:rsidRPr="008416E6">
          <w:rPr>
            <w:lang w:eastAsia="en-US"/>
          </w:rPr>
          <w:t>ów komunalnych</w:t>
        </w:r>
      </w:ins>
      <w:del w:id="3376" w:author="kaluz" w:date="2021-05-04T12:47:00Z">
        <w:r w:rsidR="00AF4E1F" w:rsidRPr="008416E6" w:rsidDel="00A30B16">
          <w:rPr>
            <w:lang w:eastAsia="en-US"/>
          </w:rPr>
          <w:delText>)</w:delText>
        </w:r>
      </w:del>
      <w:r w:rsidR="006F08CD" w:rsidRPr="008416E6">
        <w:rPr>
          <w:lang w:eastAsia="en-US"/>
        </w:rPr>
        <w:t>;</w:t>
      </w:r>
    </w:p>
    <w:p w14:paraId="15FCC9EA" w14:textId="77777777" w:rsidR="00361B44" w:rsidRPr="008416E6" w:rsidRDefault="003749EB">
      <w:pPr>
        <w:pStyle w:val="Akapitzlist"/>
        <w:numPr>
          <w:ilvl w:val="0"/>
          <w:numId w:val="2"/>
        </w:numPr>
        <w:autoSpaceDE w:val="0"/>
        <w:autoSpaceDN w:val="0"/>
        <w:spacing w:line="312" w:lineRule="auto"/>
        <w:rPr>
          <w:ins w:id="3377" w:author="Robert Pasternak" w:date="2021-06-18T12:36:00Z"/>
          <w:lang w:eastAsia="en-US"/>
        </w:rPr>
        <w:pPrChange w:id="3378" w:author="Robert Pasternak" w:date="2021-05-13T11:34:00Z">
          <w:pPr>
            <w:pStyle w:val="Akapitzlist"/>
            <w:numPr>
              <w:numId w:val="2"/>
            </w:numPr>
            <w:autoSpaceDE w:val="0"/>
            <w:autoSpaceDN w:val="0"/>
            <w:spacing w:line="360" w:lineRule="auto"/>
            <w:ind w:hanging="360"/>
          </w:pPr>
        </w:pPrChange>
      </w:pPr>
      <w:r w:rsidRPr="008416E6">
        <w:rPr>
          <w:lang w:eastAsia="en-US"/>
        </w:rPr>
        <w:t>odbierania odpadów komunalnych z nieruchomości</w:t>
      </w:r>
      <w:r w:rsidR="002A2D95" w:rsidRPr="008416E6">
        <w:rPr>
          <w:lang w:eastAsia="en-US"/>
        </w:rPr>
        <w:t>,</w:t>
      </w:r>
      <w:r w:rsidRPr="008416E6">
        <w:rPr>
          <w:lang w:eastAsia="en-US"/>
        </w:rPr>
        <w:t xml:space="preserve"> na których zamieszkują mieszkańcy</w:t>
      </w:r>
      <w:r w:rsidR="002A2D95" w:rsidRPr="008416E6">
        <w:rPr>
          <w:lang w:eastAsia="en-US"/>
        </w:rPr>
        <w:t>,</w:t>
      </w:r>
      <w:ins w:id="3379" w:author="Piotr Szumlak" w:date="2021-07-08T09:24:00Z">
        <w:r w:rsidR="00E36BA7" w:rsidRPr="008416E6">
          <w:rPr>
            <w:lang w:eastAsia="en-US"/>
          </w:rPr>
          <w:t xml:space="preserve"> </w:t>
        </w:r>
      </w:ins>
      <w:r w:rsidR="00AF4E1F" w:rsidRPr="008416E6">
        <w:rPr>
          <w:lang w:eastAsia="en-US"/>
        </w:rPr>
        <w:t xml:space="preserve">w terminach wynikających z przyjętego harmonogramu odbioru, niezależnie od warunków atmosferycznych – (po zatwierdzeniu harmonogramu przez Zamawiającego, Wykonawca zobowiązany będzie do przekazania go wszystkim właścicielom nieruchomości objętych systemem gospodarowania odpadami komunalnymi nie później niż </w:t>
      </w:r>
      <w:r w:rsidR="00AF4E1F" w:rsidRPr="008416E6">
        <w:rPr>
          <w:lang w:eastAsia="en-US"/>
          <w:rPrChange w:id="3380" w:author="Robert Pasternak" w:date="2021-09-07T12:47:00Z">
            <w:rPr>
              <w:color w:val="000000" w:themeColor="text1"/>
              <w:lang w:eastAsia="en-US"/>
            </w:rPr>
          </w:rPrChange>
        </w:rPr>
        <w:t>w terminach określonych w</w:t>
      </w:r>
      <w:ins w:id="3381" w:author="Robert Pasternak" w:date="2021-07-12T09:03:00Z">
        <w:r w:rsidR="0064136F" w:rsidRPr="008416E6">
          <w:rPr>
            <w:lang w:eastAsia="en-US"/>
            <w:rPrChange w:id="3382" w:author="Robert Pasternak" w:date="2021-09-07T12:47:00Z">
              <w:rPr>
                <w:color w:val="000000" w:themeColor="text1"/>
                <w:lang w:eastAsia="en-US"/>
              </w:rPr>
            </w:rPrChange>
          </w:rPr>
          <w:t xml:space="preserve"> </w:t>
        </w:r>
      </w:ins>
      <w:r w:rsidR="00AF4E1F" w:rsidRPr="008416E6">
        <w:rPr>
          <w:lang w:eastAsia="en-US"/>
          <w:rPrChange w:id="3383" w:author="Robert Pasternak" w:date="2021-09-07T12:47:00Z">
            <w:rPr>
              <w:color w:val="000000" w:themeColor="text1"/>
              <w:lang w:eastAsia="en-US"/>
            </w:rPr>
          </w:rPrChange>
        </w:rPr>
        <w:t xml:space="preserve">pkt. </w:t>
      </w:r>
      <w:r w:rsidR="00390688" w:rsidRPr="008416E6">
        <w:rPr>
          <w:lang w:eastAsia="en-US"/>
          <w:rPrChange w:id="3384" w:author="Robert Pasternak" w:date="2021-09-07T12:47:00Z">
            <w:rPr>
              <w:color w:val="000000" w:themeColor="text1"/>
              <w:lang w:eastAsia="en-US"/>
            </w:rPr>
          </w:rPrChange>
        </w:rPr>
        <w:t>5</w:t>
      </w:r>
      <w:r w:rsidR="00AF4E1F" w:rsidRPr="008416E6">
        <w:rPr>
          <w:lang w:eastAsia="en-US"/>
          <w:rPrChange w:id="3385" w:author="Robert Pasternak" w:date="2021-09-07T12:47:00Z">
            <w:rPr>
              <w:color w:val="000000" w:themeColor="text1"/>
              <w:lang w:eastAsia="en-US"/>
            </w:rPr>
          </w:rPrChange>
        </w:rPr>
        <w:t xml:space="preserve"> ppkt</w:t>
      </w:r>
      <w:r w:rsidR="00014A06" w:rsidRPr="008416E6">
        <w:rPr>
          <w:lang w:eastAsia="en-US"/>
          <w:rPrChange w:id="3386" w:author="Robert Pasternak" w:date="2021-09-07T12:47:00Z">
            <w:rPr>
              <w:color w:val="000000" w:themeColor="text1"/>
              <w:lang w:eastAsia="en-US"/>
            </w:rPr>
          </w:rPrChange>
        </w:rPr>
        <w:t>.</w:t>
      </w:r>
      <w:r w:rsidR="00417237" w:rsidRPr="008416E6">
        <w:rPr>
          <w:lang w:eastAsia="en-US"/>
          <w:rPrChange w:id="3387" w:author="Robert Pasternak" w:date="2021-09-07T12:47:00Z">
            <w:rPr>
              <w:color w:val="000000" w:themeColor="text1"/>
              <w:lang w:eastAsia="en-US"/>
            </w:rPr>
          </w:rPrChange>
        </w:rPr>
        <w:t>10</w:t>
      </w:r>
      <w:r w:rsidR="003441C5" w:rsidRPr="008416E6">
        <w:rPr>
          <w:lang w:eastAsia="en-US"/>
          <w:rPrChange w:id="3388" w:author="Robert Pasternak" w:date="2021-09-07T12:47:00Z">
            <w:rPr>
              <w:color w:val="000000" w:themeColor="text1"/>
              <w:lang w:eastAsia="en-US"/>
            </w:rPr>
          </w:rPrChange>
        </w:rPr>
        <w:t>)</w:t>
      </w:r>
      <w:r w:rsidR="006F08CD" w:rsidRPr="008416E6">
        <w:rPr>
          <w:lang w:eastAsia="en-US"/>
        </w:rPr>
        <w:t>;</w:t>
      </w:r>
    </w:p>
    <w:p w14:paraId="1DDAD1BA" w14:textId="77777777" w:rsidR="00361B44" w:rsidRPr="008416E6" w:rsidRDefault="00361B44">
      <w:pPr>
        <w:pStyle w:val="Akapitzlist"/>
        <w:numPr>
          <w:ilvl w:val="0"/>
          <w:numId w:val="2"/>
        </w:numPr>
        <w:autoSpaceDE w:val="0"/>
        <w:autoSpaceDN w:val="0"/>
        <w:spacing w:line="312" w:lineRule="auto"/>
        <w:rPr>
          <w:del w:id="3389" w:author="Robert Pasternak" w:date="2021-06-18T12:36:00Z"/>
          <w:lang w:eastAsia="en-US"/>
        </w:rPr>
        <w:pPrChange w:id="3390" w:author="Robert Pasternak" w:date="2021-05-13T11:34:00Z">
          <w:pPr>
            <w:pStyle w:val="Akapitzlist"/>
            <w:numPr>
              <w:numId w:val="2"/>
            </w:numPr>
            <w:autoSpaceDE w:val="0"/>
            <w:autoSpaceDN w:val="0"/>
            <w:spacing w:line="360" w:lineRule="auto"/>
            <w:ind w:hanging="360"/>
          </w:pPr>
        </w:pPrChange>
      </w:pPr>
    </w:p>
    <w:p w14:paraId="6EAC9D7E" w14:textId="77777777" w:rsidR="00361B44" w:rsidRPr="008416E6" w:rsidRDefault="00E11DE4">
      <w:pPr>
        <w:pStyle w:val="Akapitzlist"/>
        <w:numPr>
          <w:ilvl w:val="0"/>
          <w:numId w:val="2"/>
        </w:numPr>
        <w:autoSpaceDE w:val="0"/>
        <w:autoSpaceDN w:val="0"/>
        <w:spacing w:line="312" w:lineRule="auto"/>
        <w:rPr>
          <w:ins w:id="3391" w:author="kaluz" w:date="2021-05-04T13:37:00Z"/>
          <w:rPrChange w:id="3392" w:author="Robert Pasternak" w:date="2021-09-07T12:47:00Z">
            <w:rPr>
              <w:ins w:id="3393" w:author="kaluz" w:date="2021-05-04T13:37:00Z"/>
              <w:lang w:eastAsia="en-US"/>
            </w:rPr>
          </w:rPrChange>
        </w:rPr>
        <w:pPrChange w:id="3394" w:author="Robert Pasternak" w:date="2021-06-18T12:36:00Z">
          <w:pPr>
            <w:pStyle w:val="Akapitzlist"/>
            <w:numPr>
              <w:numId w:val="2"/>
            </w:numPr>
            <w:autoSpaceDE w:val="0"/>
            <w:autoSpaceDN w:val="0"/>
            <w:spacing w:line="360" w:lineRule="auto"/>
            <w:ind w:hanging="360"/>
          </w:pPr>
        </w:pPrChange>
      </w:pPr>
      <w:r w:rsidRPr="008416E6">
        <w:rPr>
          <w:lang w:eastAsia="en-US"/>
          <w:rPrChange w:id="3395" w:author="Robert Pasternak" w:date="2021-09-07T12:47:00Z">
            <w:rPr>
              <w:color w:val="0000FF"/>
              <w:u w:val="single"/>
              <w:lang w:eastAsia="en-US"/>
            </w:rPr>
          </w:rPrChange>
        </w:rPr>
        <w:t>odbierania wszystkich odpadów komunalnych</w:t>
      </w:r>
      <w:ins w:id="3396" w:author="Piotr Szumlak" w:date="2021-07-08T09:25:00Z">
        <w:r w:rsidR="00E36BA7" w:rsidRPr="008416E6">
          <w:rPr>
            <w:lang w:eastAsia="en-US"/>
            <w:rPrChange w:id="3397" w:author="Robert Pasternak" w:date="2021-09-07T12:47:00Z">
              <w:rPr>
                <w:color w:val="000000" w:themeColor="text1"/>
                <w:lang w:eastAsia="en-US"/>
              </w:rPr>
            </w:rPrChange>
          </w:rPr>
          <w:t xml:space="preserve"> </w:t>
        </w:r>
      </w:ins>
      <w:r w:rsidRPr="008416E6">
        <w:rPr>
          <w:rPrChange w:id="3398" w:author="Robert Pasternak" w:date="2021-09-07T12:47:00Z">
            <w:rPr>
              <w:color w:val="0000FF"/>
              <w:u w:val="single"/>
            </w:rPr>
          </w:rPrChange>
        </w:rPr>
        <w:t>określonych w tabeli 5 OPZ wytworzonych i zebranych na terenie nieruchomości, na których zamieszkują mieszkańcy, zbieranych w pojemnikach lub workach spełniających minimalne wymagania określone w obowiązującym Regulaminie</w:t>
      </w:r>
      <w:ins w:id="3399" w:author="kaluz" w:date="2021-05-04T12:52:00Z">
        <w:r w:rsidRPr="008416E6">
          <w:rPr>
            <w:rPrChange w:id="3400" w:author="Robert Pasternak" w:date="2021-09-07T12:47:00Z">
              <w:rPr>
                <w:color w:val="0000FF"/>
                <w:u w:val="single"/>
              </w:rPr>
            </w:rPrChange>
          </w:rPr>
          <w:t xml:space="preserve"> (obowiązek zbierania odpadów w workach lub pojemnikach nie dotyczy odpadów wielkogabarytowych</w:t>
        </w:r>
      </w:ins>
      <w:ins w:id="3401" w:author="Robert Pasternak" w:date="2021-07-01T12:33:00Z">
        <w:r w:rsidR="00D20530" w:rsidRPr="008416E6">
          <w:rPr>
            <w:rStyle w:val="Odwoanieprzypisudolnego"/>
            <w:rPrChange w:id="3402" w:author="Robert Pasternak" w:date="2021-09-07T12:47:00Z">
              <w:rPr>
                <w:rStyle w:val="Odwoanieprzypisudolnego"/>
                <w:color w:val="000000" w:themeColor="text1"/>
              </w:rPr>
            </w:rPrChange>
          </w:rPr>
          <w:footnoteReference w:id="1"/>
        </w:r>
      </w:ins>
      <w:ins w:id="3409" w:author="Robert Pasternak" w:date="2021-06-07T16:47:00Z">
        <w:r w:rsidRPr="008416E6">
          <w:rPr>
            <w:rPrChange w:id="3410" w:author="Robert Pasternak" w:date="2021-09-07T12:47:00Z">
              <w:rPr>
                <w:color w:val="0000FF"/>
                <w:u w:val="single"/>
              </w:rPr>
            </w:rPrChange>
          </w:rPr>
          <w:t>,</w:t>
        </w:r>
      </w:ins>
      <w:ins w:id="3411" w:author="Robert Pasternak" w:date="2021-06-23T12:53:00Z">
        <w:r w:rsidR="00AF3A98" w:rsidRPr="008416E6">
          <w:rPr>
            <w:rPrChange w:id="3412" w:author="Robert Pasternak" w:date="2021-09-07T12:47:00Z">
              <w:rPr>
                <w:color w:val="000000" w:themeColor="text1"/>
              </w:rPr>
            </w:rPrChange>
          </w:rPr>
          <w:br/>
        </w:r>
      </w:ins>
      <w:ins w:id="3413" w:author="kaluz" w:date="2021-05-04T12:52:00Z">
        <w:del w:id="3414" w:author="Robert Pasternak" w:date="2021-06-07T16:47:00Z">
          <w:r w:rsidRPr="008416E6">
            <w:rPr>
              <w:rPrChange w:id="3415" w:author="Robert Pasternak" w:date="2021-09-07T12:47:00Z">
                <w:rPr>
                  <w:color w:val="0000FF"/>
                  <w:u w:val="single"/>
                </w:rPr>
              </w:rPrChange>
            </w:rPr>
            <w:delText xml:space="preserve">oraz </w:delText>
          </w:r>
        </w:del>
        <w:r w:rsidRPr="008416E6">
          <w:rPr>
            <w:rPrChange w:id="3416" w:author="Robert Pasternak" w:date="2021-09-07T12:47:00Z">
              <w:rPr>
                <w:color w:val="0000FF"/>
                <w:u w:val="single"/>
              </w:rPr>
            </w:rPrChange>
          </w:rPr>
          <w:t xml:space="preserve">zużytego sprzętu </w:t>
        </w:r>
      </w:ins>
      <w:ins w:id="3417" w:author="kaluz" w:date="2021-05-04T12:53:00Z">
        <w:r w:rsidRPr="008416E6">
          <w:rPr>
            <w:rPrChange w:id="3418" w:author="Robert Pasternak" w:date="2021-09-07T12:47:00Z">
              <w:rPr>
                <w:color w:val="0000FF"/>
                <w:u w:val="single"/>
              </w:rPr>
            </w:rPrChange>
          </w:rPr>
          <w:t>elektronicznego</w:t>
        </w:r>
      </w:ins>
      <w:ins w:id="3419" w:author="Piotr Szumlak" w:date="2021-07-08T09:26:00Z">
        <w:r w:rsidR="00E36BA7" w:rsidRPr="008416E6">
          <w:rPr>
            <w:rPrChange w:id="3420" w:author="Robert Pasternak" w:date="2021-09-07T12:47:00Z">
              <w:rPr>
                <w:color w:val="000000" w:themeColor="text1"/>
              </w:rPr>
            </w:rPrChange>
          </w:rPr>
          <w:t xml:space="preserve"> </w:t>
        </w:r>
      </w:ins>
      <w:ins w:id="3421" w:author="kaluz" w:date="2021-05-04T12:53:00Z">
        <w:r w:rsidRPr="008416E6">
          <w:rPr>
            <w:rPrChange w:id="3422" w:author="Robert Pasternak" w:date="2021-09-07T12:47:00Z">
              <w:rPr>
                <w:color w:val="0000FF"/>
                <w:u w:val="single"/>
              </w:rPr>
            </w:rPrChange>
          </w:rPr>
          <w:t>i elektrycznego</w:t>
        </w:r>
      </w:ins>
      <w:ins w:id="3423" w:author="Robert Pasternak" w:date="2021-06-07T16:47:00Z">
        <w:r w:rsidRPr="008416E6">
          <w:rPr>
            <w:rPrChange w:id="3424" w:author="Robert Pasternak" w:date="2021-09-07T12:47:00Z">
              <w:rPr>
                <w:color w:val="0000FF"/>
                <w:u w:val="single"/>
              </w:rPr>
            </w:rPrChange>
          </w:rPr>
          <w:t xml:space="preserve"> oraz drzewek świątecznych</w:t>
        </w:r>
      </w:ins>
      <w:ins w:id="3425" w:author="kaluz" w:date="2021-05-04T12:53:00Z">
        <w:r w:rsidRPr="008416E6">
          <w:rPr>
            <w:rPrChange w:id="3426" w:author="Robert Pasternak" w:date="2021-09-07T12:47:00Z">
              <w:rPr>
                <w:color w:val="0000FF"/>
                <w:u w:val="single"/>
              </w:rPr>
            </w:rPrChange>
          </w:rPr>
          <w:t>)</w:t>
        </w:r>
      </w:ins>
      <w:r w:rsidRPr="008416E6">
        <w:rPr>
          <w:rPrChange w:id="3427" w:author="Robert Pasternak" w:date="2021-09-07T12:47:00Z">
            <w:rPr>
              <w:color w:val="0000FF"/>
              <w:u w:val="single"/>
            </w:rPr>
          </w:rPrChange>
        </w:rPr>
        <w:t xml:space="preserve"> oraz innych przepisach powszechnie obowiązujących. W przypadku, gdy odpady nie są </w:t>
      </w:r>
      <w:r w:rsidRPr="008416E6">
        <w:rPr>
          <w:rPrChange w:id="3428" w:author="Robert Pasternak" w:date="2021-09-07T12:47:00Z">
            <w:rPr>
              <w:color w:val="0000FF"/>
              <w:u w:val="single"/>
            </w:rPr>
          </w:rPrChange>
        </w:rPr>
        <w:lastRenderedPageBreak/>
        <w:t xml:space="preserve">zbierane </w:t>
      </w:r>
      <w:del w:id="3429" w:author="kaluz" w:date="2021-05-04T13:56:00Z">
        <w:r w:rsidRPr="008416E6">
          <w:rPr>
            <w:rPrChange w:id="3430" w:author="Robert Pasternak" w:date="2021-09-07T12:47:00Z">
              <w:rPr>
                <w:color w:val="0000FF"/>
                <w:u w:val="single"/>
              </w:rPr>
            </w:rPrChange>
          </w:rPr>
          <w:br/>
        </w:r>
      </w:del>
      <w:r w:rsidRPr="008416E6">
        <w:rPr>
          <w:rPrChange w:id="3431" w:author="Robert Pasternak" w:date="2021-09-07T12:47:00Z">
            <w:rPr>
              <w:color w:val="0000FF"/>
              <w:u w:val="single"/>
            </w:rPr>
          </w:rPrChange>
        </w:rPr>
        <w:t xml:space="preserve">w pojemnikach lub workach odpowiadających wymaganiom określonym </w:t>
      </w:r>
      <w:ins w:id="3432" w:author="Robert Pasternak" w:date="2021-05-17T14:37:00Z">
        <w:r w:rsidRPr="008416E6">
          <w:rPr>
            <w:rPrChange w:id="3433" w:author="Robert Pasternak" w:date="2021-09-07T12:47:00Z">
              <w:rPr>
                <w:color w:val="0000FF"/>
                <w:u w:val="single"/>
              </w:rPr>
            </w:rPrChange>
          </w:rPr>
          <w:br/>
        </w:r>
      </w:ins>
      <w:del w:id="3434" w:author="kaluz" w:date="2021-05-04T13:56:00Z">
        <w:r w:rsidRPr="008416E6">
          <w:rPr>
            <w:rPrChange w:id="3435" w:author="Robert Pasternak" w:date="2021-09-07T12:47:00Z">
              <w:rPr>
                <w:color w:val="0000FF"/>
                <w:u w:val="single"/>
              </w:rPr>
            </w:rPrChange>
          </w:rPr>
          <w:br/>
        </w:r>
      </w:del>
      <w:r w:rsidRPr="008416E6">
        <w:rPr>
          <w:rPrChange w:id="3436" w:author="Robert Pasternak" w:date="2021-09-07T12:47:00Z">
            <w:rPr>
              <w:color w:val="0000FF"/>
              <w:u w:val="single"/>
            </w:rPr>
          </w:rPrChange>
        </w:rPr>
        <w:t xml:space="preserve">w obowiązującym Regulaminie, Wykonawca zobowiązany jest do ich odebrania oraz poinformowania Zamawiającego o nieruchomościach, na których odpady nie </w:t>
      </w:r>
      <w:ins w:id="3437" w:author="Robert Pasternak" w:date="2021-06-18T12:36:00Z">
        <w:r w:rsidR="00D9458A" w:rsidRPr="008416E6">
          <w:rPr>
            <w:rPrChange w:id="3438" w:author="Robert Pasternak" w:date="2021-09-07T12:47:00Z">
              <w:rPr>
                <w:color w:val="000000" w:themeColor="text1"/>
              </w:rPr>
            </w:rPrChange>
          </w:rPr>
          <w:br/>
        </w:r>
      </w:ins>
      <w:r w:rsidRPr="008416E6">
        <w:rPr>
          <w:rPrChange w:id="3439" w:author="Robert Pasternak" w:date="2021-09-07T12:47:00Z">
            <w:rPr>
              <w:color w:val="0000FF"/>
              <w:u w:val="single"/>
            </w:rPr>
          </w:rPrChange>
        </w:rPr>
        <w:t>są zbierane w sposób odpowiadający wymaganiom obowiązującego Regulaminu</w:t>
      </w:r>
      <w:ins w:id="3440" w:author="Robert Pasternak" w:date="2021-06-18T11:36:00Z">
        <w:r w:rsidRPr="008416E6">
          <w:rPr>
            <w:rPrChange w:id="3441" w:author="Robert Pasternak" w:date="2021-09-07T12:47:00Z">
              <w:rPr>
                <w:color w:val="0000FF"/>
                <w:u w:val="single"/>
              </w:rPr>
            </w:rPrChange>
          </w:rPr>
          <w:t xml:space="preserve">, </w:t>
        </w:r>
      </w:ins>
      <w:ins w:id="3442" w:author="Robert Pasternak" w:date="2021-06-18T12:36:00Z">
        <w:r w:rsidR="00D9458A" w:rsidRPr="008416E6">
          <w:rPr>
            <w:rPrChange w:id="3443" w:author="Robert Pasternak" w:date="2021-09-07T12:47:00Z">
              <w:rPr>
                <w:color w:val="000000" w:themeColor="text1"/>
              </w:rPr>
            </w:rPrChange>
          </w:rPr>
          <w:br/>
        </w:r>
      </w:ins>
      <w:ins w:id="3444" w:author="Robert Pasternak" w:date="2021-06-18T11:36:00Z">
        <w:r w:rsidRPr="008416E6">
          <w:rPr>
            <w:rPrChange w:id="3445" w:author="Robert Pasternak" w:date="2021-09-07T12:47:00Z">
              <w:rPr>
                <w:color w:val="0000FF"/>
                <w:u w:val="single"/>
              </w:rPr>
            </w:rPrChange>
          </w:rPr>
          <w:t>za pomocą udostępnionej Wykonawcy przez Zamawiającego aplikacji mobilnej</w:t>
        </w:r>
      </w:ins>
      <w:r w:rsidRPr="008416E6">
        <w:rPr>
          <w:rPrChange w:id="3446" w:author="Robert Pasternak" w:date="2021-09-07T12:47:00Z">
            <w:rPr>
              <w:color w:val="0000FF"/>
              <w:u w:val="single"/>
            </w:rPr>
          </w:rPrChange>
        </w:rPr>
        <w:t>.</w:t>
      </w:r>
      <w:ins w:id="3447" w:author="Robert Pasternak" w:date="2021-06-18T12:36:00Z">
        <w:r w:rsidR="00D9458A" w:rsidRPr="008416E6">
          <w:rPr>
            <w:rPrChange w:id="3448" w:author="Robert Pasternak" w:date="2021-09-07T12:47:00Z">
              <w:rPr>
                <w:color w:val="000000" w:themeColor="text1"/>
              </w:rPr>
            </w:rPrChange>
          </w:rPr>
          <w:br/>
        </w:r>
        <w:r w:rsidR="00D9458A" w:rsidRPr="008416E6">
          <w:t xml:space="preserve">W przypadku, gdy aplikacja za pomocą której Wykonawca zobowiązany jest zgłaszać Zamawiającemu stwierdzone nieprawidłowości nie działa z przyczyn niezależnych </w:t>
        </w:r>
        <w:r w:rsidR="00D9458A" w:rsidRPr="008416E6">
          <w:br/>
          <w:t xml:space="preserve">od Wykonawcy </w:t>
        </w:r>
      </w:ins>
      <w:ins w:id="3449" w:author="Robert Pasternak" w:date="2021-07-12T09:04:00Z">
        <w:r w:rsidR="0064136F" w:rsidRPr="008416E6">
          <w:t>lub</w:t>
        </w:r>
      </w:ins>
      <w:ins w:id="3450" w:author="Robert Pasternak" w:date="2021-06-18T12:36:00Z">
        <w:r w:rsidR="00A94904" w:rsidRPr="008416E6">
          <w:t xml:space="preserve"> Zamawiającego,</w:t>
        </w:r>
        <w:r w:rsidR="00D9458A" w:rsidRPr="008416E6">
          <w:t xml:space="preserve"> wówczas Wykonawca zobowiązany jest poinformować Zamawiającego o stwierdzonych nieprawidłowościach za pomocą poczty elektronicznej na adres e-mailowy koordynatora umowy ze strony Zamawiającego. Do zgłoszenia Wykonawca zobowiązany jest dołączyć dokumentację fotograficzną stwierdzonych nieprawidłowości.</w:t>
        </w:r>
      </w:ins>
    </w:p>
    <w:p w14:paraId="6F22CB34" w14:textId="77777777" w:rsidR="00361B44" w:rsidRPr="008416E6" w:rsidRDefault="00C728D3">
      <w:pPr>
        <w:pStyle w:val="Akapitzlist"/>
        <w:numPr>
          <w:ilvl w:val="0"/>
          <w:numId w:val="2"/>
        </w:numPr>
        <w:autoSpaceDE w:val="0"/>
        <w:autoSpaceDN w:val="0"/>
        <w:spacing w:line="312" w:lineRule="auto"/>
        <w:rPr>
          <w:ins w:id="3451" w:author="Robert Pasternak" w:date="2021-06-18T12:37:00Z"/>
          <w:lang w:eastAsia="en-US"/>
          <w:rPrChange w:id="3452" w:author="Robert Pasternak" w:date="2021-09-07T12:47:00Z">
            <w:rPr>
              <w:ins w:id="3453" w:author="Robert Pasternak" w:date="2021-06-18T12:37:00Z"/>
              <w:color w:val="000000" w:themeColor="text1"/>
              <w:lang w:eastAsia="en-US"/>
            </w:rPr>
          </w:rPrChange>
        </w:rPr>
        <w:pPrChange w:id="3454" w:author="Robert Pasternak" w:date="2021-05-13T11:34:00Z">
          <w:pPr>
            <w:pStyle w:val="Akapitzlist"/>
            <w:numPr>
              <w:numId w:val="2"/>
            </w:numPr>
            <w:autoSpaceDE w:val="0"/>
            <w:autoSpaceDN w:val="0"/>
            <w:spacing w:line="360" w:lineRule="auto"/>
            <w:ind w:hanging="360"/>
          </w:pPr>
        </w:pPrChange>
      </w:pPr>
      <w:ins w:id="3455" w:author="kaluz" w:date="2021-05-04T13:37:00Z">
        <w:r w:rsidRPr="008416E6">
          <w:rPr>
            <w:rPrChange w:id="3456" w:author="Robert Pasternak" w:date="2021-09-07T12:47:00Z">
              <w:rPr>
                <w:color w:val="000000" w:themeColor="text1"/>
              </w:rPr>
            </w:rPrChange>
          </w:rPr>
          <w:t>odbierania</w:t>
        </w:r>
      </w:ins>
      <w:ins w:id="3457" w:author="kaluz" w:date="2021-05-04T13:38:00Z">
        <w:r w:rsidRPr="008416E6">
          <w:rPr>
            <w:rPrChange w:id="3458" w:author="Robert Pasternak" w:date="2021-09-07T12:47:00Z">
              <w:rPr>
                <w:color w:val="000000" w:themeColor="text1"/>
              </w:rPr>
            </w:rPrChange>
          </w:rPr>
          <w:t xml:space="preserve"> odpadów komunalnych w terminach </w:t>
        </w:r>
        <w:del w:id="3459" w:author="Robert Pasternak" w:date="2021-07-28T10:38:00Z">
          <w:r w:rsidRPr="008416E6" w:rsidDel="00823ED1">
            <w:rPr>
              <w:rPrChange w:id="3460" w:author="Robert Pasternak" w:date="2021-09-07T12:47:00Z">
                <w:rPr>
                  <w:color w:val="000000" w:themeColor="text1"/>
                </w:rPr>
              </w:rPrChange>
            </w:rPr>
            <w:delText>wynikających z</w:delText>
          </w:r>
        </w:del>
      </w:ins>
      <w:ins w:id="3461" w:author="Robert Pasternak" w:date="2021-07-28T10:38:00Z">
        <w:r w:rsidR="00823ED1" w:rsidRPr="008416E6">
          <w:rPr>
            <w:rPrChange w:id="3462" w:author="Robert Pasternak" w:date="2021-09-07T12:47:00Z">
              <w:rPr>
                <w:color w:val="000000" w:themeColor="text1"/>
              </w:rPr>
            </w:rPrChange>
          </w:rPr>
          <w:t>określonych w</w:t>
        </w:r>
      </w:ins>
      <w:ins w:id="3463" w:author="kaluz" w:date="2021-05-04T13:38:00Z">
        <w:r w:rsidRPr="008416E6">
          <w:rPr>
            <w:rPrChange w:id="3464" w:author="Robert Pasternak" w:date="2021-09-07T12:47:00Z">
              <w:rPr>
                <w:color w:val="000000" w:themeColor="text1"/>
              </w:rPr>
            </w:rPrChange>
          </w:rPr>
          <w:t xml:space="preserve"> obowiązując</w:t>
        </w:r>
      </w:ins>
      <w:ins w:id="3465" w:author="Robert Pasternak" w:date="2021-07-28T10:39:00Z">
        <w:r w:rsidR="00823ED1" w:rsidRPr="008416E6">
          <w:rPr>
            <w:rPrChange w:id="3466" w:author="Robert Pasternak" w:date="2021-09-07T12:47:00Z">
              <w:rPr>
                <w:color w:val="000000" w:themeColor="text1"/>
              </w:rPr>
            </w:rPrChange>
          </w:rPr>
          <w:t>ym</w:t>
        </w:r>
      </w:ins>
      <w:ins w:id="3467" w:author="kaluz" w:date="2021-05-04T13:38:00Z">
        <w:del w:id="3468" w:author="Robert Pasternak" w:date="2021-07-28T10:39:00Z">
          <w:r w:rsidRPr="008416E6" w:rsidDel="00823ED1">
            <w:rPr>
              <w:rPrChange w:id="3469" w:author="Robert Pasternak" w:date="2021-09-07T12:47:00Z">
                <w:rPr>
                  <w:color w:val="000000" w:themeColor="text1"/>
                </w:rPr>
              </w:rPrChange>
            </w:rPr>
            <w:delText>ego</w:delText>
          </w:r>
        </w:del>
        <w:r w:rsidRPr="008416E6">
          <w:rPr>
            <w:rPrChange w:id="3470" w:author="Robert Pasternak" w:date="2021-09-07T12:47:00Z">
              <w:rPr>
                <w:color w:val="000000" w:themeColor="text1"/>
              </w:rPr>
            </w:rPrChange>
          </w:rPr>
          <w:t xml:space="preserve"> harmonogram</w:t>
        </w:r>
      </w:ins>
      <w:ins w:id="3471" w:author="Robert Pasternak" w:date="2021-07-28T10:39:00Z">
        <w:r w:rsidR="00823ED1" w:rsidRPr="008416E6">
          <w:rPr>
            <w:rPrChange w:id="3472" w:author="Robert Pasternak" w:date="2021-09-07T12:47:00Z">
              <w:rPr>
                <w:color w:val="000000" w:themeColor="text1"/>
              </w:rPr>
            </w:rPrChange>
          </w:rPr>
          <w:t>ie</w:t>
        </w:r>
      </w:ins>
      <w:ins w:id="3473" w:author="kaluz" w:date="2021-05-04T13:38:00Z">
        <w:del w:id="3474" w:author="Robert Pasternak" w:date="2021-07-28T10:39:00Z">
          <w:r w:rsidRPr="008416E6" w:rsidDel="00823ED1">
            <w:rPr>
              <w:rPrChange w:id="3475" w:author="Robert Pasternak" w:date="2021-09-07T12:47:00Z">
                <w:rPr>
                  <w:color w:val="000000" w:themeColor="text1"/>
                </w:rPr>
              </w:rPrChange>
            </w:rPr>
            <w:delText>u</w:delText>
          </w:r>
        </w:del>
        <w:r w:rsidRPr="008416E6">
          <w:rPr>
            <w:rPrChange w:id="3476" w:author="Robert Pasternak" w:date="2021-09-07T12:47:00Z">
              <w:rPr>
                <w:color w:val="000000" w:themeColor="text1"/>
              </w:rPr>
            </w:rPrChange>
          </w:rPr>
          <w:t xml:space="preserve"> odbioru odpadó</w:t>
        </w:r>
        <w:r w:rsidR="00DE2023" w:rsidRPr="008416E6">
          <w:rPr>
            <w:rPrChange w:id="3477" w:author="Robert Pasternak" w:date="2021-09-07T12:47:00Z">
              <w:rPr>
                <w:color w:val="000000" w:themeColor="text1"/>
              </w:rPr>
            </w:rPrChange>
          </w:rPr>
          <w:t xml:space="preserve">w, ze </w:t>
        </w:r>
      </w:ins>
      <w:ins w:id="3478" w:author="kaluz" w:date="2021-05-04T13:39:00Z">
        <w:r w:rsidR="00DE2023" w:rsidRPr="008416E6">
          <w:rPr>
            <w:rPrChange w:id="3479" w:author="Robert Pasternak" w:date="2021-09-07T12:47:00Z">
              <w:rPr>
                <w:color w:val="000000" w:themeColor="text1"/>
              </w:rPr>
            </w:rPrChange>
          </w:rPr>
          <w:t>wszystkich</w:t>
        </w:r>
      </w:ins>
      <w:ins w:id="3480" w:author="kaluz" w:date="2021-05-04T13:38:00Z">
        <w:r w:rsidR="00DE2023" w:rsidRPr="008416E6">
          <w:rPr>
            <w:rPrChange w:id="3481" w:author="Robert Pasternak" w:date="2021-09-07T12:47:00Z">
              <w:rPr>
                <w:color w:val="000000" w:themeColor="text1"/>
              </w:rPr>
            </w:rPrChange>
          </w:rPr>
          <w:t xml:space="preserve"> pojemnik</w:t>
        </w:r>
      </w:ins>
      <w:ins w:id="3482" w:author="kaluz" w:date="2021-05-04T13:39:00Z">
        <w:r w:rsidR="00DE2023" w:rsidRPr="008416E6">
          <w:rPr>
            <w:rPrChange w:id="3483" w:author="Robert Pasternak" w:date="2021-09-07T12:47:00Z">
              <w:rPr>
                <w:color w:val="000000" w:themeColor="text1"/>
              </w:rPr>
            </w:rPrChange>
          </w:rPr>
          <w:t>ów w które wyposażone jest miejsce gromadzenia odpadów, bez względu na stopień napełnienia pojemnika;</w:t>
        </w:r>
      </w:ins>
    </w:p>
    <w:p w14:paraId="24DA8167" w14:textId="77777777" w:rsidR="00361B44" w:rsidRPr="008416E6" w:rsidRDefault="00361B44">
      <w:pPr>
        <w:pStyle w:val="Akapitzlist"/>
        <w:numPr>
          <w:ilvl w:val="0"/>
          <w:numId w:val="2"/>
        </w:numPr>
        <w:rPr>
          <w:ins w:id="3484" w:author="kaluz" w:date="2021-05-04T12:53:00Z"/>
          <w:del w:id="3485" w:author="Robert Pasternak" w:date="2021-05-11T10:00:00Z"/>
          <w:lang w:eastAsia="en-US"/>
        </w:rPr>
        <w:pPrChange w:id="3486" w:author="Robert Pasternak" w:date="2021-06-18T12:37:00Z">
          <w:pPr>
            <w:pStyle w:val="Akapitzlist"/>
            <w:numPr>
              <w:numId w:val="2"/>
            </w:numPr>
            <w:autoSpaceDE w:val="0"/>
            <w:autoSpaceDN w:val="0"/>
            <w:spacing w:line="360" w:lineRule="auto"/>
            <w:ind w:hanging="360"/>
          </w:pPr>
        </w:pPrChange>
      </w:pPr>
    </w:p>
    <w:p w14:paraId="6DA31B77" w14:textId="7009D269" w:rsidR="00361B44" w:rsidRPr="008416E6" w:rsidRDefault="00412B21">
      <w:pPr>
        <w:pStyle w:val="Akapitzlist"/>
        <w:numPr>
          <w:ilvl w:val="0"/>
          <w:numId w:val="2"/>
        </w:numPr>
        <w:spacing w:line="360" w:lineRule="auto"/>
        <w:rPr>
          <w:ins w:id="3487" w:author="Robert Pasternak" w:date="2021-07-01T12:39:00Z"/>
        </w:rPr>
        <w:pPrChange w:id="3488" w:author="Piotr Szumlak" w:date="2021-07-09T12:47:00Z">
          <w:pPr>
            <w:pStyle w:val="Akapitzlist"/>
            <w:numPr>
              <w:numId w:val="2"/>
            </w:numPr>
            <w:autoSpaceDE w:val="0"/>
            <w:autoSpaceDN w:val="0"/>
            <w:spacing w:line="360" w:lineRule="auto"/>
            <w:ind w:hanging="360"/>
          </w:pPr>
        </w:pPrChange>
      </w:pPr>
      <w:ins w:id="3489" w:author="kaluz" w:date="2021-05-04T12:55:00Z">
        <w:r w:rsidRPr="008416E6">
          <w:t>o</w:t>
        </w:r>
      </w:ins>
      <w:ins w:id="3490" w:author="kaluz" w:date="2021-05-04T12:54:00Z">
        <w:r w:rsidRPr="008416E6">
          <w:t>dbierania odpadów w sposób selektywny</w:t>
        </w:r>
      </w:ins>
      <w:ins w:id="3491" w:author="Robert Pasternak" w:date="2021-07-01T12:36:00Z">
        <w:r w:rsidR="00D20530" w:rsidRPr="008416E6">
          <w:t>.</w:t>
        </w:r>
      </w:ins>
      <w:ins w:id="3492" w:author="Piotr Szumlak" w:date="2021-07-08T09:29:00Z">
        <w:r w:rsidR="00E36BA7" w:rsidRPr="008416E6">
          <w:t xml:space="preserve"> </w:t>
        </w:r>
      </w:ins>
      <w:ins w:id="3493" w:author="kaluz" w:date="2021-05-04T12:55:00Z">
        <w:del w:id="3494" w:author="Robert Pasternak" w:date="2021-07-01T12:36:00Z">
          <w:r w:rsidRPr="008416E6" w:rsidDel="00D20530">
            <w:delText>,</w:delText>
          </w:r>
        </w:del>
      </w:ins>
      <w:del w:id="3495" w:author="kaluz" w:date="2021-05-04T12:53:00Z">
        <w:r w:rsidR="00014A06" w:rsidRPr="008416E6" w:rsidDel="00412B21">
          <w:br/>
        </w:r>
      </w:del>
      <w:del w:id="3496" w:author="kaluz" w:date="2021-05-04T12:55:00Z">
        <w:r w:rsidR="0033493E" w:rsidRPr="008416E6" w:rsidDel="00412B21">
          <w:delText>W</w:delText>
        </w:r>
      </w:del>
      <w:ins w:id="3497" w:author="Robert Pasternak" w:date="2021-07-01T12:36:00Z">
        <w:r w:rsidR="00D20530" w:rsidRPr="008416E6">
          <w:t>W</w:t>
        </w:r>
      </w:ins>
      <w:ins w:id="3498" w:author="kaluz" w:date="2021-05-04T12:55:00Z">
        <w:del w:id="3499" w:author="Robert Pasternak" w:date="2021-07-01T12:36:00Z">
          <w:r w:rsidRPr="008416E6" w:rsidDel="00D20530">
            <w:delText>w</w:delText>
          </w:r>
        </w:del>
      </w:ins>
      <w:r w:rsidR="0033493E" w:rsidRPr="008416E6">
        <w:t xml:space="preserve"> przypadku stwierdzenia, </w:t>
      </w:r>
      <w:ins w:id="3500" w:author="Robert Pasternak" w:date="2021-06-18T12:37:00Z">
        <w:r w:rsidR="00D9458A" w:rsidRPr="008416E6">
          <w:br/>
        </w:r>
      </w:ins>
      <w:r w:rsidR="0033493E" w:rsidRPr="008416E6">
        <w:t>że na nieruchomości odpady by</w:t>
      </w:r>
      <w:r w:rsidR="004161AD" w:rsidRPr="008416E6">
        <w:t xml:space="preserve">ły zbierane w sposób </w:t>
      </w:r>
      <w:del w:id="3501" w:author="kaluz" w:date="2021-05-04T12:50:00Z">
        <w:r w:rsidR="004161AD" w:rsidRPr="008416E6" w:rsidDel="00412B21">
          <w:delText xml:space="preserve">niezgodny </w:delText>
        </w:r>
        <w:r w:rsidR="0033493E" w:rsidRPr="008416E6" w:rsidDel="00412B21">
          <w:delText xml:space="preserve">z obowiązującym </w:delText>
        </w:r>
        <w:r w:rsidR="00255F10" w:rsidRPr="008416E6" w:rsidDel="00412B21">
          <w:delText>R</w:delText>
        </w:r>
        <w:r w:rsidR="0033493E" w:rsidRPr="008416E6" w:rsidDel="00412B21">
          <w:delText>egulaminem</w:delText>
        </w:r>
      </w:del>
      <w:ins w:id="3502" w:author="kaluz" w:date="2021-05-04T12:50:00Z">
        <w:r w:rsidRPr="008416E6">
          <w:t>nieselektywny</w:t>
        </w:r>
      </w:ins>
      <w:r w:rsidR="0033493E" w:rsidRPr="008416E6">
        <w:t xml:space="preserve"> (</w:t>
      </w:r>
      <w:ins w:id="3503" w:author="Robert Pasternak" w:date="2024-07-16T12:53:00Z">
        <w:r w:rsidR="00F6046A">
          <w:t>n</w:t>
        </w:r>
      </w:ins>
      <w:ins w:id="3504" w:author="kaluz" w:date="2021-05-04T12:50:00Z">
        <w:del w:id="3505" w:author="Grzegorz" w:date="2021-09-07T10:36:00Z">
          <w:r w:rsidRPr="008416E6" w:rsidDel="009C11E7">
            <w:delText>np</w:delText>
          </w:r>
        </w:del>
      </w:ins>
      <w:ins w:id="3506" w:author="Grzegorz" w:date="2021-09-07T10:36:00Z">
        <w:r w:rsidR="009C11E7" w:rsidRPr="008416E6">
          <w:t>p</w:t>
        </w:r>
        <w:del w:id="3507" w:author="Robert Pasternak" w:date="2024-07-16T12:53:00Z">
          <w:r w:rsidR="009C11E7" w:rsidRPr="008416E6" w:rsidDel="00F6046A">
            <w:delText>.</w:delText>
          </w:r>
        </w:del>
      </w:ins>
      <w:ins w:id="3508" w:author="kaluz" w:date="2021-05-04T12:50:00Z">
        <w:r w:rsidRPr="008416E6">
          <w:t xml:space="preserve">. </w:t>
        </w:r>
      </w:ins>
      <w:r w:rsidR="0033493E" w:rsidRPr="008416E6">
        <w:t xml:space="preserve">niewłaściwa segregacja, </w:t>
      </w:r>
      <w:ins w:id="3509" w:author="kaluz" w:date="2021-05-04T12:50:00Z">
        <w:r w:rsidRPr="008416E6">
          <w:t xml:space="preserve">wymieszane </w:t>
        </w:r>
      </w:ins>
      <w:del w:id="3510" w:author="kaluz" w:date="2021-05-04T12:50:00Z">
        <w:r w:rsidR="0033493E" w:rsidRPr="008416E6" w:rsidDel="00412B21">
          <w:delText xml:space="preserve">mieszanie </w:delText>
        </w:r>
      </w:del>
      <w:r w:rsidR="0033493E" w:rsidRPr="008416E6">
        <w:t>frakcj</w:t>
      </w:r>
      <w:ins w:id="3511" w:author="kaluz" w:date="2021-05-04T12:51:00Z">
        <w:r w:rsidRPr="008416E6">
          <w:t>e</w:t>
        </w:r>
      </w:ins>
      <w:del w:id="3512" w:author="kaluz" w:date="2021-05-04T12:51:00Z">
        <w:r w:rsidR="0033493E" w:rsidRPr="008416E6" w:rsidDel="00412B21">
          <w:delText>i</w:delText>
        </w:r>
      </w:del>
      <w:ins w:id="3513" w:author="kaluz" w:date="2021-05-04T12:51:00Z">
        <w:r w:rsidRPr="008416E6">
          <w:t xml:space="preserve"> odpadów</w:t>
        </w:r>
      </w:ins>
      <w:ins w:id="3514" w:author="Piotr Szumlak" w:date="2021-07-09T12:14:00Z">
        <w:r w:rsidR="005F08CB" w:rsidRPr="008416E6">
          <w:t xml:space="preserve"> </w:t>
        </w:r>
      </w:ins>
      <w:ins w:id="3515" w:author="kaluz" w:date="2021-05-04T12:55:00Z">
        <w:r w:rsidRPr="008416E6">
          <w:t>w pojemniku lub work</w:t>
        </w:r>
        <w:del w:id="3516" w:author="Grzegorz" w:date="2021-09-07T10:36:00Z">
          <w:r w:rsidRPr="008416E6" w:rsidDel="009C11E7">
            <w:delText xml:space="preserve">u </w:delText>
          </w:r>
        </w:del>
      </w:ins>
      <w:del w:id="3517" w:author="Grzegorz" w:date="2021-09-07T10:36:00Z">
        <w:r w:rsidR="0033493E" w:rsidRPr="008416E6" w:rsidDel="009C11E7">
          <w:delText>i</w:delText>
        </w:r>
      </w:del>
      <w:ins w:id="3518" w:author="Grzegorz" w:date="2021-09-07T10:36:00Z">
        <w:r w:rsidR="009C11E7" w:rsidRPr="008416E6">
          <w:t>np.</w:t>
        </w:r>
      </w:ins>
      <w:r w:rsidR="0033493E" w:rsidRPr="008416E6">
        <w:t>tp.), Wykonawca zobowiązany jest odebrać odpady jako zmieszane</w:t>
      </w:r>
      <w:del w:id="3519" w:author="kaluz" w:date="2021-05-04T12:56:00Z">
        <w:r w:rsidR="0033493E" w:rsidRPr="008416E6" w:rsidDel="00412B21">
          <w:delText xml:space="preserve"> – niedopuszczalne</w:delText>
        </w:r>
        <w:r w:rsidR="004161AD" w:rsidRPr="008416E6" w:rsidDel="00412B21">
          <w:delText xml:space="preserve"> jest </w:delText>
        </w:r>
        <w:r w:rsidR="0033493E" w:rsidRPr="008416E6" w:rsidDel="00412B21">
          <w:delText xml:space="preserve">pozostawienie nieodebranych odpadów </w:delText>
        </w:r>
        <w:r w:rsidR="004161AD" w:rsidRPr="008416E6" w:rsidDel="00412B21">
          <w:delText>na</w:delText>
        </w:r>
        <w:r w:rsidR="0033493E" w:rsidRPr="008416E6" w:rsidDel="00412B21">
          <w:delText xml:space="preserve"> nieruchomości</w:delText>
        </w:r>
      </w:del>
      <w:r w:rsidR="0033493E" w:rsidRPr="008416E6">
        <w:t xml:space="preserve">. </w:t>
      </w:r>
      <w:ins w:id="3520" w:author="kaluz" w:date="2021-05-04T12:56:00Z">
        <w:r w:rsidR="00E11DE4" w:rsidRPr="008416E6">
          <w:rPr>
            <w:rPrChange w:id="3521" w:author="Robert Pasternak" w:date="2021-09-07T12:47:00Z">
              <w:rPr>
                <w:color w:val="000000" w:themeColor="text1"/>
                <w:u w:val="single"/>
              </w:rPr>
            </w:rPrChange>
          </w:rPr>
          <w:t xml:space="preserve">W </w:t>
        </w:r>
        <w:del w:id="3522" w:author="Robert Pasternak" w:date="2021-05-11T09:59:00Z">
          <w:r w:rsidR="00E11DE4" w:rsidRPr="008416E6">
            <w:rPr>
              <w:rPrChange w:id="3523" w:author="Robert Pasternak" w:date="2021-09-07T12:47:00Z">
                <w:rPr>
                  <w:color w:val="000000" w:themeColor="text1"/>
                  <w:u w:val="single"/>
                </w:rPr>
              </w:rPrChange>
            </w:rPr>
            <w:delText>tym celu</w:delText>
          </w:r>
        </w:del>
      </w:ins>
      <w:ins w:id="3524" w:author="Robert Pasternak" w:date="2021-05-11T09:59:00Z">
        <w:r w:rsidR="00E11DE4" w:rsidRPr="008416E6">
          <w:rPr>
            <w:rPrChange w:id="3525" w:author="Robert Pasternak" w:date="2021-09-07T12:47:00Z">
              <w:rPr>
                <w:color w:val="FF0000"/>
                <w:u w:val="single"/>
              </w:rPr>
            </w:rPrChange>
          </w:rPr>
          <w:t>takim przypadku</w:t>
        </w:r>
      </w:ins>
      <w:ins w:id="3526" w:author="kaluz" w:date="2021-05-04T12:56:00Z">
        <w:r w:rsidR="00E11DE4" w:rsidRPr="008416E6">
          <w:rPr>
            <w:rPrChange w:id="3527" w:author="Robert Pasternak" w:date="2021-09-07T12:47:00Z">
              <w:rPr>
                <w:color w:val="000000" w:themeColor="text1"/>
                <w:u w:val="single"/>
              </w:rPr>
            </w:rPrChange>
          </w:rPr>
          <w:t xml:space="preserve"> Wykonawca zobowiązany jest nakleić na pojemniku lub worku </w:t>
        </w:r>
        <w:del w:id="3528" w:author="Robert Pasternak" w:date="2021-05-11T10:00:00Z">
          <w:r w:rsidR="00E11DE4" w:rsidRPr="008416E6">
            <w:rPr>
              <w:rPrChange w:id="3529" w:author="Robert Pasternak" w:date="2021-09-07T12:47:00Z">
                <w:rPr>
                  <w:color w:val="000000" w:themeColor="text1"/>
                  <w:u w:val="single"/>
                </w:rPr>
              </w:rPrChange>
            </w:rPr>
            <w:delText>naklejk</w:delText>
          </w:r>
        </w:del>
      </w:ins>
      <w:ins w:id="3530" w:author="kaluz" w:date="2021-05-04T12:57:00Z">
        <w:del w:id="3531" w:author="Robert Pasternak" w:date="2021-05-11T10:00:00Z">
          <w:r w:rsidR="00E11DE4" w:rsidRPr="008416E6">
            <w:rPr>
              <w:rPrChange w:id="3532" w:author="Robert Pasternak" w:date="2021-09-07T12:47:00Z">
                <w:rPr>
                  <w:color w:val="000000" w:themeColor="text1"/>
                  <w:u w:val="single"/>
                </w:rPr>
              </w:rPrChange>
            </w:rPr>
            <w:delText>ę</w:delText>
          </w:r>
        </w:del>
      </w:ins>
      <w:ins w:id="3533" w:author="Robert Pasternak" w:date="2021-05-11T10:00:00Z">
        <w:r w:rsidR="00504A71" w:rsidRPr="008416E6">
          <w:t>naklejk</w:t>
        </w:r>
      </w:ins>
      <w:ins w:id="3534" w:author="Robert Pasternak" w:date="2021-06-18T11:44:00Z">
        <w:r w:rsidR="003F16C0" w:rsidRPr="008416E6">
          <w:t>ę</w:t>
        </w:r>
      </w:ins>
      <w:ins w:id="3535" w:author="Robert Pasternak" w:date="2021-05-11T10:00:00Z">
        <w:r w:rsidR="00504A71" w:rsidRPr="008416E6">
          <w:t xml:space="preserve"> informującą </w:t>
        </w:r>
      </w:ins>
      <w:ins w:id="3536" w:author="Piotr Szumlak" w:date="2021-07-08T09:30:00Z">
        <w:r w:rsidR="00E36BA7" w:rsidRPr="008416E6">
          <w:br/>
        </w:r>
      </w:ins>
      <w:ins w:id="3537" w:author="Robert Pasternak" w:date="2021-05-11T10:00:00Z">
        <w:r w:rsidR="00504A71" w:rsidRPr="008416E6">
          <w:t>o uchybieniach w zakresie selektywnego zbierania odpadów. Wykonawca zapewni naklejki</w:t>
        </w:r>
      </w:ins>
      <w:ins w:id="3538" w:author="Piotr Szumlak" w:date="2021-07-08T09:30:00Z">
        <w:r w:rsidR="00E36BA7" w:rsidRPr="008416E6">
          <w:t xml:space="preserve"> </w:t>
        </w:r>
      </w:ins>
      <w:ins w:id="3539" w:author="Robert Pasternak" w:date="2021-06-18T11:45:00Z">
        <w:del w:id="3540" w:author="Piotr Szumlak" w:date="2021-07-08T09:30:00Z">
          <w:r w:rsidR="00072BCA" w:rsidRPr="008416E6" w:rsidDel="00E36BA7">
            <w:br/>
          </w:r>
        </w:del>
      </w:ins>
      <w:ins w:id="3541" w:author="Robert Pasternak" w:date="2021-05-11T10:01:00Z">
        <w:r w:rsidR="00504A71" w:rsidRPr="008416E6">
          <w:t>we własnym zakresie i na własny koszt.</w:t>
        </w:r>
      </w:ins>
      <w:ins w:id="3542" w:author="Robert Pasternak" w:date="2021-05-11T10:00:00Z">
        <w:r w:rsidR="00504A71" w:rsidRPr="008416E6">
          <w:t xml:space="preserve"> Na naklejce powinien zostać zamieszczony napis: </w:t>
        </w:r>
      </w:ins>
      <w:ins w:id="3543" w:author="Robert Pasternak" w:date="2021-05-11T10:02:00Z">
        <w:r w:rsidR="00504A71" w:rsidRPr="008416E6">
          <w:t xml:space="preserve">„Nieprawidłowa segregacja odpadów. Odpady zostaną odebrane w terminie odbioru odpadów niesegregowanych (zmieszanych)” </w:t>
        </w:r>
      </w:ins>
      <w:ins w:id="3544" w:author="Robert Pasternak" w:date="2021-05-11T10:00:00Z">
        <w:r w:rsidR="00504A71" w:rsidRPr="008416E6">
          <w:t xml:space="preserve">oraz dane kontaktowe Wykonawcy tj. nr telefonu i </w:t>
        </w:r>
      </w:ins>
      <w:ins w:id="3545" w:author="Robert Pasternak" w:date="2021-07-01T12:39:00Z">
        <w:r w:rsidR="00580A25" w:rsidRPr="008416E6">
          <w:t>adres poczty elektronic</w:t>
        </w:r>
      </w:ins>
      <w:ins w:id="3546" w:author="Robert Pasternak" w:date="2021-07-01T12:40:00Z">
        <w:r w:rsidR="00580A25" w:rsidRPr="008416E6">
          <w:t>znej</w:t>
        </w:r>
      </w:ins>
      <w:ins w:id="3547" w:author="Robert Pasternak" w:date="2021-05-11T10:02:00Z">
        <w:r w:rsidR="00916D49" w:rsidRPr="008416E6">
          <w:t xml:space="preserve"> i</w:t>
        </w:r>
        <w:r w:rsidR="00504A71" w:rsidRPr="008416E6">
          <w:t xml:space="preserve"> data stwierdzenia uchybienia</w:t>
        </w:r>
      </w:ins>
      <w:ins w:id="3548" w:author="Robert Pasternak" w:date="2021-05-11T10:00:00Z">
        <w:r w:rsidR="00504A71" w:rsidRPr="008416E6">
          <w:t>.</w:t>
        </w:r>
      </w:ins>
      <w:ins w:id="3549" w:author="Robert Pasternak" w:date="2021-05-11T10:02:00Z">
        <w:r w:rsidR="00504A71" w:rsidRPr="008416E6">
          <w:t xml:space="preserve"> Naklejki po oderwaniu nie powinny zostawia</w:t>
        </w:r>
      </w:ins>
      <w:ins w:id="3550" w:author="Robert Pasternak" w:date="2021-05-11T10:03:00Z">
        <w:r w:rsidR="00504A71" w:rsidRPr="008416E6">
          <w:t xml:space="preserve">ć śladów na pojemniku. </w:t>
        </w:r>
      </w:ins>
      <w:ins w:id="3551" w:author="Robert Pasternak" w:date="2021-07-01T12:40:00Z">
        <w:r w:rsidR="00580A25" w:rsidRPr="008416E6">
          <w:br/>
        </w:r>
      </w:ins>
      <w:ins w:id="3552" w:author="kaluz" w:date="2021-05-04T12:57:00Z">
        <w:del w:id="3553" w:author="Robert Pasternak" w:date="2021-05-11T10:02:00Z">
          <w:r w:rsidR="00E11DE4" w:rsidRPr="008416E6">
            <w:rPr>
              <w:rPrChange w:id="3554" w:author="Robert Pasternak" w:date="2021-09-07T12:47:00Z">
                <w:rPr>
                  <w:color w:val="000000" w:themeColor="text1"/>
                  <w:u w:val="single"/>
                </w:rPr>
              </w:rPrChange>
            </w:rPr>
            <w:delText>„</w:delText>
          </w:r>
        </w:del>
        <w:del w:id="3555" w:author="Robert Pasternak" w:date="2021-05-11T10:01:00Z">
          <w:r w:rsidR="00E11DE4" w:rsidRPr="008416E6">
            <w:rPr>
              <w:rPrChange w:id="3556" w:author="Robert Pasternak" w:date="2021-09-07T12:47:00Z">
                <w:rPr>
                  <w:color w:val="000000" w:themeColor="text1"/>
                  <w:u w:val="single"/>
                </w:rPr>
              </w:rPrChange>
            </w:rPr>
            <w:delText>Niewłaściwa</w:delText>
          </w:r>
        </w:del>
        <w:del w:id="3557" w:author="Robert Pasternak" w:date="2021-05-11T10:02:00Z">
          <w:r w:rsidR="00E11DE4" w:rsidRPr="008416E6">
            <w:rPr>
              <w:rPrChange w:id="3558" w:author="Robert Pasternak" w:date="2021-09-07T12:47:00Z">
                <w:rPr>
                  <w:color w:val="000000" w:themeColor="text1"/>
                  <w:u w:val="single"/>
                </w:rPr>
              </w:rPrChange>
            </w:rPr>
            <w:delText xml:space="preserve"> segregacja odpadów. Odpady zostaną odebrane w terminie odbioru odpad</w:delText>
          </w:r>
        </w:del>
      </w:ins>
      <w:ins w:id="3559" w:author="kaluz" w:date="2021-05-04T12:58:00Z">
        <w:del w:id="3560" w:author="Robert Pasternak" w:date="2021-05-11T10:02:00Z">
          <w:r w:rsidR="00E11DE4" w:rsidRPr="008416E6">
            <w:rPr>
              <w:rPrChange w:id="3561" w:author="Robert Pasternak" w:date="2021-09-07T12:47:00Z">
                <w:rPr>
                  <w:color w:val="000000" w:themeColor="text1"/>
                  <w:u w:val="single"/>
                </w:rPr>
              </w:rPrChange>
            </w:rPr>
            <w:delText>ów niesegregowanych (zmieszanych)</w:delText>
          </w:r>
        </w:del>
      </w:ins>
      <w:ins w:id="3562" w:author="kaluz" w:date="2021-05-04T12:57:00Z">
        <w:del w:id="3563" w:author="Robert Pasternak" w:date="2021-05-11T10:02:00Z">
          <w:r w:rsidR="00E11DE4" w:rsidRPr="008416E6">
            <w:rPr>
              <w:rPrChange w:id="3564" w:author="Robert Pasternak" w:date="2021-09-07T12:47:00Z">
                <w:rPr>
                  <w:color w:val="000000" w:themeColor="text1"/>
                  <w:u w:val="single"/>
                </w:rPr>
              </w:rPrChange>
            </w:rPr>
            <w:delText>”</w:delText>
          </w:r>
        </w:del>
      </w:ins>
      <w:ins w:id="3565" w:author="kaluz" w:date="2021-05-04T12:58:00Z">
        <w:del w:id="3566" w:author="Robert Pasternak" w:date="2021-05-11T10:02:00Z">
          <w:r w:rsidR="00E11DE4" w:rsidRPr="008416E6">
            <w:rPr>
              <w:rPrChange w:id="3567" w:author="Robert Pasternak" w:date="2021-09-07T12:47:00Z">
                <w:rPr>
                  <w:color w:val="000000" w:themeColor="text1"/>
                  <w:u w:val="single"/>
                </w:rPr>
              </w:rPrChange>
            </w:rPr>
            <w:delText>.</w:delText>
          </w:r>
        </w:del>
      </w:ins>
      <w:ins w:id="3568" w:author="Robert Pasternak" w:date="2019-08-23T11:42:00Z">
        <w:del w:id="3569" w:author="kaluz" w:date="2021-05-04T12:56:00Z">
          <w:r w:rsidR="00E11DE4" w:rsidRPr="008416E6">
            <w:rPr>
              <w:rPrChange w:id="3570" w:author="Robert Pasternak" w:date="2021-09-07T12:47:00Z">
                <w:rPr>
                  <w:color w:val="000000" w:themeColor="text1"/>
                  <w:u w:val="single"/>
                </w:rPr>
              </w:rPrChange>
            </w:rPr>
            <w:br/>
          </w:r>
        </w:del>
      </w:ins>
      <w:r w:rsidR="00E11DE4" w:rsidRPr="008416E6">
        <w:rPr>
          <w:rPrChange w:id="3571" w:author="Robert Pasternak" w:date="2021-09-07T12:47:00Z">
            <w:rPr>
              <w:color w:val="000000" w:themeColor="text1"/>
              <w:u w:val="single"/>
            </w:rPr>
          </w:rPrChange>
        </w:rPr>
        <w:t>O każ</w:t>
      </w:r>
      <w:r w:rsidR="0033493E" w:rsidRPr="008416E6">
        <w:t xml:space="preserve">dym przypadku </w:t>
      </w:r>
      <w:del w:id="3572" w:author="kaluz" w:date="2021-05-04T13:01:00Z">
        <w:r w:rsidR="0033493E" w:rsidRPr="008416E6" w:rsidDel="00D74D06">
          <w:delText>niewłaściwego zbierania</w:delText>
        </w:r>
      </w:del>
      <w:ins w:id="3573" w:author="kaluz" w:date="2021-05-04T13:01:00Z">
        <w:r w:rsidR="00D74D06" w:rsidRPr="008416E6">
          <w:t>niewłaściwej segregacji</w:t>
        </w:r>
      </w:ins>
      <w:r w:rsidR="0033493E" w:rsidRPr="008416E6">
        <w:t xml:space="preserve"> odpadów Wykonawca winien informować Zamawiającego</w:t>
      </w:r>
      <w:ins w:id="3574" w:author="Robert Pasternak" w:date="2021-06-18T11:38:00Z">
        <w:r w:rsidR="00BA173F" w:rsidRPr="008416E6">
          <w:t xml:space="preserve"> na bieżąco za pomocą udostępnionej Wykonawcy przez Zamawiającego aplikacji mobilnej</w:t>
        </w:r>
      </w:ins>
      <w:del w:id="3575" w:author="Robert Pasternak" w:date="2019-08-23T11:42:00Z">
        <w:r w:rsidR="00201077" w:rsidRPr="008416E6" w:rsidDel="007E216D">
          <w:br/>
        </w:r>
      </w:del>
      <w:del w:id="3576" w:author="Robert Pasternak" w:date="2021-06-18T11:39:00Z">
        <w:r w:rsidR="00201077" w:rsidRPr="008416E6" w:rsidDel="00BA173F">
          <w:delText>w sposób określony w Rozdziale V pkt. 13 OPZ</w:delText>
        </w:r>
      </w:del>
      <w:r w:rsidR="005B2EE8" w:rsidRPr="008416E6">
        <w:t>.</w:t>
      </w:r>
      <w:r w:rsidR="00201077" w:rsidRPr="008416E6">
        <w:t xml:space="preserve"> Wykonawca może </w:t>
      </w:r>
      <w:r w:rsidR="003716AA" w:rsidRPr="008416E6">
        <w:t>odmówić</w:t>
      </w:r>
      <w:r w:rsidR="00201077" w:rsidRPr="008416E6">
        <w:t xml:space="preserve"> odbioru odpadów </w:t>
      </w:r>
      <w:ins w:id="3577" w:author="Robert Pasternak" w:date="2021-06-18T11:42:00Z">
        <w:r w:rsidR="003F16C0" w:rsidRPr="008416E6">
          <w:br/>
        </w:r>
      </w:ins>
      <w:r w:rsidR="00201077" w:rsidRPr="008416E6">
        <w:t>z nieruchomości</w:t>
      </w:r>
      <w:r w:rsidR="002A2D95" w:rsidRPr="008416E6">
        <w:t>,</w:t>
      </w:r>
      <w:ins w:id="3578" w:author="Piotr Szumlak" w:date="2021-07-08T09:31:00Z">
        <w:r w:rsidR="00E36BA7" w:rsidRPr="008416E6">
          <w:t xml:space="preserve"> </w:t>
        </w:r>
      </w:ins>
      <w:r w:rsidR="003716AA" w:rsidRPr="008416E6">
        <w:t>na której zamieszkują mieszkańcy</w:t>
      </w:r>
      <w:r w:rsidR="002A2D95" w:rsidRPr="008416E6">
        <w:t>,</w:t>
      </w:r>
      <w:ins w:id="3579" w:author="Piotr Szumlak" w:date="2021-07-08T09:31:00Z">
        <w:r w:rsidR="00E36BA7" w:rsidRPr="008416E6">
          <w:t xml:space="preserve"> </w:t>
        </w:r>
      </w:ins>
      <w:r w:rsidR="00201077" w:rsidRPr="008416E6">
        <w:t xml:space="preserve">tylko w przypadku </w:t>
      </w:r>
      <w:r w:rsidR="003716AA" w:rsidRPr="008416E6">
        <w:t xml:space="preserve">ujawnienia </w:t>
      </w:r>
      <w:ins w:id="3580" w:author="Robert Pasternak" w:date="2021-06-18T11:42:00Z">
        <w:r w:rsidR="003F16C0" w:rsidRPr="008416E6">
          <w:br/>
        </w:r>
      </w:ins>
      <w:r w:rsidR="003716AA" w:rsidRPr="008416E6">
        <w:t>w opróżnianych lub odbieranych pojemnikach</w:t>
      </w:r>
      <w:ins w:id="3581" w:author="kaluz" w:date="2021-05-04T13:03:00Z">
        <w:r w:rsidR="00D74D06" w:rsidRPr="008416E6">
          <w:t xml:space="preserve"> lub workach</w:t>
        </w:r>
      </w:ins>
      <w:r w:rsidR="003716AA" w:rsidRPr="008416E6">
        <w:t xml:space="preserve"> przeznaczonych </w:t>
      </w:r>
      <w:ins w:id="3582" w:author="Robert Pasternak" w:date="2021-06-18T11:42:00Z">
        <w:r w:rsidR="003F16C0" w:rsidRPr="008416E6">
          <w:br/>
        </w:r>
      </w:ins>
      <w:del w:id="3583" w:author="Robert Pasternak" w:date="2019-08-23T11:42:00Z">
        <w:r w:rsidR="0089773A" w:rsidRPr="008416E6" w:rsidDel="007E216D">
          <w:br/>
        </w:r>
      </w:del>
      <w:r w:rsidR="003716AA" w:rsidRPr="008416E6">
        <w:t xml:space="preserve">do gromadzenia odpadów komunalnych, odpadów innych niż </w:t>
      </w:r>
      <w:ins w:id="3584" w:author="Robert Pasternak" w:date="2021-06-18T11:46:00Z">
        <w:r w:rsidR="00072BCA" w:rsidRPr="008416E6">
          <w:t xml:space="preserve">odpady </w:t>
        </w:r>
      </w:ins>
      <w:r w:rsidR="003716AA" w:rsidRPr="008416E6">
        <w:t>komunalne</w:t>
      </w:r>
      <w:ins w:id="3585" w:author="Robert Pasternak" w:date="2021-06-18T11:46:00Z">
        <w:r w:rsidR="00072BCA" w:rsidRPr="008416E6">
          <w:t xml:space="preserve"> określone w tabeli nr 5 </w:t>
        </w:r>
      </w:ins>
      <w:ins w:id="3586" w:author="Robert Pasternak" w:date="2021-06-18T11:47:00Z">
        <w:r w:rsidR="00072BCA" w:rsidRPr="008416E6">
          <w:t>OPZ lub odpadów innych niż komunalne</w:t>
        </w:r>
      </w:ins>
      <w:r w:rsidR="003716AA" w:rsidRPr="008416E6">
        <w:t xml:space="preserve">, </w:t>
      </w:r>
      <w:del w:id="3587" w:author="Robert Pasternak" w:date="2019-08-23T11:42:00Z">
        <w:r w:rsidR="0089773A" w:rsidRPr="008416E6" w:rsidDel="007E216D">
          <w:br/>
        </w:r>
      </w:del>
      <w:r w:rsidR="003716AA" w:rsidRPr="008416E6">
        <w:t xml:space="preserve">w tym zwłaszcza odpadów niebezpiecznych. </w:t>
      </w:r>
      <w:ins w:id="3588" w:author="kaluz" w:date="2021-05-04T13:03:00Z">
        <w:del w:id="3589" w:author="Robert Pasternak" w:date="2021-05-11T10:03:00Z">
          <w:r w:rsidR="00D74D06" w:rsidRPr="008416E6" w:rsidDel="00504A71">
            <w:br/>
          </w:r>
        </w:del>
      </w:ins>
      <w:r w:rsidR="003716AA" w:rsidRPr="008416E6">
        <w:t>O każdym takim przypadku Wykonawca zobowiązany jest niezwł</w:t>
      </w:r>
      <w:r w:rsidR="002A2D95" w:rsidRPr="008416E6">
        <w:t>ocznie zawiadomić Zamawiającego</w:t>
      </w:r>
      <w:ins w:id="3590" w:author="Piotr Szumlak" w:date="2021-07-08T09:32:00Z">
        <w:r w:rsidR="00E36BA7" w:rsidRPr="008416E6">
          <w:t xml:space="preserve"> </w:t>
        </w:r>
      </w:ins>
      <w:ins w:id="3591" w:author="Robert Pasternak" w:date="2021-06-18T11:43:00Z">
        <w:r w:rsidR="003F16C0" w:rsidRPr="008416E6">
          <w:t>za pomocą udostępnionej Wykonawcy przez Zamawiającego aplikacji mobilnej</w:t>
        </w:r>
      </w:ins>
      <w:ins w:id="3592" w:author="Robert Pasternak" w:date="2021-06-18T12:37:00Z">
        <w:r w:rsidR="00D9458A" w:rsidRPr="008416E6">
          <w:t xml:space="preserve">. W przypadku, gdy aplikacja za pomocą której </w:t>
        </w:r>
        <w:r w:rsidR="00D9458A" w:rsidRPr="008416E6">
          <w:lastRenderedPageBreak/>
          <w:t xml:space="preserve">Wykonawca zobowiązany jest zgłaszać Zamawiającemu stwierdzone nieprawidłowości nie działa z przyczyn niezależnych od Wykonawcy </w:t>
        </w:r>
      </w:ins>
      <w:ins w:id="3593" w:author="Robert Pasternak" w:date="2021-07-12T09:09:00Z">
        <w:r w:rsidR="00916D49" w:rsidRPr="008416E6">
          <w:t>lub</w:t>
        </w:r>
      </w:ins>
      <w:ins w:id="3594" w:author="Robert Pasternak" w:date="2021-06-18T12:37:00Z">
        <w:r w:rsidR="00D9458A" w:rsidRPr="008416E6">
          <w:t xml:space="preserve"> Zamawiającego, wówczas Wykonawca zobowiązany jest poinformować Zamawiającego o stwierdzonych nieprawidłowościach za pomocą poczty elektronicznej na adres e-mailowy koordynatora umowy ze strony Zamawiającego. Do zgłoszenia Wykonawca zobowiązany jest dołączyć dokumentację fotograficzną</w:t>
        </w:r>
        <w:r w:rsidR="00A63D3E" w:rsidRPr="008416E6">
          <w:t xml:space="preserve"> stwierdzonych </w:t>
        </w:r>
        <w:r w:rsidR="00D9458A" w:rsidRPr="008416E6">
          <w:t>nieprawidłowości</w:t>
        </w:r>
      </w:ins>
      <w:ins w:id="3595" w:author="Robert Pasternak" w:date="2021-06-21T15:28:00Z">
        <w:r w:rsidR="00A63D3E" w:rsidRPr="008416E6">
          <w:t xml:space="preserve">. Zamawiający zastrzega sobie prawo do </w:t>
        </w:r>
      </w:ins>
      <w:ins w:id="3596" w:author="Robert Pasternak" w:date="2021-06-21T15:29:00Z">
        <w:r w:rsidR="00A63D3E" w:rsidRPr="008416E6">
          <w:t xml:space="preserve">weryfikacji, czy zgłoszone nieprawidłowości były zasadne. W tym celu Zamawiający niezwłocznie przeprowadzi na wskazanych przez </w:t>
        </w:r>
      </w:ins>
      <w:ins w:id="3597" w:author="Robert Pasternak" w:date="2021-06-21T15:30:00Z">
        <w:r w:rsidR="00A63D3E" w:rsidRPr="008416E6">
          <w:t xml:space="preserve">Wykonawcę nieruchomościach kontrolę właściwej segregacji odpadów. Jeżeli Zamawiający w wyniku przeprowadzonej kontroli uzna, </w:t>
        </w:r>
      </w:ins>
      <w:ins w:id="3598" w:author="Robert Pasternak" w:date="2021-06-21T15:31:00Z">
        <w:r w:rsidR="00A63D3E" w:rsidRPr="008416E6">
          <w:br/>
        </w:r>
      </w:ins>
      <w:ins w:id="3599" w:author="Robert Pasternak" w:date="2021-06-21T15:30:00Z">
        <w:r w:rsidR="00A63D3E" w:rsidRPr="008416E6">
          <w:t>że Wykonawca</w:t>
        </w:r>
      </w:ins>
      <w:ins w:id="3600" w:author="Robert Pasternak" w:date="2021-06-21T15:31:00Z">
        <w:r w:rsidR="00A63D3E" w:rsidRPr="008416E6">
          <w:t xml:space="preserve"> błędnie nie odebrał odpadów z uwagi na niewłaściwą segregację odpad</w:t>
        </w:r>
      </w:ins>
      <w:ins w:id="3601" w:author="Robert Pasternak" w:date="2021-06-21T15:32:00Z">
        <w:r w:rsidR="00A63D3E" w:rsidRPr="008416E6">
          <w:t xml:space="preserve">ów, </w:t>
        </w:r>
      </w:ins>
      <w:ins w:id="3602" w:author="Robert Pasternak" w:date="2021-06-21T15:33:00Z">
        <w:r w:rsidR="00A63D3E" w:rsidRPr="008416E6">
          <w:t xml:space="preserve">zawiadomi Wykonawcę o konieczności odbioru odpadów </w:t>
        </w:r>
      </w:ins>
      <w:ins w:id="3603" w:author="Robert Pasternak" w:date="2021-06-21T15:34:00Z">
        <w:r w:rsidR="00A63D3E" w:rsidRPr="008416E6">
          <w:br/>
        </w:r>
      </w:ins>
      <w:ins w:id="3604" w:author="Robert Pasternak" w:date="2021-06-21T15:33:00Z">
        <w:r w:rsidR="00A63D3E" w:rsidRPr="008416E6">
          <w:t>z nieruchomości</w:t>
        </w:r>
      </w:ins>
      <w:ins w:id="3605" w:author="Robert Pasternak" w:date="2021-06-21T15:34:00Z">
        <w:r w:rsidR="00A63D3E" w:rsidRPr="008416E6">
          <w:t xml:space="preserve">. Wykonawca </w:t>
        </w:r>
      </w:ins>
      <w:ins w:id="3606" w:author="Robert Pasternak" w:date="2021-06-21T15:32:00Z">
        <w:r w:rsidR="00A63D3E" w:rsidRPr="008416E6">
          <w:t xml:space="preserve">zobowiązany jest najpóźniej w </w:t>
        </w:r>
      </w:ins>
      <w:ins w:id="3607" w:author="Robert Pasternak" w:date="2024-08-05T14:05:00Z">
        <w:r w:rsidR="00D77E32" w:rsidRPr="008416E6">
          <w:t xml:space="preserve">następnym </w:t>
        </w:r>
        <w:r w:rsidR="00D77E32">
          <w:t xml:space="preserve">dniu roboczym </w:t>
        </w:r>
      </w:ins>
      <w:ins w:id="3608" w:author="Robert Pasternak" w:date="2021-06-21T15:32:00Z">
        <w:r w:rsidR="00A63D3E" w:rsidRPr="008416E6">
          <w:t>po otrzymaniu od Zamawiającego z</w:t>
        </w:r>
      </w:ins>
      <w:ins w:id="3609" w:author="Robert Pasternak" w:date="2021-06-21T15:34:00Z">
        <w:r w:rsidR="00A63D3E" w:rsidRPr="008416E6">
          <w:t xml:space="preserve">awiadomienia odebrać odpady ze wskazanej nieruchomości, jako odpady </w:t>
        </w:r>
      </w:ins>
      <w:ins w:id="3610" w:author="Robert Pasternak" w:date="2021-06-21T15:35:00Z">
        <w:r w:rsidR="0052071A" w:rsidRPr="008416E6">
          <w:t>selektywnie zbierane</w:t>
        </w:r>
      </w:ins>
      <w:ins w:id="3611" w:author="Robert Pasternak" w:date="2024-07-16T14:51:00Z">
        <w:r w:rsidR="00BE3874">
          <w:t xml:space="preserve">. </w:t>
        </w:r>
      </w:ins>
      <w:ins w:id="3612" w:author="Robert Pasternak" w:date="2024-07-16T14:52:00Z">
        <w:r w:rsidR="00BE3874">
          <w:t xml:space="preserve">Wykonawca zobowiązany jest na własny koszt zawiadomić pisemnie właściciela nieruchomości </w:t>
        </w:r>
      </w:ins>
      <w:ins w:id="3613" w:author="Robert Pasternak" w:date="2024-08-05T14:05:00Z">
        <w:r w:rsidR="00D77E32">
          <w:br/>
        </w:r>
      </w:ins>
      <w:ins w:id="3614" w:author="Robert Pasternak" w:date="2024-07-16T14:52:00Z">
        <w:r w:rsidR="00BE3874">
          <w:t>o stwierdzonym</w:t>
        </w:r>
      </w:ins>
      <w:ins w:id="3615" w:author="Robert Pasternak" w:date="2024-07-16T14:53:00Z">
        <w:r w:rsidR="00BE3874">
          <w:t xml:space="preserve"> w trakcie odbioru odpadów</w:t>
        </w:r>
      </w:ins>
      <w:ins w:id="3616" w:author="Robert Pasternak" w:date="2024-07-16T14:52:00Z">
        <w:r w:rsidR="00BE3874">
          <w:t xml:space="preserve"> przypadku niew</w:t>
        </w:r>
      </w:ins>
      <w:ins w:id="3617" w:author="Robert Pasternak" w:date="2024-07-16T14:53:00Z">
        <w:r w:rsidR="00BE3874">
          <w:t>łaściwej segregacji odpadów</w:t>
        </w:r>
      </w:ins>
      <w:ins w:id="3618" w:author="Robert Pasternak" w:date="2024-07-16T14:54:00Z">
        <w:r w:rsidR="00BE3874">
          <w:t>. Pisemne zawiadomienia o stwierdzonych przypadkach niew</w:t>
        </w:r>
      </w:ins>
      <w:ins w:id="3619" w:author="Robert Pasternak" w:date="2024-07-16T14:55:00Z">
        <w:r w:rsidR="00BE3874">
          <w:t>łaściwej segregacji odpadów Wykonawca zobowiązany jest również przedłożyć Zamawiającemu zbiorczo za okres jednego miesiąca wraz z Raportem</w:t>
        </w:r>
      </w:ins>
      <w:ins w:id="3620" w:author="Robert Pasternak" w:date="2024-07-19T08:24:00Z">
        <w:r w:rsidR="007A298B">
          <w:t xml:space="preserve"> miesięcznym</w:t>
        </w:r>
      </w:ins>
      <w:ins w:id="3621" w:author="Robert Pasternak" w:date="2021-06-18T12:37:00Z">
        <w:r w:rsidR="00D9458A" w:rsidRPr="008416E6">
          <w:t>;</w:t>
        </w:r>
      </w:ins>
    </w:p>
    <w:p w14:paraId="25619646" w14:textId="77777777" w:rsidR="00361B44" w:rsidRPr="008416E6" w:rsidRDefault="00E11DE4">
      <w:pPr>
        <w:pStyle w:val="Akapitzlist"/>
        <w:numPr>
          <w:ilvl w:val="0"/>
          <w:numId w:val="2"/>
        </w:numPr>
        <w:spacing w:line="360" w:lineRule="auto"/>
        <w:rPr>
          <w:del w:id="3622" w:author="Robert Pasternak" w:date="2021-07-01T12:39:00Z"/>
          <w:rPrChange w:id="3623" w:author="Robert Pasternak" w:date="2021-09-07T12:47:00Z">
            <w:rPr>
              <w:del w:id="3624" w:author="Robert Pasternak" w:date="2021-07-01T12:39:00Z"/>
              <w:lang w:eastAsia="en-US"/>
            </w:rPr>
          </w:rPrChange>
        </w:rPr>
        <w:pPrChange w:id="3625" w:author="Piotr Szumlak" w:date="2021-07-09T12:47:00Z">
          <w:pPr>
            <w:pStyle w:val="Akapitzlist"/>
            <w:numPr>
              <w:numId w:val="2"/>
            </w:numPr>
            <w:autoSpaceDE w:val="0"/>
            <w:autoSpaceDN w:val="0"/>
            <w:spacing w:line="360" w:lineRule="auto"/>
            <w:ind w:hanging="360"/>
          </w:pPr>
        </w:pPrChange>
      </w:pPr>
      <w:del w:id="3626" w:author="Robert Pasternak" w:date="2021-06-18T12:38:00Z">
        <w:r w:rsidRPr="008416E6">
          <w:rPr>
            <w:rPrChange w:id="3627" w:author="Robert Pasternak" w:date="2021-09-07T12:47:00Z">
              <w:rPr>
                <w:color w:val="0000FF"/>
                <w:u w:val="single"/>
              </w:rPr>
            </w:rPrChange>
          </w:rPr>
          <w:delText>;</w:delText>
        </w:r>
      </w:del>
    </w:p>
    <w:p w14:paraId="2BCEC097" w14:textId="77777777" w:rsidR="00361B44" w:rsidRPr="008416E6" w:rsidRDefault="005B2EE8">
      <w:pPr>
        <w:pStyle w:val="Akapitzlist"/>
        <w:numPr>
          <w:ilvl w:val="0"/>
          <w:numId w:val="2"/>
        </w:numPr>
        <w:spacing w:line="360" w:lineRule="auto"/>
        <w:rPr>
          <w:del w:id="3628" w:author="kaluz" w:date="2021-05-04T13:03:00Z"/>
          <w:lang w:eastAsia="en-US"/>
          <w:rPrChange w:id="3629" w:author="Robert Pasternak" w:date="2021-09-07T12:47:00Z">
            <w:rPr>
              <w:del w:id="3630" w:author="kaluz" w:date="2021-05-04T13:03:00Z"/>
              <w:color w:val="000000" w:themeColor="text1"/>
              <w:lang w:eastAsia="en-US"/>
            </w:rPr>
          </w:rPrChange>
        </w:rPr>
        <w:pPrChange w:id="3631" w:author="Piotr Szumlak" w:date="2021-07-09T12:47:00Z">
          <w:pPr>
            <w:pStyle w:val="Akapitzlist"/>
            <w:numPr>
              <w:numId w:val="2"/>
            </w:numPr>
            <w:autoSpaceDE w:val="0"/>
            <w:autoSpaceDN w:val="0"/>
            <w:spacing w:line="360" w:lineRule="auto"/>
            <w:ind w:hanging="360"/>
          </w:pPr>
        </w:pPrChange>
      </w:pPr>
      <w:del w:id="3632" w:author="kaluz" w:date="2021-05-04T13:03:00Z">
        <w:r w:rsidRPr="008416E6" w:rsidDel="00D74D06">
          <w:rPr>
            <w:rPrChange w:id="3633" w:author="Robert Pasternak" w:date="2021-09-07T12:47:00Z">
              <w:rPr>
                <w:color w:val="000000" w:themeColor="text1"/>
              </w:rPr>
            </w:rPrChange>
          </w:rPr>
          <w:delText xml:space="preserve">odbierania w pierwszej kolejności </w:delText>
        </w:r>
        <w:r w:rsidR="006E48ED" w:rsidRPr="008416E6" w:rsidDel="00D74D06">
          <w:rPr>
            <w:rPrChange w:id="3634" w:author="Robert Pasternak" w:date="2021-09-07T12:47:00Z">
              <w:rPr>
                <w:color w:val="000000" w:themeColor="text1"/>
              </w:rPr>
            </w:rPrChange>
          </w:rPr>
          <w:delText>odpadów zbieranych selektywnie (papier, metale, tworzywa sztuczne, szkło) przed odbiorem odpadów zmieszanych (niesegregowanych)</w:delText>
        </w:r>
        <w:r w:rsidR="00BE38E0" w:rsidRPr="008416E6" w:rsidDel="00D74D06">
          <w:rPr>
            <w:rPrChange w:id="3635" w:author="Robert Pasternak" w:date="2021-09-07T12:47:00Z">
              <w:rPr>
                <w:color w:val="000000" w:themeColor="text1"/>
              </w:rPr>
            </w:rPrChange>
          </w:rPr>
          <w:delText>, jeżeli odbiór odpadów przypada tego samego dnia</w:delText>
        </w:r>
        <w:r w:rsidR="002A2D95" w:rsidRPr="008416E6" w:rsidDel="00D74D06">
          <w:rPr>
            <w:rPrChange w:id="3636" w:author="Robert Pasternak" w:date="2021-09-07T12:47:00Z">
              <w:rPr>
                <w:color w:val="000000" w:themeColor="text1"/>
              </w:rPr>
            </w:rPrChange>
          </w:rPr>
          <w:delText>;</w:delText>
        </w:r>
      </w:del>
    </w:p>
    <w:p w14:paraId="35BF2D6F" w14:textId="77777777" w:rsidR="00361B44" w:rsidRPr="008416E6" w:rsidRDefault="003749EB">
      <w:pPr>
        <w:pStyle w:val="Akapitzlist"/>
        <w:numPr>
          <w:ilvl w:val="0"/>
          <w:numId w:val="2"/>
        </w:numPr>
        <w:autoSpaceDE w:val="0"/>
        <w:autoSpaceDN w:val="0"/>
        <w:spacing w:line="360" w:lineRule="auto"/>
        <w:rPr>
          <w:bCs/>
          <w:lang w:eastAsia="en-US"/>
        </w:rPr>
      </w:pPr>
      <w:r w:rsidRPr="008416E6">
        <w:rPr>
          <w:lang w:eastAsia="en-US"/>
        </w:rPr>
        <w:t>odbierania odpadów komunalnych z nieruchomości  na których zamieszkują mieszkańcy</w:t>
      </w:r>
      <w:ins w:id="3637" w:author="Robert Pasternak" w:date="2021-07-01T12:40:00Z">
        <w:r w:rsidR="00580A25" w:rsidRPr="008416E6">
          <w:rPr>
            <w:lang w:eastAsia="en-US"/>
          </w:rPr>
          <w:t>,</w:t>
        </w:r>
      </w:ins>
      <w:ins w:id="3638" w:author="Piotr Szumlak" w:date="2021-07-08T09:34:00Z">
        <w:r w:rsidR="002C42E1" w:rsidRPr="008416E6">
          <w:rPr>
            <w:lang w:eastAsia="en-US"/>
          </w:rPr>
          <w:t xml:space="preserve"> </w:t>
        </w:r>
      </w:ins>
      <w:ins w:id="3639" w:author="Piotr Szumlak" w:date="2021-07-08T10:00:00Z">
        <w:r w:rsidR="00636C1A" w:rsidRPr="008416E6">
          <w:rPr>
            <w:lang w:eastAsia="en-US"/>
          </w:rPr>
          <w:t xml:space="preserve"> </w:t>
        </w:r>
      </w:ins>
      <w:r w:rsidR="00AF4E1F" w:rsidRPr="008416E6">
        <w:rPr>
          <w:lang w:eastAsia="en-US"/>
        </w:rPr>
        <w:t xml:space="preserve">pojazdami przystosowanymi do odbierania poszczególnych frakcji odpadów komunalnych, w sposób </w:t>
      </w:r>
      <w:r w:rsidR="00AF4E1F" w:rsidRPr="008416E6">
        <w:rPr>
          <w:bCs/>
          <w:lang w:eastAsia="en-US"/>
        </w:rPr>
        <w:t xml:space="preserve">wykluczający mieszanie </w:t>
      </w:r>
      <w:ins w:id="3640" w:author="Robert Pasternak" w:date="2021-05-11T10:05:00Z">
        <w:r w:rsidR="00504A71" w:rsidRPr="008416E6">
          <w:rPr>
            <w:bCs/>
            <w:lang w:eastAsia="en-US"/>
          </w:rPr>
          <w:t xml:space="preserve">różnych frakcji </w:t>
        </w:r>
      </w:ins>
      <w:r w:rsidR="00AF4E1F" w:rsidRPr="008416E6">
        <w:rPr>
          <w:bCs/>
          <w:lang w:eastAsia="en-US"/>
        </w:rPr>
        <w:t>odpadów</w:t>
      </w:r>
      <w:ins w:id="3641" w:author="Robert Pasternak" w:date="2021-05-11T10:05:00Z">
        <w:r w:rsidR="00504A71" w:rsidRPr="008416E6">
          <w:rPr>
            <w:bCs/>
            <w:lang w:eastAsia="en-US"/>
          </w:rPr>
          <w:br/>
          <w:t>ze sobą</w:t>
        </w:r>
      </w:ins>
      <w:r w:rsidR="00AF4E1F" w:rsidRPr="008416E6">
        <w:rPr>
          <w:bCs/>
          <w:lang w:eastAsia="en-US"/>
        </w:rPr>
        <w:t>;</w:t>
      </w:r>
    </w:p>
    <w:p w14:paraId="023EC73B" w14:textId="64344C2A" w:rsidR="00361B44" w:rsidRPr="008416E6" w:rsidRDefault="005F6816">
      <w:pPr>
        <w:pStyle w:val="Akapitzlist"/>
        <w:numPr>
          <w:ilvl w:val="0"/>
          <w:numId w:val="2"/>
        </w:numPr>
        <w:autoSpaceDE w:val="0"/>
        <w:autoSpaceDN w:val="0"/>
        <w:spacing w:line="312" w:lineRule="auto"/>
        <w:rPr>
          <w:lang w:eastAsia="en-US"/>
        </w:rPr>
        <w:pPrChange w:id="3642" w:author="Robert Pasternak" w:date="2021-05-13T11:34:00Z">
          <w:pPr>
            <w:pStyle w:val="Akapitzlist"/>
            <w:numPr>
              <w:numId w:val="2"/>
            </w:numPr>
            <w:autoSpaceDE w:val="0"/>
            <w:autoSpaceDN w:val="0"/>
            <w:spacing w:line="360" w:lineRule="auto"/>
            <w:ind w:hanging="360"/>
          </w:pPr>
        </w:pPrChange>
      </w:pPr>
      <w:r w:rsidRPr="008416E6">
        <w:rPr>
          <w:lang w:eastAsia="en-US"/>
        </w:rPr>
        <w:t xml:space="preserve">odbierania odpadów komunalnych z nieruchomości  na których zamieszkują mieszkańcy </w:t>
      </w:r>
      <w:r w:rsidR="00AF4E1F" w:rsidRPr="008416E6">
        <w:rPr>
          <w:lang w:eastAsia="en-US"/>
        </w:rPr>
        <w:t xml:space="preserve">również w przypadkach, kiedy dojazd do </w:t>
      </w:r>
      <w:del w:id="3643" w:author="kaluz" w:date="2021-05-04T13:14:00Z">
        <w:r w:rsidR="00AF4E1F" w:rsidRPr="008416E6" w:rsidDel="005B6C73">
          <w:rPr>
            <w:lang w:eastAsia="en-US"/>
          </w:rPr>
          <w:delText xml:space="preserve">punktów </w:delText>
        </w:r>
      </w:del>
      <w:ins w:id="3644" w:author="kaluz" w:date="2021-05-04T13:14:00Z">
        <w:r w:rsidR="005B6C73" w:rsidRPr="008416E6">
          <w:rPr>
            <w:lang w:eastAsia="en-US"/>
          </w:rPr>
          <w:t xml:space="preserve">miejsc </w:t>
        </w:r>
      </w:ins>
      <w:del w:id="3645" w:author="kaluz" w:date="2021-05-04T13:14:00Z">
        <w:r w:rsidR="00AF4E1F" w:rsidRPr="008416E6" w:rsidDel="005B6C73">
          <w:rPr>
            <w:lang w:eastAsia="en-US"/>
          </w:rPr>
          <w:delText xml:space="preserve">zbiórki </w:delText>
        </w:r>
      </w:del>
      <w:ins w:id="3646" w:author="kaluz" w:date="2021-05-04T13:14:00Z">
        <w:r w:rsidR="005B6C73" w:rsidRPr="008416E6">
          <w:rPr>
            <w:lang w:eastAsia="en-US"/>
          </w:rPr>
          <w:t xml:space="preserve">gromadzenia </w:t>
        </w:r>
      </w:ins>
      <w:r w:rsidR="00AF4E1F" w:rsidRPr="008416E6">
        <w:rPr>
          <w:lang w:eastAsia="en-US"/>
        </w:rPr>
        <w:t xml:space="preserve">odpadów komunalnych będzie utrudniony </w:t>
      </w:r>
      <w:ins w:id="3647" w:author="kaluz" w:date="2021-05-04T13:15:00Z">
        <w:r w:rsidR="005B6C73" w:rsidRPr="008416E6">
          <w:rPr>
            <w:lang w:eastAsia="en-US"/>
          </w:rPr>
          <w:t>(zarówno w zabudowie jednorodzinnej</w:t>
        </w:r>
      </w:ins>
      <w:ins w:id="3648" w:author="Robert Pasternak" w:date="2021-07-01T12:40:00Z">
        <w:r w:rsidR="00580A25" w:rsidRPr="008416E6">
          <w:rPr>
            <w:lang w:eastAsia="en-US"/>
          </w:rPr>
          <w:t>,</w:t>
        </w:r>
      </w:ins>
      <w:ins w:id="3649" w:author="kaluz" w:date="2021-05-04T13:15:00Z">
        <w:r w:rsidR="005B6C73" w:rsidRPr="008416E6">
          <w:rPr>
            <w:lang w:eastAsia="en-US"/>
          </w:rPr>
          <w:t xml:space="preserve"> </w:t>
        </w:r>
      </w:ins>
      <w:ins w:id="3650" w:author="Robert Pasternak" w:date="2021-09-07T12:20:00Z">
        <w:r w:rsidR="002F4497" w:rsidRPr="008416E6">
          <w:rPr>
            <w:lang w:eastAsia="en-US"/>
          </w:rPr>
          <w:br/>
        </w:r>
      </w:ins>
      <w:ins w:id="3651" w:author="kaluz" w:date="2021-05-04T13:15:00Z">
        <w:r w:rsidR="005B6C73" w:rsidRPr="008416E6">
          <w:rPr>
            <w:lang w:eastAsia="en-US"/>
          </w:rPr>
          <w:t xml:space="preserve">jak </w:t>
        </w:r>
      </w:ins>
      <w:ins w:id="3652" w:author="kaluz" w:date="2021-05-04T13:16:00Z">
        <w:del w:id="3653" w:author="Robert Pasternak" w:date="2021-09-07T12:20:00Z">
          <w:r w:rsidR="005B6C73" w:rsidRPr="008416E6" w:rsidDel="002F4497">
            <w:rPr>
              <w:lang w:eastAsia="en-US"/>
            </w:rPr>
            <w:br/>
          </w:r>
        </w:del>
      </w:ins>
      <w:ins w:id="3654" w:author="kaluz" w:date="2021-05-04T13:15:00Z">
        <w:r w:rsidR="005B6C73" w:rsidRPr="008416E6">
          <w:rPr>
            <w:lang w:eastAsia="en-US"/>
          </w:rPr>
          <w:t xml:space="preserve">i wielorodzinnej </w:t>
        </w:r>
      </w:ins>
      <w:ins w:id="3655" w:author="Robert Pasternak" w:date="2021-06-07T16:49:00Z">
        <w:r w:rsidR="00210D37" w:rsidRPr="008416E6">
          <w:rPr>
            <w:lang w:eastAsia="en-US"/>
          </w:rPr>
          <w:t>oraz</w:t>
        </w:r>
      </w:ins>
      <w:ins w:id="3656" w:author="kaluz" w:date="2021-05-04T13:15:00Z">
        <w:del w:id="3657" w:author="Robert Pasternak" w:date="2021-06-07T16:49:00Z">
          <w:r w:rsidR="005B6C73" w:rsidRPr="008416E6" w:rsidDel="00210D37">
            <w:rPr>
              <w:lang w:eastAsia="en-US"/>
            </w:rPr>
            <w:delText>i</w:delText>
          </w:r>
        </w:del>
        <w:r w:rsidR="005B6C73" w:rsidRPr="008416E6">
          <w:rPr>
            <w:lang w:eastAsia="en-US"/>
          </w:rPr>
          <w:t xml:space="preserve"> zamieszkania zbiorowego) </w:t>
        </w:r>
      </w:ins>
      <w:r w:rsidR="00AF4E1F" w:rsidRPr="008416E6">
        <w:rPr>
          <w:lang w:eastAsia="en-US"/>
        </w:rPr>
        <w:t xml:space="preserve">z powodu prowadzonych </w:t>
      </w:r>
      <w:ins w:id="3658" w:author="kaluz" w:date="2021-05-04T13:04:00Z">
        <w:r w:rsidR="00D74D06" w:rsidRPr="008416E6">
          <w:rPr>
            <w:lang w:eastAsia="en-US"/>
          </w:rPr>
          <w:t xml:space="preserve">budów lub </w:t>
        </w:r>
      </w:ins>
      <w:r w:rsidR="00AF4E1F" w:rsidRPr="008416E6">
        <w:rPr>
          <w:lang w:eastAsia="en-US"/>
        </w:rPr>
        <w:t>remontów dróg</w:t>
      </w:r>
      <w:ins w:id="3659" w:author="kaluz" w:date="2021-05-04T13:15:00Z">
        <w:r w:rsidR="005B6C73" w:rsidRPr="008416E6">
          <w:rPr>
            <w:lang w:eastAsia="en-US"/>
          </w:rPr>
          <w:t xml:space="preserve"> lub</w:t>
        </w:r>
      </w:ins>
      <w:del w:id="3660" w:author="kaluz" w:date="2021-05-04T13:15:00Z">
        <w:r w:rsidR="00AF4E1F" w:rsidRPr="008416E6" w:rsidDel="005B6C73">
          <w:rPr>
            <w:lang w:eastAsia="en-US"/>
          </w:rPr>
          <w:delText>,</w:delText>
        </w:r>
      </w:del>
      <w:ins w:id="3661" w:author="kaluz" w:date="2021-05-04T13:05:00Z">
        <w:r w:rsidR="00D74D06" w:rsidRPr="008416E6">
          <w:rPr>
            <w:lang w:eastAsia="en-US"/>
          </w:rPr>
          <w:t xml:space="preserve"> infrastruktury drog</w:t>
        </w:r>
        <w:del w:id="3662" w:author="Grzegorz" w:date="2021-09-07T10:36:00Z">
          <w:r w:rsidR="00D74D06" w:rsidRPr="008416E6" w:rsidDel="009C11E7">
            <w:rPr>
              <w:lang w:eastAsia="en-US"/>
            </w:rPr>
            <w:delText>ow</w:delText>
          </w:r>
        </w:del>
      </w:ins>
      <w:ins w:id="3663" w:author="Robert Pasternak" w:date="2021-09-07T12:20:00Z">
        <w:r w:rsidR="002F4497" w:rsidRPr="008416E6">
          <w:rPr>
            <w:lang w:eastAsia="en-US"/>
          </w:rPr>
          <w:t>owej</w:t>
        </w:r>
      </w:ins>
      <w:ins w:id="3664" w:author="Grzegorz" w:date="2021-09-07T10:36:00Z">
        <w:del w:id="3665" w:author="Robert Pasternak" w:date="2021-09-07T12:20:00Z">
          <w:r w:rsidR="009C11E7" w:rsidRPr="008416E6" w:rsidDel="002F4497">
            <w:rPr>
              <w:lang w:eastAsia="en-US"/>
            </w:rPr>
            <w:delText>p.</w:delText>
          </w:r>
        </w:del>
      </w:ins>
      <w:ins w:id="3666" w:author="kaluz" w:date="2021-05-04T13:05:00Z">
        <w:del w:id="3667" w:author="Robert Pasternak" w:date="2021-09-07T12:20:00Z">
          <w:r w:rsidR="00D74D06" w:rsidRPr="008416E6" w:rsidDel="002F4497">
            <w:rPr>
              <w:lang w:eastAsia="en-US"/>
            </w:rPr>
            <w:delText>ej</w:delText>
          </w:r>
        </w:del>
        <w:r w:rsidR="00D74D06" w:rsidRPr="008416E6">
          <w:rPr>
            <w:lang w:eastAsia="en-US"/>
          </w:rPr>
          <w:t xml:space="preserve"> (np. kanalizacji),</w:t>
        </w:r>
      </w:ins>
      <w:r w:rsidR="00AF4E1F" w:rsidRPr="008416E6">
        <w:rPr>
          <w:lang w:eastAsia="en-US"/>
        </w:rPr>
        <w:t xml:space="preserve"> zmiany organizacji ruchu dr</w:t>
      </w:r>
      <w:del w:id="3668" w:author="Grzegorz" w:date="2021-09-07T10:36:00Z">
        <w:r w:rsidR="00AF4E1F" w:rsidRPr="008416E6" w:rsidDel="009C11E7">
          <w:rPr>
            <w:lang w:eastAsia="en-US"/>
          </w:rPr>
          <w:delText>ogo</w:delText>
        </w:r>
      </w:del>
      <w:ins w:id="3669" w:author="Robert Pasternak" w:date="2021-09-07T12:20:00Z">
        <w:r w:rsidR="002F4497" w:rsidRPr="008416E6">
          <w:rPr>
            <w:lang w:eastAsia="en-US"/>
          </w:rPr>
          <w:t>ogowego</w:t>
        </w:r>
      </w:ins>
      <w:ins w:id="3670" w:author="Grzegorz" w:date="2021-09-07T10:36:00Z">
        <w:del w:id="3671" w:author="Robert Pasternak" w:date="2021-09-07T12:20:00Z">
          <w:r w:rsidR="009C11E7" w:rsidRPr="008416E6" w:rsidDel="002F4497">
            <w:rPr>
              <w:lang w:eastAsia="en-US"/>
            </w:rPr>
            <w:delText>n–.</w:delText>
          </w:r>
        </w:del>
      </w:ins>
      <w:del w:id="3672" w:author="Robert Pasternak" w:date="2021-09-07T12:20:00Z">
        <w:r w:rsidR="00AF4E1F" w:rsidRPr="008416E6" w:rsidDel="002F4497">
          <w:rPr>
            <w:lang w:eastAsia="en-US"/>
          </w:rPr>
          <w:delText>wego</w:delText>
        </w:r>
      </w:del>
      <w:r w:rsidR="00AF4E1F" w:rsidRPr="008416E6">
        <w:rPr>
          <w:lang w:eastAsia="en-US"/>
        </w:rPr>
        <w:t xml:space="preserve"> itp. - w takich przypadkach Wykonawcy nie przysługują roszczenia </w:t>
      </w:r>
      <w:ins w:id="3673" w:author="Robert Pasternak" w:date="2021-09-07T12:20:00Z">
        <w:r w:rsidR="002F4497" w:rsidRPr="008416E6">
          <w:rPr>
            <w:lang w:eastAsia="en-US"/>
          </w:rPr>
          <w:br/>
        </w:r>
      </w:ins>
      <w:r w:rsidR="00AF4E1F" w:rsidRPr="008416E6">
        <w:rPr>
          <w:lang w:eastAsia="en-US"/>
        </w:rPr>
        <w:t xml:space="preserve">z tytułu wzrostu kosztów </w:t>
      </w:r>
      <w:r w:rsidR="00F34EE1" w:rsidRPr="008416E6">
        <w:rPr>
          <w:lang w:eastAsia="en-US"/>
        </w:rPr>
        <w:t xml:space="preserve">realizacji </w:t>
      </w:r>
      <w:r w:rsidR="00255F10" w:rsidRPr="008416E6">
        <w:rPr>
          <w:lang w:eastAsia="en-US"/>
        </w:rPr>
        <w:t>P</w:t>
      </w:r>
      <w:r w:rsidR="00F34EE1" w:rsidRPr="008416E6">
        <w:rPr>
          <w:lang w:eastAsia="en-US"/>
        </w:rPr>
        <w:t xml:space="preserve">rzedmiotu </w:t>
      </w:r>
      <w:r w:rsidR="00255F10" w:rsidRPr="008416E6">
        <w:rPr>
          <w:lang w:eastAsia="en-US"/>
        </w:rPr>
        <w:t>zamówienia</w:t>
      </w:r>
      <w:ins w:id="3674" w:author="Robert Pasternak" w:date="2021-07-01T12:41:00Z">
        <w:r w:rsidR="00580A25" w:rsidRPr="008416E6">
          <w:rPr>
            <w:lang w:eastAsia="en-US"/>
          </w:rPr>
          <w:t>.</w:t>
        </w:r>
      </w:ins>
      <w:ins w:id="3675" w:author="Piotr Szumlak" w:date="2021-07-08T10:01:00Z">
        <w:r w:rsidR="00636C1A" w:rsidRPr="008416E6">
          <w:rPr>
            <w:lang w:eastAsia="en-US"/>
          </w:rPr>
          <w:t xml:space="preserve"> </w:t>
        </w:r>
      </w:ins>
      <w:del w:id="3676" w:author="Robert Pasternak" w:date="2021-07-01T12:41:00Z">
        <w:r w:rsidR="00F34EE1" w:rsidRPr="008416E6" w:rsidDel="00580A25">
          <w:rPr>
            <w:lang w:eastAsia="en-US"/>
          </w:rPr>
          <w:delText>-w</w:delText>
        </w:r>
      </w:del>
      <w:ins w:id="3677" w:author="Robert Pasternak" w:date="2021-07-01T12:41:00Z">
        <w:r w:rsidR="00580A25" w:rsidRPr="008416E6">
          <w:rPr>
            <w:lang w:eastAsia="en-US"/>
          </w:rPr>
          <w:t>W</w:t>
        </w:r>
      </w:ins>
      <w:r w:rsidR="00AF4E1F" w:rsidRPr="008416E6">
        <w:rPr>
          <w:lang w:eastAsia="en-US"/>
        </w:rPr>
        <w:t xml:space="preserve"> przypadku braku możliwości dojazdu odpady komunalne winny zostać odebrane </w:t>
      </w:r>
      <w:r w:rsidR="006F08CD" w:rsidRPr="008416E6">
        <w:rPr>
          <w:lang w:eastAsia="en-US"/>
        </w:rPr>
        <w:t>w możliwie najkrótszym terminie</w:t>
      </w:r>
      <w:r w:rsidR="00A86C29" w:rsidRPr="008416E6">
        <w:rPr>
          <w:lang w:eastAsia="en-US"/>
        </w:rPr>
        <w:t xml:space="preserve">. Zamawiający będzie informował </w:t>
      </w:r>
      <w:r w:rsidR="00A77071" w:rsidRPr="008416E6">
        <w:rPr>
          <w:lang w:eastAsia="en-US"/>
        </w:rPr>
        <w:t xml:space="preserve">z wyprzedzeniem </w:t>
      </w:r>
      <w:r w:rsidR="00A86C29" w:rsidRPr="008416E6">
        <w:rPr>
          <w:lang w:eastAsia="en-US"/>
        </w:rPr>
        <w:t xml:space="preserve">Wykonawcę, o </w:t>
      </w:r>
      <w:r w:rsidR="00A77071" w:rsidRPr="008416E6">
        <w:rPr>
          <w:lang w:eastAsia="en-US"/>
        </w:rPr>
        <w:t xml:space="preserve">planowanych </w:t>
      </w:r>
      <w:ins w:id="3678" w:author="kaluz" w:date="2021-05-04T13:05:00Z">
        <w:r w:rsidR="00D74D06" w:rsidRPr="008416E6">
          <w:rPr>
            <w:lang w:eastAsia="en-US"/>
          </w:rPr>
          <w:t xml:space="preserve">budowach lub </w:t>
        </w:r>
      </w:ins>
      <w:r w:rsidR="00A77071" w:rsidRPr="008416E6">
        <w:rPr>
          <w:lang w:eastAsia="en-US"/>
        </w:rPr>
        <w:t xml:space="preserve">remontach dróg gminnych i innych utrudnieniach </w:t>
      </w:r>
      <w:ins w:id="3679" w:author="Robert Pasternak" w:date="2024-07-16T14:56:00Z">
        <w:r w:rsidR="00BE3874">
          <w:rPr>
            <w:lang w:eastAsia="en-US"/>
          </w:rPr>
          <w:br/>
        </w:r>
      </w:ins>
      <w:ins w:id="3680" w:author="Robert Pasternak" w:date="2019-08-23T11:43:00Z">
        <w:del w:id="3681" w:author="kaluz" w:date="2021-05-04T13:06:00Z">
          <w:r w:rsidR="007E216D" w:rsidRPr="008416E6" w:rsidDel="00D74D06">
            <w:rPr>
              <w:lang w:eastAsia="en-US"/>
            </w:rPr>
            <w:br/>
          </w:r>
        </w:del>
      </w:ins>
      <w:r w:rsidR="00A77071" w:rsidRPr="008416E6">
        <w:rPr>
          <w:lang w:eastAsia="en-US"/>
        </w:rPr>
        <w:t xml:space="preserve">w dojeździe </w:t>
      </w:r>
      <w:del w:id="3682" w:author="Robert Pasternak" w:date="2019-08-23T11:43:00Z">
        <w:r w:rsidR="0089773A" w:rsidRPr="008416E6" w:rsidDel="007E216D">
          <w:rPr>
            <w:lang w:eastAsia="en-US"/>
          </w:rPr>
          <w:br/>
        </w:r>
      </w:del>
      <w:r w:rsidR="00A77071" w:rsidRPr="008416E6">
        <w:rPr>
          <w:lang w:eastAsia="en-US"/>
        </w:rPr>
        <w:t>do punktów zbiórek odpadów komunalnych, o któ</w:t>
      </w:r>
      <w:r w:rsidR="003441C5" w:rsidRPr="008416E6">
        <w:rPr>
          <w:lang w:eastAsia="en-US"/>
        </w:rPr>
        <w:t>rych Zamawiający posiada</w:t>
      </w:r>
      <w:ins w:id="3683" w:author="kaluz" w:date="2021-05-04T13:06:00Z">
        <w:r w:rsidR="00D74D06" w:rsidRPr="008416E6">
          <w:rPr>
            <w:lang w:eastAsia="en-US"/>
          </w:rPr>
          <w:t>ł będzie</w:t>
        </w:r>
      </w:ins>
      <w:r w:rsidR="003441C5" w:rsidRPr="008416E6">
        <w:rPr>
          <w:lang w:eastAsia="en-US"/>
        </w:rPr>
        <w:t xml:space="preserve"> wiedzę</w:t>
      </w:r>
      <w:ins w:id="3684" w:author="kaluz" w:date="2021-05-04T13:13:00Z">
        <w:r w:rsidR="005B6C73" w:rsidRPr="008416E6">
          <w:rPr>
            <w:lang w:eastAsia="en-US"/>
          </w:rPr>
          <w:t xml:space="preserve">. W przypadku, gdy dojazd do miejsc </w:t>
        </w:r>
      </w:ins>
      <w:ins w:id="3685" w:author="kaluz" w:date="2021-05-04T13:16:00Z">
        <w:r w:rsidR="005B6C73" w:rsidRPr="008416E6">
          <w:rPr>
            <w:lang w:eastAsia="en-US"/>
          </w:rPr>
          <w:t xml:space="preserve">gromadzenia odpadów </w:t>
        </w:r>
      </w:ins>
      <w:ins w:id="3686" w:author="Robert Pasternak" w:date="2024-07-16T14:56:00Z">
        <w:r w:rsidR="00BE3874">
          <w:rPr>
            <w:lang w:eastAsia="en-US"/>
          </w:rPr>
          <w:br/>
        </w:r>
      </w:ins>
      <w:ins w:id="3687" w:author="kaluz" w:date="2021-05-04T13:16:00Z">
        <w:r w:rsidR="005B6C73" w:rsidRPr="008416E6">
          <w:rPr>
            <w:lang w:eastAsia="en-US"/>
          </w:rPr>
          <w:lastRenderedPageBreak/>
          <w:t xml:space="preserve">w zabudowie jednorodzinnej lub wielorodzinnej </w:t>
        </w:r>
      </w:ins>
      <w:ins w:id="3688" w:author="Piotr Szumlak" w:date="2021-07-08T10:03:00Z">
        <w:del w:id="3689" w:author="Robert Pasternak" w:date="2021-07-12T09:12:00Z">
          <w:r w:rsidR="00636C1A" w:rsidRPr="008416E6" w:rsidDel="00916D49">
            <w:rPr>
              <w:lang w:eastAsia="en-US"/>
            </w:rPr>
            <w:br/>
          </w:r>
        </w:del>
      </w:ins>
      <w:ins w:id="3690" w:author="kaluz" w:date="2021-05-04T13:16:00Z">
        <w:r w:rsidR="005B6C73" w:rsidRPr="008416E6">
          <w:rPr>
            <w:lang w:eastAsia="en-US"/>
          </w:rPr>
          <w:t>i zamieszkania zbiorowego b</w:t>
        </w:r>
      </w:ins>
      <w:ins w:id="3691" w:author="kaluz" w:date="2021-05-04T13:17:00Z">
        <w:r w:rsidR="005B6C73" w:rsidRPr="008416E6">
          <w:rPr>
            <w:lang w:eastAsia="en-US"/>
          </w:rPr>
          <w:t xml:space="preserve">ędzie utrudniony lub niemożliwy dla pojazdów odbierających odpady komunalne </w:t>
        </w:r>
      </w:ins>
      <w:ins w:id="3692" w:author="Robert Pasternak" w:date="2024-07-16T14:56:00Z">
        <w:r w:rsidR="00BE3874">
          <w:rPr>
            <w:lang w:eastAsia="en-US"/>
          </w:rPr>
          <w:br/>
        </w:r>
      </w:ins>
      <w:ins w:id="3693" w:author="kaluz" w:date="2021-05-04T13:17:00Z">
        <w:r w:rsidR="005B6C73" w:rsidRPr="008416E6">
          <w:rPr>
            <w:lang w:eastAsia="en-US"/>
          </w:rPr>
          <w:t>z powyższych przyczyn przez okres d</w:t>
        </w:r>
      </w:ins>
      <w:ins w:id="3694" w:author="kaluz" w:date="2021-05-04T13:18:00Z">
        <w:r w:rsidR="005B6C73" w:rsidRPr="008416E6">
          <w:rPr>
            <w:lang w:eastAsia="en-US"/>
          </w:rPr>
          <w:t xml:space="preserve">łuższy niż </w:t>
        </w:r>
      </w:ins>
      <w:ins w:id="3695" w:author="Piotr Szumlak" w:date="2021-07-09T12:14:00Z">
        <w:del w:id="3696" w:author="Robert Pasternak" w:date="2021-07-12T09:16:00Z">
          <w:r w:rsidR="005F08CB" w:rsidRPr="008416E6" w:rsidDel="008B5C62">
            <w:rPr>
              <w:lang w:eastAsia="en-US"/>
            </w:rPr>
            <w:br/>
          </w:r>
        </w:del>
      </w:ins>
      <w:ins w:id="3697" w:author="kaluz" w:date="2021-05-04T13:18:00Z">
        <w:del w:id="3698" w:author="Robert Pasternak" w:date="2021-06-08T09:37:00Z">
          <w:r w:rsidR="0002179C" w:rsidRPr="008416E6" w:rsidDel="005F2272">
            <w:rPr>
              <w:lang w:eastAsia="en-US"/>
            </w:rPr>
            <w:delText>14</w:delText>
          </w:r>
        </w:del>
      </w:ins>
      <w:ins w:id="3699" w:author="Robert Pasternak" w:date="2021-06-08T09:37:00Z">
        <w:r w:rsidR="005F2272" w:rsidRPr="008416E6">
          <w:rPr>
            <w:lang w:eastAsia="en-US"/>
          </w:rPr>
          <w:t>7</w:t>
        </w:r>
      </w:ins>
      <w:ins w:id="3700" w:author="kaluz" w:date="2021-05-04T13:18:00Z">
        <w:r w:rsidR="0002179C" w:rsidRPr="008416E6">
          <w:rPr>
            <w:lang w:eastAsia="en-US"/>
          </w:rPr>
          <w:t xml:space="preserve"> dni w zabudowie wielorodzinnej </w:t>
        </w:r>
      </w:ins>
      <w:ins w:id="3701" w:author="Robert Pasternak" w:date="2024-07-16T14:56:00Z">
        <w:r w:rsidR="00BE3874">
          <w:rPr>
            <w:lang w:eastAsia="en-US"/>
          </w:rPr>
          <w:br/>
        </w:r>
      </w:ins>
      <w:ins w:id="3702" w:author="kaluz" w:date="2021-05-04T13:18:00Z">
        <w:r w:rsidR="0002179C" w:rsidRPr="008416E6">
          <w:rPr>
            <w:lang w:eastAsia="en-US"/>
          </w:rPr>
          <w:t xml:space="preserve">i zamieszkania zbiorowego oraz </w:t>
        </w:r>
        <w:del w:id="3703" w:author="Robert Pasternak" w:date="2021-06-08T09:37:00Z">
          <w:r w:rsidR="0002179C" w:rsidRPr="008416E6" w:rsidDel="005F2272">
            <w:rPr>
              <w:lang w:eastAsia="en-US"/>
            </w:rPr>
            <w:delText>30</w:delText>
          </w:r>
        </w:del>
      </w:ins>
      <w:ins w:id="3704" w:author="Robert Pasternak" w:date="2021-06-08T09:37:00Z">
        <w:r w:rsidR="005F2272" w:rsidRPr="008416E6">
          <w:rPr>
            <w:lang w:eastAsia="en-US"/>
          </w:rPr>
          <w:t>14</w:t>
        </w:r>
      </w:ins>
      <w:ins w:id="3705" w:author="kaluz" w:date="2021-05-04T13:18:00Z">
        <w:r w:rsidR="0002179C" w:rsidRPr="008416E6">
          <w:rPr>
            <w:lang w:eastAsia="en-US"/>
          </w:rPr>
          <w:t xml:space="preserve"> dni </w:t>
        </w:r>
      </w:ins>
      <w:ins w:id="3706" w:author="Piotr Szumlak" w:date="2021-07-09T12:14:00Z">
        <w:del w:id="3707" w:author="Robert Pasternak" w:date="2021-07-12T09:16:00Z">
          <w:r w:rsidR="005F08CB" w:rsidRPr="008416E6" w:rsidDel="008B5C62">
            <w:rPr>
              <w:lang w:eastAsia="en-US"/>
            </w:rPr>
            <w:br/>
          </w:r>
        </w:del>
      </w:ins>
      <w:ins w:id="3708" w:author="kaluz" w:date="2021-05-04T13:18:00Z">
        <w:r w:rsidR="0002179C" w:rsidRPr="008416E6">
          <w:rPr>
            <w:lang w:eastAsia="en-US"/>
          </w:rPr>
          <w:t xml:space="preserve">w zabudowie jednorodzinnej, </w:t>
        </w:r>
      </w:ins>
      <w:ins w:id="3709" w:author="kaluz" w:date="2021-05-04T13:19:00Z">
        <w:r w:rsidR="0002179C" w:rsidRPr="008416E6">
          <w:rPr>
            <w:lang w:eastAsia="en-US"/>
          </w:rPr>
          <w:t>Wykonawca zobowiązany jest na własny koszt zorganizować tymczasowe miejsce gromadzenia odpadów dla nieruchomo</w:t>
        </w:r>
      </w:ins>
      <w:ins w:id="3710" w:author="kaluz" w:date="2021-05-04T13:20:00Z">
        <w:r w:rsidR="0002179C" w:rsidRPr="008416E6">
          <w:rPr>
            <w:lang w:eastAsia="en-US"/>
          </w:rPr>
          <w:t xml:space="preserve">ści do których dojazd jest utrudniony lub </w:t>
        </w:r>
        <w:del w:id="3711" w:author="Robert Pasternak" w:date="2021-05-11T10:10:00Z">
          <w:r w:rsidR="0002179C" w:rsidRPr="008416E6" w:rsidDel="00504A71">
            <w:rPr>
              <w:lang w:eastAsia="en-US"/>
            </w:rPr>
            <w:delText>uniemożliwiony</w:delText>
          </w:r>
        </w:del>
      </w:ins>
      <w:ins w:id="3712" w:author="Robert Pasternak" w:date="2021-05-11T10:10:00Z">
        <w:r w:rsidR="00504A71" w:rsidRPr="008416E6">
          <w:rPr>
            <w:lang w:eastAsia="en-US"/>
          </w:rPr>
          <w:t>niemożliwy</w:t>
        </w:r>
      </w:ins>
      <w:ins w:id="3713" w:author="kaluz" w:date="2021-05-04T13:20:00Z">
        <w:r w:rsidR="0002179C" w:rsidRPr="008416E6">
          <w:rPr>
            <w:lang w:eastAsia="en-US"/>
          </w:rPr>
          <w:t xml:space="preserve">. </w:t>
        </w:r>
      </w:ins>
      <w:ins w:id="3714" w:author="kaluz" w:date="2021-05-04T13:21:00Z">
        <w:r w:rsidR="0002179C" w:rsidRPr="008416E6">
          <w:rPr>
            <w:lang w:eastAsia="en-US"/>
          </w:rPr>
          <w:t>Tymczasowe miejsce gromadzenia odpadów powinno być wyposażone w pojemniki dla każdej frakcji odpadów odbieranych bezpośrednio z terenu nieruchomo</w:t>
        </w:r>
      </w:ins>
      <w:ins w:id="3715" w:author="kaluz" w:date="2021-05-04T13:22:00Z">
        <w:r w:rsidR="0002179C" w:rsidRPr="008416E6">
          <w:rPr>
            <w:lang w:eastAsia="en-US"/>
          </w:rPr>
          <w:t>ści zamieszkałych (za wyjątkiem odpadów wielkogabarytowych</w:t>
        </w:r>
      </w:ins>
      <w:ins w:id="3716" w:author="Robert Pasternak" w:date="2021-07-01T12:42:00Z">
        <w:r w:rsidR="00580A25" w:rsidRPr="008416E6">
          <w:rPr>
            <w:rStyle w:val="Odwoanieprzypisudolnego"/>
            <w:lang w:eastAsia="en-US"/>
          </w:rPr>
          <w:footnoteReference w:id="2"/>
        </w:r>
      </w:ins>
      <w:ins w:id="3720" w:author="kaluz" w:date="2021-05-04T13:22:00Z">
        <w:r w:rsidR="0002179C" w:rsidRPr="008416E6">
          <w:rPr>
            <w:lang w:eastAsia="en-US"/>
          </w:rPr>
          <w:t xml:space="preserve"> i zużytego sprzętu elektrycznego i elektronicznego</w:t>
        </w:r>
      </w:ins>
      <w:ins w:id="3721" w:author="kaluz" w:date="2021-05-04T13:23:00Z">
        <w:r w:rsidR="0002179C" w:rsidRPr="008416E6">
          <w:rPr>
            <w:lang w:eastAsia="en-US"/>
          </w:rPr>
          <w:t xml:space="preserve">). Lokalizacja tymczasowego miejsca gromadzenia odpadów powinna być uzgodniona </w:t>
        </w:r>
      </w:ins>
      <w:ins w:id="3722" w:author="kaluz" w:date="2021-05-04T13:25:00Z">
        <w:del w:id="3723" w:author="Robert Pasternak" w:date="2021-07-12T09:16:00Z">
          <w:r w:rsidR="0002179C" w:rsidRPr="008416E6" w:rsidDel="008B5C62">
            <w:rPr>
              <w:lang w:eastAsia="en-US"/>
            </w:rPr>
            <w:br/>
          </w:r>
        </w:del>
      </w:ins>
      <w:ins w:id="3724" w:author="kaluz" w:date="2021-05-04T13:23:00Z">
        <w:r w:rsidR="0002179C" w:rsidRPr="008416E6">
          <w:rPr>
            <w:lang w:eastAsia="en-US"/>
          </w:rPr>
          <w:t xml:space="preserve">z </w:t>
        </w:r>
      </w:ins>
      <w:ins w:id="3725" w:author="kaluz" w:date="2021-05-04T13:24:00Z">
        <w:r w:rsidR="0002179C" w:rsidRPr="008416E6">
          <w:rPr>
            <w:lang w:eastAsia="en-US"/>
          </w:rPr>
          <w:t>Zamawiającym, a w przypadku zabudowy wielorodzinnej i zamieszkania zbiorowego również z właścicielem lub zarządcą terenu.</w:t>
        </w:r>
      </w:ins>
      <w:ins w:id="3726" w:author="kaluz" w:date="2021-05-04T13:25:00Z">
        <w:r w:rsidR="0002179C" w:rsidRPr="008416E6">
          <w:rPr>
            <w:lang w:eastAsia="en-US"/>
          </w:rPr>
          <w:t xml:space="preserve"> Do tymczasowego miejsca gromadzenia odpadów komunalnych mieszkańcy dostarczać będą odpady we własnym zakresie</w:t>
        </w:r>
      </w:ins>
      <w:ins w:id="3727" w:author="Robert Pasternak" w:date="2021-05-11T10:09:00Z">
        <w:r w:rsidR="00E11DE4" w:rsidRPr="008416E6">
          <w:rPr>
            <w:lang w:eastAsia="en-US"/>
            <w:rPrChange w:id="3728" w:author="Robert Pasternak" w:date="2021-09-07T12:47:00Z">
              <w:rPr>
                <w:color w:val="FF0000"/>
                <w:u w:val="single"/>
                <w:lang w:eastAsia="en-US"/>
              </w:rPr>
            </w:rPrChange>
          </w:rPr>
          <w:t xml:space="preserve">. </w:t>
        </w:r>
      </w:ins>
      <w:ins w:id="3729" w:author="Robert Pasternak" w:date="2021-05-11T10:10:00Z">
        <w:del w:id="3730" w:author="Piotr Szumlak" w:date="2021-07-08T10:11:00Z">
          <w:r w:rsidR="00E11DE4" w:rsidRPr="008416E6">
            <w:rPr>
              <w:lang w:eastAsia="en-US"/>
              <w:rPrChange w:id="3731" w:author="Robert Pasternak" w:date="2021-09-07T12:47:00Z">
                <w:rPr>
                  <w:color w:val="FF0000"/>
                  <w:u w:val="single"/>
                  <w:lang w:eastAsia="en-US"/>
                </w:rPr>
              </w:rPrChange>
            </w:rPr>
            <w:br/>
          </w:r>
        </w:del>
      </w:ins>
      <w:ins w:id="3732" w:author="Robert Pasternak" w:date="2021-05-11T10:09:00Z">
        <w:r w:rsidR="00E11DE4" w:rsidRPr="008416E6">
          <w:rPr>
            <w:lang w:eastAsia="en-US"/>
            <w:rPrChange w:id="3733" w:author="Robert Pasternak" w:date="2021-09-07T12:47:00Z">
              <w:rPr>
                <w:color w:val="FF0000"/>
                <w:u w:val="single"/>
                <w:lang w:eastAsia="en-US"/>
              </w:rPr>
            </w:rPrChange>
          </w:rPr>
          <w:t>O utworzenia i lokalizacji tymczasowego miejsca gromadzenia odpadów komunalnych Wykonawca zobowiązany jest poinformować mieszkańców.</w:t>
        </w:r>
      </w:ins>
      <w:ins w:id="3734" w:author="Robert Pasternak" w:date="2021-07-12T09:17:00Z">
        <w:r w:rsidR="008B5C62" w:rsidRPr="008416E6">
          <w:rPr>
            <w:lang w:eastAsia="en-US"/>
          </w:rPr>
          <w:t xml:space="preserve"> </w:t>
        </w:r>
      </w:ins>
      <w:ins w:id="3735" w:author="Piotr Szumlak" w:date="2021-07-08T10:12:00Z">
        <w:del w:id="3736" w:author="Robert Pasternak" w:date="2021-07-12T09:17:00Z">
          <w:r w:rsidR="00154D31" w:rsidRPr="008416E6" w:rsidDel="008B5C62">
            <w:rPr>
              <w:lang w:eastAsia="en-US"/>
            </w:rPr>
            <w:br/>
          </w:r>
        </w:del>
      </w:ins>
      <w:ins w:id="3737" w:author="Robert Pasternak" w:date="2021-06-07T17:53:00Z">
        <w:r w:rsidR="00D15F6B" w:rsidRPr="008416E6">
          <w:rPr>
            <w:lang w:eastAsia="en-US"/>
          </w:rPr>
          <w:t xml:space="preserve">W związku </w:t>
        </w:r>
      </w:ins>
      <w:ins w:id="3738" w:author="Robert Pasternak" w:date="2021-06-08T09:38:00Z">
        <w:del w:id="3739" w:author="Piotr Szumlak" w:date="2021-07-08T10:12:00Z">
          <w:r w:rsidR="005F2272" w:rsidRPr="008416E6" w:rsidDel="00154D31">
            <w:rPr>
              <w:lang w:eastAsia="en-US"/>
            </w:rPr>
            <w:br/>
          </w:r>
        </w:del>
      </w:ins>
      <w:ins w:id="3740" w:author="Robert Pasternak" w:date="2021-06-07T17:53:00Z">
        <w:r w:rsidR="00D15F6B" w:rsidRPr="008416E6">
          <w:rPr>
            <w:lang w:eastAsia="en-US"/>
          </w:rPr>
          <w:t>ze</w:t>
        </w:r>
      </w:ins>
      <w:ins w:id="3741" w:author="Robert Pasternak" w:date="2021-05-11T12:17:00Z">
        <w:r w:rsidR="00504A71" w:rsidRPr="008416E6">
          <w:rPr>
            <w:lang w:eastAsia="en-US"/>
          </w:rPr>
          <w:t xml:space="preserve"> zorganizowani</w:t>
        </w:r>
      </w:ins>
      <w:ins w:id="3742" w:author="Robert Pasternak" w:date="2021-06-07T17:54:00Z">
        <w:r w:rsidR="00D15F6B" w:rsidRPr="008416E6">
          <w:rPr>
            <w:lang w:eastAsia="en-US"/>
          </w:rPr>
          <w:t>em</w:t>
        </w:r>
      </w:ins>
      <w:ins w:id="3743" w:author="Robert Pasternak" w:date="2021-05-11T12:17:00Z">
        <w:r w:rsidR="00504A71" w:rsidRPr="008416E6">
          <w:rPr>
            <w:lang w:eastAsia="en-US"/>
          </w:rPr>
          <w:t xml:space="preserve"> przez </w:t>
        </w:r>
      </w:ins>
      <w:ins w:id="3744" w:author="Robert Pasternak" w:date="2021-05-11T12:18:00Z">
        <w:r w:rsidR="00504A71" w:rsidRPr="008416E6">
          <w:rPr>
            <w:lang w:eastAsia="en-US"/>
          </w:rPr>
          <w:t xml:space="preserve">Wykonawcę tymczasowego miejsca gromadzenia odpadów komunalnych Wykonawcy nie przysługują roszczenia </w:t>
        </w:r>
      </w:ins>
      <w:ins w:id="3745" w:author="Robert Pasternak" w:date="2024-07-16T14:57:00Z">
        <w:r w:rsidR="00BE3874">
          <w:rPr>
            <w:lang w:eastAsia="en-US"/>
          </w:rPr>
          <w:br/>
        </w:r>
      </w:ins>
      <w:ins w:id="3746" w:author="Robert Pasternak" w:date="2021-05-11T12:18:00Z">
        <w:r w:rsidR="00504A71" w:rsidRPr="008416E6">
          <w:rPr>
            <w:lang w:eastAsia="en-US"/>
          </w:rPr>
          <w:t>z tytułu wzrostu kosztów realizacji Przedmiotu zamówienia</w:t>
        </w:r>
      </w:ins>
      <w:ins w:id="3747" w:author="Robert Pasternak" w:date="2021-06-07T16:50:00Z">
        <w:r w:rsidR="00210D37" w:rsidRPr="008416E6">
          <w:rPr>
            <w:lang w:eastAsia="en-US"/>
          </w:rPr>
          <w:t xml:space="preserve"> oraz dodatkowe wynagrodzenie lub wzrost </w:t>
        </w:r>
      </w:ins>
      <w:ins w:id="3748" w:author="Robert Pasternak" w:date="2021-06-07T16:51:00Z">
        <w:r w:rsidR="00210D37" w:rsidRPr="008416E6">
          <w:rPr>
            <w:lang w:eastAsia="en-US"/>
          </w:rPr>
          <w:t>należnego wynagrodzenia</w:t>
        </w:r>
      </w:ins>
      <w:ins w:id="3749" w:author="kaluz" w:date="2021-05-04T13:25:00Z">
        <w:del w:id="3750" w:author="Robert Pasternak" w:date="2021-05-11T10:08:00Z">
          <w:r w:rsidR="0002179C" w:rsidRPr="008416E6" w:rsidDel="00504A71">
            <w:rPr>
              <w:lang w:eastAsia="en-US"/>
            </w:rPr>
            <w:delText>.</w:delText>
          </w:r>
        </w:del>
      </w:ins>
      <w:r w:rsidR="006F08CD" w:rsidRPr="008416E6">
        <w:rPr>
          <w:lang w:eastAsia="en-US"/>
        </w:rPr>
        <w:t>;</w:t>
      </w:r>
    </w:p>
    <w:p w14:paraId="3D6DD5FC" w14:textId="01515B62" w:rsidR="00361B44" w:rsidRPr="008416E6" w:rsidRDefault="005F6816">
      <w:pPr>
        <w:pStyle w:val="Akapitzlist"/>
        <w:numPr>
          <w:ilvl w:val="0"/>
          <w:numId w:val="2"/>
        </w:numPr>
        <w:autoSpaceDE w:val="0"/>
        <w:autoSpaceDN w:val="0"/>
        <w:spacing w:line="312" w:lineRule="auto"/>
        <w:rPr>
          <w:lang w:eastAsia="en-US"/>
        </w:rPr>
        <w:pPrChange w:id="3751" w:author="Robert Pasternak" w:date="2021-05-13T11:34:00Z">
          <w:pPr>
            <w:pStyle w:val="Akapitzlist"/>
            <w:numPr>
              <w:numId w:val="2"/>
            </w:numPr>
            <w:autoSpaceDE w:val="0"/>
            <w:autoSpaceDN w:val="0"/>
            <w:spacing w:line="360" w:lineRule="auto"/>
            <w:ind w:hanging="360"/>
          </w:pPr>
        </w:pPrChange>
      </w:pPr>
      <w:r w:rsidRPr="008416E6">
        <w:rPr>
          <w:lang w:eastAsia="en-US"/>
        </w:rPr>
        <w:t>odbierania odpadów komunalnych z nieruchomości</w:t>
      </w:r>
      <w:ins w:id="3752" w:author="Robert Pasternak" w:date="2021-07-01T12:43:00Z">
        <w:r w:rsidR="00580A25" w:rsidRPr="008416E6">
          <w:rPr>
            <w:lang w:eastAsia="en-US"/>
          </w:rPr>
          <w:t>,</w:t>
        </w:r>
      </w:ins>
      <w:r w:rsidRPr="008416E6">
        <w:rPr>
          <w:lang w:eastAsia="en-US"/>
        </w:rPr>
        <w:t xml:space="preserve">  na których zamieszkują mieszkańcy </w:t>
      </w:r>
      <w:r w:rsidR="00AF4E1F" w:rsidRPr="008416E6">
        <w:rPr>
          <w:lang w:eastAsia="en-US"/>
        </w:rPr>
        <w:t xml:space="preserve">w sposób, który zapewni odpowiedni standard sanitarny poprzez zapobieganie wysypywaniu się odpadów z pojemników </w:t>
      </w:r>
      <w:r w:rsidR="00BE38E0" w:rsidRPr="008416E6">
        <w:rPr>
          <w:lang w:eastAsia="en-US"/>
        </w:rPr>
        <w:t>lub</w:t>
      </w:r>
      <w:r w:rsidR="00AF4E1F" w:rsidRPr="008416E6">
        <w:rPr>
          <w:lang w:eastAsia="en-US"/>
        </w:rPr>
        <w:t xml:space="preserve"> worków w czasie odbioru </w:t>
      </w:r>
      <w:r w:rsidRPr="008416E6">
        <w:rPr>
          <w:lang w:eastAsia="en-US"/>
        </w:rPr>
        <w:br/>
        <w:t xml:space="preserve">i transportu, </w:t>
      </w:r>
      <w:r w:rsidR="00AF4E1F" w:rsidRPr="008416E6">
        <w:rPr>
          <w:lang w:eastAsia="en-US"/>
        </w:rPr>
        <w:t>a w przypadku wysypania</w:t>
      </w:r>
      <w:ins w:id="3753" w:author="kaluz" w:date="2021-05-04T13:07:00Z">
        <w:r w:rsidR="00D74D06" w:rsidRPr="008416E6">
          <w:rPr>
            <w:lang w:eastAsia="en-US"/>
          </w:rPr>
          <w:t xml:space="preserve"> się lub rozsypania się odpadów</w:t>
        </w:r>
      </w:ins>
      <w:r w:rsidR="00AF4E1F" w:rsidRPr="008416E6">
        <w:rPr>
          <w:lang w:eastAsia="en-US"/>
        </w:rPr>
        <w:t xml:space="preserve"> – </w:t>
      </w:r>
      <w:r w:rsidR="006F08CD" w:rsidRPr="008416E6">
        <w:rPr>
          <w:lang w:eastAsia="en-US"/>
        </w:rPr>
        <w:t xml:space="preserve">Wykonawca </w:t>
      </w:r>
      <w:r w:rsidR="00AF4E1F" w:rsidRPr="008416E6">
        <w:rPr>
          <w:lang w:eastAsia="en-US"/>
        </w:rPr>
        <w:t xml:space="preserve">obowiązany jest </w:t>
      </w:r>
      <w:del w:id="3754" w:author="kaluz" w:date="2021-05-04T13:07:00Z">
        <w:r w:rsidR="0089773A" w:rsidRPr="008416E6" w:rsidDel="00D74D06">
          <w:rPr>
            <w:lang w:eastAsia="en-US"/>
          </w:rPr>
          <w:br/>
        </w:r>
      </w:del>
      <w:r w:rsidR="00AF4E1F" w:rsidRPr="008416E6">
        <w:rPr>
          <w:lang w:eastAsia="en-US"/>
        </w:rPr>
        <w:t>do natychmiastowego uprzątnięcia odpadów oraz skutków ich wysypania</w:t>
      </w:r>
      <w:ins w:id="3755" w:author="kaluz" w:date="2021-05-04T13:07:00Z">
        <w:r w:rsidR="00D74D06" w:rsidRPr="008416E6">
          <w:rPr>
            <w:lang w:eastAsia="en-US"/>
          </w:rPr>
          <w:t xml:space="preserve"> lub </w:t>
        </w:r>
        <w:del w:id="3756" w:author="Grzegorz" w:date="2021-09-07T10:36:00Z">
          <w:r w:rsidR="00D74D06" w:rsidRPr="008416E6" w:rsidDel="009C11E7">
            <w:rPr>
              <w:lang w:eastAsia="en-US"/>
            </w:rPr>
            <w:delText>ro</w:delText>
          </w:r>
        </w:del>
      </w:ins>
      <w:ins w:id="3757" w:author="Grzegorz" w:date="2021-09-07T10:36:00Z">
        <w:del w:id="3758" w:author="Robert Pasternak" w:date="2024-07-16T14:59:00Z">
          <w:r w:rsidR="009C11E7" w:rsidRPr="008416E6" w:rsidDel="00BE3874">
            <w:rPr>
              <w:lang w:eastAsia="en-US"/>
            </w:rPr>
            <w:delText>p.</w:delText>
          </w:r>
        </w:del>
      </w:ins>
      <w:ins w:id="3759" w:author="Robert Pasternak" w:date="2024-07-16T14:59:00Z">
        <w:r w:rsidR="00BE3874">
          <w:rPr>
            <w:lang w:eastAsia="en-US"/>
          </w:rPr>
          <w:t>ro</w:t>
        </w:r>
      </w:ins>
      <w:ins w:id="3760" w:author="kaluz" w:date="2021-05-04T13:07:00Z">
        <w:r w:rsidR="00D74D06" w:rsidRPr="008416E6">
          <w:rPr>
            <w:lang w:eastAsia="en-US"/>
          </w:rPr>
          <w:t>zsypania</w:t>
        </w:r>
      </w:ins>
      <w:r w:rsidR="00AF4E1F" w:rsidRPr="008416E6">
        <w:rPr>
          <w:lang w:eastAsia="en-US"/>
        </w:rPr>
        <w:t xml:space="preserve"> (np. plam</w:t>
      </w:r>
      <w:del w:id="3761" w:author="kaluz" w:date="2021-05-04T13:07:00Z">
        <w:r w:rsidR="00AF4E1F" w:rsidRPr="008416E6" w:rsidDel="00D74D06">
          <w:rPr>
            <w:lang w:eastAsia="en-US"/>
          </w:rPr>
          <w:delText>y</w:delText>
        </w:r>
      </w:del>
      <w:r w:rsidR="00AF4E1F" w:rsidRPr="008416E6">
        <w:rPr>
          <w:lang w:eastAsia="en-US"/>
        </w:rPr>
        <w:t>, zabrudze</w:t>
      </w:r>
      <w:ins w:id="3762" w:author="kaluz" w:date="2021-05-04T13:07:00Z">
        <w:r w:rsidR="00D74D06" w:rsidRPr="008416E6">
          <w:rPr>
            <w:lang w:eastAsia="en-US"/>
          </w:rPr>
          <w:t>ń</w:t>
        </w:r>
      </w:ins>
      <w:del w:id="3763" w:author="kaluz" w:date="2021-05-04T13:07:00Z">
        <w:r w:rsidR="00AF4E1F" w:rsidRPr="008416E6" w:rsidDel="00D74D06">
          <w:rPr>
            <w:lang w:eastAsia="en-US"/>
          </w:rPr>
          <w:delText>n</w:delText>
        </w:r>
      </w:del>
      <w:del w:id="3764" w:author="Grzegorz" w:date="2021-09-07T10:36:00Z">
        <w:r w:rsidR="00AF4E1F" w:rsidRPr="008416E6" w:rsidDel="009C11E7">
          <w:rPr>
            <w:lang w:eastAsia="en-US"/>
          </w:rPr>
          <w:delText>ia</w:delText>
        </w:r>
      </w:del>
      <w:ins w:id="3765" w:author="kaluz" w:date="2021-05-04T13:07:00Z">
        <w:del w:id="3766" w:author="Grzegorz" w:date="2021-09-07T10:36:00Z">
          <w:r w:rsidR="00D74D06" w:rsidRPr="008416E6" w:rsidDel="009C11E7">
            <w:rPr>
              <w:lang w:eastAsia="en-US"/>
            </w:rPr>
            <w:delText>,</w:delText>
          </w:r>
        </w:del>
      </w:ins>
      <w:ins w:id="3767" w:author="Grzegorz" w:date="2021-09-07T10:36:00Z">
        <w:del w:id="3768" w:author="Robert Pasternak" w:date="2024-07-16T15:00:00Z">
          <w:r w:rsidR="009C11E7" w:rsidRPr="008416E6" w:rsidDel="00BE3874">
            <w:rPr>
              <w:lang w:eastAsia="en-US"/>
            </w:rPr>
            <w:delText>np.</w:delText>
          </w:r>
        </w:del>
      </w:ins>
      <w:ins w:id="3769" w:author="Robert Pasternak" w:date="2024-07-16T15:00:00Z">
        <w:r w:rsidR="00BE3874">
          <w:rPr>
            <w:lang w:eastAsia="en-US"/>
          </w:rPr>
          <w:t>,</w:t>
        </w:r>
      </w:ins>
      <w:ins w:id="3770" w:author="kaluz" w:date="2021-05-04T13:07:00Z">
        <w:r w:rsidR="00D74D06" w:rsidRPr="008416E6">
          <w:rPr>
            <w:lang w:eastAsia="en-US"/>
          </w:rPr>
          <w:t xml:space="preserve"> zaśmieceń</w:t>
        </w:r>
      </w:ins>
      <w:r w:rsidR="00AF4E1F" w:rsidRPr="008416E6">
        <w:rPr>
          <w:lang w:eastAsia="en-US"/>
        </w:rPr>
        <w:t xml:space="preserve"> itp.)</w:t>
      </w:r>
      <w:r w:rsidR="006F08CD" w:rsidRPr="008416E6">
        <w:rPr>
          <w:lang w:eastAsia="en-US"/>
        </w:rPr>
        <w:t>;</w:t>
      </w:r>
    </w:p>
    <w:p w14:paraId="39B6FD31" w14:textId="77777777" w:rsidR="00361B44" w:rsidRPr="008416E6" w:rsidRDefault="005F6816">
      <w:pPr>
        <w:pStyle w:val="Akapitzlist"/>
        <w:numPr>
          <w:ilvl w:val="0"/>
          <w:numId w:val="2"/>
        </w:numPr>
        <w:autoSpaceDE w:val="0"/>
        <w:autoSpaceDN w:val="0"/>
        <w:spacing w:line="312" w:lineRule="auto"/>
        <w:rPr>
          <w:lang w:eastAsia="en-US"/>
        </w:rPr>
        <w:pPrChange w:id="3771" w:author="Robert Pasternak" w:date="2021-05-13T11:34:00Z">
          <w:pPr>
            <w:pStyle w:val="Akapitzlist"/>
            <w:numPr>
              <w:numId w:val="2"/>
            </w:numPr>
            <w:autoSpaceDE w:val="0"/>
            <w:autoSpaceDN w:val="0"/>
            <w:spacing w:line="360" w:lineRule="auto"/>
            <w:ind w:hanging="360"/>
          </w:pPr>
        </w:pPrChange>
      </w:pPr>
      <w:r w:rsidRPr="008416E6">
        <w:rPr>
          <w:lang w:eastAsia="en-US"/>
        </w:rPr>
        <w:t>odbierania odpadów komunalnych z nieruchomości  na których zamieszkują mieszkańcy</w:t>
      </w:r>
      <w:ins w:id="3772" w:author="Robert Pasternak" w:date="2021-07-01T12:43:00Z">
        <w:r w:rsidR="00580A25" w:rsidRPr="008416E6">
          <w:rPr>
            <w:lang w:eastAsia="en-US"/>
          </w:rPr>
          <w:t>,</w:t>
        </w:r>
      </w:ins>
      <w:ins w:id="3773" w:author="Piotr Szumlak" w:date="2021-07-08T10:13:00Z">
        <w:r w:rsidR="00154D31" w:rsidRPr="008416E6">
          <w:rPr>
            <w:lang w:eastAsia="en-US"/>
          </w:rPr>
          <w:t xml:space="preserve"> </w:t>
        </w:r>
      </w:ins>
      <w:r w:rsidR="00AF4E1F" w:rsidRPr="008416E6">
        <w:rPr>
          <w:lang w:eastAsia="en-US"/>
        </w:rPr>
        <w:t>w sposób zapobiegający zanieczyszczaniu i zaśmiecaniu teren</w:t>
      </w:r>
      <w:r w:rsidR="00F34EE1" w:rsidRPr="008416E6">
        <w:rPr>
          <w:lang w:eastAsia="en-US"/>
        </w:rPr>
        <w:t>ów</w:t>
      </w:r>
      <w:r w:rsidR="00AF4E1F" w:rsidRPr="008416E6">
        <w:rPr>
          <w:lang w:eastAsia="en-US"/>
        </w:rPr>
        <w:t xml:space="preserve"> przyległ</w:t>
      </w:r>
      <w:r w:rsidR="00F34EE1" w:rsidRPr="008416E6">
        <w:rPr>
          <w:lang w:eastAsia="en-US"/>
        </w:rPr>
        <w:t>ych do miejsca odbioru odpadów</w:t>
      </w:r>
      <w:r w:rsidR="006F08CD" w:rsidRPr="008416E6">
        <w:rPr>
          <w:lang w:eastAsia="en-US"/>
        </w:rPr>
        <w:t>;</w:t>
      </w:r>
    </w:p>
    <w:p w14:paraId="3C1C06B6" w14:textId="77777777" w:rsidR="00361B44" w:rsidRPr="008416E6" w:rsidRDefault="00C448E8">
      <w:pPr>
        <w:pStyle w:val="Akapitzlist"/>
        <w:numPr>
          <w:ilvl w:val="0"/>
          <w:numId w:val="2"/>
        </w:numPr>
        <w:autoSpaceDE w:val="0"/>
        <w:autoSpaceDN w:val="0"/>
        <w:spacing w:line="312" w:lineRule="auto"/>
        <w:rPr>
          <w:lang w:eastAsia="en-US"/>
        </w:rPr>
        <w:pPrChange w:id="3774" w:author="Robert Pasternak" w:date="2021-05-13T11:34:00Z">
          <w:pPr>
            <w:pStyle w:val="Akapitzlist"/>
            <w:numPr>
              <w:numId w:val="2"/>
            </w:numPr>
            <w:autoSpaceDE w:val="0"/>
            <w:autoSpaceDN w:val="0"/>
            <w:spacing w:line="360" w:lineRule="auto"/>
            <w:ind w:hanging="360"/>
          </w:pPr>
        </w:pPrChange>
      </w:pPr>
      <w:r w:rsidRPr="008416E6">
        <w:rPr>
          <w:lang w:eastAsia="en-US"/>
        </w:rPr>
        <w:t xml:space="preserve">odbierania odpadów komunalnych </w:t>
      </w:r>
      <w:r w:rsidR="00E11DE4" w:rsidRPr="008416E6">
        <w:rPr>
          <w:rPrChange w:id="3775" w:author="Robert Pasternak" w:date="2021-09-07T12:47:00Z">
            <w:rPr>
              <w:rFonts w:ascii="Times" w:hAnsi="Times" w:cs="Arial"/>
              <w:color w:val="0000FF"/>
              <w:u w:val="single"/>
            </w:rPr>
          </w:rPrChange>
        </w:rPr>
        <w:t xml:space="preserve">wymienionych w tabeli nr 5 OPZ (zgodnie z obowiązującym w czasie trwania umowy Regulaminem), </w:t>
      </w:r>
      <w:r w:rsidRPr="008416E6">
        <w:rPr>
          <w:lang w:eastAsia="en-US"/>
        </w:rPr>
        <w:t>bezpośrednio ze wszystkich nieruchomości  na których zamieszkują mieszkańcy</w:t>
      </w:r>
      <w:r w:rsidR="009E2F2C" w:rsidRPr="008416E6">
        <w:rPr>
          <w:lang w:eastAsia="en-US"/>
        </w:rPr>
        <w:t>;</w:t>
      </w:r>
    </w:p>
    <w:p w14:paraId="1A3A39A7" w14:textId="77777777" w:rsidR="008B5C62" w:rsidRPr="008416E6" w:rsidRDefault="009E2F2C">
      <w:pPr>
        <w:pStyle w:val="Akapitzlist"/>
        <w:numPr>
          <w:ilvl w:val="0"/>
          <w:numId w:val="2"/>
        </w:numPr>
        <w:autoSpaceDE w:val="0"/>
        <w:autoSpaceDN w:val="0"/>
        <w:spacing w:line="312" w:lineRule="auto"/>
        <w:rPr>
          <w:lang w:eastAsia="en-US"/>
        </w:rPr>
        <w:pPrChange w:id="3776" w:author="Robert Pasternak" w:date="2021-07-12T09:19:00Z">
          <w:pPr>
            <w:pStyle w:val="Akapitzlist"/>
            <w:numPr>
              <w:numId w:val="2"/>
            </w:numPr>
            <w:autoSpaceDE w:val="0"/>
            <w:autoSpaceDN w:val="0"/>
            <w:spacing w:line="360" w:lineRule="auto"/>
            <w:ind w:hanging="360"/>
          </w:pPr>
        </w:pPrChange>
      </w:pPr>
      <w:r w:rsidRPr="008416E6">
        <w:rPr>
          <w:lang w:eastAsia="en-US"/>
        </w:rPr>
        <w:t xml:space="preserve">odebrania </w:t>
      </w:r>
      <w:r w:rsidR="00F01AF2" w:rsidRPr="008416E6">
        <w:rPr>
          <w:lang w:eastAsia="en-US"/>
        </w:rPr>
        <w:t>odpadów komunalnych z nieruchomości</w:t>
      </w:r>
      <w:r w:rsidR="002A2D95" w:rsidRPr="008416E6">
        <w:rPr>
          <w:lang w:eastAsia="en-US"/>
        </w:rPr>
        <w:t>,</w:t>
      </w:r>
      <w:r w:rsidR="00F01AF2" w:rsidRPr="008416E6">
        <w:rPr>
          <w:lang w:eastAsia="en-US"/>
        </w:rPr>
        <w:t xml:space="preserve"> na których zamieszkują mieszkańcy</w:t>
      </w:r>
      <w:r w:rsidR="002A2D95" w:rsidRPr="008416E6">
        <w:rPr>
          <w:lang w:eastAsia="en-US"/>
        </w:rPr>
        <w:t>,</w:t>
      </w:r>
      <w:ins w:id="3777" w:author="Piotr Szumlak" w:date="2021-07-09T12:15:00Z">
        <w:r w:rsidR="005F08CB" w:rsidRPr="008416E6">
          <w:rPr>
            <w:lang w:eastAsia="en-US"/>
          </w:rPr>
          <w:t xml:space="preserve"> </w:t>
        </w:r>
      </w:ins>
      <w:r w:rsidRPr="008416E6">
        <w:rPr>
          <w:lang w:eastAsia="en-US"/>
        </w:rPr>
        <w:t xml:space="preserve">w terminie </w:t>
      </w:r>
      <w:r w:rsidR="00F01AF2" w:rsidRPr="008416E6">
        <w:rPr>
          <w:lang w:eastAsia="en-US"/>
        </w:rPr>
        <w:t>nie dłuższym niż</w:t>
      </w:r>
      <w:ins w:id="3778" w:author="Piotr Szumlak" w:date="2021-07-08T10:14:00Z">
        <w:r w:rsidR="00154D31" w:rsidRPr="008416E6">
          <w:rPr>
            <w:lang w:eastAsia="en-US"/>
          </w:rPr>
          <w:t xml:space="preserve"> </w:t>
        </w:r>
      </w:ins>
      <w:del w:id="3779" w:author="kaluz" w:date="2021-05-04T13:09:00Z">
        <w:r w:rsidRPr="008416E6" w:rsidDel="005B6C73">
          <w:rPr>
            <w:lang w:eastAsia="en-US"/>
          </w:rPr>
          <w:delText xml:space="preserve">2 </w:delText>
        </w:r>
      </w:del>
      <w:ins w:id="3780" w:author="kaluz" w:date="2021-05-04T13:09:00Z">
        <w:r w:rsidR="005B6C73" w:rsidRPr="008416E6">
          <w:rPr>
            <w:lang w:eastAsia="en-US"/>
          </w:rPr>
          <w:t xml:space="preserve">w </w:t>
        </w:r>
        <w:del w:id="3781" w:author="Robert Pasternak" w:date="2021-07-01T12:43:00Z">
          <w:r w:rsidR="005B6C73" w:rsidRPr="008416E6" w:rsidDel="00580A25">
            <w:rPr>
              <w:lang w:eastAsia="en-US"/>
            </w:rPr>
            <w:delText xml:space="preserve">dniu </w:delText>
          </w:r>
        </w:del>
        <w:r w:rsidR="005B6C73" w:rsidRPr="008416E6">
          <w:rPr>
            <w:lang w:eastAsia="en-US"/>
          </w:rPr>
          <w:t>następnym</w:t>
        </w:r>
      </w:ins>
      <w:ins w:id="3782" w:author="Piotr Szumlak" w:date="2021-07-08T10:14:00Z">
        <w:r w:rsidR="00154D31" w:rsidRPr="008416E6">
          <w:rPr>
            <w:lang w:eastAsia="en-US"/>
          </w:rPr>
          <w:t xml:space="preserve"> </w:t>
        </w:r>
      </w:ins>
      <w:ins w:id="3783" w:author="Robert Pasternak" w:date="2021-07-01T12:43:00Z">
        <w:r w:rsidR="00580A25" w:rsidRPr="008416E6">
          <w:rPr>
            <w:lang w:eastAsia="en-US"/>
          </w:rPr>
          <w:t>dniu</w:t>
        </w:r>
      </w:ins>
      <w:ins w:id="3784" w:author="Piotr Szumlak" w:date="2021-07-08T10:14:00Z">
        <w:r w:rsidR="00154D31" w:rsidRPr="008416E6">
          <w:rPr>
            <w:lang w:eastAsia="en-US"/>
          </w:rPr>
          <w:t xml:space="preserve"> </w:t>
        </w:r>
      </w:ins>
      <w:ins w:id="3785" w:author="Robert Pasternak" w:date="2021-07-01T12:43:00Z">
        <w:r w:rsidR="00580A25" w:rsidRPr="008416E6">
          <w:rPr>
            <w:lang w:eastAsia="en-US"/>
          </w:rPr>
          <w:t>roboczym</w:t>
        </w:r>
      </w:ins>
      <w:del w:id="3786" w:author="kaluz" w:date="2021-05-04T13:09:00Z">
        <w:r w:rsidRPr="008416E6" w:rsidDel="005B6C73">
          <w:rPr>
            <w:lang w:eastAsia="en-US"/>
          </w:rPr>
          <w:delText>dni robocze</w:delText>
        </w:r>
      </w:del>
      <w:r w:rsidR="00F01AF2" w:rsidRPr="008416E6">
        <w:rPr>
          <w:lang w:eastAsia="en-US"/>
        </w:rPr>
        <w:t xml:space="preserve">, </w:t>
      </w:r>
      <w:ins w:id="3787" w:author="kaluz" w:date="2021-05-04T13:09:00Z">
        <w:r w:rsidR="005B6C73" w:rsidRPr="008416E6">
          <w:rPr>
            <w:lang w:eastAsia="en-US"/>
          </w:rPr>
          <w:t xml:space="preserve">po dniu </w:t>
        </w:r>
      </w:ins>
      <w:ins w:id="3788" w:author="Robert Pasternak" w:date="2021-07-01T12:44:00Z">
        <w:r w:rsidR="00580A25" w:rsidRPr="008416E6">
          <w:rPr>
            <w:lang w:eastAsia="en-US"/>
          </w:rPr>
          <w:br/>
        </w:r>
      </w:ins>
      <w:ins w:id="3789" w:author="kaluz" w:date="2021-05-04T13:09:00Z">
        <w:r w:rsidR="005B6C73" w:rsidRPr="008416E6">
          <w:rPr>
            <w:lang w:eastAsia="en-US"/>
          </w:rPr>
          <w:t xml:space="preserve">w którym </w:t>
        </w:r>
      </w:ins>
      <w:del w:id="3790" w:author="kaluz" w:date="2021-05-04T13:09:00Z">
        <w:r w:rsidR="00F01AF2" w:rsidRPr="008416E6" w:rsidDel="005B6C73">
          <w:rPr>
            <w:lang w:eastAsia="en-US"/>
          </w:rPr>
          <w:delText>od</w:delText>
        </w:r>
      </w:del>
      <w:ins w:id="3791" w:author="kaluz" w:date="2021-05-04T13:09:00Z">
        <w:r w:rsidR="005B6C73" w:rsidRPr="008416E6">
          <w:rPr>
            <w:lang w:eastAsia="en-US"/>
          </w:rPr>
          <w:t>Zamawiający</w:t>
        </w:r>
      </w:ins>
      <w:ins w:id="3792" w:author="Robert Pasternak" w:date="2021-06-18T12:52:00Z">
        <w:r w:rsidR="005D1BDC" w:rsidRPr="008416E6">
          <w:rPr>
            <w:lang w:eastAsia="en-US"/>
          </w:rPr>
          <w:t xml:space="preserve"> lub w</w:t>
        </w:r>
      </w:ins>
      <w:ins w:id="3793" w:author="Robert Pasternak" w:date="2021-06-18T12:53:00Z">
        <w:r w:rsidR="005D1BDC" w:rsidRPr="008416E6">
          <w:rPr>
            <w:lang w:eastAsia="en-US"/>
          </w:rPr>
          <w:t>łaściciel nieruchomości</w:t>
        </w:r>
      </w:ins>
      <w:r w:rsidR="00F01AF2" w:rsidRPr="008416E6">
        <w:rPr>
          <w:lang w:eastAsia="en-US"/>
        </w:rPr>
        <w:t xml:space="preserve"> powiadomi</w:t>
      </w:r>
      <w:ins w:id="3794" w:author="kaluz" w:date="2021-05-04T13:10:00Z">
        <w:r w:rsidR="005B6C73" w:rsidRPr="008416E6">
          <w:rPr>
            <w:lang w:eastAsia="en-US"/>
          </w:rPr>
          <w:t>ł</w:t>
        </w:r>
      </w:ins>
      <w:del w:id="3795" w:author="kaluz" w:date="2021-05-04T13:10:00Z">
        <w:r w:rsidR="00F01AF2" w:rsidRPr="008416E6" w:rsidDel="005B6C73">
          <w:rPr>
            <w:lang w:eastAsia="en-US"/>
          </w:rPr>
          <w:delText>enia</w:delText>
        </w:r>
      </w:del>
      <w:r w:rsidR="00F01AF2" w:rsidRPr="008416E6">
        <w:rPr>
          <w:lang w:eastAsia="en-US"/>
        </w:rPr>
        <w:t xml:space="preserve"> Wykonawc</w:t>
      </w:r>
      <w:ins w:id="3796" w:author="kaluz" w:date="2021-05-04T13:10:00Z">
        <w:r w:rsidR="005B6C73" w:rsidRPr="008416E6">
          <w:rPr>
            <w:lang w:eastAsia="en-US"/>
          </w:rPr>
          <w:t>ę</w:t>
        </w:r>
      </w:ins>
      <w:del w:id="3797" w:author="kaluz" w:date="2021-05-04T13:10:00Z">
        <w:r w:rsidR="00F01AF2" w:rsidRPr="008416E6" w:rsidDel="005B6C73">
          <w:rPr>
            <w:lang w:eastAsia="en-US"/>
          </w:rPr>
          <w:delText>y</w:delText>
        </w:r>
      </w:del>
      <w:ins w:id="3798" w:author="Robert Pasternak" w:date="2021-07-01T12:44:00Z">
        <w:r w:rsidR="00580A25" w:rsidRPr="008416E6">
          <w:rPr>
            <w:lang w:eastAsia="en-US"/>
          </w:rPr>
          <w:br/>
        </w:r>
      </w:ins>
      <w:r w:rsidR="00F01AF2" w:rsidRPr="008416E6">
        <w:rPr>
          <w:lang w:eastAsia="en-US"/>
        </w:rPr>
        <w:t xml:space="preserve">o przypadku w </w:t>
      </w:r>
      <w:r w:rsidRPr="008416E6">
        <w:rPr>
          <w:lang w:eastAsia="en-US"/>
        </w:rPr>
        <w:t>który</w:t>
      </w:r>
      <w:r w:rsidR="00F01AF2" w:rsidRPr="008416E6">
        <w:rPr>
          <w:lang w:eastAsia="en-US"/>
        </w:rPr>
        <w:t>m</w:t>
      </w:r>
      <w:r w:rsidRPr="008416E6">
        <w:rPr>
          <w:lang w:eastAsia="en-US"/>
        </w:rPr>
        <w:t xml:space="preserve"> Wykonawca </w:t>
      </w:r>
      <w:del w:id="3799" w:author="Robert Pasternak" w:date="2021-07-12T09:19:00Z">
        <w:r w:rsidRPr="008416E6" w:rsidDel="008B5C62">
          <w:rPr>
            <w:lang w:eastAsia="en-US"/>
          </w:rPr>
          <w:delText xml:space="preserve">z własnej winy </w:delText>
        </w:r>
      </w:del>
      <w:r w:rsidRPr="008416E6">
        <w:rPr>
          <w:lang w:eastAsia="en-US"/>
        </w:rPr>
        <w:t xml:space="preserve">nie odebrał </w:t>
      </w:r>
      <w:r w:rsidR="00F01AF2" w:rsidRPr="008416E6">
        <w:rPr>
          <w:lang w:eastAsia="en-US"/>
        </w:rPr>
        <w:t xml:space="preserve">odpadów </w:t>
      </w:r>
      <w:r w:rsidRPr="008416E6">
        <w:rPr>
          <w:lang w:eastAsia="en-US"/>
        </w:rPr>
        <w:t xml:space="preserve">w terminie </w:t>
      </w:r>
      <w:del w:id="3800" w:author="Robert Pasternak" w:date="2021-07-28T10:39:00Z">
        <w:r w:rsidRPr="008416E6" w:rsidDel="00823ED1">
          <w:rPr>
            <w:lang w:eastAsia="en-US"/>
          </w:rPr>
          <w:delText>wyznaczonym</w:delText>
        </w:r>
        <w:r w:rsidR="00F01AF2" w:rsidRPr="008416E6" w:rsidDel="00823ED1">
          <w:rPr>
            <w:lang w:eastAsia="en-US"/>
          </w:rPr>
          <w:delText xml:space="preserve"> </w:delText>
        </w:r>
      </w:del>
      <w:ins w:id="3801" w:author="Robert Pasternak" w:date="2021-07-28T10:39:00Z">
        <w:r w:rsidR="00823ED1" w:rsidRPr="008416E6">
          <w:rPr>
            <w:lang w:eastAsia="en-US"/>
          </w:rPr>
          <w:t xml:space="preserve">określonym </w:t>
        </w:r>
      </w:ins>
      <w:ins w:id="3802" w:author="Robert Pasternak" w:date="2021-07-12T09:19:00Z">
        <w:r w:rsidR="008B5C62" w:rsidRPr="008416E6">
          <w:rPr>
            <w:lang w:eastAsia="en-US"/>
          </w:rPr>
          <w:br/>
        </w:r>
      </w:ins>
      <w:r w:rsidR="00F01AF2" w:rsidRPr="008416E6">
        <w:rPr>
          <w:lang w:eastAsia="en-US"/>
        </w:rPr>
        <w:t>w obowiązującym harmonogramie</w:t>
      </w:r>
      <w:ins w:id="3803" w:author="Robert Pasternak" w:date="2021-09-01T14:39:00Z">
        <w:r w:rsidR="009C0C4F" w:rsidRPr="008416E6">
          <w:rPr>
            <w:lang w:eastAsia="en-US"/>
          </w:rPr>
          <w:t xml:space="preserve">. </w:t>
        </w:r>
      </w:ins>
      <w:ins w:id="3804" w:author="Robert Pasternak" w:date="2021-09-01T14:40:00Z">
        <w:r w:rsidR="009C0C4F" w:rsidRPr="008416E6">
          <w:rPr>
            <w:lang w:eastAsia="en-US"/>
          </w:rPr>
          <w:t>Dotyczy to sytuacji</w:t>
        </w:r>
        <w:r w:rsidR="009C0C4F" w:rsidRPr="008416E6">
          <w:t xml:space="preserve"> kiedy Wykonawca z własnej winy nie odebrał odpadów w terminie </w:t>
        </w:r>
      </w:ins>
      <w:ins w:id="3805" w:author="Robert Pasternak" w:date="2021-09-01T14:46:00Z">
        <w:r w:rsidR="00727009" w:rsidRPr="008416E6">
          <w:t>określonym</w:t>
        </w:r>
      </w:ins>
      <w:ins w:id="3806" w:author="Robert Pasternak" w:date="2021-09-01T14:40:00Z">
        <w:r w:rsidR="009C0C4F" w:rsidRPr="008416E6">
          <w:t xml:space="preserve"> </w:t>
        </w:r>
      </w:ins>
      <w:ins w:id="3807" w:author="Robert Pasternak" w:date="2021-09-01T14:46:00Z">
        <w:r w:rsidR="00727009" w:rsidRPr="008416E6">
          <w:t>w</w:t>
        </w:r>
      </w:ins>
      <w:ins w:id="3808" w:author="Robert Pasternak" w:date="2021-09-01T14:40:00Z">
        <w:r w:rsidR="009C0C4F" w:rsidRPr="008416E6">
          <w:t xml:space="preserve"> </w:t>
        </w:r>
      </w:ins>
      <w:ins w:id="3809" w:author="Robert Pasternak" w:date="2021-09-01T14:46:00Z">
        <w:r w:rsidR="00727009" w:rsidRPr="008416E6">
          <w:t xml:space="preserve">obowiązującym </w:t>
        </w:r>
      </w:ins>
      <w:ins w:id="3810" w:author="Robert Pasternak" w:date="2021-09-01T14:40:00Z">
        <w:r w:rsidR="009C0C4F" w:rsidRPr="008416E6">
          <w:t>harmonogram</w:t>
        </w:r>
      </w:ins>
      <w:ins w:id="3811" w:author="Robert Pasternak" w:date="2021-09-01T14:46:00Z">
        <w:r w:rsidR="00727009" w:rsidRPr="008416E6">
          <w:t>ie</w:t>
        </w:r>
      </w:ins>
      <w:ins w:id="3812" w:author="Robert Pasternak" w:date="2021-09-01T14:41:00Z">
        <w:r w:rsidR="009C0C4F" w:rsidRPr="008416E6">
          <w:t xml:space="preserve">, </w:t>
        </w:r>
      </w:ins>
      <w:ins w:id="3813" w:author="Robert Pasternak" w:date="2021-09-01T14:47:00Z">
        <w:r w:rsidR="00727009" w:rsidRPr="008416E6">
          <w:rPr>
            <w:rPrChange w:id="3814" w:author="Robert Pasternak" w:date="2021-09-07T12:47:00Z">
              <w:rPr>
                <w:color w:val="FF0000"/>
              </w:rPr>
            </w:rPrChange>
          </w:rPr>
          <w:lastRenderedPageBreak/>
          <w:t>pomimo iż</w:t>
        </w:r>
      </w:ins>
      <w:ins w:id="3815" w:author="Robert Pasternak" w:date="2021-09-01T14:40:00Z">
        <w:r w:rsidR="009C0C4F" w:rsidRPr="008416E6">
          <w:t xml:space="preserve"> odpady były wystawione do odbioru</w:t>
        </w:r>
      </w:ins>
      <w:ins w:id="3816" w:author="Robert Pasternak" w:date="2021-09-01T14:42:00Z">
        <w:r w:rsidR="009C0C4F" w:rsidRPr="008416E6">
          <w:t xml:space="preserve"> w</w:t>
        </w:r>
      </w:ins>
      <w:ins w:id="3817" w:author="Robert Pasternak" w:date="2021-09-01T14:40:00Z">
        <w:r w:rsidR="009C0C4F" w:rsidRPr="008416E6">
          <w:t xml:space="preserve"> dniu </w:t>
        </w:r>
      </w:ins>
      <w:ins w:id="3818" w:author="Robert Pasternak" w:date="2021-09-01T14:42:00Z">
        <w:r w:rsidR="009C0C4F" w:rsidRPr="008416E6">
          <w:t xml:space="preserve">ich odbioru </w:t>
        </w:r>
      </w:ins>
      <w:ins w:id="3819" w:author="Robert Pasternak" w:date="2021-09-01T14:43:00Z">
        <w:r w:rsidR="00727009" w:rsidRPr="008416E6">
          <w:t xml:space="preserve">i </w:t>
        </w:r>
      </w:ins>
      <w:ins w:id="3820" w:author="Robert Pasternak" w:date="2021-09-01T14:42:00Z">
        <w:r w:rsidR="009C0C4F" w:rsidRPr="008416E6">
          <w:t>przed godzin</w:t>
        </w:r>
      </w:ins>
      <w:ins w:id="3821" w:author="Robert Pasternak" w:date="2021-09-01T14:43:00Z">
        <w:r w:rsidR="009C0C4F" w:rsidRPr="008416E6">
          <w:t>ą</w:t>
        </w:r>
      </w:ins>
      <w:ins w:id="3822" w:author="Robert Pasternak" w:date="2021-09-01T14:47:00Z">
        <w:r w:rsidR="00727009" w:rsidRPr="008416E6">
          <w:t xml:space="preserve"> rozpoczęcia odbioru odpadów określoną w harmonogramie</w:t>
        </w:r>
      </w:ins>
      <w:ins w:id="3823" w:author="Robert Pasternak" w:date="2021-09-01T14:48:00Z">
        <w:r w:rsidR="00727009" w:rsidRPr="008416E6">
          <w:rPr>
            <w:rPrChange w:id="3824" w:author="Robert Pasternak" w:date="2021-09-07T12:47:00Z">
              <w:rPr>
                <w:color w:val="FF0000"/>
              </w:rPr>
            </w:rPrChange>
          </w:rPr>
          <w:t>;</w:t>
        </w:r>
      </w:ins>
      <w:del w:id="3825" w:author="Robert Pasternak" w:date="2021-09-01T14:47:00Z">
        <w:r w:rsidR="005E7106" w:rsidRPr="008416E6" w:rsidDel="00727009">
          <w:rPr>
            <w:lang w:eastAsia="en-US"/>
          </w:rPr>
          <w:delText>,</w:delText>
        </w:r>
      </w:del>
    </w:p>
    <w:p w14:paraId="46C284B9" w14:textId="300AFB0D" w:rsidR="00361B44" w:rsidRPr="008416E6" w:rsidRDefault="005E7106">
      <w:pPr>
        <w:pStyle w:val="Akapitzlist"/>
        <w:numPr>
          <w:ilvl w:val="0"/>
          <w:numId w:val="2"/>
        </w:numPr>
        <w:autoSpaceDE w:val="0"/>
        <w:autoSpaceDN w:val="0"/>
        <w:spacing w:line="312" w:lineRule="auto"/>
        <w:rPr>
          <w:lang w:eastAsia="en-US"/>
        </w:rPr>
        <w:pPrChange w:id="3826" w:author="Robert Pasternak" w:date="2021-05-13T11:34:00Z">
          <w:pPr>
            <w:pStyle w:val="Akapitzlist"/>
            <w:numPr>
              <w:numId w:val="2"/>
            </w:numPr>
            <w:autoSpaceDE w:val="0"/>
            <w:autoSpaceDN w:val="0"/>
            <w:spacing w:line="360" w:lineRule="auto"/>
            <w:ind w:hanging="360"/>
          </w:pPr>
        </w:pPrChange>
      </w:pPr>
      <w:r w:rsidRPr="008416E6">
        <w:rPr>
          <w:lang w:eastAsia="en-US"/>
        </w:rPr>
        <w:t>każdorazowo rozpoczynać odbiór odpadów na terenie Gminy</w:t>
      </w:r>
      <w:r w:rsidR="002A2D95" w:rsidRPr="008416E6">
        <w:rPr>
          <w:lang w:eastAsia="en-US"/>
        </w:rPr>
        <w:t>, opróżnionymi pojazdami.</w:t>
      </w:r>
      <w:ins w:id="3827" w:author="Piotr Szumlak" w:date="2021-07-09T07:34:00Z">
        <w:r w:rsidR="00361B44" w:rsidRPr="008416E6">
          <w:rPr>
            <w:lang w:eastAsia="en-US"/>
          </w:rPr>
          <w:t xml:space="preserve"> </w:t>
        </w:r>
      </w:ins>
      <w:r w:rsidR="002A2D95" w:rsidRPr="008416E6">
        <w:rPr>
          <w:lang w:eastAsia="en-US"/>
        </w:rPr>
        <w:t>P</w:t>
      </w:r>
      <w:r w:rsidR="00A66961" w:rsidRPr="008416E6">
        <w:rPr>
          <w:lang w:eastAsia="en-US"/>
        </w:rPr>
        <w:t xml:space="preserve">ojazdy muszą być na koniec dnia roboczego opróżnione z odpadów </w:t>
      </w:r>
      <w:r w:rsidR="002A2D95" w:rsidRPr="008416E6">
        <w:rPr>
          <w:lang w:eastAsia="en-US"/>
        </w:rPr>
        <w:br/>
      </w:r>
      <w:r w:rsidR="00A66961" w:rsidRPr="008416E6">
        <w:rPr>
          <w:lang w:eastAsia="en-US"/>
        </w:rPr>
        <w:t xml:space="preserve">i być zaparkowane na terenie bazy </w:t>
      </w:r>
      <w:r w:rsidR="002A2D95" w:rsidRPr="008416E6">
        <w:rPr>
          <w:lang w:eastAsia="en-US"/>
        </w:rPr>
        <w:t xml:space="preserve">transportowo- </w:t>
      </w:r>
      <w:r w:rsidR="00A66961" w:rsidRPr="008416E6">
        <w:rPr>
          <w:lang w:eastAsia="en-US"/>
        </w:rPr>
        <w:t>magazynow</w:t>
      </w:r>
      <w:r w:rsidR="002A2D95" w:rsidRPr="008416E6">
        <w:rPr>
          <w:lang w:eastAsia="en-US"/>
        </w:rPr>
        <w:t>ej</w:t>
      </w:r>
      <w:r w:rsidR="00A66961" w:rsidRPr="008416E6">
        <w:rPr>
          <w:lang w:eastAsia="en-US"/>
        </w:rPr>
        <w:t xml:space="preserve"> Wykonawcy</w:t>
      </w:r>
      <w:ins w:id="3828" w:author="kaluz" w:date="2021-05-04T13:30:00Z">
        <w:r w:rsidR="00CD209D" w:rsidRPr="008416E6">
          <w:rPr>
            <w:lang w:eastAsia="en-US"/>
          </w:rPr>
          <w:t xml:space="preserve">, </w:t>
        </w:r>
      </w:ins>
      <w:ins w:id="3829" w:author="kaluz" w:date="2021-05-04T13:58:00Z">
        <w:r w:rsidR="008F3EDC" w:rsidRPr="008416E6">
          <w:rPr>
            <w:lang w:eastAsia="en-US"/>
          </w:rPr>
          <w:br/>
        </w:r>
      </w:ins>
      <w:r w:rsidR="00A66961" w:rsidRPr="008416E6">
        <w:rPr>
          <w:lang w:eastAsia="en-US"/>
        </w:rPr>
        <w:t xml:space="preserve">(dopuszcza się parkowanie pojazdów poza terenem bazy </w:t>
      </w:r>
      <w:r w:rsidR="002A2D95" w:rsidRPr="008416E6">
        <w:rPr>
          <w:lang w:eastAsia="en-US"/>
        </w:rPr>
        <w:t xml:space="preserve">transportowo- </w:t>
      </w:r>
      <w:r w:rsidR="00A66961" w:rsidRPr="008416E6">
        <w:rPr>
          <w:lang w:eastAsia="en-US"/>
        </w:rPr>
        <w:t>magazynow</w:t>
      </w:r>
      <w:r w:rsidR="002A2D95" w:rsidRPr="008416E6">
        <w:rPr>
          <w:lang w:eastAsia="en-US"/>
        </w:rPr>
        <w:t>ej w</w:t>
      </w:r>
      <w:r w:rsidR="00A66961" w:rsidRPr="008416E6">
        <w:rPr>
          <w:lang w:eastAsia="en-US"/>
        </w:rPr>
        <w:t xml:space="preserve"> wyjątko</w:t>
      </w:r>
      <w:del w:id="3830" w:author="Grzegorz" w:date="2021-09-07T10:36:00Z">
        <w:r w:rsidR="00A66961" w:rsidRPr="008416E6" w:rsidDel="009C11E7">
          <w:rPr>
            <w:lang w:eastAsia="en-US"/>
          </w:rPr>
          <w:delText>wy</w:delText>
        </w:r>
      </w:del>
      <w:ins w:id="3831" w:author="Grzegorz" w:date="2021-09-07T10:36:00Z">
        <w:r w:rsidR="009C11E7" w:rsidRPr="008416E6">
          <w:rPr>
            <w:lang w:eastAsia="en-US"/>
          </w:rPr>
          <w:t>p.</w:t>
        </w:r>
      </w:ins>
      <w:r w:rsidR="00A66961" w:rsidRPr="008416E6">
        <w:rPr>
          <w:lang w:eastAsia="en-US"/>
        </w:rPr>
        <w:t>ch pr</w:t>
      </w:r>
      <w:r w:rsidR="002A2D95" w:rsidRPr="008416E6">
        <w:rPr>
          <w:lang w:eastAsia="en-US"/>
        </w:rPr>
        <w:t>zypadkach, np. awarii pojazdów)</w:t>
      </w:r>
      <w:ins w:id="3832" w:author="kaluz" w:date="2021-05-04T13:59:00Z">
        <w:r w:rsidR="008F3EDC" w:rsidRPr="008416E6">
          <w:rPr>
            <w:lang w:eastAsia="en-US"/>
          </w:rPr>
          <w:t>. Zamawiający zastrzega sobie prawo do kontroli wykonania tego obowiązku w każdym momencie obowiązywania umowy</w:t>
        </w:r>
      </w:ins>
      <w:ins w:id="3833" w:author="Robert Pasternak" w:date="2021-07-12T09:20:00Z">
        <w:r w:rsidR="008B5C62" w:rsidRPr="008416E6">
          <w:rPr>
            <w:lang w:eastAsia="en-US"/>
          </w:rPr>
          <w:t xml:space="preserve"> na realizację Przedmiotu zamówienia</w:t>
        </w:r>
      </w:ins>
      <w:ins w:id="3834" w:author="kaluz" w:date="2021-05-04T13:59:00Z">
        <w:r w:rsidR="008F3EDC" w:rsidRPr="008416E6">
          <w:rPr>
            <w:lang w:eastAsia="en-US"/>
          </w:rPr>
          <w:t>, bez konieczno</w:t>
        </w:r>
      </w:ins>
      <w:ins w:id="3835" w:author="kaluz" w:date="2021-05-04T14:00:00Z">
        <w:r w:rsidR="008F3EDC" w:rsidRPr="008416E6">
          <w:rPr>
            <w:lang w:eastAsia="en-US"/>
          </w:rPr>
          <w:t>ści wcześniejszego powiadamiania Wykonawcy.</w:t>
        </w:r>
      </w:ins>
      <w:ins w:id="3836" w:author="Robert Pasternak" w:date="2021-06-18T12:46:00Z">
        <w:r w:rsidR="00D9458A" w:rsidRPr="008416E6">
          <w:rPr>
            <w:lang w:eastAsia="en-US"/>
          </w:rPr>
          <w:t xml:space="preserve"> </w:t>
        </w:r>
      </w:ins>
      <w:ins w:id="3837" w:author="Robert Pasternak" w:date="2024-07-16T15:02:00Z">
        <w:r w:rsidR="009F011B">
          <w:rPr>
            <w:lang w:eastAsia="en-US"/>
          </w:rPr>
          <w:t>Zamawiający w trakcie trwania takiej kontroli uprawniony jest m.in. do żądania zwarzenia wskazanego pojazdu na legalizowanej</w:t>
        </w:r>
        <w:r w:rsidR="00113300">
          <w:rPr>
            <w:lang w:eastAsia="en-US"/>
          </w:rPr>
          <w:t xml:space="preserve"> wadze na której Wykonawca wa</w:t>
        </w:r>
      </w:ins>
      <w:ins w:id="3838" w:author="Robert Pasternak" w:date="2024-07-23T14:35:00Z">
        <w:r w:rsidR="00113300">
          <w:rPr>
            <w:lang w:eastAsia="en-US"/>
          </w:rPr>
          <w:t>ży</w:t>
        </w:r>
      </w:ins>
      <w:ins w:id="3839" w:author="Robert Pasternak" w:date="2024-07-16T15:02:00Z">
        <w:r w:rsidR="009F011B">
          <w:rPr>
            <w:lang w:eastAsia="en-US"/>
          </w:rPr>
          <w:t xml:space="preserve"> pojazdy, żądania otwarcia przez Wykonawcę we wskazanym przez Zamawiającego pojeździe komory w której zbierane są w pojeździe odpady. </w:t>
        </w:r>
        <w:r w:rsidR="009F011B">
          <w:rPr>
            <w:lang w:eastAsia="en-US"/>
          </w:rPr>
          <w:br/>
          <w:t xml:space="preserve">W </w:t>
        </w:r>
      </w:ins>
      <w:ins w:id="3840" w:author="Robert Pasternak" w:date="2021-06-18T12:46:00Z">
        <w:r w:rsidR="00D9458A" w:rsidRPr="008416E6">
          <w:rPr>
            <w:lang w:eastAsia="en-US"/>
          </w:rPr>
          <w:t>przypadku stwierdzenia, że Wykonawca na koniec dnia roboczego nie opróżnił odpad</w:t>
        </w:r>
      </w:ins>
      <w:ins w:id="3841" w:author="Robert Pasternak" w:date="2021-06-18T12:47:00Z">
        <w:r w:rsidR="008B5C62" w:rsidRPr="008416E6">
          <w:rPr>
            <w:lang w:eastAsia="en-US"/>
          </w:rPr>
          <w:t xml:space="preserve">ów </w:t>
        </w:r>
        <w:r w:rsidR="00D9458A" w:rsidRPr="008416E6">
          <w:rPr>
            <w:lang w:eastAsia="en-US"/>
          </w:rPr>
          <w:t xml:space="preserve">z pojazdów, Zamawiający przewiduje sankcje w postaci kar określonych </w:t>
        </w:r>
      </w:ins>
      <w:ins w:id="3842" w:author="Robert Pasternak" w:date="2024-07-16T15:03:00Z">
        <w:r w:rsidR="009F011B">
          <w:rPr>
            <w:lang w:eastAsia="en-US"/>
          </w:rPr>
          <w:br/>
        </w:r>
      </w:ins>
      <w:ins w:id="3843" w:author="Piotr Szumlak" w:date="2021-07-08T10:15:00Z">
        <w:del w:id="3844" w:author="Robert Pasternak" w:date="2021-07-12T09:20:00Z">
          <w:r w:rsidR="00154D31" w:rsidRPr="008416E6" w:rsidDel="008B5C62">
            <w:rPr>
              <w:lang w:eastAsia="en-US"/>
            </w:rPr>
            <w:br/>
          </w:r>
        </w:del>
      </w:ins>
      <w:ins w:id="3845" w:author="Robert Pasternak" w:date="2021-06-18T12:47:00Z">
        <w:r w:rsidR="00D9458A" w:rsidRPr="008416E6">
          <w:rPr>
            <w:lang w:eastAsia="en-US"/>
          </w:rPr>
          <w:t>w Umowie.</w:t>
        </w:r>
      </w:ins>
      <w:ins w:id="3846" w:author="Piotr Szumlak" w:date="2021-07-08T10:15:00Z">
        <w:r w:rsidR="00154D31" w:rsidRPr="008416E6">
          <w:rPr>
            <w:lang w:eastAsia="en-US"/>
          </w:rPr>
          <w:t xml:space="preserve"> </w:t>
        </w:r>
      </w:ins>
      <w:ins w:id="3847" w:author="Robert Pasternak" w:date="2021-06-18T12:49:00Z">
        <w:r w:rsidR="00D9458A" w:rsidRPr="008416E6">
          <w:rPr>
            <w:lang w:eastAsia="en-US"/>
          </w:rPr>
          <w:t xml:space="preserve">W </w:t>
        </w:r>
      </w:ins>
      <w:ins w:id="3848" w:author="Robert Pasternak" w:date="2021-07-12T09:31:00Z">
        <w:r w:rsidR="00013D0F" w:rsidRPr="008416E6">
          <w:rPr>
            <w:lang w:eastAsia="en-US"/>
          </w:rPr>
          <w:t>sytuacji</w:t>
        </w:r>
      </w:ins>
      <w:ins w:id="3849" w:author="Robert Pasternak" w:date="2021-06-18T12:49:00Z">
        <w:r w:rsidR="00D9458A" w:rsidRPr="008416E6">
          <w:rPr>
            <w:lang w:eastAsia="en-US"/>
          </w:rPr>
          <w:t xml:space="preserve">, gdy Wykonawca </w:t>
        </w:r>
      </w:ins>
      <w:ins w:id="3850" w:author="Robert Pasternak" w:date="2021-07-12T09:33:00Z">
        <w:r w:rsidR="00013D0F" w:rsidRPr="008416E6">
          <w:rPr>
            <w:lang w:eastAsia="en-US"/>
          </w:rPr>
          <w:t>w sposób powtarzający się</w:t>
        </w:r>
      </w:ins>
      <w:ins w:id="3851" w:author="Robert Pasternak" w:date="2021-06-18T12:48:00Z">
        <w:r w:rsidR="00D9458A" w:rsidRPr="008416E6">
          <w:rPr>
            <w:lang w:eastAsia="en-US"/>
          </w:rPr>
          <w:t xml:space="preserve"> nie opróżniani</w:t>
        </w:r>
      </w:ins>
      <w:ins w:id="3852" w:author="Robert Pasternak" w:date="2021-06-18T12:49:00Z">
        <w:r w:rsidR="00D9458A" w:rsidRPr="008416E6">
          <w:rPr>
            <w:lang w:eastAsia="en-US"/>
          </w:rPr>
          <w:t>a</w:t>
        </w:r>
      </w:ins>
      <w:ins w:id="3853" w:author="Robert Pasternak" w:date="2021-06-18T12:48:00Z">
        <w:r w:rsidR="00D9458A" w:rsidRPr="008416E6">
          <w:rPr>
            <w:lang w:eastAsia="en-US"/>
          </w:rPr>
          <w:t xml:space="preserve"> na koniec dnia roboczego pojazdów </w:t>
        </w:r>
      </w:ins>
      <w:ins w:id="3854" w:author="Robert Pasternak" w:date="2021-06-18T12:49:00Z">
        <w:r w:rsidR="00D9458A" w:rsidRPr="008416E6">
          <w:rPr>
            <w:lang w:eastAsia="en-US"/>
          </w:rPr>
          <w:t>z odpadów</w:t>
        </w:r>
        <w:r w:rsidR="005D1BDC" w:rsidRPr="008416E6">
          <w:rPr>
            <w:lang w:eastAsia="en-US"/>
          </w:rPr>
          <w:t xml:space="preserve">, wówczas wobec </w:t>
        </w:r>
      </w:ins>
      <w:ins w:id="3855" w:author="Robert Pasternak" w:date="2021-06-18T12:50:00Z">
        <w:r w:rsidR="005D1BDC" w:rsidRPr="008416E6">
          <w:rPr>
            <w:lang w:eastAsia="en-US"/>
          </w:rPr>
          <w:t>Wykonawcy może zostać wszczęte postępowanie administracyjne w celu wykreślenia Wykonawcy z Rejestru Działalności Regulowanej prowadzonego przez Prezydenta Miasta Ostrowca Świętokrzyskiego</w:t>
        </w:r>
      </w:ins>
      <w:r w:rsidR="002A2D95" w:rsidRPr="008416E6">
        <w:rPr>
          <w:lang w:eastAsia="en-US"/>
        </w:rPr>
        <w:t>;</w:t>
      </w:r>
    </w:p>
    <w:p w14:paraId="2F6A8ADE" w14:textId="77777777" w:rsidR="00361B44" w:rsidRPr="008416E6" w:rsidRDefault="005E7106">
      <w:pPr>
        <w:pStyle w:val="Akapitzlist"/>
        <w:numPr>
          <w:ilvl w:val="0"/>
          <w:numId w:val="2"/>
        </w:numPr>
        <w:autoSpaceDE w:val="0"/>
        <w:autoSpaceDN w:val="0"/>
        <w:spacing w:line="312" w:lineRule="auto"/>
        <w:rPr>
          <w:lang w:eastAsia="en-US"/>
        </w:rPr>
        <w:pPrChange w:id="3856" w:author="Robert Pasternak" w:date="2021-06-18T12:51:00Z">
          <w:pPr>
            <w:pStyle w:val="Akapitzlist"/>
            <w:numPr>
              <w:numId w:val="2"/>
            </w:numPr>
            <w:autoSpaceDE w:val="0"/>
            <w:autoSpaceDN w:val="0"/>
            <w:spacing w:line="360" w:lineRule="auto"/>
            <w:ind w:hanging="360"/>
          </w:pPr>
        </w:pPrChange>
      </w:pPr>
      <w:r w:rsidRPr="008416E6">
        <w:rPr>
          <w:lang w:eastAsia="en-US"/>
        </w:rPr>
        <w:t>odstawi</w:t>
      </w:r>
      <w:r w:rsidR="002A2D95" w:rsidRPr="008416E6">
        <w:rPr>
          <w:lang w:eastAsia="en-US"/>
        </w:rPr>
        <w:t>a</w:t>
      </w:r>
      <w:r w:rsidRPr="008416E6">
        <w:rPr>
          <w:lang w:eastAsia="en-US"/>
        </w:rPr>
        <w:t>nia pojemników w miejsce, z którego zostały odebrane – opróżnione pojemniki nie mogą stwarzać zagrożenia w ruchu drogowym</w:t>
      </w:r>
      <w:ins w:id="3857" w:author="kaluz" w:date="2021-05-04T14:00:00Z">
        <w:r w:rsidR="008F3EDC" w:rsidRPr="008416E6">
          <w:rPr>
            <w:lang w:eastAsia="en-US"/>
          </w:rPr>
          <w:t xml:space="preserve"> oraz ograniczać swobodnego korzystania z </w:t>
        </w:r>
      </w:ins>
      <w:ins w:id="3858" w:author="Robert Pasternak" w:date="2021-07-01T12:44:00Z">
        <w:r w:rsidR="00580A25" w:rsidRPr="008416E6">
          <w:rPr>
            <w:lang w:eastAsia="en-US"/>
          </w:rPr>
          <w:t xml:space="preserve">parkingów, </w:t>
        </w:r>
      </w:ins>
      <w:ins w:id="3859" w:author="kaluz" w:date="2021-05-04T14:00:00Z">
        <w:r w:rsidR="008F3EDC" w:rsidRPr="008416E6">
          <w:rPr>
            <w:lang w:eastAsia="en-US"/>
          </w:rPr>
          <w:t xml:space="preserve">chodników lub </w:t>
        </w:r>
      </w:ins>
      <w:ins w:id="3860" w:author="kaluz" w:date="2021-05-04T14:01:00Z">
        <w:r w:rsidR="008F3EDC" w:rsidRPr="008416E6">
          <w:rPr>
            <w:lang w:eastAsia="en-US"/>
          </w:rPr>
          <w:t>ścieżek rowerowych</w:t>
        </w:r>
      </w:ins>
      <w:r w:rsidR="002A2D95" w:rsidRPr="008416E6">
        <w:rPr>
          <w:lang w:eastAsia="en-US"/>
        </w:rPr>
        <w:t>;</w:t>
      </w:r>
    </w:p>
    <w:p w14:paraId="255E4270" w14:textId="4CE0A34F" w:rsidR="00361B44" w:rsidRPr="008416E6" w:rsidRDefault="005E7106">
      <w:pPr>
        <w:pStyle w:val="Akapitzlist"/>
        <w:numPr>
          <w:ilvl w:val="0"/>
          <w:numId w:val="2"/>
        </w:numPr>
        <w:autoSpaceDE w:val="0"/>
        <w:autoSpaceDN w:val="0"/>
        <w:spacing w:line="312" w:lineRule="auto"/>
        <w:rPr>
          <w:ins w:id="3861" w:author="kaluz" w:date="2021-05-04T13:34:00Z"/>
          <w:lang w:eastAsia="en-US"/>
        </w:rPr>
        <w:pPrChange w:id="3862" w:author="Robert Pasternak" w:date="2021-05-13T11:34:00Z">
          <w:pPr>
            <w:pStyle w:val="Akapitzlist"/>
            <w:numPr>
              <w:numId w:val="2"/>
            </w:numPr>
            <w:autoSpaceDE w:val="0"/>
            <w:autoSpaceDN w:val="0"/>
            <w:spacing w:line="360" w:lineRule="auto"/>
            <w:ind w:hanging="360"/>
          </w:pPr>
        </w:pPrChange>
      </w:pPr>
      <w:r w:rsidRPr="008416E6">
        <w:rPr>
          <w:lang w:eastAsia="en-US"/>
        </w:rPr>
        <w:t>odbierania odpadów leżących obok pojemników (kontenerów)</w:t>
      </w:r>
      <w:r w:rsidR="002A2D95" w:rsidRPr="008416E6">
        <w:rPr>
          <w:lang w:eastAsia="en-US"/>
        </w:rPr>
        <w:t>,</w:t>
      </w:r>
      <w:r w:rsidRPr="008416E6">
        <w:rPr>
          <w:lang w:eastAsia="en-US"/>
        </w:rPr>
        <w:t xml:space="preserve"> gdy są one</w:t>
      </w:r>
      <w:ins w:id="3863" w:author="Robert Pasternak" w:date="2024-08-05T14:28:00Z">
        <w:r w:rsidR="00F95C1F">
          <w:rPr>
            <w:lang w:eastAsia="en-US"/>
          </w:rPr>
          <w:t xml:space="preserve"> </w:t>
        </w:r>
      </w:ins>
      <w:del w:id="3864" w:author="Robert Pasternak" w:date="2024-08-05T14:28:00Z">
        <w:r w:rsidRPr="008416E6" w:rsidDel="00F95C1F">
          <w:rPr>
            <w:lang w:eastAsia="en-US"/>
          </w:rPr>
          <w:delText xml:space="preserve"> </w:delText>
        </w:r>
      </w:del>
      <w:r w:rsidRPr="008416E6">
        <w:rPr>
          <w:lang w:eastAsia="en-US"/>
        </w:rPr>
        <w:t>zgromadzone w workach</w:t>
      </w:r>
      <w:ins w:id="3865" w:author="Robert Pasternak" w:date="2021-05-12T07:41:00Z">
        <w:r w:rsidR="00DA40AC" w:rsidRPr="008416E6">
          <w:rPr>
            <w:lang w:eastAsia="en-US"/>
          </w:rPr>
          <w:t xml:space="preserve"> oraz odpadów komunalnych frakcji papier</w:t>
        </w:r>
      </w:ins>
      <w:ins w:id="3866" w:author="Robert Pasternak" w:date="2021-05-12T07:42:00Z">
        <w:r w:rsidR="00DA40AC" w:rsidRPr="008416E6">
          <w:rPr>
            <w:lang w:eastAsia="en-US"/>
          </w:rPr>
          <w:t xml:space="preserve"> (kartony opakowaniowe)</w:t>
        </w:r>
      </w:ins>
      <w:ins w:id="3867" w:author="Robert Pasternak" w:date="2021-05-12T07:41:00Z">
        <w:r w:rsidR="00DA40AC" w:rsidRPr="008416E6">
          <w:rPr>
            <w:lang w:eastAsia="en-US"/>
          </w:rPr>
          <w:t>, gdy ze wzgl</w:t>
        </w:r>
      </w:ins>
      <w:ins w:id="3868" w:author="Robert Pasternak" w:date="2021-05-12T07:42:00Z">
        <w:r w:rsidR="00DA40AC" w:rsidRPr="008416E6">
          <w:rPr>
            <w:lang w:eastAsia="en-US"/>
          </w:rPr>
          <w:t xml:space="preserve">ędu na swoje rozmiary odpady te nie mieszczą się </w:t>
        </w:r>
      </w:ins>
      <w:ins w:id="3869" w:author="Robert Pasternak" w:date="2021-06-07T16:52:00Z">
        <w:r w:rsidR="0069579F" w:rsidRPr="008416E6">
          <w:rPr>
            <w:lang w:eastAsia="en-US"/>
          </w:rPr>
          <w:br/>
        </w:r>
      </w:ins>
      <w:ins w:id="3870" w:author="Robert Pasternak" w:date="2021-05-12T07:42:00Z">
        <w:r w:rsidR="00DA40AC" w:rsidRPr="008416E6">
          <w:rPr>
            <w:lang w:eastAsia="en-US"/>
          </w:rPr>
          <w:t>w pojemniku lub worku i leżą obok pojemnika</w:t>
        </w:r>
      </w:ins>
      <w:del w:id="3871" w:author="Robert Pasternak" w:date="2021-05-11T10:13:00Z">
        <w:r w:rsidRPr="008416E6" w:rsidDel="00504A71">
          <w:rPr>
            <w:lang w:eastAsia="en-US"/>
          </w:rPr>
          <w:delText xml:space="preserve"> spełniających wymogi Regulaminu</w:delText>
        </w:r>
      </w:del>
      <w:ins w:id="3872" w:author="kaluz" w:date="2021-05-04T13:34:00Z">
        <w:r w:rsidR="00C728D3" w:rsidRPr="008416E6">
          <w:rPr>
            <w:lang w:eastAsia="en-US"/>
          </w:rPr>
          <w:t>;</w:t>
        </w:r>
      </w:ins>
    </w:p>
    <w:p w14:paraId="2C2789B9" w14:textId="77777777" w:rsidR="00361B44" w:rsidRPr="008416E6" w:rsidRDefault="00C728D3">
      <w:pPr>
        <w:pStyle w:val="Akapitzlist"/>
        <w:numPr>
          <w:ilvl w:val="0"/>
          <w:numId w:val="2"/>
        </w:numPr>
        <w:autoSpaceDE w:val="0"/>
        <w:autoSpaceDN w:val="0"/>
        <w:spacing w:line="312" w:lineRule="auto"/>
        <w:rPr>
          <w:ins w:id="3873" w:author="Robert Pasternak" w:date="2021-06-07T16:52:00Z"/>
          <w:lang w:eastAsia="en-US"/>
        </w:rPr>
        <w:pPrChange w:id="3874" w:author="Robert Pasternak" w:date="2021-05-13T11:34:00Z">
          <w:pPr>
            <w:pStyle w:val="Akapitzlist"/>
            <w:numPr>
              <w:numId w:val="2"/>
            </w:numPr>
            <w:autoSpaceDE w:val="0"/>
            <w:autoSpaceDN w:val="0"/>
            <w:spacing w:line="360" w:lineRule="auto"/>
            <w:ind w:hanging="360"/>
          </w:pPr>
        </w:pPrChange>
      </w:pPr>
      <w:ins w:id="3875" w:author="kaluz" w:date="2021-05-04T13:35:00Z">
        <w:del w:id="3876" w:author="Robert Pasternak" w:date="2021-07-01T12:44:00Z">
          <w:r w:rsidRPr="008416E6" w:rsidDel="00580A25">
            <w:rPr>
              <w:lang w:eastAsia="en-US"/>
            </w:rPr>
            <w:delText>uprzątnięcia</w:delText>
          </w:r>
        </w:del>
      </w:ins>
      <w:ins w:id="3877" w:author="Robert Pasternak" w:date="2021-07-01T12:44:00Z">
        <w:r w:rsidR="00580A25" w:rsidRPr="008416E6">
          <w:rPr>
            <w:lang w:eastAsia="en-US"/>
          </w:rPr>
          <w:t>uprzątania</w:t>
        </w:r>
      </w:ins>
      <w:ins w:id="3878" w:author="kaluz" w:date="2021-05-04T13:35:00Z">
        <w:r w:rsidRPr="008416E6">
          <w:rPr>
            <w:lang w:eastAsia="en-US"/>
          </w:rPr>
          <w:t xml:space="preserve"> miejsca gromadzenia odpadów</w:t>
        </w:r>
      </w:ins>
      <w:ins w:id="3879" w:author="kaluz" w:date="2021-05-04T13:36:00Z">
        <w:r w:rsidRPr="008416E6">
          <w:rPr>
            <w:lang w:eastAsia="en-US"/>
          </w:rPr>
          <w:t>,</w:t>
        </w:r>
      </w:ins>
      <w:ins w:id="3880" w:author="kaluz" w:date="2021-05-04T13:35:00Z">
        <w:r w:rsidRPr="008416E6">
          <w:rPr>
            <w:lang w:eastAsia="en-US"/>
          </w:rPr>
          <w:t xml:space="preserve"> zwłaszcza z odpadów gromadzonych wokół pojemników w przypadku, gdy</w:t>
        </w:r>
      </w:ins>
      <w:ins w:id="3881" w:author="kaluz" w:date="2021-05-04T13:36:00Z">
        <w:r w:rsidRPr="008416E6">
          <w:rPr>
            <w:lang w:eastAsia="en-US"/>
          </w:rPr>
          <w:t xml:space="preserve"> </w:t>
        </w:r>
        <w:del w:id="3882" w:author="Robert Pasternak" w:date="2021-07-12T09:36:00Z">
          <w:r w:rsidRPr="008416E6" w:rsidDel="00B837B8">
            <w:rPr>
              <w:lang w:eastAsia="en-US"/>
            </w:rPr>
            <w:delText xml:space="preserve">z przyczyn </w:delText>
          </w:r>
        </w:del>
      </w:ins>
      <w:ins w:id="3883" w:author="kaluz" w:date="2021-05-04T13:52:00Z">
        <w:del w:id="3884" w:author="Robert Pasternak" w:date="2021-07-12T09:36:00Z">
          <w:r w:rsidR="00084BAE" w:rsidRPr="008416E6" w:rsidDel="00B837B8">
            <w:rPr>
              <w:lang w:eastAsia="en-US"/>
            </w:rPr>
            <w:delText>zależnych</w:delText>
          </w:r>
        </w:del>
      </w:ins>
      <w:ins w:id="3885" w:author="kaluz" w:date="2021-05-04T13:36:00Z">
        <w:del w:id="3886" w:author="Robert Pasternak" w:date="2021-07-12T09:36:00Z">
          <w:r w:rsidRPr="008416E6" w:rsidDel="00B837B8">
            <w:rPr>
              <w:lang w:eastAsia="en-US"/>
            </w:rPr>
            <w:delText xml:space="preserve"> od Wykonawcy </w:delText>
          </w:r>
        </w:del>
      </w:ins>
      <w:ins w:id="3887" w:author="kaluz" w:date="2021-05-04T13:52:00Z">
        <w:r w:rsidR="00084BAE" w:rsidRPr="008416E6">
          <w:rPr>
            <w:lang w:eastAsia="en-US"/>
          </w:rPr>
          <w:t xml:space="preserve">odpady </w:t>
        </w:r>
      </w:ins>
      <w:ins w:id="3888" w:author="kaluz" w:date="2021-05-04T13:36:00Z">
        <w:r w:rsidRPr="008416E6">
          <w:rPr>
            <w:lang w:eastAsia="en-US"/>
          </w:rPr>
          <w:t xml:space="preserve">nie </w:t>
        </w:r>
      </w:ins>
      <w:ins w:id="3889" w:author="kaluz" w:date="2021-05-04T13:52:00Z">
        <w:r w:rsidR="00084BAE" w:rsidRPr="008416E6">
          <w:rPr>
            <w:lang w:eastAsia="en-US"/>
          </w:rPr>
          <w:t xml:space="preserve">zostały </w:t>
        </w:r>
      </w:ins>
      <w:ins w:id="3890" w:author="kaluz" w:date="2021-05-04T13:36:00Z">
        <w:r w:rsidRPr="008416E6">
          <w:rPr>
            <w:lang w:eastAsia="en-US"/>
          </w:rPr>
          <w:t>odebra</w:t>
        </w:r>
      </w:ins>
      <w:ins w:id="3891" w:author="kaluz" w:date="2021-05-04T13:52:00Z">
        <w:r w:rsidR="00084BAE" w:rsidRPr="008416E6">
          <w:rPr>
            <w:lang w:eastAsia="en-US"/>
          </w:rPr>
          <w:t>ne</w:t>
        </w:r>
      </w:ins>
      <w:ins w:id="3892" w:author="kaluz" w:date="2021-05-04T13:36:00Z">
        <w:r w:rsidRPr="008416E6">
          <w:rPr>
            <w:lang w:eastAsia="en-US"/>
          </w:rPr>
          <w:t xml:space="preserve"> w terminie wynikającym </w:t>
        </w:r>
      </w:ins>
      <w:ins w:id="3893" w:author="Robert Pasternak" w:date="2021-07-12T09:36:00Z">
        <w:r w:rsidR="00B837B8" w:rsidRPr="008416E6">
          <w:rPr>
            <w:lang w:eastAsia="en-US"/>
          </w:rPr>
          <w:br/>
        </w:r>
      </w:ins>
      <w:ins w:id="3894" w:author="kaluz" w:date="2021-05-04T13:53:00Z">
        <w:r w:rsidR="00084BAE" w:rsidRPr="008416E6">
          <w:rPr>
            <w:lang w:eastAsia="en-US"/>
          </w:rPr>
          <w:t>z obowiązującego harmonogramu odbioru odpadów</w:t>
        </w:r>
      </w:ins>
      <w:ins w:id="3895" w:author="Robert Pasternak" w:date="2021-07-12T09:36:00Z">
        <w:r w:rsidR="00B837B8" w:rsidRPr="008416E6">
          <w:rPr>
            <w:lang w:eastAsia="en-US"/>
          </w:rPr>
          <w:t>,</w:t>
        </w:r>
      </w:ins>
      <w:ins w:id="3896" w:author="kaluz" w:date="2021-05-04T13:53:00Z">
        <w:r w:rsidR="00084BAE" w:rsidRPr="008416E6">
          <w:rPr>
            <w:lang w:eastAsia="en-US"/>
          </w:rPr>
          <w:t xml:space="preserve"> co spowodowa</w:t>
        </w:r>
      </w:ins>
      <w:ins w:id="3897" w:author="kaluz" w:date="2021-05-04T13:54:00Z">
        <w:r w:rsidR="00084BAE" w:rsidRPr="008416E6">
          <w:rPr>
            <w:lang w:eastAsia="en-US"/>
          </w:rPr>
          <w:t>ło przepełnienie się pojemników</w:t>
        </w:r>
      </w:ins>
      <w:ins w:id="3898" w:author="kaluz" w:date="2021-05-04T14:07:00Z">
        <w:r w:rsidR="00965E2F" w:rsidRPr="008416E6">
          <w:rPr>
            <w:lang w:eastAsia="en-US"/>
          </w:rPr>
          <w:t>;</w:t>
        </w:r>
      </w:ins>
    </w:p>
    <w:p w14:paraId="03DB392E" w14:textId="77777777" w:rsidR="00361B44" w:rsidRPr="008416E6" w:rsidRDefault="0069579F">
      <w:pPr>
        <w:pStyle w:val="Akapitzlist"/>
        <w:numPr>
          <w:ilvl w:val="0"/>
          <w:numId w:val="2"/>
        </w:numPr>
        <w:autoSpaceDE w:val="0"/>
        <w:autoSpaceDN w:val="0"/>
        <w:spacing w:line="312" w:lineRule="auto"/>
        <w:rPr>
          <w:ins w:id="3899" w:author="kaluz" w:date="2021-05-04T14:07:00Z"/>
          <w:lang w:eastAsia="en-US"/>
        </w:rPr>
        <w:pPrChange w:id="3900" w:author="Robert Pasternak" w:date="2021-05-13T11:43:00Z">
          <w:pPr>
            <w:pStyle w:val="Akapitzlist"/>
            <w:numPr>
              <w:numId w:val="2"/>
            </w:numPr>
            <w:autoSpaceDE w:val="0"/>
            <w:autoSpaceDN w:val="0"/>
            <w:spacing w:line="360" w:lineRule="auto"/>
            <w:ind w:hanging="360"/>
          </w:pPr>
        </w:pPrChange>
      </w:pPr>
      <w:ins w:id="3901" w:author="Robert Pasternak" w:date="2021-06-07T16:53:00Z">
        <w:r w:rsidRPr="008416E6">
          <w:rPr>
            <w:lang w:eastAsia="en-US"/>
          </w:rPr>
          <w:t xml:space="preserve">zabierania z miejsc gromadzenia odpadów, odpadów które uległy wysypaniu </w:t>
        </w:r>
      </w:ins>
      <w:ins w:id="3902" w:author="Robert Pasternak" w:date="2021-06-07T16:54:00Z">
        <w:r w:rsidRPr="008416E6">
          <w:rPr>
            <w:lang w:eastAsia="en-US"/>
          </w:rPr>
          <w:br/>
        </w:r>
      </w:ins>
      <w:ins w:id="3903" w:author="Robert Pasternak" w:date="2021-06-07T16:53:00Z">
        <w:r w:rsidRPr="008416E6">
          <w:rPr>
            <w:lang w:eastAsia="en-US"/>
          </w:rPr>
          <w:t>z pojemnika i znajduj</w:t>
        </w:r>
      </w:ins>
      <w:ins w:id="3904" w:author="Robert Pasternak" w:date="2021-06-07T16:54:00Z">
        <w:r w:rsidRPr="008416E6">
          <w:rPr>
            <w:lang w:eastAsia="en-US"/>
          </w:rPr>
          <w:t>ących się w bezpośrednim sąsiedztwie pojemnika;</w:t>
        </w:r>
      </w:ins>
    </w:p>
    <w:p w14:paraId="0C2D4B51" w14:textId="4A4078EE" w:rsidR="00361B44" w:rsidRPr="008416E6" w:rsidRDefault="00821C28">
      <w:pPr>
        <w:pStyle w:val="Akapitzlist"/>
        <w:numPr>
          <w:ilvl w:val="0"/>
          <w:numId w:val="2"/>
        </w:numPr>
        <w:autoSpaceDE w:val="0"/>
        <w:autoSpaceDN w:val="0"/>
        <w:spacing w:line="312" w:lineRule="auto"/>
        <w:rPr>
          <w:ins w:id="3905" w:author="Robert Pasternak" w:date="2021-06-21T15:11:00Z"/>
          <w:lang w:eastAsia="en-US"/>
        </w:rPr>
        <w:pPrChange w:id="3906" w:author="Robert Pasternak" w:date="2021-05-13T11:34:00Z">
          <w:pPr>
            <w:pStyle w:val="Akapitzlist"/>
            <w:numPr>
              <w:numId w:val="2"/>
            </w:numPr>
            <w:autoSpaceDE w:val="0"/>
            <w:autoSpaceDN w:val="0"/>
            <w:spacing w:line="360" w:lineRule="auto"/>
            <w:ind w:hanging="360"/>
          </w:pPr>
        </w:pPrChange>
      </w:pPr>
      <w:ins w:id="3907" w:author="kaluz" w:date="2021-05-04T14:07:00Z">
        <w:del w:id="3908" w:author="Robert Pasternak" w:date="2021-07-01T12:45:00Z">
          <w:r w:rsidRPr="008416E6" w:rsidDel="00580A25">
            <w:rPr>
              <w:lang w:eastAsia="en-US"/>
            </w:rPr>
            <w:delText>z</w:delText>
          </w:r>
        </w:del>
      </w:ins>
      <w:ins w:id="3909" w:author="Robert Pasternak" w:date="2021-07-01T12:45:00Z">
        <w:r w:rsidR="00580A25" w:rsidRPr="008416E6">
          <w:rPr>
            <w:lang w:eastAsia="en-US"/>
          </w:rPr>
          <w:t>u</w:t>
        </w:r>
      </w:ins>
      <w:ins w:id="3910" w:author="kaluz" w:date="2021-05-04T14:07:00Z">
        <w:r w:rsidRPr="008416E6">
          <w:rPr>
            <w:lang w:eastAsia="en-US"/>
          </w:rPr>
          <w:t>mycia i zdezynfekowania jezdni drogi</w:t>
        </w:r>
      </w:ins>
      <w:ins w:id="3911" w:author="Robert Pasternak" w:date="2021-07-01T12:45:00Z">
        <w:r w:rsidR="00580A25" w:rsidRPr="008416E6">
          <w:rPr>
            <w:lang w:eastAsia="en-US"/>
          </w:rPr>
          <w:t>, chodnika, parkingu</w:t>
        </w:r>
      </w:ins>
      <w:ins w:id="3912" w:author="kaluz" w:date="2021-05-04T14:07:00Z">
        <w:r w:rsidRPr="008416E6">
          <w:rPr>
            <w:lang w:eastAsia="en-US"/>
          </w:rPr>
          <w:t xml:space="preserve"> lub innego terenu, kt</w:t>
        </w:r>
      </w:ins>
      <w:ins w:id="3913" w:author="kaluz" w:date="2021-05-04T14:08:00Z">
        <w:r w:rsidRPr="008416E6">
          <w:rPr>
            <w:lang w:eastAsia="en-US"/>
          </w:rPr>
          <w:t xml:space="preserve">óry został zanieczyszczony odciekami </w:t>
        </w:r>
      </w:ins>
      <w:ins w:id="3914" w:author="Robert Pasternak" w:date="2021-07-12T09:38:00Z">
        <w:r w:rsidR="00B837B8" w:rsidRPr="008416E6">
          <w:rPr>
            <w:lang w:eastAsia="en-US"/>
          </w:rPr>
          <w:t xml:space="preserve">z </w:t>
        </w:r>
      </w:ins>
      <w:ins w:id="3915" w:author="kaluz" w:date="2021-05-04T14:08:00Z">
        <w:r w:rsidRPr="008416E6">
          <w:rPr>
            <w:lang w:eastAsia="en-US"/>
          </w:rPr>
          <w:t xml:space="preserve">odpadów komunalnych, które wyciekły z pojazdu </w:t>
        </w:r>
      </w:ins>
      <w:ins w:id="3916" w:author="kaluz" w:date="2021-05-04T14:09:00Z">
        <w:r w:rsidRPr="008416E6">
          <w:rPr>
            <w:lang w:eastAsia="en-US"/>
          </w:rPr>
          <w:t>Wykonawcy podczas odbioru lub transportu odpadów</w:t>
        </w:r>
      </w:ins>
      <w:r w:rsidR="005E7106" w:rsidRPr="008416E6">
        <w:rPr>
          <w:lang w:eastAsia="en-US"/>
        </w:rPr>
        <w:t>.</w:t>
      </w:r>
      <w:ins w:id="3917" w:author="Robert Pasternak" w:date="2021-05-11T10:14:00Z">
        <w:r w:rsidR="00504A71" w:rsidRPr="008416E6">
          <w:rPr>
            <w:lang w:eastAsia="en-US"/>
          </w:rPr>
          <w:t xml:space="preserve"> Mycie i dezynfekcję zanieczyszczonego terenu Wykonawca zobowiązany jest wykonać </w:t>
        </w:r>
      </w:ins>
      <w:ins w:id="3918" w:author="Robert Pasternak" w:date="2021-05-11T10:16:00Z">
        <w:r w:rsidR="00504A71" w:rsidRPr="008416E6">
          <w:rPr>
            <w:lang w:eastAsia="en-US"/>
          </w:rPr>
          <w:t>na własny koszt</w:t>
        </w:r>
      </w:ins>
      <w:ins w:id="3919" w:author="Robert Pasternak" w:date="2021-05-11T10:17:00Z">
        <w:r w:rsidR="00504A71" w:rsidRPr="008416E6">
          <w:rPr>
            <w:lang w:eastAsia="en-US"/>
          </w:rPr>
          <w:t>,</w:t>
        </w:r>
      </w:ins>
      <w:ins w:id="3920" w:author="Piotr Szumlak" w:date="2021-07-08T10:17:00Z">
        <w:r w:rsidR="00154D31" w:rsidRPr="008416E6">
          <w:rPr>
            <w:lang w:eastAsia="en-US"/>
          </w:rPr>
          <w:t xml:space="preserve"> </w:t>
        </w:r>
      </w:ins>
      <w:ins w:id="3921" w:author="Robert Pasternak" w:date="2021-05-11T10:14:00Z">
        <w:r w:rsidR="00504A71" w:rsidRPr="008416E6">
          <w:rPr>
            <w:lang w:eastAsia="en-US"/>
          </w:rPr>
          <w:t xml:space="preserve">niezwłocznie po zaistnieniu sytuacji lub powiadomieniu </w:t>
        </w:r>
      </w:ins>
      <w:ins w:id="3922" w:author="Robert Pasternak" w:date="2021-05-11T10:17:00Z">
        <w:r w:rsidR="00504A71" w:rsidRPr="008416E6">
          <w:rPr>
            <w:lang w:eastAsia="en-US"/>
          </w:rPr>
          <w:t xml:space="preserve">go </w:t>
        </w:r>
      </w:ins>
      <w:ins w:id="3923" w:author="Robert Pasternak" w:date="2021-05-11T10:14:00Z">
        <w:r w:rsidR="00504A71" w:rsidRPr="008416E6">
          <w:rPr>
            <w:lang w:eastAsia="en-US"/>
          </w:rPr>
          <w:t xml:space="preserve">przez </w:t>
        </w:r>
      </w:ins>
      <w:ins w:id="3924" w:author="Robert Pasternak" w:date="2021-05-11T10:15:00Z">
        <w:r w:rsidR="00504A71" w:rsidRPr="008416E6">
          <w:rPr>
            <w:lang w:eastAsia="en-US"/>
          </w:rPr>
          <w:t xml:space="preserve">Zamawiającego lub właściciela (zarządcę) terenu  o stwierdzonym zanieczyszczeniu, lecz nie później </w:t>
        </w:r>
      </w:ins>
      <w:ins w:id="3925" w:author="Robert Pasternak" w:date="2021-07-12T09:38:00Z">
        <w:r w:rsidR="00B837B8" w:rsidRPr="008416E6">
          <w:rPr>
            <w:lang w:eastAsia="en-US"/>
          </w:rPr>
          <w:br/>
        </w:r>
      </w:ins>
      <w:ins w:id="3926" w:author="Robert Pasternak" w:date="2021-05-11T10:15:00Z">
        <w:r w:rsidR="00504A71" w:rsidRPr="008416E6">
          <w:rPr>
            <w:lang w:eastAsia="en-US"/>
          </w:rPr>
          <w:t>ni</w:t>
        </w:r>
      </w:ins>
      <w:ins w:id="3927" w:author="Robert Pasternak" w:date="2021-05-11T10:16:00Z">
        <w:r w:rsidR="00B837B8" w:rsidRPr="008416E6">
          <w:rPr>
            <w:lang w:eastAsia="en-US"/>
          </w:rPr>
          <w:t xml:space="preserve">ż w ciągu </w:t>
        </w:r>
        <w:r w:rsidR="00504A71" w:rsidRPr="008416E6">
          <w:rPr>
            <w:lang w:eastAsia="en-US"/>
          </w:rPr>
          <w:t xml:space="preserve">4 godzin od stwierdzenia bądź otrzymania zawiadomienia </w:t>
        </w:r>
      </w:ins>
      <w:ins w:id="3928" w:author="Robert Pasternak" w:date="2024-08-29T09:23:00Z">
        <w:r w:rsidR="00D6441E">
          <w:rPr>
            <w:lang w:eastAsia="en-US"/>
          </w:rPr>
          <w:br/>
        </w:r>
      </w:ins>
      <w:ins w:id="3929" w:author="Robert Pasternak" w:date="2021-05-11T10:16:00Z">
        <w:r w:rsidR="00504A71" w:rsidRPr="008416E6">
          <w:rPr>
            <w:lang w:eastAsia="en-US"/>
          </w:rPr>
          <w:lastRenderedPageBreak/>
          <w:t>o powyższym fakcie</w:t>
        </w:r>
      </w:ins>
      <w:ins w:id="3930" w:author="Robert Pasternak" w:date="2021-06-21T15:11:00Z">
        <w:r w:rsidR="00E5434B" w:rsidRPr="008416E6">
          <w:rPr>
            <w:lang w:eastAsia="en-US"/>
          </w:rPr>
          <w:t>;</w:t>
        </w:r>
      </w:ins>
    </w:p>
    <w:p w14:paraId="40AF1F58" w14:textId="77777777" w:rsidR="00280E46" w:rsidRPr="008416E6" w:rsidRDefault="00280E46" w:rsidP="00280E46">
      <w:pPr>
        <w:pStyle w:val="Akapitzlist"/>
        <w:numPr>
          <w:ilvl w:val="0"/>
          <w:numId w:val="2"/>
        </w:numPr>
        <w:autoSpaceDE w:val="0"/>
        <w:autoSpaceDN w:val="0"/>
        <w:spacing w:line="312" w:lineRule="auto"/>
        <w:textAlignment w:val="auto"/>
        <w:rPr>
          <w:ins w:id="3931" w:author="Robert Pasternak" w:date="2021-07-15T11:24:00Z"/>
          <w:lang w:eastAsia="en-US"/>
          <w:rPrChange w:id="3932" w:author="Robert Pasternak" w:date="2021-09-07T12:47:00Z">
            <w:rPr>
              <w:ins w:id="3933" w:author="Robert Pasternak" w:date="2021-07-15T11:24:00Z"/>
              <w:color w:val="FF0000"/>
              <w:lang w:eastAsia="en-US"/>
            </w:rPr>
          </w:rPrChange>
        </w:rPr>
      </w:pPr>
      <w:ins w:id="3934" w:author="Robert Pasternak" w:date="2021-07-15T11:24:00Z">
        <w:r w:rsidRPr="008416E6">
          <w:rPr>
            <w:lang w:eastAsia="en-US"/>
            <w:rPrChange w:id="3935" w:author="Robert Pasternak" w:date="2021-09-07T12:47:00Z">
              <w:rPr>
                <w:color w:val="FF0000"/>
                <w:lang w:eastAsia="en-US"/>
              </w:rPr>
            </w:rPrChange>
          </w:rPr>
          <w:t xml:space="preserve">wejścia na teren nieruchomości i odbierania odpadów komunalnych bezpośrednio z terenu nieruchomości, gdy odpady w dniu ich odbioru nie są wystawione z uwagi na to, że właściciel nieruchomości jest osobą ze szczególnymi potrzebami (w rozumieniu ustawy z dnia 19 lipca 2019 r. o zapewnianiu dostępności osobom ze szczególnymi potrzebami)  i zgłosił taką konieczność Zamawiającemu. Informację o adresach nieruchomości, na teren których Wykonawca jest zobowiązany wejść w celu odebrania odpadów, Zamawiający będzie przekazywał Wykonawcy drogą elektroniczną na adres poczty elektronicznej koordynatora umowy ze strony Wykonawcy najpóźniej w dniu roboczym, poprzedzającym dzień odbioru odpadów, </w:t>
        </w:r>
      </w:ins>
    </w:p>
    <w:p w14:paraId="1952404C" w14:textId="77777777" w:rsidR="00361B44" w:rsidRPr="008416E6" w:rsidRDefault="00154D31">
      <w:pPr>
        <w:pStyle w:val="Akapitzlist"/>
        <w:numPr>
          <w:ilvl w:val="0"/>
          <w:numId w:val="2"/>
        </w:numPr>
        <w:autoSpaceDE w:val="0"/>
        <w:autoSpaceDN w:val="0"/>
        <w:spacing w:line="312" w:lineRule="auto"/>
        <w:rPr>
          <w:ins w:id="3936" w:author="Robert Pasternak" w:date="2021-05-11T10:29:00Z"/>
          <w:lang w:eastAsia="en-US"/>
        </w:rPr>
        <w:pPrChange w:id="3937" w:author="Robert Pasternak" w:date="2021-05-13T11:34:00Z">
          <w:pPr>
            <w:pStyle w:val="Akapitzlist"/>
            <w:numPr>
              <w:numId w:val="2"/>
            </w:numPr>
            <w:autoSpaceDE w:val="0"/>
            <w:autoSpaceDN w:val="0"/>
            <w:spacing w:line="360" w:lineRule="auto"/>
            <w:ind w:hanging="360"/>
          </w:pPr>
        </w:pPrChange>
      </w:pPr>
      <w:ins w:id="3938" w:author="Piotr Szumlak" w:date="2021-07-08T10:18:00Z">
        <w:del w:id="3939" w:author="Robert Pasternak" w:date="2021-07-15T11:24:00Z">
          <w:r w:rsidRPr="008416E6" w:rsidDel="00280E46">
            <w:rPr>
              <w:lang w:eastAsia="en-US"/>
            </w:rPr>
            <w:br/>
          </w:r>
        </w:del>
      </w:ins>
      <w:ins w:id="3940" w:author="Robert Pasternak" w:date="2021-07-14T15:16:00Z">
        <w:r w:rsidR="00841141" w:rsidRPr="008416E6">
          <w:rPr>
            <w:lang w:eastAsia="en-US"/>
            <w:rPrChange w:id="3941" w:author="Robert Pasternak" w:date="2021-09-07T12:47:00Z">
              <w:rPr>
                <w:color w:val="FF0000"/>
                <w:lang w:eastAsia="en-US"/>
              </w:rPr>
            </w:rPrChange>
          </w:rPr>
          <w:t xml:space="preserve">wykonania kolejnej próby odbioru odpadów </w:t>
        </w:r>
      </w:ins>
      <w:ins w:id="3942" w:author="Robert Pasternak" w:date="2021-07-14T15:17:00Z">
        <w:r w:rsidR="00841141" w:rsidRPr="008416E6">
          <w:rPr>
            <w:lang w:eastAsia="en-US"/>
            <w:rPrChange w:id="3943" w:author="Robert Pasternak" w:date="2021-09-07T12:47:00Z">
              <w:rPr>
                <w:color w:val="FF0000"/>
                <w:lang w:eastAsia="en-US"/>
              </w:rPr>
            </w:rPrChange>
          </w:rPr>
          <w:t>komunalnych, najpóźniej w następnym dniu roboczym, po dniu w którym Wykonawca z uwagi na zastawione pojemniki lub miejsca gromadzenia odpad</w:t>
        </w:r>
      </w:ins>
      <w:ins w:id="3944" w:author="Robert Pasternak" w:date="2021-07-14T15:18:00Z">
        <w:r w:rsidR="00841141" w:rsidRPr="008416E6">
          <w:rPr>
            <w:lang w:eastAsia="en-US"/>
            <w:rPrChange w:id="3945" w:author="Robert Pasternak" w:date="2021-09-07T12:47:00Z">
              <w:rPr>
                <w:color w:val="FF0000"/>
                <w:lang w:eastAsia="en-US"/>
              </w:rPr>
            </w:rPrChange>
          </w:rPr>
          <w:t>ów przez pojazdy samochodowe lub inne przeszkody uniemo</w:t>
        </w:r>
      </w:ins>
      <w:ins w:id="3946" w:author="Robert Pasternak" w:date="2021-07-14T15:19:00Z">
        <w:r w:rsidR="00841141" w:rsidRPr="008416E6">
          <w:rPr>
            <w:lang w:eastAsia="en-US"/>
            <w:rPrChange w:id="3947" w:author="Robert Pasternak" w:date="2021-09-07T12:47:00Z">
              <w:rPr>
                <w:color w:val="FF0000"/>
                <w:lang w:eastAsia="en-US"/>
              </w:rPr>
            </w:rPrChange>
          </w:rPr>
          <w:t>żliwiające odbiór odpadów, nie m</w:t>
        </w:r>
      </w:ins>
      <w:ins w:id="3948" w:author="Robert Pasternak" w:date="2021-07-14T15:20:00Z">
        <w:r w:rsidR="00841141" w:rsidRPr="008416E6">
          <w:rPr>
            <w:lang w:eastAsia="en-US"/>
            <w:rPrChange w:id="3949" w:author="Robert Pasternak" w:date="2021-09-07T12:47:00Z">
              <w:rPr>
                <w:color w:val="FF0000"/>
                <w:lang w:eastAsia="en-US"/>
              </w:rPr>
            </w:rPrChange>
          </w:rPr>
          <w:t xml:space="preserve">ógł ich odebrać w terminie określonym </w:t>
        </w:r>
      </w:ins>
      <w:ins w:id="3950" w:author="Robert Pasternak" w:date="2021-07-14T15:21:00Z">
        <w:r w:rsidR="00841141" w:rsidRPr="008416E6">
          <w:rPr>
            <w:lang w:eastAsia="en-US"/>
            <w:rPrChange w:id="3951" w:author="Robert Pasternak" w:date="2021-09-07T12:47:00Z">
              <w:rPr>
                <w:color w:val="FF0000"/>
                <w:lang w:eastAsia="en-US"/>
              </w:rPr>
            </w:rPrChange>
          </w:rPr>
          <w:br/>
        </w:r>
      </w:ins>
      <w:ins w:id="3952" w:author="Robert Pasternak" w:date="2021-07-14T15:20:00Z">
        <w:r w:rsidR="00841141" w:rsidRPr="008416E6">
          <w:rPr>
            <w:lang w:eastAsia="en-US"/>
            <w:rPrChange w:id="3953" w:author="Robert Pasternak" w:date="2021-09-07T12:47:00Z">
              <w:rPr>
                <w:color w:val="FF0000"/>
                <w:lang w:eastAsia="en-US"/>
              </w:rPr>
            </w:rPrChange>
          </w:rPr>
          <w:t>w harmonogramie</w:t>
        </w:r>
      </w:ins>
      <w:ins w:id="3954" w:author="Robert Pasternak" w:date="2021-07-12T09:42:00Z">
        <w:r w:rsidR="00B837B8" w:rsidRPr="008416E6">
          <w:rPr>
            <w:lang w:eastAsia="en-US"/>
          </w:rPr>
          <w:t>.</w:t>
        </w:r>
      </w:ins>
      <w:ins w:id="3955" w:author="Robert Pasternak" w:date="2021-07-14T15:21:00Z">
        <w:r w:rsidR="00841141" w:rsidRPr="008416E6">
          <w:rPr>
            <w:lang w:eastAsia="en-US"/>
            <w:rPrChange w:id="3956" w:author="Robert Pasternak" w:date="2021-09-07T12:47:00Z">
              <w:rPr>
                <w:color w:val="FF0000"/>
                <w:lang w:eastAsia="en-US"/>
              </w:rPr>
            </w:rPrChange>
          </w:rPr>
          <w:t xml:space="preserve"> W przypadku wystąpienia sytuacji, o której mowa powyżej Wykonawca zobowiązany jest niezw</w:t>
        </w:r>
      </w:ins>
      <w:ins w:id="3957" w:author="Robert Pasternak" w:date="2021-07-14T15:22:00Z">
        <w:r w:rsidR="00841141" w:rsidRPr="008416E6">
          <w:rPr>
            <w:lang w:eastAsia="en-US"/>
            <w:rPrChange w:id="3958" w:author="Robert Pasternak" w:date="2021-09-07T12:47:00Z">
              <w:rPr>
                <w:color w:val="FF0000"/>
                <w:lang w:eastAsia="en-US"/>
              </w:rPr>
            </w:rPrChange>
          </w:rPr>
          <w:t xml:space="preserve">łocznie (tego samego dnia) </w:t>
        </w:r>
      </w:ins>
      <w:ins w:id="3959" w:author="Robert Pasternak" w:date="2021-07-14T15:24:00Z">
        <w:r w:rsidR="00EC64A6" w:rsidRPr="008416E6">
          <w:rPr>
            <w:lang w:eastAsia="en-US"/>
            <w:rPrChange w:id="3960" w:author="Robert Pasternak" w:date="2021-09-07T12:47:00Z">
              <w:rPr>
                <w:color w:val="FF0000"/>
                <w:lang w:eastAsia="en-US"/>
              </w:rPr>
            </w:rPrChange>
          </w:rPr>
          <w:t>zgłosić ten fakt</w:t>
        </w:r>
      </w:ins>
      <w:ins w:id="3961" w:author="Robert Pasternak" w:date="2021-07-14T15:23:00Z">
        <w:r w:rsidR="00841141" w:rsidRPr="008416E6">
          <w:rPr>
            <w:lang w:eastAsia="en-US"/>
            <w:rPrChange w:id="3962" w:author="Robert Pasternak" w:date="2021-09-07T12:47:00Z">
              <w:rPr>
                <w:color w:val="FF0000"/>
                <w:lang w:eastAsia="en-US"/>
              </w:rPr>
            </w:rPrChange>
          </w:rPr>
          <w:t xml:space="preserve"> Zamawiające</w:t>
        </w:r>
      </w:ins>
      <w:ins w:id="3963" w:author="Robert Pasternak" w:date="2021-07-14T15:24:00Z">
        <w:r w:rsidR="00EC64A6" w:rsidRPr="008416E6">
          <w:rPr>
            <w:lang w:eastAsia="en-US"/>
            <w:rPrChange w:id="3964" w:author="Robert Pasternak" w:date="2021-09-07T12:47:00Z">
              <w:rPr>
                <w:color w:val="FF0000"/>
                <w:lang w:eastAsia="en-US"/>
              </w:rPr>
            </w:rPrChange>
          </w:rPr>
          <w:t>mu</w:t>
        </w:r>
      </w:ins>
      <w:ins w:id="3965" w:author="Robert Pasternak" w:date="2021-07-14T15:23:00Z">
        <w:r w:rsidR="00841141" w:rsidRPr="008416E6">
          <w:rPr>
            <w:lang w:eastAsia="en-US"/>
            <w:rPrChange w:id="3966" w:author="Robert Pasternak" w:date="2021-09-07T12:47:00Z">
              <w:rPr>
                <w:color w:val="FF0000"/>
                <w:lang w:eastAsia="en-US"/>
              </w:rPr>
            </w:rPrChange>
          </w:rPr>
          <w:t xml:space="preserve">. </w:t>
        </w:r>
        <w:r w:rsidR="00EC64A6" w:rsidRPr="008416E6">
          <w:rPr>
            <w:rPrChange w:id="3967" w:author="Robert Pasternak" w:date="2021-09-07T12:47:00Z">
              <w:rPr>
                <w:color w:val="FF0000"/>
              </w:rPr>
            </w:rPrChange>
          </w:rPr>
          <w:t>Zgłoszenia Wykonawca zobowiązany jest przesyłać Zamawiającemu z wykorzystaniem aplikacji mobilnej udostępnionej Wykonawcy przez Zamawiającego lub za pośrednictwem poczty elektronicznej na adres koordynatora umowy ze strony Zamawiającego. Do przesłanych zgłoszeń Wykonawca zobowiązany jest dołączyć dokumentację fotograficzną potwierdzającą wystąpienie okoliczności uniemożliwiających odebranie odpadów w terminie określonym w harmonogramie.</w:t>
        </w:r>
      </w:ins>
      <w:ins w:id="3968" w:author="Robert Pasternak" w:date="2021-07-14T15:24:00Z">
        <w:r w:rsidR="00EC64A6" w:rsidRPr="008416E6">
          <w:rPr>
            <w:rPrChange w:id="3969" w:author="Robert Pasternak" w:date="2021-09-07T12:47:00Z">
              <w:rPr>
                <w:color w:val="FF0000"/>
              </w:rPr>
            </w:rPrChange>
          </w:rPr>
          <w:t xml:space="preserve"> </w:t>
        </w:r>
      </w:ins>
      <w:ins w:id="3970" w:author="Robert Pasternak" w:date="2021-07-14T15:25:00Z">
        <w:r w:rsidR="00EC64A6" w:rsidRPr="008416E6">
          <w:rPr>
            <w:rPrChange w:id="3971" w:author="Robert Pasternak" w:date="2021-09-07T12:47:00Z">
              <w:rPr>
                <w:color w:val="FF0000"/>
              </w:rPr>
            </w:rPrChange>
          </w:rPr>
          <w:br/>
        </w:r>
      </w:ins>
      <w:ins w:id="3972" w:author="Robert Pasternak" w:date="2021-07-14T15:24:00Z">
        <w:r w:rsidR="00EC64A6" w:rsidRPr="008416E6">
          <w:rPr>
            <w:rPrChange w:id="3973" w:author="Robert Pasternak" w:date="2021-09-07T12:47:00Z">
              <w:rPr>
                <w:color w:val="FF0000"/>
              </w:rPr>
            </w:rPrChange>
          </w:rPr>
          <w:t>Z tytułu konieczności wykonania dodatkowych podjazd</w:t>
        </w:r>
      </w:ins>
      <w:ins w:id="3974" w:author="Robert Pasternak" w:date="2021-07-14T15:25:00Z">
        <w:r w:rsidR="00EC64A6" w:rsidRPr="008416E6">
          <w:rPr>
            <w:rPrChange w:id="3975" w:author="Robert Pasternak" w:date="2021-09-07T12:47:00Z">
              <w:rPr>
                <w:color w:val="FF0000"/>
              </w:rPr>
            </w:rPrChange>
          </w:rPr>
          <w:t>ów w celu odbioru odpadów Wykonawcy nie przysługuje wzrost należnego wynagrodzenia lub wynagrodzenie dodatkowe.</w:t>
        </w:r>
      </w:ins>
    </w:p>
    <w:p w14:paraId="03796879" w14:textId="77777777" w:rsidR="00361B44" w:rsidRPr="008416E6" w:rsidRDefault="00361B44">
      <w:pPr>
        <w:autoSpaceDE w:val="0"/>
        <w:autoSpaceDN w:val="0"/>
        <w:spacing w:line="312" w:lineRule="auto"/>
        <w:rPr>
          <w:del w:id="3976" w:author="Robert Pasternak" w:date="2021-05-11T10:45:00Z"/>
          <w:lang w:eastAsia="en-US"/>
        </w:rPr>
        <w:pPrChange w:id="3977" w:author="Robert Pasternak" w:date="2021-05-13T11:34:00Z">
          <w:pPr>
            <w:pStyle w:val="Akapitzlist"/>
            <w:numPr>
              <w:numId w:val="2"/>
            </w:numPr>
            <w:autoSpaceDE w:val="0"/>
            <w:autoSpaceDN w:val="0"/>
            <w:spacing w:line="360" w:lineRule="auto"/>
            <w:ind w:hanging="360"/>
          </w:pPr>
        </w:pPrChange>
      </w:pPr>
    </w:p>
    <w:p w14:paraId="63A99AA9" w14:textId="77777777" w:rsidR="00361B44" w:rsidRPr="008416E6" w:rsidRDefault="00361B44">
      <w:pPr>
        <w:autoSpaceDE w:val="0"/>
        <w:autoSpaceDN w:val="0"/>
        <w:spacing w:line="312" w:lineRule="auto"/>
        <w:rPr>
          <w:sz w:val="20"/>
          <w:szCs w:val="20"/>
          <w:lang w:eastAsia="en-US"/>
          <w:rPrChange w:id="3978" w:author="Robert Pasternak" w:date="2021-09-07T12:47:00Z">
            <w:rPr>
              <w:lang w:eastAsia="en-US"/>
            </w:rPr>
          </w:rPrChange>
        </w:rPr>
        <w:pPrChange w:id="3979" w:author="Robert Pasternak" w:date="2021-05-13T11:34:00Z">
          <w:pPr>
            <w:pStyle w:val="Akapitzlist"/>
            <w:autoSpaceDE w:val="0"/>
            <w:autoSpaceDN w:val="0"/>
            <w:spacing w:line="360" w:lineRule="auto"/>
          </w:pPr>
        </w:pPrChange>
      </w:pPr>
    </w:p>
    <w:p w14:paraId="7C9F21C7" w14:textId="77777777" w:rsidR="00361B44" w:rsidRPr="008416E6" w:rsidRDefault="00E11DE4">
      <w:pPr>
        <w:autoSpaceDE w:val="0"/>
        <w:autoSpaceDN w:val="0"/>
        <w:spacing w:line="312" w:lineRule="auto"/>
        <w:jc w:val="center"/>
        <w:rPr>
          <w:sz w:val="16"/>
          <w:szCs w:val="16"/>
          <w:lang w:eastAsia="en-US"/>
          <w:rPrChange w:id="3980" w:author="Robert Pasternak" w:date="2021-09-07T12:47:00Z">
            <w:rPr>
              <w:sz w:val="20"/>
              <w:szCs w:val="20"/>
              <w:lang w:eastAsia="en-US"/>
            </w:rPr>
          </w:rPrChange>
        </w:rPr>
        <w:pPrChange w:id="3981" w:author="Robert Pasternak" w:date="2021-05-13T11:34:00Z">
          <w:pPr>
            <w:autoSpaceDE w:val="0"/>
            <w:autoSpaceDN w:val="0"/>
            <w:jc w:val="center"/>
          </w:pPr>
        </w:pPrChange>
      </w:pPr>
      <w:r w:rsidRPr="008416E6">
        <w:rPr>
          <w:b/>
          <w:bCs/>
          <w:i/>
          <w:sz w:val="16"/>
          <w:szCs w:val="16"/>
          <w:rPrChange w:id="3982" w:author="Robert Pasternak" w:date="2021-09-07T12:47:00Z">
            <w:rPr>
              <w:rFonts w:ascii="Times" w:hAnsi="Times" w:cs="Arial"/>
              <w:b/>
              <w:bCs/>
              <w:i/>
              <w:color w:val="0000FF"/>
              <w:sz w:val="20"/>
              <w:szCs w:val="20"/>
              <w:u w:val="single"/>
            </w:rPr>
          </w:rPrChange>
        </w:rPr>
        <w:t>Tabela nr 5 OPZ. Rodzaje odpadów stanowiących przedmiot</w:t>
      </w:r>
      <w:ins w:id="3983" w:author="Piotr Szumlak" w:date="2021-07-09T12:15:00Z">
        <w:r w:rsidR="005F08CB" w:rsidRPr="008416E6">
          <w:rPr>
            <w:b/>
            <w:bCs/>
            <w:i/>
            <w:sz w:val="16"/>
            <w:szCs w:val="16"/>
            <w:rPrChange w:id="3984" w:author="Robert Pasternak" w:date="2021-09-07T12:47:00Z">
              <w:rPr>
                <w:b/>
                <w:bCs/>
                <w:i/>
                <w:sz w:val="20"/>
                <w:szCs w:val="20"/>
              </w:rPr>
            </w:rPrChange>
          </w:rPr>
          <w:t xml:space="preserve"> </w:t>
        </w:r>
      </w:ins>
      <w:r w:rsidRPr="008416E6">
        <w:rPr>
          <w:b/>
          <w:bCs/>
          <w:i/>
          <w:sz w:val="16"/>
          <w:szCs w:val="16"/>
          <w:rPrChange w:id="3985" w:author="Robert Pasternak" w:date="2021-09-07T12:47:00Z">
            <w:rPr>
              <w:rFonts w:ascii="Times" w:hAnsi="Times" w:cs="Arial"/>
              <w:b/>
              <w:bCs/>
              <w:i/>
              <w:color w:val="0000FF"/>
              <w:sz w:val="20"/>
              <w:szCs w:val="20"/>
              <w:u w:val="single"/>
            </w:rPr>
          </w:rPrChange>
        </w:rPr>
        <w:t xml:space="preserve">zamówienia odbieranych bezpośrednio </w:t>
      </w:r>
      <w:r w:rsidRPr="008416E6">
        <w:rPr>
          <w:b/>
          <w:bCs/>
          <w:i/>
          <w:sz w:val="16"/>
          <w:szCs w:val="16"/>
          <w:rPrChange w:id="3986" w:author="Robert Pasternak" w:date="2021-09-07T12:47:00Z">
            <w:rPr>
              <w:rFonts w:ascii="Times" w:hAnsi="Times" w:cs="Arial"/>
              <w:b/>
              <w:bCs/>
              <w:i/>
              <w:color w:val="0000FF"/>
              <w:sz w:val="20"/>
              <w:szCs w:val="20"/>
              <w:u w:val="single"/>
            </w:rPr>
          </w:rPrChange>
        </w:rPr>
        <w:br/>
        <w:t>z nieruchomości, na których zamieszkują mieszkańcy.</w:t>
      </w:r>
    </w:p>
    <w:tbl>
      <w:tblPr>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6"/>
        <w:gridCol w:w="7513"/>
        <w:gridCol w:w="1365"/>
        <w:tblGridChange w:id="3987">
          <w:tblGrid>
            <w:gridCol w:w="596"/>
            <w:gridCol w:w="7513"/>
            <w:gridCol w:w="1365"/>
          </w:tblGrid>
        </w:tblGridChange>
      </w:tblGrid>
      <w:tr w:rsidR="008416E6" w:rsidRPr="008416E6" w14:paraId="6AAD6D19" w14:textId="77777777" w:rsidTr="00EE50EA">
        <w:trPr>
          <w:trHeight w:val="305"/>
        </w:trPr>
        <w:tc>
          <w:tcPr>
            <w:tcW w:w="596"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DFCE11" w14:textId="77777777" w:rsidR="00361B44" w:rsidRPr="008416E6" w:rsidRDefault="00E11DE4">
            <w:pPr>
              <w:pStyle w:val="Tekstpodstawowy"/>
              <w:spacing w:line="312" w:lineRule="auto"/>
              <w:jc w:val="center"/>
              <w:rPr>
                <w:b/>
                <w:bCs/>
                <w:sz w:val="20"/>
                <w:szCs w:val="20"/>
                <w:rPrChange w:id="3988" w:author="Robert Pasternak" w:date="2021-09-07T12:47:00Z">
                  <w:rPr>
                    <w:rFonts w:ascii="Times" w:hAnsi="Times" w:cs="Arial"/>
                    <w:b/>
                    <w:bCs/>
                  </w:rPr>
                </w:rPrChange>
              </w:rPr>
              <w:pPrChange w:id="3989" w:author="Robert Pasternak" w:date="2021-05-13T11:34:00Z">
                <w:pPr>
                  <w:pStyle w:val="Tekstpodstawowy"/>
                  <w:jc w:val="center"/>
                </w:pPr>
              </w:pPrChange>
            </w:pPr>
            <w:r w:rsidRPr="008416E6">
              <w:rPr>
                <w:b/>
                <w:bCs/>
                <w:sz w:val="20"/>
                <w:szCs w:val="20"/>
                <w:rPrChange w:id="3990" w:author="Robert Pasternak" w:date="2021-09-07T12:47:00Z">
                  <w:rPr>
                    <w:rFonts w:ascii="Times" w:hAnsi="Times" w:cs="Arial"/>
                    <w:b/>
                    <w:bCs/>
                    <w:color w:val="0000FF"/>
                    <w:u w:val="single"/>
                  </w:rPr>
                </w:rPrChange>
              </w:rPr>
              <w:t>L.p.</w:t>
            </w:r>
          </w:p>
        </w:tc>
        <w:tc>
          <w:tcPr>
            <w:tcW w:w="7513" w:type="dxa"/>
            <w:tcBorders>
              <w:top w:val="single" w:sz="4" w:space="0" w:color="000000"/>
              <w:left w:val="single" w:sz="4" w:space="0" w:color="000000"/>
              <w:bottom w:val="single" w:sz="4" w:space="0" w:color="000000"/>
              <w:right w:val="single" w:sz="4" w:space="0" w:color="auto"/>
            </w:tcBorders>
            <w:shd w:val="clear" w:color="auto" w:fill="DBE5F1" w:themeFill="accent1" w:themeFillTint="33"/>
          </w:tcPr>
          <w:p w14:paraId="47F16F44" w14:textId="77777777" w:rsidR="00361B44" w:rsidRPr="008416E6" w:rsidRDefault="00E11DE4">
            <w:pPr>
              <w:pStyle w:val="Tekstpodstawowy"/>
              <w:spacing w:line="312" w:lineRule="auto"/>
              <w:jc w:val="center"/>
              <w:rPr>
                <w:b/>
                <w:bCs/>
                <w:sz w:val="20"/>
                <w:szCs w:val="20"/>
                <w:rPrChange w:id="3991" w:author="Robert Pasternak" w:date="2021-09-07T12:47:00Z">
                  <w:rPr>
                    <w:rFonts w:ascii="Times" w:hAnsi="Times" w:cs="Arial"/>
                    <w:b/>
                    <w:bCs/>
                  </w:rPr>
                </w:rPrChange>
              </w:rPr>
              <w:pPrChange w:id="3992" w:author="Robert Pasternak" w:date="2021-05-13T11:34:00Z">
                <w:pPr>
                  <w:pStyle w:val="Tekstpodstawowy"/>
                  <w:jc w:val="center"/>
                </w:pPr>
              </w:pPrChange>
            </w:pPr>
            <w:r w:rsidRPr="008416E6">
              <w:rPr>
                <w:b/>
                <w:bCs/>
                <w:sz w:val="20"/>
                <w:szCs w:val="20"/>
                <w:rPrChange w:id="3993" w:author="Robert Pasternak" w:date="2021-09-07T12:47:00Z">
                  <w:rPr>
                    <w:rFonts w:ascii="Times" w:hAnsi="Times" w:cs="Arial"/>
                    <w:b/>
                    <w:bCs/>
                    <w:color w:val="0000FF"/>
                    <w:u w:val="single"/>
                  </w:rPr>
                </w:rPrChange>
              </w:rPr>
              <w:t>Rodzaje odpadów</w:t>
            </w:r>
          </w:p>
        </w:tc>
        <w:tc>
          <w:tcPr>
            <w:tcW w:w="1365" w:type="dxa"/>
            <w:tcBorders>
              <w:top w:val="single" w:sz="4" w:space="0" w:color="000000"/>
              <w:left w:val="single" w:sz="4" w:space="0" w:color="auto"/>
              <w:bottom w:val="single" w:sz="4" w:space="0" w:color="000000"/>
              <w:right w:val="single" w:sz="4" w:space="0" w:color="000000"/>
            </w:tcBorders>
            <w:shd w:val="clear" w:color="auto" w:fill="DBE5F1" w:themeFill="accent1" w:themeFillTint="33"/>
          </w:tcPr>
          <w:p w14:paraId="14465EBE" w14:textId="77777777" w:rsidR="00361B44" w:rsidRPr="008416E6" w:rsidRDefault="00E11DE4">
            <w:pPr>
              <w:pStyle w:val="Tekstpodstawowy"/>
              <w:spacing w:line="312" w:lineRule="auto"/>
              <w:jc w:val="center"/>
              <w:rPr>
                <w:b/>
                <w:bCs/>
                <w:sz w:val="20"/>
                <w:szCs w:val="20"/>
                <w:rPrChange w:id="3994" w:author="Robert Pasternak" w:date="2021-09-07T12:47:00Z">
                  <w:rPr>
                    <w:rFonts w:ascii="Times" w:hAnsi="Times" w:cs="Arial"/>
                    <w:b/>
                    <w:bCs/>
                  </w:rPr>
                </w:rPrChange>
              </w:rPr>
              <w:pPrChange w:id="3995" w:author="Robert Pasternak" w:date="2021-06-08T09:42:00Z">
                <w:pPr>
                  <w:pStyle w:val="Tekstpodstawowy"/>
                  <w:jc w:val="center"/>
                </w:pPr>
              </w:pPrChange>
            </w:pPr>
            <w:r w:rsidRPr="008416E6">
              <w:rPr>
                <w:b/>
                <w:bCs/>
                <w:sz w:val="20"/>
                <w:szCs w:val="20"/>
                <w:rPrChange w:id="3996" w:author="Robert Pasternak" w:date="2021-09-07T12:47:00Z">
                  <w:rPr>
                    <w:rFonts w:ascii="Times" w:hAnsi="Times" w:cs="Arial"/>
                    <w:b/>
                    <w:bCs/>
                    <w:color w:val="0000FF"/>
                    <w:u w:val="single"/>
                  </w:rPr>
                </w:rPrChange>
              </w:rPr>
              <w:t>Kod</w:t>
            </w:r>
          </w:p>
        </w:tc>
      </w:tr>
      <w:tr w:rsidR="008416E6" w:rsidRPr="008416E6" w14:paraId="3510D131" w14:textId="77777777" w:rsidTr="00D6441E">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3997" w:author="Robert Pasternak" w:date="2024-08-29T09:23:00Z">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rPr>
          <w:trHeight w:val="450"/>
          <w:trPrChange w:id="3998" w:author="Robert Pasternak" w:date="2024-08-29T09:23:00Z">
            <w:trPr>
              <w:trHeight w:val="450"/>
            </w:trPr>
          </w:trPrChange>
        </w:trPr>
        <w:tc>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tcPrChange w:id="3999" w:author="Robert Pasternak" w:date="2024-08-29T09:23:00Z">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tcPr>
            </w:tcPrChange>
          </w:tcPr>
          <w:p w14:paraId="1A3F3C44" w14:textId="77777777" w:rsidR="00361B44" w:rsidRPr="008416E6" w:rsidRDefault="00361B44">
            <w:pPr>
              <w:pStyle w:val="Akapitzlist"/>
              <w:numPr>
                <w:ilvl w:val="0"/>
                <w:numId w:val="13"/>
              </w:numPr>
              <w:spacing w:line="312" w:lineRule="auto"/>
              <w:ind w:left="0" w:firstLine="0"/>
              <w:contextualSpacing/>
              <w:jc w:val="center"/>
              <w:rPr>
                <w:b/>
                <w:bCs/>
                <w:sz w:val="20"/>
                <w:szCs w:val="20"/>
                <w:rPrChange w:id="4000" w:author="Robert Pasternak" w:date="2021-09-07T12:47:00Z">
                  <w:rPr>
                    <w:rFonts w:ascii="Times" w:hAnsi="Times" w:cs="Arial"/>
                    <w:b/>
                    <w:bCs/>
                  </w:rPr>
                </w:rPrChange>
              </w:rPr>
              <w:pPrChange w:id="4001" w:author="Robert Pasternak" w:date="2021-06-08T09:42: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000000"/>
              <w:right w:val="single" w:sz="4" w:space="0" w:color="auto"/>
            </w:tcBorders>
            <w:vAlign w:val="center"/>
            <w:tcPrChange w:id="4002" w:author="Robert Pasternak" w:date="2024-08-29T09:23:00Z">
              <w:tcPr>
                <w:tcW w:w="7513" w:type="dxa"/>
                <w:tcBorders>
                  <w:top w:val="single" w:sz="4" w:space="0" w:color="000000"/>
                  <w:left w:val="single" w:sz="4" w:space="0" w:color="000000"/>
                  <w:bottom w:val="single" w:sz="4" w:space="0" w:color="000000"/>
                  <w:right w:val="single" w:sz="4" w:space="0" w:color="auto"/>
                </w:tcBorders>
                <w:vAlign w:val="center"/>
              </w:tcPr>
            </w:tcPrChange>
          </w:tcPr>
          <w:p w14:paraId="06F7AA90" w14:textId="77777777" w:rsidR="00361B44" w:rsidRPr="008416E6" w:rsidRDefault="00E11DE4">
            <w:pPr>
              <w:pStyle w:val="Tekstpodstawowy"/>
              <w:spacing w:line="312" w:lineRule="auto"/>
              <w:rPr>
                <w:bCs/>
                <w:sz w:val="20"/>
                <w:szCs w:val="20"/>
                <w:rPrChange w:id="4003" w:author="Robert Pasternak" w:date="2021-09-07T12:47:00Z">
                  <w:rPr>
                    <w:rFonts w:ascii="Times" w:hAnsi="Times" w:cs="Arial"/>
                    <w:bCs/>
                  </w:rPr>
                </w:rPrChange>
              </w:rPr>
              <w:pPrChange w:id="4004" w:author="Robert Pasternak" w:date="2021-05-13T11:34:00Z">
                <w:pPr>
                  <w:pStyle w:val="Tekstpodstawowy"/>
                </w:pPr>
              </w:pPrChange>
            </w:pPr>
            <w:r w:rsidRPr="008416E6">
              <w:rPr>
                <w:bCs/>
                <w:sz w:val="20"/>
                <w:szCs w:val="20"/>
                <w:rPrChange w:id="4005" w:author="Robert Pasternak" w:date="2021-09-07T12:47:00Z">
                  <w:rPr>
                    <w:rFonts w:ascii="Times" w:hAnsi="Times" w:cs="Arial"/>
                    <w:bCs/>
                    <w:color w:val="0000FF"/>
                    <w:u w:val="single"/>
                  </w:rPr>
                </w:rPrChange>
              </w:rPr>
              <w:t>papier i tektura, opakowania z papieru i tektury</w:t>
            </w:r>
          </w:p>
        </w:tc>
        <w:tc>
          <w:tcPr>
            <w:tcW w:w="1365" w:type="dxa"/>
            <w:tcBorders>
              <w:top w:val="single" w:sz="4" w:space="0" w:color="000000"/>
              <w:left w:val="single" w:sz="4" w:space="0" w:color="auto"/>
              <w:bottom w:val="single" w:sz="4" w:space="0" w:color="000000"/>
              <w:right w:val="single" w:sz="4" w:space="0" w:color="000000"/>
            </w:tcBorders>
            <w:vAlign w:val="center"/>
            <w:tcPrChange w:id="4006" w:author="Robert Pasternak" w:date="2024-08-29T09:23:00Z">
              <w:tcPr>
                <w:tcW w:w="1365" w:type="dxa"/>
                <w:tcBorders>
                  <w:top w:val="single" w:sz="4" w:space="0" w:color="000000"/>
                  <w:left w:val="single" w:sz="4" w:space="0" w:color="auto"/>
                  <w:bottom w:val="single" w:sz="4" w:space="0" w:color="000000"/>
                  <w:right w:val="single" w:sz="4" w:space="0" w:color="000000"/>
                </w:tcBorders>
              </w:tcPr>
            </w:tcPrChange>
          </w:tcPr>
          <w:p w14:paraId="66571015" w14:textId="77777777" w:rsidR="00361B44" w:rsidRPr="008416E6" w:rsidRDefault="00E11DE4">
            <w:pPr>
              <w:pStyle w:val="Tekstpodstawowy"/>
              <w:spacing w:line="312" w:lineRule="auto"/>
              <w:jc w:val="center"/>
              <w:rPr>
                <w:sz w:val="16"/>
                <w:szCs w:val="16"/>
                <w:rPrChange w:id="4007" w:author="Robert Pasternak" w:date="2021-09-07T12:47:00Z">
                  <w:rPr/>
                </w:rPrChange>
              </w:rPr>
              <w:pPrChange w:id="4008" w:author="Robert Pasternak" w:date="2021-06-08T09:42:00Z">
                <w:pPr>
                  <w:pStyle w:val="Tekstpodstawowy"/>
                </w:pPr>
              </w:pPrChange>
            </w:pPr>
            <w:r w:rsidRPr="008416E6">
              <w:rPr>
                <w:sz w:val="16"/>
                <w:szCs w:val="16"/>
                <w:rPrChange w:id="4009" w:author="Robert Pasternak" w:date="2021-09-07T12:47:00Z">
                  <w:rPr>
                    <w:color w:val="0000FF"/>
                    <w:u w:val="single"/>
                  </w:rPr>
                </w:rPrChange>
              </w:rPr>
              <w:t>15 01 01</w:t>
            </w:r>
            <w:r w:rsidRPr="008416E6">
              <w:rPr>
                <w:sz w:val="16"/>
                <w:szCs w:val="16"/>
                <w:rPrChange w:id="4010" w:author="Robert Pasternak" w:date="2021-09-07T12:47:00Z">
                  <w:rPr>
                    <w:color w:val="0000FF"/>
                    <w:u w:val="single"/>
                  </w:rPr>
                </w:rPrChange>
              </w:rPr>
              <w:br/>
              <w:t>20 01 01</w:t>
            </w:r>
          </w:p>
        </w:tc>
      </w:tr>
      <w:tr w:rsidR="008416E6" w:rsidRPr="008416E6" w14:paraId="39FA513B" w14:textId="77777777" w:rsidTr="00D6441E">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4011" w:author="Robert Pasternak" w:date="2024-08-29T09:23:00Z">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rPr>
          <w:trHeight w:val="269"/>
          <w:trPrChange w:id="4012" w:author="Robert Pasternak" w:date="2024-08-29T09:23:00Z">
            <w:trPr>
              <w:trHeight w:val="269"/>
            </w:trPr>
          </w:trPrChange>
        </w:trPr>
        <w:tc>
          <w:tcPr>
            <w:tcW w:w="596" w:type="dxa"/>
            <w:tcBorders>
              <w:top w:val="single" w:sz="4" w:space="0" w:color="000000"/>
              <w:left w:val="single" w:sz="4" w:space="0" w:color="000000"/>
              <w:right w:val="single" w:sz="4" w:space="0" w:color="000000"/>
            </w:tcBorders>
            <w:shd w:val="clear" w:color="auto" w:fill="FFFFFF" w:themeFill="background1"/>
            <w:vAlign w:val="center"/>
            <w:tcPrChange w:id="4013" w:author="Robert Pasternak" w:date="2024-08-29T09:23:00Z">
              <w:tcPr>
                <w:tcW w:w="596" w:type="dxa"/>
                <w:tcBorders>
                  <w:top w:val="single" w:sz="4" w:space="0" w:color="000000"/>
                  <w:left w:val="single" w:sz="4" w:space="0" w:color="000000"/>
                  <w:right w:val="single" w:sz="4" w:space="0" w:color="000000"/>
                </w:tcBorders>
                <w:shd w:val="clear" w:color="auto" w:fill="FFFFFF" w:themeFill="background1"/>
                <w:vAlign w:val="center"/>
              </w:tcPr>
            </w:tcPrChange>
          </w:tcPr>
          <w:p w14:paraId="61361D4A" w14:textId="77777777" w:rsidR="00361B44" w:rsidRPr="008416E6" w:rsidRDefault="00361B44">
            <w:pPr>
              <w:pStyle w:val="Akapitzlist"/>
              <w:numPr>
                <w:ilvl w:val="0"/>
                <w:numId w:val="13"/>
              </w:numPr>
              <w:spacing w:line="312" w:lineRule="auto"/>
              <w:ind w:left="0" w:firstLine="0"/>
              <w:contextualSpacing/>
              <w:rPr>
                <w:b/>
                <w:bCs/>
                <w:sz w:val="20"/>
                <w:szCs w:val="20"/>
                <w:rPrChange w:id="4014" w:author="Robert Pasternak" w:date="2021-09-07T12:47:00Z">
                  <w:rPr>
                    <w:rFonts w:ascii="Times" w:hAnsi="Times" w:cs="Arial"/>
                    <w:b/>
                    <w:bCs/>
                  </w:rPr>
                </w:rPrChange>
              </w:rPr>
              <w:pPrChange w:id="4015"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right w:val="single" w:sz="4" w:space="0" w:color="auto"/>
            </w:tcBorders>
            <w:vAlign w:val="center"/>
            <w:tcPrChange w:id="4016" w:author="Robert Pasternak" w:date="2024-08-29T09:23:00Z">
              <w:tcPr>
                <w:tcW w:w="7513" w:type="dxa"/>
                <w:tcBorders>
                  <w:top w:val="single" w:sz="4" w:space="0" w:color="000000"/>
                  <w:left w:val="single" w:sz="4" w:space="0" w:color="000000"/>
                  <w:right w:val="single" w:sz="4" w:space="0" w:color="auto"/>
                </w:tcBorders>
                <w:vAlign w:val="center"/>
              </w:tcPr>
            </w:tcPrChange>
          </w:tcPr>
          <w:p w14:paraId="740E8D93" w14:textId="2055DAF5" w:rsidR="00361B44" w:rsidRPr="008416E6" w:rsidRDefault="00E11DE4">
            <w:pPr>
              <w:pStyle w:val="Tekstpodstawowy"/>
              <w:spacing w:line="312" w:lineRule="auto"/>
              <w:rPr>
                <w:bCs/>
                <w:sz w:val="20"/>
                <w:szCs w:val="20"/>
                <w:rPrChange w:id="4017" w:author="Robert Pasternak" w:date="2021-09-07T12:47:00Z">
                  <w:rPr>
                    <w:rFonts w:ascii="Times" w:hAnsi="Times" w:cs="Arial"/>
                    <w:bCs/>
                  </w:rPr>
                </w:rPrChange>
              </w:rPr>
              <w:pPrChange w:id="4018" w:author="Robert Pasternak" w:date="2021-05-13T11:34:00Z">
                <w:pPr>
                  <w:pStyle w:val="Tekstpodstawowy"/>
                </w:pPr>
              </w:pPrChange>
            </w:pPr>
            <w:r w:rsidRPr="008416E6">
              <w:rPr>
                <w:bCs/>
                <w:sz w:val="20"/>
                <w:szCs w:val="20"/>
                <w:rPrChange w:id="4019" w:author="Robert Pasternak" w:date="2021-09-07T12:47:00Z">
                  <w:rPr>
                    <w:rFonts w:ascii="Times" w:hAnsi="Times" w:cs="Arial"/>
                    <w:bCs/>
                    <w:color w:val="0000FF"/>
                    <w:u w:val="single"/>
                  </w:rPr>
                </w:rPrChange>
              </w:rPr>
              <w:t>opakowania z tworzyw sztucznych, opakowania z metali, opakowania wielomateriałowe, zmieszane odpady opakowaniowe, tworzy</w:t>
            </w:r>
            <w:del w:id="4020" w:author="Grzegorz" w:date="2021-09-07T10:36:00Z">
              <w:r w:rsidRPr="008416E6" w:rsidDel="009C11E7">
                <w:rPr>
                  <w:bCs/>
                  <w:sz w:val="20"/>
                  <w:szCs w:val="20"/>
                  <w:rPrChange w:id="4021" w:author="Robert Pasternak" w:date="2021-09-07T12:47:00Z">
                    <w:rPr>
                      <w:rFonts w:ascii="Times" w:hAnsi="Times" w:cs="Arial"/>
                      <w:bCs/>
                      <w:color w:val="0000FF"/>
                      <w:u w:val="single"/>
                    </w:rPr>
                  </w:rPrChange>
                </w:rPr>
                <w:delText>w</w:delText>
              </w:r>
            </w:del>
            <w:ins w:id="4022" w:author="Grzegorz" w:date="2021-09-07T10:36:00Z">
              <w:r w:rsidR="009C11E7" w:rsidRPr="008416E6">
                <w:rPr>
                  <w:bCs/>
                  <w:sz w:val="20"/>
                  <w:szCs w:val="20"/>
                </w:rPr>
                <w:t>–</w:t>
              </w:r>
            </w:ins>
            <w:r w:rsidRPr="008416E6">
              <w:rPr>
                <w:bCs/>
                <w:sz w:val="20"/>
                <w:szCs w:val="20"/>
                <w:rPrChange w:id="4023" w:author="Robert Pasternak" w:date="2021-09-07T12:47:00Z">
                  <w:rPr>
                    <w:rFonts w:ascii="Times" w:hAnsi="Times" w:cs="Arial"/>
                    <w:bCs/>
                    <w:color w:val="0000FF"/>
                    <w:u w:val="single"/>
                  </w:rPr>
                </w:rPrChange>
              </w:rPr>
              <w:t>a sztuczne, metale - zbierane łącznie</w:t>
            </w:r>
          </w:p>
        </w:tc>
        <w:tc>
          <w:tcPr>
            <w:tcW w:w="1365" w:type="dxa"/>
            <w:tcBorders>
              <w:top w:val="single" w:sz="4" w:space="0" w:color="000000"/>
              <w:left w:val="single" w:sz="4" w:space="0" w:color="auto"/>
              <w:right w:val="single" w:sz="4" w:space="0" w:color="000000"/>
            </w:tcBorders>
            <w:vAlign w:val="center"/>
            <w:tcPrChange w:id="4024" w:author="Robert Pasternak" w:date="2024-08-29T09:23:00Z">
              <w:tcPr>
                <w:tcW w:w="1365" w:type="dxa"/>
                <w:tcBorders>
                  <w:top w:val="single" w:sz="4" w:space="0" w:color="000000"/>
                  <w:left w:val="single" w:sz="4" w:space="0" w:color="auto"/>
                  <w:right w:val="single" w:sz="4" w:space="0" w:color="000000"/>
                </w:tcBorders>
              </w:tcPr>
            </w:tcPrChange>
          </w:tcPr>
          <w:p w14:paraId="6D5A3D9B" w14:textId="77777777" w:rsidR="00361B44" w:rsidRPr="008416E6" w:rsidRDefault="00E11DE4">
            <w:pPr>
              <w:pStyle w:val="Tekstpodstawowy"/>
              <w:spacing w:line="312" w:lineRule="auto"/>
              <w:jc w:val="center"/>
              <w:rPr>
                <w:sz w:val="16"/>
                <w:szCs w:val="16"/>
                <w:rPrChange w:id="4025" w:author="Robert Pasternak" w:date="2021-09-07T12:47:00Z">
                  <w:rPr/>
                </w:rPrChange>
              </w:rPr>
              <w:pPrChange w:id="4026" w:author="Robert Pasternak" w:date="2021-06-08T09:42:00Z">
                <w:pPr>
                  <w:pStyle w:val="Tekstpodstawowy"/>
                </w:pPr>
              </w:pPrChange>
            </w:pPr>
            <w:r w:rsidRPr="008416E6">
              <w:rPr>
                <w:sz w:val="16"/>
                <w:szCs w:val="16"/>
                <w:rPrChange w:id="4027" w:author="Robert Pasternak" w:date="2021-09-07T12:47:00Z">
                  <w:rPr>
                    <w:color w:val="0000FF"/>
                    <w:u w:val="single"/>
                  </w:rPr>
                </w:rPrChange>
              </w:rPr>
              <w:t xml:space="preserve">15 01 02, </w:t>
            </w:r>
            <w:r w:rsidRPr="008416E6">
              <w:rPr>
                <w:sz w:val="16"/>
                <w:szCs w:val="16"/>
                <w:rPrChange w:id="4028" w:author="Robert Pasternak" w:date="2021-09-07T12:47:00Z">
                  <w:rPr>
                    <w:color w:val="0000FF"/>
                    <w:u w:val="single"/>
                  </w:rPr>
                </w:rPrChange>
              </w:rPr>
              <w:br/>
              <w:t>15 01 04,</w:t>
            </w:r>
            <w:r w:rsidRPr="008416E6">
              <w:rPr>
                <w:sz w:val="16"/>
                <w:szCs w:val="16"/>
                <w:rPrChange w:id="4029" w:author="Robert Pasternak" w:date="2021-09-07T12:47:00Z">
                  <w:rPr>
                    <w:color w:val="0000FF"/>
                    <w:u w:val="single"/>
                  </w:rPr>
                </w:rPrChange>
              </w:rPr>
              <w:br/>
              <w:t>15 01 05</w:t>
            </w:r>
            <w:r w:rsidRPr="008416E6">
              <w:rPr>
                <w:sz w:val="16"/>
                <w:szCs w:val="16"/>
                <w:rPrChange w:id="4030" w:author="Robert Pasternak" w:date="2021-09-07T12:47:00Z">
                  <w:rPr>
                    <w:color w:val="0000FF"/>
                    <w:u w:val="single"/>
                  </w:rPr>
                </w:rPrChange>
              </w:rPr>
              <w:br/>
              <w:t>15 01 06</w:t>
            </w:r>
            <w:r w:rsidRPr="008416E6">
              <w:rPr>
                <w:sz w:val="16"/>
                <w:szCs w:val="16"/>
                <w:rPrChange w:id="4031" w:author="Robert Pasternak" w:date="2021-09-07T12:47:00Z">
                  <w:rPr>
                    <w:color w:val="0000FF"/>
                    <w:u w:val="single"/>
                  </w:rPr>
                </w:rPrChange>
              </w:rPr>
              <w:br/>
              <w:t>20 01 39</w:t>
            </w:r>
            <w:r w:rsidRPr="008416E6">
              <w:rPr>
                <w:sz w:val="16"/>
                <w:szCs w:val="16"/>
                <w:rPrChange w:id="4032" w:author="Robert Pasternak" w:date="2021-09-07T12:47:00Z">
                  <w:rPr>
                    <w:color w:val="0000FF"/>
                    <w:u w:val="single"/>
                  </w:rPr>
                </w:rPrChange>
              </w:rPr>
              <w:br/>
              <w:t xml:space="preserve">20 </w:t>
            </w:r>
            <w:ins w:id="4033" w:author="Robert Pasternak" w:date="2021-06-08T09:41:00Z">
              <w:r w:rsidRPr="008416E6">
                <w:rPr>
                  <w:sz w:val="16"/>
                  <w:szCs w:val="16"/>
                  <w:rPrChange w:id="4034" w:author="Robert Pasternak" w:date="2021-09-07T12:47:00Z">
                    <w:rPr>
                      <w:color w:val="0000FF"/>
                      <w:sz w:val="20"/>
                      <w:szCs w:val="20"/>
                      <w:u w:val="single"/>
                    </w:rPr>
                  </w:rPrChange>
                </w:rPr>
                <w:t>0</w:t>
              </w:r>
            </w:ins>
            <w:del w:id="4035" w:author="Robert Pasternak" w:date="2021-06-08T09:41:00Z">
              <w:r w:rsidRPr="008416E6">
                <w:rPr>
                  <w:sz w:val="16"/>
                  <w:szCs w:val="16"/>
                  <w:rPrChange w:id="4036" w:author="Robert Pasternak" w:date="2021-09-07T12:47:00Z">
                    <w:rPr>
                      <w:color w:val="0000FF"/>
                      <w:u w:val="single"/>
                    </w:rPr>
                  </w:rPrChange>
                </w:rPr>
                <w:delText>0</w:delText>
              </w:r>
            </w:del>
            <w:r w:rsidRPr="008416E6">
              <w:rPr>
                <w:sz w:val="16"/>
                <w:szCs w:val="16"/>
                <w:rPrChange w:id="4037" w:author="Robert Pasternak" w:date="2021-09-07T12:47:00Z">
                  <w:rPr>
                    <w:color w:val="0000FF"/>
                    <w:u w:val="single"/>
                  </w:rPr>
                </w:rPrChange>
              </w:rPr>
              <w:t>1 40</w:t>
            </w:r>
          </w:p>
        </w:tc>
      </w:tr>
      <w:tr w:rsidR="008416E6" w:rsidRPr="008416E6" w14:paraId="5FA84BD0" w14:textId="77777777" w:rsidTr="00D6441E">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4038" w:author="Robert Pasternak" w:date="2024-08-29T09:23:00Z">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rPr>
          <w:trHeight w:val="507"/>
          <w:trPrChange w:id="4039" w:author="Robert Pasternak" w:date="2024-08-29T09:23:00Z">
            <w:trPr>
              <w:trHeight w:val="507"/>
            </w:trPr>
          </w:trPrChange>
        </w:trPr>
        <w:tc>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tcPrChange w:id="4040" w:author="Robert Pasternak" w:date="2024-08-29T09:23:00Z">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tcPr>
            </w:tcPrChange>
          </w:tcPr>
          <w:p w14:paraId="530B09E4" w14:textId="77777777" w:rsidR="00361B44" w:rsidRPr="008416E6" w:rsidRDefault="00361B44">
            <w:pPr>
              <w:pStyle w:val="Akapitzlist"/>
              <w:numPr>
                <w:ilvl w:val="0"/>
                <w:numId w:val="13"/>
              </w:numPr>
              <w:spacing w:line="312" w:lineRule="auto"/>
              <w:ind w:left="0" w:firstLine="0"/>
              <w:contextualSpacing/>
              <w:rPr>
                <w:b/>
                <w:bCs/>
                <w:sz w:val="20"/>
                <w:szCs w:val="20"/>
                <w:rPrChange w:id="4041" w:author="Robert Pasternak" w:date="2021-09-07T12:47:00Z">
                  <w:rPr>
                    <w:rFonts w:ascii="Times" w:hAnsi="Times" w:cs="Arial"/>
                    <w:b/>
                    <w:bCs/>
                  </w:rPr>
                </w:rPrChange>
              </w:rPr>
              <w:pPrChange w:id="4042"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000000"/>
              <w:right w:val="single" w:sz="4" w:space="0" w:color="auto"/>
            </w:tcBorders>
            <w:vAlign w:val="center"/>
            <w:tcPrChange w:id="4043" w:author="Robert Pasternak" w:date="2024-08-29T09:23:00Z">
              <w:tcPr>
                <w:tcW w:w="7513" w:type="dxa"/>
                <w:tcBorders>
                  <w:top w:val="single" w:sz="4" w:space="0" w:color="000000"/>
                  <w:left w:val="single" w:sz="4" w:space="0" w:color="000000"/>
                  <w:bottom w:val="single" w:sz="4" w:space="0" w:color="000000"/>
                  <w:right w:val="single" w:sz="4" w:space="0" w:color="auto"/>
                </w:tcBorders>
                <w:vAlign w:val="center"/>
              </w:tcPr>
            </w:tcPrChange>
          </w:tcPr>
          <w:p w14:paraId="69875847" w14:textId="77777777" w:rsidR="00361B44" w:rsidRPr="008416E6" w:rsidRDefault="00E11DE4">
            <w:pPr>
              <w:pStyle w:val="Tekstpodstawowy"/>
              <w:spacing w:line="312" w:lineRule="auto"/>
              <w:rPr>
                <w:bCs/>
                <w:sz w:val="20"/>
                <w:szCs w:val="20"/>
                <w:rPrChange w:id="4044" w:author="Robert Pasternak" w:date="2021-09-07T12:47:00Z">
                  <w:rPr>
                    <w:rFonts w:ascii="Times" w:hAnsi="Times" w:cs="Arial"/>
                    <w:bCs/>
                  </w:rPr>
                </w:rPrChange>
              </w:rPr>
              <w:pPrChange w:id="4045" w:author="Robert Pasternak" w:date="2021-05-13T11:34:00Z">
                <w:pPr>
                  <w:pStyle w:val="Tekstpodstawowy"/>
                </w:pPr>
              </w:pPrChange>
            </w:pPr>
            <w:r w:rsidRPr="008416E6">
              <w:rPr>
                <w:bCs/>
                <w:sz w:val="20"/>
                <w:szCs w:val="20"/>
                <w:rPrChange w:id="4046" w:author="Robert Pasternak" w:date="2021-09-07T12:47:00Z">
                  <w:rPr>
                    <w:rFonts w:ascii="Times" w:hAnsi="Times" w:cs="Arial"/>
                    <w:bCs/>
                    <w:color w:val="0000FF"/>
                    <w:u w:val="single"/>
                  </w:rPr>
                </w:rPrChange>
              </w:rPr>
              <w:t>szkło opakowaniowe</w:t>
            </w:r>
          </w:p>
        </w:tc>
        <w:tc>
          <w:tcPr>
            <w:tcW w:w="1365" w:type="dxa"/>
            <w:tcBorders>
              <w:top w:val="single" w:sz="4" w:space="0" w:color="000000"/>
              <w:left w:val="single" w:sz="4" w:space="0" w:color="auto"/>
              <w:bottom w:val="single" w:sz="4" w:space="0" w:color="000000"/>
              <w:right w:val="single" w:sz="4" w:space="0" w:color="000000"/>
            </w:tcBorders>
            <w:vAlign w:val="center"/>
            <w:tcPrChange w:id="4047" w:author="Robert Pasternak" w:date="2024-08-29T09:23:00Z">
              <w:tcPr>
                <w:tcW w:w="1365" w:type="dxa"/>
                <w:tcBorders>
                  <w:top w:val="single" w:sz="4" w:space="0" w:color="000000"/>
                  <w:left w:val="single" w:sz="4" w:space="0" w:color="auto"/>
                  <w:bottom w:val="single" w:sz="4" w:space="0" w:color="000000"/>
                  <w:right w:val="single" w:sz="4" w:space="0" w:color="000000"/>
                </w:tcBorders>
              </w:tcPr>
            </w:tcPrChange>
          </w:tcPr>
          <w:p w14:paraId="08527D94" w14:textId="77777777" w:rsidR="00361B44" w:rsidRPr="008416E6" w:rsidRDefault="00E11DE4">
            <w:pPr>
              <w:pStyle w:val="Tekstpodstawowy"/>
              <w:spacing w:line="312" w:lineRule="auto"/>
              <w:jc w:val="center"/>
              <w:rPr>
                <w:bCs/>
                <w:sz w:val="16"/>
                <w:szCs w:val="16"/>
                <w:rPrChange w:id="4048" w:author="Robert Pasternak" w:date="2021-09-07T12:47:00Z">
                  <w:rPr>
                    <w:rFonts w:ascii="Times" w:hAnsi="Times" w:cs="Arial"/>
                    <w:bCs/>
                  </w:rPr>
                </w:rPrChange>
              </w:rPr>
              <w:pPrChange w:id="4049" w:author="Robert Pasternak" w:date="2021-06-08T09:42:00Z">
                <w:pPr>
                  <w:pStyle w:val="Tekstpodstawowy"/>
                </w:pPr>
              </w:pPrChange>
            </w:pPr>
            <w:r w:rsidRPr="008416E6">
              <w:rPr>
                <w:bCs/>
                <w:sz w:val="16"/>
                <w:szCs w:val="16"/>
                <w:rPrChange w:id="4050" w:author="Robert Pasternak" w:date="2021-09-07T12:47:00Z">
                  <w:rPr>
                    <w:rFonts w:ascii="Times" w:hAnsi="Times" w:cs="Arial"/>
                    <w:bCs/>
                    <w:color w:val="0000FF"/>
                    <w:u w:val="single"/>
                  </w:rPr>
                </w:rPrChange>
              </w:rPr>
              <w:t>15 01 07</w:t>
            </w:r>
            <w:ins w:id="4051" w:author="Robert Pasternak" w:date="2021-07-12T09:44:00Z">
              <w:r w:rsidR="00B837B8" w:rsidRPr="008416E6">
                <w:rPr>
                  <w:bCs/>
                  <w:sz w:val="16"/>
                  <w:szCs w:val="16"/>
                </w:rPr>
                <w:br/>
                <w:t>20 01 02</w:t>
              </w:r>
            </w:ins>
          </w:p>
        </w:tc>
      </w:tr>
      <w:tr w:rsidR="008416E6" w:rsidRPr="008416E6" w14:paraId="30898811" w14:textId="77777777" w:rsidTr="00D6441E">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4052" w:author="Robert Pasternak" w:date="2024-08-29T09:23:00Z">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rPr>
          <w:trHeight w:val="472"/>
          <w:trPrChange w:id="4053" w:author="Robert Pasternak" w:date="2024-08-29T09:23:00Z">
            <w:trPr>
              <w:trHeight w:val="472"/>
            </w:trPr>
          </w:trPrChange>
        </w:trPr>
        <w:tc>
          <w:tcPr>
            <w:tcW w:w="59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Change w:id="4054" w:author="Robert Pasternak" w:date="2024-08-29T09:23:00Z">
              <w:tcPr>
                <w:tcW w:w="59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tcPrChange>
          </w:tcPr>
          <w:p w14:paraId="56715B7A" w14:textId="77777777" w:rsidR="00361B44" w:rsidRPr="008416E6" w:rsidRDefault="00361B44">
            <w:pPr>
              <w:pStyle w:val="Akapitzlist"/>
              <w:numPr>
                <w:ilvl w:val="0"/>
                <w:numId w:val="13"/>
              </w:numPr>
              <w:spacing w:line="312" w:lineRule="auto"/>
              <w:ind w:left="0" w:firstLine="0"/>
              <w:contextualSpacing/>
              <w:rPr>
                <w:b/>
                <w:bCs/>
                <w:sz w:val="20"/>
                <w:szCs w:val="20"/>
                <w:rPrChange w:id="4055" w:author="Robert Pasternak" w:date="2021-09-07T12:47:00Z">
                  <w:rPr>
                    <w:rFonts w:ascii="Times" w:hAnsi="Times" w:cs="Arial"/>
                    <w:b/>
                    <w:bCs/>
                  </w:rPr>
                </w:rPrChange>
              </w:rPr>
              <w:pPrChange w:id="4056"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auto"/>
              <w:right w:val="single" w:sz="4" w:space="0" w:color="auto"/>
            </w:tcBorders>
            <w:vAlign w:val="center"/>
            <w:tcPrChange w:id="4057" w:author="Robert Pasternak" w:date="2024-08-29T09:23:00Z">
              <w:tcPr>
                <w:tcW w:w="7513" w:type="dxa"/>
                <w:tcBorders>
                  <w:top w:val="single" w:sz="4" w:space="0" w:color="000000"/>
                  <w:left w:val="single" w:sz="4" w:space="0" w:color="000000"/>
                  <w:bottom w:val="single" w:sz="4" w:space="0" w:color="auto"/>
                  <w:right w:val="single" w:sz="4" w:space="0" w:color="auto"/>
                </w:tcBorders>
                <w:vAlign w:val="center"/>
              </w:tcPr>
            </w:tcPrChange>
          </w:tcPr>
          <w:p w14:paraId="55CF4D42" w14:textId="77777777" w:rsidR="00361B44" w:rsidRPr="008416E6" w:rsidRDefault="00E11DE4">
            <w:pPr>
              <w:pStyle w:val="Tekstpodstawowy"/>
              <w:spacing w:line="312" w:lineRule="auto"/>
              <w:rPr>
                <w:bCs/>
                <w:sz w:val="20"/>
                <w:szCs w:val="20"/>
                <w:rPrChange w:id="4058" w:author="Robert Pasternak" w:date="2021-09-07T12:47:00Z">
                  <w:rPr>
                    <w:rFonts w:ascii="Times" w:hAnsi="Times" w:cs="Arial"/>
                    <w:bCs/>
                  </w:rPr>
                </w:rPrChange>
              </w:rPr>
              <w:pPrChange w:id="4059" w:author="Robert Pasternak" w:date="2021-05-13T11:34:00Z">
                <w:pPr>
                  <w:pStyle w:val="Tekstpodstawowy"/>
                </w:pPr>
              </w:pPrChange>
            </w:pPr>
            <w:del w:id="4060" w:author="kaluz" w:date="2021-05-04T14:03:00Z">
              <w:r w:rsidRPr="008416E6">
                <w:rPr>
                  <w:bCs/>
                  <w:sz w:val="20"/>
                  <w:szCs w:val="20"/>
                  <w:rPrChange w:id="4061" w:author="Robert Pasternak" w:date="2021-09-07T12:47:00Z">
                    <w:rPr>
                      <w:rFonts w:ascii="Times" w:hAnsi="Times" w:cs="Arial"/>
                      <w:bCs/>
                      <w:color w:val="0000FF"/>
                      <w:u w:val="single"/>
                    </w:rPr>
                  </w:rPrChange>
                </w:rPr>
                <w:delText xml:space="preserve">Odpady </w:delText>
              </w:r>
            </w:del>
            <w:ins w:id="4062" w:author="kaluz" w:date="2021-05-04T14:03:00Z">
              <w:del w:id="4063" w:author="Robert Pasternak" w:date="2021-07-12T09:45:00Z">
                <w:r w:rsidRPr="008416E6" w:rsidDel="00B837B8">
                  <w:rPr>
                    <w:bCs/>
                    <w:sz w:val="20"/>
                    <w:szCs w:val="20"/>
                    <w:rPrChange w:id="4064" w:author="Robert Pasternak" w:date="2021-09-07T12:47:00Z">
                      <w:rPr>
                        <w:rFonts w:ascii="Times" w:hAnsi="Times" w:cs="Arial"/>
                        <w:bCs/>
                        <w:color w:val="0000FF"/>
                        <w:u w:val="single"/>
                      </w:rPr>
                    </w:rPrChange>
                  </w:rPr>
                  <w:delText xml:space="preserve">odpady </w:delText>
                </w:r>
              </w:del>
            </w:ins>
            <w:del w:id="4065" w:author="Robert Pasternak" w:date="2021-07-12T09:45:00Z">
              <w:r w:rsidRPr="008416E6" w:rsidDel="00B837B8">
                <w:rPr>
                  <w:bCs/>
                  <w:sz w:val="20"/>
                  <w:szCs w:val="20"/>
                  <w:rPrChange w:id="4066" w:author="Robert Pasternak" w:date="2021-09-07T12:47:00Z">
                    <w:rPr>
                      <w:rFonts w:ascii="Times" w:hAnsi="Times" w:cs="Arial"/>
                      <w:bCs/>
                      <w:color w:val="0000FF"/>
                      <w:u w:val="single"/>
                    </w:rPr>
                  </w:rPrChange>
                </w:rPr>
                <w:delText xml:space="preserve">kuchenne ulegające biodegradacji, </w:delText>
              </w:r>
            </w:del>
            <w:r w:rsidRPr="008416E6">
              <w:rPr>
                <w:bCs/>
                <w:sz w:val="20"/>
                <w:szCs w:val="20"/>
                <w:rPrChange w:id="4067" w:author="Robert Pasternak" w:date="2021-09-07T12:47:00Z">
                  <w:rPr>
                    <w:rFonts w:ascii="Times" w:hAnsi="Times" w:cs="Arial"/>
                    <w:bCs/>
                    <w:color w:val="0000FF"/>
                    <w:u w:val="single"/>
                  </w:rPr>
                </w:rPrChange>
              </w:rPr>
              <w:t>odpady ulegające biodegradacji</w:t>
            </w:r>
          </w:p>
        </w:tc>
        <w:tc>
          <w:tcPr>
            <w:tcW w:w="1365" w:type="dxa"/>
            <w:tcBorders>
              <w:top w:val="single" w:sz="4" w:space="0" w:color="000000"/>
              <w:left w:val="single" w:sz="4" w:space="0" w:color="auto"/>
              <w:bottom w:val="single" w:sz="4" w:space="0" w:color="auto"/>
              <w:right w:val="single" w:sz="4" w:space="0" w:color="000000"/>
            </w:tcBorders>
            <w:vAlign w:val="center"/>
            <w:tcPrChange w:id="4068" w:author="Robert Pasternak" w:date="2024-08-29T09:23:00Z">
              <w:tcPr>
                <w:tcW w:w="1365" w:type="dxa"/>
                <w:tcBorders>
                  <w:top w:val="single" w:sz="4" w:space="0" w:color="000000"/>
                  <w:left w:val="single" w:sz="4" w:space="0" w:color="auto"/>
                  <w:bottom w:val="single" w:sz="4" w:space="0" w:color="auto"/>
                  <w:right w:val="single" w:sz="4" w:space="0" w:color="000000"/>
                </w:tcBorders>
              </w:tcPr>
            </w:tcPrChange>
          </w:tcPr>
          <w:p w14:paraId="0CD3B313" w14:textId="77777777" w:rsidR="00361B44" w:rsidRPr="008416E6" w:rsidRDefault="00E11DE4">
            <w:pPr>
              <w:pStyle w:val="Tekstpodstawowy"/>
              <w:spacing w:line="312" w:lineRule="auto"/>
              <w:jc w:val="center"/>
              <w:rPr>
                <w:bCs/>
                <w:sz w:val="16"/>
                <w:szCs w:val="16"/>
                <w:rPrChange w:id="4069" w:author="Robert Pasternak" w:date="2021-09-07T12:47:00Z">
                  <w:rPr>
                    <w:rFonts w:ascii="Times" w:hAnsi="Times" w:cs="Arial"/>
                    <w:bCs/>
                  </w:rPr>
                </w:rPrChange>
              </w:rPr>
              <w:pPrChange w:id="4070" w:author="Robert Pasternak" w:date="2021-06-08T09:42:00Z">
                <w:pPr>
                  <w:pStyle w:val="Tekstpodstawowy"/>
                </w:pPr>
              </w:pPrChange>
            </w:pPr>
            <w:r w:rsidRPr="008416E6">
              <w:rPr>
                <w:bCs/>
                <w:sz w:val="16"/>
                <w:szCs w:val="16"/>
                <w:rPrChange w:id="4071" w:author="Robert Pasternak" w:date="2021-09-07T12:47:00Z">
                  <w:rPr>
                    <w:rFonts w:ascii="Times" w:hAnsi="Times" w:cs="Arial"/>
                    <w:bCs/>
                    <w:color w:val="0000FF"/>
                    <w:u w:val="single"/>
                  </w:rPr>
                </w:rPrChange>
              </w:rPr>
              <w:t>20 01 08</w:t>
            </w:r>
            <w:r w:rsidRPr="008416E6">
              <w:rPr>
                <w:bCs/>
                <w:sz w:val="16"/>
                <w:szCs w:val="16"/>
                <w:rPrChange w:id="4072" w:author="Robert Pasternak" w:date="2021-09-07T12:47:00Z">
                  <w:rPr>
                    <w:rFonts w:ascii="Times" w:hAnsi="Times" w:cs="Arial"/>
                    <w:bCs/>
                    <w:color w:val="0000FF"/>
                    <w:u w:val="single"/>
                  </w:rPr>
                </w:rPrChange>
              </w:rPr>
              <w:br/>
              <w:t>20 02 01</w:t>
            </w:r>
          </w:p>
        </w:tc>
      </w:tr>
      <w:tr w:rsidR="008416E6" w:rsidRPr="008416E6" w14:paraId="66B29F2B" w14:textId="77777777" w:rsidTr="00D6441E">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Change w:id="4073" w:author="Robert Pasternak" w:date="2024-08-29T09:23:00Z">
            <w:tblPrEx>
              <w:tblW w:w="9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blPrExChange>
        </w:tblPrEx>
        <w:trPr>
          <w:trHeight w:val="416"/>
          <w:trPrChange w:id="4074" w:author="Robert Pasternak" w:date="2024-08-29T09:23:00Z">
            <w:trPr>
              <w:trHeight w:val="416"/>
            </w:trPr>
          </w:trPrChange>
        </w:trPr>
        <w:tc>
          <w:tcPr>
            <w:tcW w:w="59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Change w:id="4075" w:author="Robert Pasternak" w:date="2024-08-29T09:23:00Z">
              <w:tcPr>
                <w:tcW w:w="59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tcPrChange>
          </w:tcPr>
          <w:p w14:paraId="2735B571" w14:textId="77777777" w:rsidR="00361B44" w:rsidRPr="008416E6" w:rsidRDefault="00361B44">
            <w:pPr>
              <w:pStyle w:val="Akapitzlist"/>
              <w:numPr>
                <w:ilvl w:val="0"/>
                <w:numId w:val="13"/>
              </w:numPr>
              <w:spacing w:line="312" w:lineRule="auto"/>
              <w:ind w:left="0" w:firstLine="0"/>
              <w:contextualSpacing/>
              <w:rPr>
                <w:b/>
                <w:bCs/>
                <w:sz w:val="20"/>
                <w:szCs w:val="20"/>
                <w:rPrChange w:id="4076" w:author="Robert Pasternak" w:date="2021-09-07T12:47:00Z">
                  <w:rPr>
                    <w:rFonts w:ascii="Times" w:hAnsi="Times" w:cs="Arial"/>
                    <w:b/>
                    <w:bCs/>
                  </w:rPr>
                </w:rPrChange>
              </w:rPr>
              <w:pPrChange w:id="4077" w:author="Robert Pasternak" w:date="2021-05-13T11:34:00Z">
                <w:pPr>
                  <w:pStyle w:val="Akapitzlist"/>
                  <w:numPr>
                    <w:numId w:val="13"/>
                  </w:numPr>
                  <w:ind w:left="0" w:hanging="360"/>
                  <w:contextualSpacing/>
                </w:pPr>
              </w:pPrChange>
            </w:pPr>
          </w:p>
        </w:tc>
        <w:tc>
          <w:tcPr>
            <w:tcW w:w="7513" w:type="dxa"/>
            <w:tcBorders>
              <w:top w:val="single" w:sz="4" w:space="0" w:color="auto"/>
              <w:left w:val="single" w:sz="4" w:space="0" w:color="000000"/>
              <w:bottom w:val="single" w:sz="4" w:space="0" w:color="000000"/>
              <w:right w:val="single" w:sz="4" w:space="0" w:color="auto"/>
            </w:tcBorders>
            <w:vAlign w:val="center"/>
            <w:tcPrChange w:id="4078" w:author="Robert Pasternak" w:date="2024-08-29T09:23:00Z">
              <w:tcPr>
                <w:tcW w:w="7513" w:type="dxa"/>
                <w:tcBorders>
                  <w:top w:val="single" w:sz="4" w:space="0" w:color="auto"/>
                  <w:left w:val="single" w:sz="4" w:space="0" w:color="000000"/>
                  <w:bottom w:val="single" w:sz="4" w:space="0" w:color="000000"/>
                  <w:right w:val="single" w:sz="4" w:space="0" w:color="auto"/>
                </w:tcBorders>
                <w:vAlign w:val="center"/>
              </w:tcPr>
            </w:tcPrChange>
          </w:tcPr>
          <w:p w14:paraId="527E6B8B" w14:textId="77777777" w:rsidR="00361B44" w:rsidRPr="008416E6" w:rsidRDefault="00E11DE4">
            <w:pPr>
              <w:pStyle w:val="Tekstpodstawowy"/>
              <w:spacing w:line="312" w:lineRule="auto"/>
              <w:rPr>
                <w:bCs/>
                <w:sz w:val="20"/>
                <w:szCs w:val="20"/>
                <w:rPrChange w:id="4079" w:author="Robert Pasternak" w:date="2021-09-07T12:47:00Z">
                  <w:rPr>
                    <w:rFonts w:ascii="Times" w:hAnsi="Times" w:cs="Arial"/>
                    <w:bCs/>
                  </w:rPr>
                </w:rPrChange>
              </w:rPr>
              <w:pPrChange w:id="4080" w:author="Robert Pasternak" w:date="2021-05-13T11:34:00Z">
                <w:pPr>
                  <w:pStyle w:val="Tekstpodstawowy"/>
                </w:pPr>
              </w:pPrChange>
            </w:pPr>
            <w:ins w:id="4081" w:author="Robert Pasternak" w:date="2021-05-11T11:07:00Z">
              <w:r w:rsidRPr="008416E6">
                <w:rPr>
                  <w:bCs/>
                  <w:sz w:val="20"/>
                  <w:szCs w:val="20"/>
                  <w:rPrChange w:id="4082" w:author="Robert Pasternak" w:date="2021-09-07T12:47:00Z">
                    <w:rPr>
                      <w:rFonts w:ascii="Times" w:hAnsi="Times" w:cs="Arial"/>
                      <w:bCs/>
                      <w:color w:val="0000FF"/>
                      <w:u w:val="single"/>
                    </w:rPr>
                  </w:rPrChange>
                </w:rPr>
                <w:t>zmieszane odpady komunalne</w:t>
              </w:r>
            </w:ins>
          </w:p>
        </w:tc>
        <w:tc>
          <w:tcPr>
            <w:tcW w:w="1365" w:type="dxa"/>
            <w:tcBorders>
              <w:top w:val="single" w:sz="4" w:space="0" w:color="auto"/>
              <w:left w:val="single" w:sz="4" w:space="0" w:color="auto"/>
              <w:bottom w:val="single" w:sz="4" w:space="0" w:color="000000"/>
              <w:right w:val="single" w:sz="4" w:space="0" w:color="000000"/>
            </w:tcBorders>
            <w:vAlign w:val="center"/>
            <w:tcPrChange w:id="4083" w:author="Robert Pasternak" w:date="2024-08-29T09:23:00Z">
              <w:tcPr>
                <w:tcW w:w="1365" w:type="dxa"/>
                <w:tcBorders>
                  <w:top w:val="single" w:sz="4" w:space="0" w:color="auto"/>
                  <w:left w:val="single" w:sz="4" w:space="0" w:color="auto"/>
                  <w:bottom w:val="single" w:sz="4" w:space="0" w:color="000000"/>
                  <w:right w:val="single" w:sz="4" w:space="0" w:color="000000"/>
                </w:tcBorders>
              </w:tcPr>
            </w:tcPrChange>
          </w:tcPr>
          <w:p w14:paraId="56F095E0" w14:textId="77777777" w:rsidR="00361B44" w:rsidRPr="008416E6" w:rsidRDefault="00E11DE4">
            <w:pPr>
              <w:pStyle w:val="Tekstpodstawowy"/>
              <w:spacing w:line="312" w:lineRule="auto"/>
              <w:jc w:val="center"/>
              <w:rPr>
                <w:bCs/>
                <w:sz w:val="16"/>
                <w:szCs w:val="16"/>
                <w:rPrChange w:id="4084" w:author="Robert Pasternak" w:date="2021-09-07T12:47:00Z">
                  <w:rPr>
                    <w:rFonts w:ascii="Times" w:hAnsi="Times" w:cs="Arial"/>
                    <w:bCs/>
                  </w:rPr>
                </w:rPrChange>
              </w:rPr>
              <w:pPrChange w:id="4085" w:author="Robert Pasternak" w:date="2021-06-08T09:42:00Z">
                <w:pPr>
                  <w:pStyle w:val="Tekstpodstawowy"/>
                  <w:jc w:val="left"/>
                </w:pPr>
              </w:pPrChange>
            </w:pPr>
            <w:ins w:id="4086" w:author="Robert Pasternak" w:date="2021-05-11T11:07:00Z">
              <w:r w:rsidRPr="008416E6">
                <w:rPr>
                  <w:bCs/>
                  <w:sz w:val="16"/>
                  <w:szCs w:val="16"/>
                  <w:rPrChange w:id="4087" w:author="Robert Pasternak" w:date="2021-09-07T12:47:00Z">
                    <w:rPr>
                      <w:rFonts w:ascii="Times" w:hAnsi="Times" w:cs="Arial"/>
                      <w:bCs/>
                      <w:color w:val="0000FF"/>
                      <w:u w:val="single"/>
                    </w:rPr>
                  </w:rPrChange>
                </w:rPr>
                <w:t>20 03 01</w:t>
              </w:r>
            </w:ins>
          </w:p>
        </w:tc>
      </w:tr>
      <w:tr w:rsidR="008416E6" w:rsidRPr="008416E6" w14:paraId="25DD80C6" w14:textId="77777777" w:rsidTr="00EE50EA">
        <w:trPr>
          <w:trHeight w:val="305"/>
        </w:trPr>
        <w:tc>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912AEE" w14:textId="77777777" w:rsidR="00361B44" w:rsidRPr="008416E6" w:rsidRDefault="00361B44">
            <w:pPr>
              <w:pStyle w:val="Akapitzlist"/>
              <w:numPr>
                <w:ilvl w:val="0"/>
                <w:numId w:val="13"/>
              </w:numPr>
              <w:spacing w:line="312" w:lineRule="auto"/>
              <w:ind w:left="0" w:firstLine="0"/>
              <w:contextualSpacing/>
              <w:rPr>
                <w:b/>
                <w:bCs/>
                <w:sz w:val="20"/>
                <w:szCs w:val="20"/>
                <w:rPrChange w:id="4088" w:author="Robert Pasternak" w:date="2021-09-07T12:47:00Z">
                  <w:rPr>
                    <w:rFonts w:ascii="Times" w:hAnsi="Times" w:cs="Arial"/>
                    <w:b/>
                    <w:bCs/>
                  </w:rPr>
                </w:rPrChange>
              </w:rPr>
              <w:pPrChange w:id="4089"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000000"/>
              <w:right w:val="single" w:sz="4" w:space="0" w:color="auto"/>
            </w:tcBorders>
            <w:vAlign w:val="center"/>
          </w:tcPr>
          <w:p w14:paraId="7528E564" w14:textId="77777777" w:rsidR="00361B44" w:rsidRPr="008416E6" w:rsidRDefault="00E11DE4">
            <w:pPr>
              <w:pStyle w:val="Tekstpodstawowy"/>
              <w:spacing w:line="312" w:lineRule="auto"/>
              <w:rPr>
                <w:bCs/>
                <w:sz w:val="20"/>
                <w:szCs w:val="20"/>
                <w:rPrChange w:id="4090" w:author="Robert Pasternak" w:date="2021-09-07T12:47:00Z">
                  <w:rPr>
                    <w:rFonts w:ascii="Times" w:hAnsi="Times" w:cs="Arial"/>
                    <w:bCs/>
                  </w:rPr>
                </w:rPrChange>
              </w:rPr>
              <w:pPrChange w:id="4091" w:author="Robert Pasternak" w:date="2021-05-13T11:34:00Z">
                <w:pPr>
                  <w:pStyle w:val="Tekstpodstawowy"/>
                </w:pPr>
              </w:pPrChange>
            </w:pPr>
            <w:r w:rsidRPr="008416E6">
              <w:rPr>
                <w:bCs/>
                <w:sz w:val="20"/>
                <w:szCs w:val="20"/>
                <w:rPrChange w:id="4092" w:author="Robert Pasternak" w:date="2021-09-07T12:47:00Z">
                  <w:rPr>
                    <w:rFonts w:ascii="Times" w:hAnsi="Times" w:cs="Arial"/>
                    <w:bCs/>
                    <w:color w:val="0000FF"/>
                    <w:u w:val="single"/>
                  </w:rPr>
                </w:rPrChange>
              </w:rPr>
              <w:t>meble i inne odpady wielkogabarytowe</w:t>
            </w:r>
            <w:ins w:id="4093" w:author="Robert Pasternak" w:date="2021-07-01T13:49:00Z">
              <w:r w:rsidR="00C73BF9" w:rsidRPr="008416E6">
                <w:rPr>
                  <w:rStyle w:val="Odwoanieprzypisudolnego"/>
                  <w:bCs/>
                  <w:sz w:val="20"/>
                  <w:szCs w:val="20"/>
                </w:rPr>
                <w:footnoteReference w:id="3"/>
              </w:r>
            </w:ins>
          </w:p>
        </w:tc>
        <w:tc>
          <w:tcPr>
            <w:tcW w:w="1365" w:type="dxa"/>
            <w:tcBorders>
              <w:top w:val="single" w:sz="4" w:space="0" w:color="000000"/>
              <w:left w:val="single" w:sz="4" w:space="0" w:color="auto"/>
              <w:bottom w:val="single" w:sz="4" w:space="0" w:color="000000"/>
              <w:right w:val="single" w:sz="4" w:space="0" w:color="000000"/>
            </w:tcBorders>
          </w:tcPr>
          <w:p w14:paraId="3CF53420" w14:textId="77777777" w:rsidR="00361B44" w:rsidRPr="008416E6" w:rsidRDefault="00E11DE4">
            <w:pPr>
              <w:spacing w:line="312" w:lineRule="auto"/>
              <w:jc w:val="center"/>
              <w:rPr>
                <w:bCs/>
                <w:sz w:val="16"/>
                <w:szCs w:val="16"/>
                <w:rPrChange w:id="4098" w:author="Robert Pasternak" w:date="2021-09-07T12:47:00Z">
                  <w:rPr>
                    <w:bCs/>
                  </w:rPr>
                </w:rPrChange>
              </w:rPr>
              <w:pPrChange w:id="4099" w:author="Robert Pasternak" w:date="2021-06-08T09:42:00Z">
                <w:pPr/>
              </w:pPrChange>
            </w:pPr>
            <w:r w:rsidRPr="008416E6">
              <w:rPr>
                <w:bCs/>
                <w:sz w:val="16"/>
                <w:szCs w:val="16"/>
                <w:rPrChange w:id="4100" w:author="Robert Pasternak" w:date="2021-09-07T12:47:00Z">
                  <w:rPr>
                    <w:bCs/>
                    <w:color w:val="0000FF"/>
                    <w:u w:val="single"/>
                  </w:rPr>
                </w:rPrChange>
              </w:rPr>
              <w:t>20 03 07</w:t>
            </w:r>
          </w:p>
        </w:tc>
      </w:tr>
      <w:tr w:rsidR="008416E6" w:rsidRPr="008416E6" w14:paraId="3DFED30C" w14:textId="77777777" w:rsidTr="00EE50EA">
        <w:trPr>
          <w:trHeight w:val="643"/>
        </w:trPr>
        <w:tc>
          <w:tcPr>
            <w:tcW w:w="5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A1FAE8" w14:textId="77777777" w:rsidR="00361B44" w:rsidRPr="008416E6" w:rsidRDefault="00361B44">
            <w:pPr>
              <w:pStyle w:val="Akapitzlist"/>
              <w:numPr>
                <w:ilvl w:val="0"/>
                <w:numId w:val="13"/>
              </w:numPr>
              <w:spacing w:line="312" w:lineRule="auto"/>
              <w:ind w:left="0" w:firstLine="0"/>
              <w:contextualSpacing/>
              <w:rPr>
                <w:b/>
                <w:bCs/>
                <w:sz w:val="20"/>
                <w:szCs w:val="20"/>
                <w:rPrChange w:id="4101" w:author="Robert Pasternak" w:date="2021-09-07T12:47:00Z">
                  <w:rPr>
                    <w:rFonts w:ascii="Times" w:hAnsi="Times" w:cs="Arial"/>
                    <w:b/>
                    <w:bCs/>
                  </w:rPr>
                </w:rPrChange>
              </w:rPr>
              <w:pPrChange w:id="4102"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000000"/>
              <w:right w:val="single" w:sz="4" w:space="0" w:color="auto"/>
            </w:tcBorders>
            <w:vAlign w:val="center"/>
          </w:tcPr>
          <w:p w14:paraId="0A235AFE" w14:textId="77777777" w:rsidR="00361B44" w:rsidRPr="008416E6" w:rsidRDefault="00E11DE4">
            <w:pPr>
              <w:pStyle w:val="Tekstpodstawowy"/>
              <w:spacing w:line="312" w:lineRule="auto"/>
              <w:rPr>
                <w:bCs/>
                <w:sz w:val="20"/>
                <w:szCs w:val="20"/>
                <w:rPrChange w:id="4103" w:author="Robert Pasternak" w:date="2021-09-07T12:47:00Z">
                  <w:rPr>
                    <w:rFonts w:ascii="Times" w:hAnsi="Times" w:cs="Arial"/>
                    <w:bCs/>
                  </w:rPr>
                </w:rPrChange>
              </w:rPr>
              <w:pPrChange w:id="4104" w:author="Robert Pasternak" w:date="2021-05-13T11:34:00Z">
                <w:pPr>
                  <w:pStyle w:val="Tekstpodstawowy"/>
                </w:pPr>
              </w:pPrChange>
            </w:pPr>
            <w:r w:rsidRPr="008416E6">
              <w:rPr>
                <w:bCs/>
                <w:sz w:val="20"/>
                <w:szCs w:val="20"/>
                <w:rPrChange w:id="4105" w:author="Robert Pasternak" w:date="2021-09-07T12:47:00Z">
                  <w:rPr>
                    <w:rFonts w:ascii="Times" w:hAnsi="Times" w:cs="Arial"/>
                    <w:bCs/>
                    <w:color w:val="0000FF"/>
                    <w:u w:val="single"/>
                  </w:rPr>
                </w:rPrChange>
              </w:rPr>
              <w:t>zużyty sprzęt elektryczny i elektroniczny</w:t>
            </w:r>
            <w:ins w:id="4106" w:author="Robert Pasternak" w:date="2021-05-11T11:06:00Z">
              <w:r w:rsidRPr="008416E6">
                <w:rPr>
                  <w:bCs/>
                  <w:sz w:val="20"/>
                  <w:szCs w:val="20"/>
                  <w:vertAlign w:val="superscript"/>
                  <w:rPrChange w:id="4107" w:author="Robert Pasternak" w:date="2021-09-07T12:47:00Z">
                    <w:rPr>
                      <w:bCs/>
                      <w:color w:val="0000FF"/>
                      <w:sz w:val="20"/>
                      <w:szCs w:val="20"/>
                      <w:u w:val="single"/>
                    </w:rPr>
                  </w:rPrChange>
                </w:rPr>
                <w:t>3</w:t>
              </w:r>
            </w:ins>
          </w:p>
        </w:tc>
        <w:tc>
          <w:tcPr>
            <w:tcW w:w="1365" w:type="dxa"/>
            <w:tcBorders>
              <w:top w:val="single" w:sz="4" w:space="0" w:color="000000"/>
              <w:left w:val="single" w:sz="4" w:space="0" w:color="auto"/>
              <w:bottom w:val="single" w:sz="4" w:space="0" w:color="000000"/>
              <w:right w:val="single" w:sz="4" w:space="0" w:color="000000"/>
            </w:tcBorders>
          </w:tcPr>
          <w:p w14:paraId="09668B68" w14:textId="77777777" w:rsidR="00361B44" w:rsidRPr="008416E6" w:rsidRDefault="00E11DE4">
            <w:pPr>
              <w:spacing w:line="312" w:lineRule="auto"/>
              <w:jc w:val="center"/>
              <w:rPr>
                <w:bCs/>
                <w:sz w:val="16"/>
                <w:szCs w:val="16"/>
                <w:rPrChange w:id="4108" w:author="Robert Pasternak" w:date="2021-09-07T12:47:00Z">
                  <w:rPr>
                    <w:bCs/>
                  </w:rPr>
                </w:rPrChange>
              </w:rPr>
              <w:pPrChange w:id="4109" w:author="Robert Pasternak" w:date="2021-06-08T09:42:00Z">
                <w:pPr/>
              </w:pPrChange>
            </w:pPr>
            <w:r w:rsidRPr="008416E6">
              <w:rPr>
                <w:bCs/>
                <w:sz w:val="16"/>
                <w:szCs w:val="16"/>
                <w:rPrChange w:id="4110" w:author="Robert Pasternak" w:date="2021-09-07T12:47:00Z">
                  <w:rPr>
                    <w:bCs/>
                    <w:color w:val="0000FF"/>
                    <w:u w:val="single"/>
                  </w:rPr>
                </w:rPrChange>
              </w:rPr>
              <w:t>20 01 35*</w:t>
            </w:r>
            <w:r w:rsidRPr="008416E6">
              <w:rPr>
                <w:bCs/>
                <w:sz w:val="16"/>
                <w:szCs w:val="16"/>
                <w:rPrChange w:id="4111" w:author="Robert Pasternak" w:date="2021-09-07T12:47:00Z">
                  <w:rPr>
                    <w:bCs/>
                    <w:color w:val="0000FF"/>
                    <w:u w:val="single"/>
                  </w:rPr>
                </w:rPrChange>
              </w:rPr>
              <w:br/>
              <w:t>20 01 36</w:t>
            </w:r>
            <w:r w:rsidRPr="008416E6">
              <w:rPr>
                <w:bCs/>
                <w:sz w:val="16"/>
                <w:szCs w:val="16"/>
                <w:rPrChange w:id="4112" w:author="Robert Pasternak" w:date="2021-09-07T12:47:00Z">
                  <w:rPr>
                    <w:bCs/>
                    <w:color w:val="0000FF"/>
                    <w:u w:val="single"/>
                  </w:rPr>
                </w:rPrChange>
              </w:rPr>
              <w:br/>
              <w:t>20 01 23*</w:t>
            </w:r>
          </w:p>
        </w:tc>
      </w:tr>
      <w:tr w:rsidR="008416E6" w:rsidRPr="008416E6" w14:paraId="53A45F96" w14:textId="77777777" w:rsidTr="00EE50EA">
        <w:trPr>
          <w:trHeight w:val="298"/>
        </w:trPr>
        <w:tc>
          <w:tcPr>
            <w:tcW w:w="596" w:type="dxa"/>
            <w:tcBorders>
              <w:top w:val="single" w:sz="4" w:space="0" w:color="000000"/>
              <w:left w:val="single" w:sz="4" w:space="0" w:color="000000"/>
              <w:bottom w:val="single" w:sz="4" w:space="0" w:color="auto"/>
              <w:right w:val="single" w:sz="4" w:space="0" w:color="000000"/>
            </w:tcBorders>
            <w:shd w:val="clear" w:color="auto" w:fill="FFFFFF" w:themeFill="background1"/>
          </w:tcPr>
          <w:p w14:paraId="73F34B06" w14:textId="77777777" w:rsidR="00361B44" w:rsidRPr="008416E6" w:rsidRDefault="00361B44">
            <w:pPr>
              <w:pStyle w:val="Akapitzlist"/>
              <w:numPr>
                <w:ilvl w:val="0"/>
                <w:numId w:val="13"/>
              </w:numPr>
              <w:spacing w:line="312" w:lineRule="auto"/>
              <w:ind w:left="0" w:firstLine="0"/>
              <w:contextualSpacing/>
              <w:rPr>
                <w:b/>
                <w:bCs/>
                <w:sz w:val="20"/>
                <w:szCs w:val="20"/>
                <w:rPrChange w:id="4113" w:author="Robert Pasternak" w:date="2021-09-07T12:47:00Z">
                  <w:rPr>
                    <w:rFonts w:ascii="Times" w:hAnsi="Times" w:cs="Arial"/>
                    <w:b/>
                    <w:bCs/>
                  </w:rPr>
                </w:rPrChange>
              </w:rPr>
              <w:pPrChange w:id="4114" w:author="Robert Pasternak" w:date="2021-05-13T11:34:00Z">
                <w:pPr>
                  <w:pStyle w:val="Akapitzlist"/>
                  <w:numPr>
                    <w:numId w:val="13"/>
                  </w:numPr>
                  <w:ind w:left="0" w:hanging="360"/>
                  <w:contextualSpacing/>
                </w:pPr>
              </w:pPrChange>
            </w:pPr>
          </w:p>
        </w:tc>
        <w:tc>
          <w:tcPr>
            <w:tcW w:w="7513" w:type="dxa"/>
            <w:tcBorders>
              <w:top w:val="single" w:sz="4" w:space="0" w:color="000000"/>
              <w:left w:val="single" w:sz="4" w:space="0" w:color="000000"/>
              <w:bottom w:val="single" w:sz="4" w:space="0" w:color="auto"/>
              <w:right w:val="single" w:sz="4" w:space="0" w:color="auto"/>
            </w:tcBorders>
            <w:vAlign w:val="center"/>
          </w:tcPr>
          <w:p w14:paraId="579212F3" w14:textId="77777777" w:rsidR="00361B44" w:rsidRPr="008416E6" w:rsidRDefault="00C73BF9">
            <w:pPr>
              <w:pStyle w:val="Tekstpodstawowy"/>
              <w:spacing w:line="312" w:lineRule="auto"/>
              <w:rPr>
                <w:bCs/>
                <w:sz w:val="20"/>
                <w:szCs w:val="20"/>
                <w:rPrChange w:id="4115" w:author="Robert Pasternak" w:date="2021-09-07T12:47:00Z">
                  <w:rPr>
                    <w:rFonts w:ascii="Times" w:hAnsi="Times" w:cs="Arial"/>
                    <w:bCs/>
                  </w:rPr>
                </w:rPrChange>
              </w:rPr>
              <w:pPrChange w:id="4116" w:author="Robert Pasternak" w:date="2021-05-13T11:34:00Z">
                <w:pPr>
                  <w:pStyle w:val="Tekstpodstawowy"/>
                </w:pPr>
              </w:pPrChange>
            </w:pPr>
            <w:ins w:id="4117" w:author="Robert Pasternak" w:date="2021-05-11T11:07:00Z">
              <w:r w:rsidRPr="008416E6">
                <w:rPr>
                  <w:bCs/>
                  <w:sz w:val="20"/>
                  <w:szCs w:val="20"/>
                </w:rPr>
                <w:t>zużyte opony</w:t>
              </w:r>
              <w:r w:rsidR="00E11DE4" w:rsidRPr="008416E6">
                <w:rPr>
                  <w:bCs/>
                  <w:sz w:val="20"/>
                  <w:szCs w:val="20"/>
                  <w:vertAlign w:val="superscript"/>
                  <w:rPrChange w:id="4118" w:author="Robert Pasternak" w:date="2021-09-07T12:47:00Z">
                    <w:rPr>
                      <w:bCs/>
                      <w:color w:val="0000FF"/>
                      <w:sz w:val="20"/>
                      <w:szCs w:val="20"/>
                      <w:u w:val="single"/>
                    </w:rPr>
                  </w:rPrChange>
                </w:rPr>
                <w:t>3</w:t>
              </w:r>
            </w:ins>
            <w:del w:id="4119" w:author="Robert Pasternak" w:date="2021-05-11T11:07:00Z">
              <w:r w:rsidR="00E11DE4" w:rsidRPr="008416E6">
                <w:rPr>
                  <w:bCs/>
                  <w:sz w:val="20"/>
                  <w:szCs w:val="20"/>
                  <w:rPrChange w:id="4120" w:author="Robert Pasternak" w:date="2021-09-07T12:47:00Z">
                    <w:rPr>
                      <w:rFonts w:ascii="Times" w:hAnsi="Times" w:cs="Arial"/>
                      <w:bCs/>
                      <w:color w:val="0000FF"/>
                      <w:u w:val="single"/>
                    </w:rPr>
                  </w:rPrChange>
                </w:rPr>
                <w:delText>zmieszane odpady komunalne</w:delText>
              </w:r>
            </w:del>
          </w:p>
        </w:tc>
        <w:tc>
          <w:tcPr>
            <w:tcW w:w="1365" w:type="dxa"/>
            <w:tcBorders>
              <w:top w:val="single" w:sz="4" w:space="0" w:color="000000"/>
              <w:left w:val="single" w:sz="4" w:space="0" w:color="auto"/>
              <w:bottom w:val="single" w:sz="4" w:space="0" w:color="auto"/>
              <w:right w:val="single" w:sz="4" w:space="0" w:color="000000"/>
            </w:tcBorders>
          </w:tcPr>
          <w:p w14:paraId="19EDD22A" w14:textId="77777777" w:rsidR="00361B44" w:rsidRPr="008416E6" w:rsidRDefault="00E11DE4">
            <w:pPr>
              <w:pStyle w:val="Tekstpodstawowy"/>
              <w:spacing w:line="312" w:lineRule="auto"/>
              <w:jc w:val="center"/>
              <w:rPr>
                <w:bCs/>
                <w:sz w:val="16"/>
                <w:szCs w:val="16"/>
                <w:rPrChange w:id="4121" w:author="Robert Pasternak" w:date="2021-09-07T12:47:00Z">
                  <w:rPr>
                    <w:rFonts w:ascii="Times" w:hAnsi="Times" w:cs="Arial"/>
                    <w:bCs/>
                  </w:rPr>
                </w:rPrChange>
              </w:rPr>
              <w:pPrChange w:id="4122" w:author="Robert Pasternak" w:date="2021-06-08T09:42:00Z">
                <w:pPr>
                  <w:pStyle w:val="Tekstpodstawowy"/>
                </w:pPr>
              </w:pPrChange>
            </w:pPr>
            <w:ins w:id="4123" w:author="Robert Pasternak" w:date="2021-05-11T11:07:00Z">
              <w:r w:rsidRPr="008416E6">
                <w:rPr>
                  <w:bCs/>
                  <w:sz w:val="16"/>
                  <w:szCs w:val="16"/>
                  <w:rPrChange w:id="4124" w:author="Robert Pasternak" w:date="2021-09-07T12:47:00Z">
                    <w:rPr>
                      <w:rFonts w:ascii="Times" w:hAnsi="Times" w:cs="Arial"/>
                      <w:bCs/>
                      <w:color w:val="0000FF"/>
                      <w:u w:val="single"/>
                    </w:rPr>
                  </w:rPrChange>
                </w:rPr>
                <w:t>16 01 03</w:t>
              </w:r>
            </w:ins>
            <w:del w:id="4125" w:author="Robert Pasternak" w:date="2021-05-11T11:07:00Z">
              <w:r w:rsidRPr="008416E6">
                <w:rPr>
                  <w:bCs/>
                  <w:sz w:val="16"/>
                  <w:szCs w:val="16"/>
                  <w:rPrChange w:id="4126" w:author="Robert Pasternak" w:date="2021-09-07T12:47:00Z">
                    <w:rPr>
                      <w:rFonts w:ascii="Times" w:hAnsi="Times" w:cs="Arial"/>
                      <w:bCs/>
                      <w:color w:val="0000FF"/>
                      <w:u w:val="single"/>
                    </w:rPr>
                  </w:rPrChange>
                </w:rPr>
                <w:delText>20 03 01</w:delText>
              </w:r>
            </w:del>
          </w:p>
        </w:tc>
      </w:tr>
    </w:tbl>
    <w:p w14:paraId="63F3DE86" w14:textId="77777777" w:rsidR="00361B44" w:rsidRPr="008416E6" w:rsidDel="00823ED1" w:rsidRDefault="00361B44">
      <w:pPr>
        <w:tabs>
          <w:tab w:val="left" w:pos="5580"/>
        </w:tabs>
        <w:autoSpaceDE w:val="0"/>
        <w:autoSpaceDN w:val="0"/>
        <w:spacing w:line="312" w:lineRule="auto"/>
        <w:rPr>
          <w:del w:id="4127" w:author="Robert Pasternak" w:date="2021-07-28T10:40:00Z"/>
          <w:lang w:eastAsia="en-US"/>
          <w:rPrChange w:id="4128" w:author="Robert Pasternak" w:date="2021-09-07T12:47:00Z">
            <w:rPr>
              <w:del w:id="4129" w:author="Robert Pasternak" w:date="2021-07-28T10:40:00Z"/>
              <w:rFonts w:ascii="Times" w:hAnsi="Times" w:cs="Arial"/>
              <w:lang w:eastAsia="en-US"/>
            </w:rPr>
          </w:rPrChange>
        </w:rPr>
        <w:pPrChange w:id="4130" w:author="Robert Pasternak" w:date="2021-05-13T11:34:00Z">
          <w:pPr>
            <w:tabs>
              <w:tab w:val="left" w:pos="5580"/>
            </w:tabs>
            <w:autoSpaceDE w:val="0"/>
            <w:autoSpaceDN w:val="0"/>
            <w:spacing w:line="360" w:lineRule="auto"/>
          </w:pPr>
        </w:pPrChange>
      </w:pPr>
    </w:p>
    <w:p w14:paraId="1DAC9D23" w14:textId="77777777" w:rsidR="00361B44" w:rsidRPr="008416E6" w:rsidRDefault="00E11DE4">
      <w:pPr>
        <w:pStyle w:val="Akapitzlist"/>
        <w:numPr>
          <w:ilvl w:val="0"/>
          <w:numId w:val="21"/>
        </w:numPr>
        <w:tabs>
          <w:tab w:val="left" w:pos="5580"/>
        </w:tabs>
        <w:autoSpaceDE w:val="0"/>
        <w:autoSpaceDN w:val="0"/>
        <w:spacing w:line="312" w:lineRule="auto"/>
        <w:rPr>
          <w:lang w:eastAsia="en-US"/>
          <w:rPrChange w:id="4131" w:author="Robert Pasternak" w:date="2021-09-07T12:47:00Z">
            <w:rPr>
              <w:rFonts w:ascii="Times" w:hAnsi="Times" w:cs="Arial"/>
              <w:lang w:eastAsia="en-US"/>
            </w:rPr>
          </w:rPrChange>
        </w:rPr>
        <w:pPrChange w:id="4132" w:author="Robert Pasternak" w:date="2021-05-13T11:34:00Z">
          <w:pPr>
            <w:pStyle w:val="Akapitzlist"/>
            <w:numPr>
              <w:numId w:val="21"/>
            </w:numPr>
            <w:tabs>
              <w:tab w:val="left" w:pos="5580"/>
            </w:tabs>
            <w:autoSpaceDE w:val="0"/>
            <w:autoSpaceDN w:val="0"/>
            <w:spacing w:line="360" w:lineRule="auto"/>
            <w:ind w:hanging="360"/>
          </w:pPr>
        </w:pPrChange>
      </w:pPr>
      <w:r w:rsidRPr="008416E6">
        <w:rPr>
          <w:lang w:eastAsia="en-US"/>
          <w:rPrChange w:id="4133" w:author="Robert Pasternak" w:date="2021-09-07T12:47:00Z">
            <w:rPr>
              <w:rFonts w:ascii="Times" w:hAnsi="Times" w:cs="Arial"/>
              <w:color w:val="0000FF"/>
              <w:u w:val="single"/>
              <w:lang w:eastAsia="en-US"/>
            </w:rPr>
          </w:rPrChange>
        </w:rPr>
        <w:t>Wykonawca ma obowiązek:</w:t>
      </w:r>
    </w:p>
    <w:p w14:paraId="0215151F" w14:textId="77777777" w:rsidR="00361B44" w:rsidRPr="008416E6" w:rsidRDefault="00E11DE4">
      <w:pPr>
        <w:pStyle w:val="Akapitzlist"/>
        <w:numPr>
          <w:ilvl w:val="0"/>
          <w:numId w:val="3"/>
        </w:numPr>
        <w:tabs>
          <w:tab w:val="left" w:pos="5580"/>
        </w:tabs>
        <w:autoSpaceDE w:val="0"/>
        <w:autoSpaceDN w:val="0"/>
        <w:spacing w:line="312" w:lineRule="auto"/>
        <w:rPr>
          <w:del w:id="4134" w:author="Robert Pasternak" w:date="2021-07-01T13:50:00Z"/>
          <w:lang w:eastAsia="en-US"/>
          <w:rPrChange w:id="4135" w:author="Robert Pasternak" w:date="2021-09-07T12:47:00Z">
            <w:rPr>
              <w:del w:id="4136" w:author="Robert Pasternak" w:date="2021-07-01T13:50:00Z"/>
              <w:rFonts w:ascii="Times" w:hAnsi="Times" w:cs="Arial"/>
              <w:lang w:eastAsia="en-US"/>
            </w:rPr>
          </w:rPrChange>
        </w:rPr>
        <w:pPrChange w:id="4137" w:author="Robert Pasternak" w:date="2021-05-13T11:34:00Z">
          <w:pPr>
            <w:pStyle w:val="Akapitzlist"/>
            <w:numPr>
              <w:numId w:val="3"/>
            </w:numPr>
            <w:tabs>
              <w:tab w:val="left" w:pos="5580"/>
            </w:tabs>
            <w:autoSpaceDE w:val="0"/>
            <w:autoSpaceDN w:val="0"/>
            <w:spacing w:line="360" w:lineRule="auto"/>
            <w:ind w:hanging="360"/>
          </w:pPr>
        </w:pPrChange>
      </w:pPr>
      <w:r w:rsidRPr="008416E6">
        <w:rPr>
          <w:lang w:eastAsia="en-US"/>
          <w:rPrChange w:id="4138" w:author="Robert Pasternak" w:date="2021-09-07T12:47:00Z">
            <w:rPr>
              <w:rFonts w:ascii="Times" w:hAnsi="Times" w:cs="Arial"/>
              <w:color w:val="0000FF"/>
              <w:u w:val="single"/>
              <w:lang w:eastAsia="en-US"/>
            </w:rPr>
          </w:rPrChange>
        </w:rPr>
        <w:t>odebrania wszystkich odpadów wielkogabarytowych</w:t>
      </w:r>
      <w:ins w:id="4139" w:author="Robert Pasternak" w:date="2021-07-01T13:50:00Z">
        <w:r w:rsidRPr="008416E6">
          <w:rPr>
            <w:vertAlign w:val="superscript"/>
            <w:lang w:eastAsia="en-US"/>
            <w:rPrChange w:id="4140" w:author="Robert Pasternak" w:date="2021-09-07T12:47:00Z">
              <w:rPr>
                <w:color w:val="0000FF"/>
                <w:u w:val="single"/>
                <w:lang w:eastAsia="en-US"/>
              </w:rPr>
            </w:rPrChange>
          </w:rPr>
          <w:t>3</w:t>
        </w:r>
      </w:ins>
      <w:del w:id="4141" w:author="Robert Pasternak" w:date="2021-07-01T13:50:00Z">
        <w:r w:rsidRPr="008416E6">
          <w:rPr>
            <w:lang w:eastAsia="en-US"/>
            <w:rPrChange w:id="4142" w:author="Robert Pasternak" w:date="2021-09-07T12:47:00Z">
              <w:rPr>
                <w:rFonts w:ascii="Times" w:hAnsi="Times" w:cs="Arial"/>
                <w:color w:val="0000FF"/>
                <w:u w:val="single"/>
                <w:lang w:eastAsia="en-US"/>
              </w:rPr>
            </w:rPrChange>
          </w:rPr>
          <w:delText>**</w:delText>
        </w:r>
      </w:del>
      <w:r w:rsidRPr="008416E6">
        <w:rPr>
          <w:lang w:eastAsia="en-US"/>
          <w:rPrChange w:id="4143" w:author="Robert Pasternak" w:date="2021-09-07T12:47:00Z">
            <w:rPr>
              <w:rFonts w:ascii="Times" w:hAnsi="Times" w:cs="Arial"/>
              <w:color w:val="0000FF"/>
              <w:u w:val="single"/>
              <w:lang w:eastAsia="en-US"/>
            </w:rPr>
          </w:rPrChange>
        </w:rPr>
        <w:t xml:space="preserve"> oraz zużytego sprzętu elektrycznego i elektronicznego, które zostaną wystawione </w:t>
      </w:r>
      <w:del w:id="4144" w:author="Robert Pasternak" w:date="2021-07-12T09:50:00Z">
        <w:r w:rsidRPr="008416E6" w:rsidDel="00E53D8E">
          <w:rPr>
            <w:lang w:eastAsia="en-US"/>
            <w:rPrChange w:id="4145" w:author="Robert Pasternak" w:date="2021-09-07T12:47:00Z">
              <w:rPr>
                <w:rFonts w:ascii="Times" w:hAnsi="Times" w:cs="Arial"/>
                <w:color w:val="0000FF"/>
                <w:u w:val="single"/>
                <w:lang w:eastAsia="en-US"/>
              </w:rPr>
            </w:rPrChange>
          </w:rPr>
          <w:delText xml:space="preserve">przez mieszkańców </w:delText>
        </w:r>
      </w:del>
      <w:r w:rsidRPr="008416E6">
        <w:rPr>
          <w:lang w:eastAsia="en-US"/>
          <w:rPrChange w:id="4146" w:author="Robert Pasternak" w:date="2021-09-07T12:47:00Z">
            <w:rPr>
              <w:rFonts w:ascii="Times" w:hAnsi="Times" w:cs="Arial"/>
              <w:color w:val="0000FF"/>
              <w:u w:val="single"/>
              <w:lang w:eastAsia="en-US"/>
            </w:rPr>
          </w:rPrChange>
        </w:rPr>
        <w:t xml:space="preserve">przed </w:t>
      </w:r>
      <w:del w:id="4147" w:author="Robert Pasternak" w:date="2021-07-12T09:50:00Z">
        <w:r w:rsidRPr="008416E6" w:rsidDel="00E53D8E">
          <w:rPr>
            <w:lang w:eastAsia="en-US"/>
            <w:rPrChange w:id="4148" w:author="Robert Pasternak" w:date="2021-09-07T12:47:00Z">
              <w:rPr>
                <w:rFonts w:ascii="Times" w:hAnsi="Times" w:cs="Arial"/>
                <w:color w:val="0000FF"/>
                <w:u w:val="single"/>
                <w:lang w:eastAsia="en-US"/>
              </w:rPr>
            </w:rPrChange>
          </w:rPr>
          <w:delText xml:space="preserve">posesję </w:delText>
        </w:r>
      </w:del>
      <w:ins w:id="4149" w:author="Robert Pasternak" w:date="2021-07-12T09:50:00Z">
        <w:r w:rsidR="00E53D8E" w:rsidRPr="008416E6">
          <w:rPr>
            <w:lang w:eastAsia="en-US"/>
          </w:rPr>
          <w:t>nieruchomość jednorodzinn</w:t>
        </w:r>
      </w:ins>
      <w:ins w:id="4150" w:author="Robert Pasternak" w:date="2021-07-12T09:51:00Z">
        <w:r w:rsidR="00E53D8E" w:rsidRPr="008416E6">
          <w:rPr>
            <w:lang w:eastAsia="en-US"/>
          </w:rPr>
          <w:t>ą</w:t>
        </w:r>
      </w:ins>
      <w:ins w:id="4151" w:author="Robert Pasternak" w:date="2021-07-12T09:50:00Z">
        <w:r w:rsidR="00E53D8E" w:rsidRPr="008416E6">
          <w:rPr>
            <w:lang w:eastAsia="en-US"/>
            <w:rPrChange w:id="4152" w:author="Robert Pasternak" w:date="2021-09-07T12:47:00Z">
              <w:rPr>
                <w:rFonts w:ascii="Times" w:hAnsi="Times" w:cs="Arial"/>
                <w:color w:val="0000FF"/>
                <w:u w:val="single"/>
                <w:lang w:eastAsia="en-US"/>
              </w:rPr>
            </w:rPrChange>
          </w:rPr>
          <w:t xml:space="preserve"> </w:t>
        </w:r>
      </w:ins>
      <w:r w:rsidRPr="008416E6">
        <w:rPr>
          <w:lang w:eastAsia="en-US"/>
          <w:rPrChange w:id="4153" w:author="Robert Pasternak" w:date="2021-09-07T12:47:00Z">
            <w:rPr>
              <w:rFonts w:ascii="Times" w:hAnsi="Times" w:cs="Arial"/>
              <w:color w:val="0000FF"/>
              <w:u w:val="single"/>
              <w:lang w:eastAsia="en-US"/>
            </w:rPr>
          </w:rPrChange>
        </w:rPr>
        <w:t xml:space="preserve">lub </w:t>
      </w:r>
      <w:ins w:id="4154" w:author="Robert Pasternak" w:date="2021-07-12T09:51:00Z">
        <w:r w:rsidR="00E53D8E" w:rsidRPr="008416E6">
          <w:rPr>
            <w:lang w:eastAsia="en-US"/>
          </w:rPr>
          <w:t xml:space="preserve">znajdują się </w:t>
        </w:r>
      </w:ins>
      <w:r w:rsidRPr="008416E6">
        <w:rPr>
          <w:lang w:eastAsia="en-US"/>
          <w:rPrChange w:id="4155" w:author="Robert Pasternak" w:date="2021-09-07T12:47:00Z">
            <w:rPr>
              <w:rFonts w:ascii="Times" w:hAnsi="Times" w:cs="Arial"/>
              <w:color w:val="0000FF"/>
              <w:u w:val="single"/>
              <w:lang w:eastAsia="en-US"/>
            </w:rPr>
          </w:rPrChange>
        </w:rPr>
        <w:t>w wyznaczonych miejscach gromadzenia odpadów</w:t>
      </w:r>
      <w:ins w:id="4156" w:author="Robert Pasternak" w:date="2021-07-12T09:51:00Z">
        <w:r w:rsidR="00E53D8E" w:rsidRPr="008416E6">
          <w:rPr>
            <w:lang w:eastAsia="en-US"/>
          </w:rPr>
          <w:t xml:space="preserve"> </w:t>
        </w:r>
      </w:ins>
      <w:ins w:id="4157" w:author="Robert Pasternak" w:date="2021-07-12T09:55:00Z">
        <w:r w:rsidR="00E53D8E" w:rsidRPr="008416E6">
          <w:rPr>
            <w:lang w:eastAsia="en-US"/>
          </w:rPr>
          <w:br/>
        </w:r>
      </w:ins>
      <w:ins w:id="4158" w:author="Robert Pasternak" w:date="2021-07-12T09:51:00Z">
        <w:r w:rsidR="00E53D8E" w:rsidRPr="008416E6">
          <w:rPr>
            <w:lang w:eastAsia="en-US"/>
          </w:rPr>
          <w:t>w zabudowie</w:t>
        </w:r>
      </w:ins>
      <w:ins w:id="4159" w:author="Robert Pasternak" w:date="2021-07-12T09:55:00Z">
        <w:r w:rsidR="00E53D8E" w:rsidRPr="008416E6">
          <w:rPr>
            <w:lang w:eastAsia="en-US"/>
          </w:rPr>
          <w:t xml:space="preserve"> wielorodzinnej</w:t>
        </w:r>
      </w:ins>
      <w:r w:rsidRPr="008416E6">
        <w:rPr>
          <w:lang w:eastAsia="en-US"/>
          <w:rPrChange w:id="4160" w:author="Robert Pasternak" w:date="2021-09-07T12:47:00Z">
            <w:rPr>
              <w:rFonts w:ascii="Times" w:hAnsi="Times" w:cs="Arial"/>
              <w:color w:val="0000FF"/>
              <w:u w:val="single"/>
              <w:lang w:eastAsia="en-US"/>
            </w:rPr>
          </w:rPrChange>
        </w:rPr>
        <w:t xml:space="preserve">, zgodnie </w:t>
      </w:r>
      <w:del w:id="4161" w:author="Robert Pasternak" w:date="2021-07-12T09:55:00Z">
        <w:r w:rsidRPr="008416E6" w:rsidDel="00E53D8E">
          <w:rPr>
            <w:lang w:eastAsia="en-US"/>
            <w:rPrChange w:id="4162" w:author="Robert Pasternak" w:date="2021-09-07T12:47:00Z">
              <w:rPr>
                <w:rFonts w:ascii="Times" w:hAnsi="Times" w:cs="Arial"/>
                <w:color w:val="0000FF"/>
                <w:u w:val="single"/>
                <w:lang w:eastAsia="en-US"/>
              </w:rPr>
            </w:rPrChange>
          </w:rPr>
          <w:br/>
        </w:r>
      </w:del>
      <w:r w:rsidRPr="008416E6">
        <w:rPr>
          <w:lang w:eastAsia="en-US"/>
          <w:rPrChange w:id="4163" w:author="Robert Pasternak" w:date="2021-09-07T12:47:00Z">
            <w:rPr>
              <w:rFonts w:ascii="Times" w:hAnsi="Times" w:cs="Arial"/>
              <w:color w:val="0000FF"/>
              <w:u w:val="single"/>
              <w:lang w:eastAsia="en-US"/>
            </w:rPr>
          </w:rPrChange>
        </w:rPr>
        <w:t>z harmonogramem odbioru odpadów</w:t>
      </w:r>
      <w:ins w:id="4164" w:author="Robert Pasternak" w:date="2021-07-12T09:55:00Z">
        <w:r w:rsidR="00E53D8E" w:rsidRPr="008416E6">
          <w:rPr>
            <w:lang w:eastAsia="en-US"/>
          </w:rPr>
          <w:t xml:space="preserve"> </w:t>
        </w:r>
      </w:ins>
      <w:del w:id="4165" w:author="Robert Pasternak" w:date="2021-07-12T09:55:00Z">
        <w:r w:rsidRPr="008416E6" w:rsidDel="00E53D8E">
          <w:rPr>
            <w:lang w:eastAsia="en-US"/>
            <w:rPrChange w:id="4166" w:author="Robert Pasternak" w:date="2021-09-07T12:47:00Z">
              <w:rPr>
                <w:rFonts w:ascii="Times" w:hAnsi="Times" w:cs="Arial"/>
                <w:color w:val="0000FF"/>
                <w:u w:val="single"/>
                <w:lang w:eastAsia="en-US"/>
              </w:rPr>
            </w:rPrChange>
          </w:rPr>
          <w:delText xml:space="preserve"> </w:delText>
        </w:r>
      </w:del>
      <w:r w:rsidRPr="008416E6">
        <w:rPr>
          <w:lang w:eastAsia="en-US"/>
          <w:rPrChange w:id="4167" w:author="Robert Pasternak" w:date="2021-09-07T12:47:00Z">
            <w:rPr>
              <w:rFonts w:ascii="Times" w:hAnsi="Times" w:cs="Arial"/>
              <w:color w:val="0000FF"/>
              <w:u w:val="single"/>
              <w:lang w:eastAsia="en-US"/>
            </w:rPr>
          </w:rPrChange>
        </w:rPr>
        <w:t>komunalnych,</w:t>
      </w:r>
    </w:p>
    <w:p w14:paraId="7DD7EBB9" w14:textId="77777777" w:rsidR="00361B44" w:rsidRPr="008416E6" w:rsidRDefault="00E11DE4">
      <w:pPr>
        <w:pStyle w:val="Akapitzlist"/>
        <w:numPr>
          <w:ilvl w:val="0"/>
          <w:numId w:val="3"/>
        </w:numPr>
        <w:tabs>
          <w:tab w:val="left" w:pos="5580"/>
        </w:tabs>
        <w:autoSpaceDE w:val="0"/>
        <w:autoSpaceDN w:val="0"/>
        <w:spacing w:line="312" w:lineRule="auto"/>
        <w:rPr>
          <w:sz w:val="18"/>
          <w:szCs w:val="18"/>
          <w:lang w:eastAsia="en-US"/>
          <w:rPrChange w:id="4168" w:author="Robert Pasternak" w:date="2021-09-07T12:47:00Z">
            <w:rPr>
              <w:rFonts w:ascii="Times" w:hAnsi="Times" w:cs="Arial"/>
              <w:lang w:eastAsia="en-US"/>
            </w:rPr>
          </w:rPrChange>
        </w:rPr>
        <w:pPrChange w:id="4169" w:author="Robert Pasternak" w:date="2021-07-01T13:50:00Z">
          <w:pPr>
            <w:pStyle w:val="Akapitzlist"/>
            <w:tabs>
              <w:tab w:val="left" w:pos="5580"/>
            </w:tabs>
            <w:autoSpaceDE w:val="0"/>
            <w:autoSpaceDN w:val="0"/>
            <w:spacing w:line="360" w:lineRule="auto"/>
          </w:pPr>
        </w:pPrChange>
      </w:pPr>
      <w:del w:id="4170" w:author="Robert Pasternak" w:date="2021-07-01T13:50:00Z">
        <w:r w:rsidRPr="008416E6">
          <w:rPr>
            <w:sz w:val="18"/>
            <w:szCs w:val="18"/>
            <w:lang w:eastAsia="en-US"/>
            <w:rPrChange w:id="4171" w:author="Robert Pasternak" w:date="2021-09-07T12:47:00Z">
              <w:rPr>
                <w:rFonts w:ascii="Times" w:hAnsi="Times" w:cs="Arial"/>
                <w:color w:val="0000FF"/>
                <w:u w:val="single"/>
                <w:lang w:eastAsia="en-US"/>
              </w:rPr>
            </w:rPrChange>
          </w:rPr>
          <w:delText>**</w:delText>
        </w:r>
        <w:r w:rsidRPr="008416E6">
          <w:rPr>
            <w:bCs/>
            <w:sz w:val="18"/>
            <w:szCs w:val="18"/>
            <w:lang w:eastAsia="en-US"/>
            <w:rPrChange w:id="4172" w:author="Robert Pasternak" w:date="2021-09-07T12:47:00Z">
              <w:rPr>
                <w:rFonts w:ascii="Times" w:hAnsi="Times" w:cs="Verdana,Bold"/>
                <w:bCs/>
                <w:color w:val="0000FF"/>
                <w:sz w:val="20"/>
                <w:szCs w:val="20"/>
                <w:u w:val="single"/>
                <w:lang w:eastAsia="en-US"/>
              </w:rPr>
            </w:rPrChange>
          </w:rPr>
          <w:delText xml:space="preserve"> wraz z odpadami, o których mowa w Rozdziale II pkt. 3 ppkt. 2 lit. </w:delText>
        </w:r>
      </w:del>
      <w:del w:id="4173" w:author="Robert Pasternak" w:date="2021-06-08T09:44:00Z">
        <w:r w:rsidRPr="008416E6">
          <w:rPr>
            <w:bCs/>
            <w:sz w:val="18"/>
            <w:szCs w:val="18"/>
            <w:lang w:eastAsia="en-US"/>
            <w:rPrChange w:id="4174" w:author="Robert Pasternak" w:date="2021-09-07T12:47:00Z">
              <w:rPr>
                <w:rFonts w:ascii="Times" w:hAnsi="Times" w:cs="Verdana,Bold"/>
                <w:bCs/>
                <w:color w:val="0000FF"/>
                <w:sz w:val="20"/>
                <w:szCs w:val="20"/>
                <w:u w:val="single"/>
                <w:lang w:eastAsia="en-US"/>
              </w:rPr>
            </w:rPrChange>
          </w:rPr>
          <w:delText>e</w:delText>
        </w:r>
      </w:del>
      <w:del w:id="4175" w:author="Robert Pasternak" w:date="2021-07-01T13:50:00Z">
        <w:r w:rsidRPr="008416E6">
          <w:rPr>
            <w:bCs/>
            <w:sz w:val="18"/>
            <w:szCs w:val="18"/>
            <w:lang w:eastAsia="en-US"/>
            <w:rPrChange w:id="4176" w:author="Robert Pasternak" w:date="2021-09-07T12:47:00Z">
              <w:rPr>
                <w:rFonts w:ascii="Times" w:hAnsi="Times" w:cs="Verdana,Bold"/>
                <w:bCs/>
                <w:color w:val="0000FF"/>
                <w:sz w:val="20"/>
                <w:szCs w:val="20"/>
                <w:u w:val="single"/>
                <w:lang w:eastAsia="en-US"/>
              </w:rPr>
            </w:rPrChange>
          </w:rPr>
          <w:delText xml:space="preserve">OPZ. </w:delText>
        </w:r>
      </w:del>
    </w:p>
    <w:p w14:paraId="5F7B1184" w14:textId="55BD08F0" w:rsidR="00C57E2C" w:rsidRPr="008416E6" w:rsidRDefault="00E11DE4">
      <w:pPr>
        <w:pStyle w:val="Akapitzlist"/>
        <w:numPr>
          <w:ilvl w:val="0"/>
          <w:numId w:val="3"/>
        </w:numPr>
        <w:autoSpaceDE w:val="0"/>
        <w:autoSpaceDN w:val="0"/>
        <w:spacing w:line="312" w:lineRule="auto"/>
        <w:rPr>
          <w:lang w:eastAsia="en-US"/>
          <w:rPrChange w:id="4177" w:author="Robert Pasternak" w:date="2021-09-07T12:47:00Z">
            <w:rPr>
              <w:rFonts w:ascii="Times" w:hAnsi="Times" w:cs="Arial"/>
              <w:lang w:eastAsia="en-US"/>
            </w:rPr>
          </w:rPrChange>
        </w:rPr>
        <w:pPrChange w:id="4178" w:author="Robert Pasternak" w:date="2021-07-12T10:21:00Z">
          <w:pPr>
            <w:pStyle w:val="Akapitzlist"/>
            <w:numPr>
              <w:numId w:val="3"/>
            </w:numPr>
            <w:autoSpaceDE w:val="0"/>
            <w:autoSpaceDN w:val="0"/>
            <w:spacing w:line="360" w:lineRule="auto"/>
            <w:ind w:hanging="360"/>
          </w:pPr>
        </w:pPrChange>
      </w:pPr>
      <w:r w:rsidRPr="008416E6">
        <w:rPr>
          <w:lang w:eastAsia="en-US"/>
          <w:rPrChange w:id="4179" w:author="Robert Pasternak" w:date="2021-09-07T12:47:00Z">
            <w:rPr>
              <w:rFonts w:ascii="Times" w:hAnsi="Times" w:cs="Arial"/>
              <w:color w:val="0000FF"/>
              <w:u w:val="single"/>
              <w:lang w:eastAsia="en-US"/>
            </w:rPr>
          </w:rPrChange>
        </w:rPr>
        <w:t xml:space="preserve">transportu ww. odpadów w sposób wykluczający mieszanie się odebranych odpadów </w:t>
      </w:r>
      <w:r w:rsidRPr="008416E6">
        <w:rPr>
          <w:lang w:eastAsia="en-US"/>
          <w:rPrChange w:id="4180" w:author="Robert Pasternak" w:date="2021-09-07T12:47:00Z">
            <w:rPr>
              <w:rFonts w:ascii="Times" w:hAnsi="Times" w:cs="Arial"/>
              <w:color w:val="0000FF"/>
              <w:u w:val="single"/>
              <w:lang w:eastAsia="en-US"/>
            </w:rPr>
          </w:rPrChange>
        </w:rPr>
        <w:br/>
        <w:t>z innymi rodzajami odpadów,</w:t>
      </w:r>
      <w:ins w:id="4181" w:author="Robert Pasternak" w:date="2021-06-18T12:58:00Z">
        <w:r w:rsidR="005D1BDC" w:rsidRPr="008416E6">
          <w:rPr>
            <w:lang w:eastAsia="en-US"/>
          </w:rPr>
          <w:t xml:space="preserve"> w przypadku stwierdzenia, że Wykonawca </w:t>
        </w:r>
      </w:ins>
      <w:ins w:id="4182" w:author="Robert Pasternak" w:date="2021-06-18T12:59:00Z">
        <w:r w:rsidR="005D1BDC" w:rsidRPr="008416E6">
          <w:rPr>
            <w:lang w:eastAsia="en-US"/>
          </w:rPr>
          <w:t xml:space="preserve">nie </w:t>
        </w:r>
      </w:ins>
      <w:ins w:id="4183" w:author="Robert Pasternak" w:date="2021-06-18T12:58:00Z">
        <w:r w:rsidR="005D1BDC" w:rsidRPr="008416E6">
          <w:rPr>
            <w:lang w:eastAsia="en-US"/>
          </w:rPr>
          <w:t xml:space="preserve">transportuje </w:t>
        </w:r>
      </w:ins>
      <w:ins w:id="4184" w:author="Robert Pasternak" w:date="2021-06-18T13:00:00Z">
        <w:r w:rsidR="00D77D7A" w:rsidRPr="008416E6">
          <w:rPr>
            <w:lang w:eastAsia="en-US"/>
          </w:rPr>
          <w:t xml:space="preserve">odpadów </w:t>
        </w:r>
      </w:ins>
      <w:ins w:id="4185" w:author="Robert Pasternak" w:date="2021-06-18T12:58:00Z">
        <w:r w:rsidR="005D1BDC" w:rsidRPr="008416E6">
          <w:rPr>
            <w:lang w:eastAsia="en-US"/>
          </w:rPr>
          <w:t>w sposób</w:t>
        </w:r>
      </w:ins>
      <w:ins w:id="4186" w:author="Robert Pasternak" w:date="2021-06-18T12:59:00Z">
        <w:r w:rsidR="005D1BDC" w:rsidRPr="008416E6">
          <w:rPr>
            <w:lang w:eastAsia="en-US"/>
          </w:rPr>
          <w:t xml:space="preserve"> wykluczający </w:t>
        </w:r>
        <w:del w:id="4187" w:author="Piotr Szumlak" w:date="2021-07-08T10:27:00Z">
          <w:r w:rsidR="005D1BDC" w:rsidRPr="008416E6" w:rsidDel="00596755">
            <w:rPr>
              <w:lang w:eastAsia="en-US"/>
            </w:rPr>
            <w:delText xml:space="preserve">mieszanie </w:delText>
          </w:r>
        </w:del>
      </w:ins>
      <w:ins w:id="4188" w:author="Robert Pasternak" w:date="2021-06-18T13:00:00Z">
        <w:r w:rsidR="00D77D7A" w:rsidRPr="008416E6">
          <w:rPr>
            <w:lang w:eastAsia="en-US"/>
          </w:rPr>
          <w:t xml:space="preserve">ich mieszanie, Zamawiający przewiduje sankcje w postaci kar określonych w </w:t>
        </w:r>
      </w:ins>
      <w:ins w:id="4189" w:author="Robert Pasternak" w:date="2021-06-18T13:01:00Z">
        <w:r w:rsidR="00D77D7A" w:rsidRPr="008416E6">
          <w:rPr>
            <w:lang w:eastAsia="en-US"/>
          </w:rPr>
          <w:t xml:space="preserve">Umowie (dotyczy sytuacji, w której Wykonawca </w:t>
        </w:r>
      </w:ins>
      <w:ins w:id="4190" w:author="Robert Pasternak" w:date="2021-06-18T13:02:00Z">
        <w:r w:rsidR="00D77D7A" w:rsidRPr="008416E6">
          <w:rPr>
            <w:lang w:eastAsia="en-US"/>
          </w:rPr>
          <w:t xml:space="preserve">odbiera lub </w:t>
        </w:r>
      </w:ins>
      <w:ins w:id="4191" w:author="Robert Pasternak" w:date="2021-06-18T13:01:00Z">
        <w:r w:rsidR="00D77D7A" w:rsidRPr="008416E6">
          <w:rPr>
            <w:lang w:eastAsia="en-US"/>
          </w:rPr>
          <w:t>transportuje odpady różnych frakcji</w:t>
        </w:r>
      </w:ins>
      <w:ins w:id="4192" w:author="Robert Pasternak" w:date="2021-06-18T13:02:00Z">
        <w:r w:rsidR="00D77D7A" w:rsidRPr="008416E6">
          <w:rPr>
            <w:lang w:eastAsia="en-US"/>
          </w:rPr>
          <w:t xml:space="preserve"> jednym pojazdem nie wyposażonym </w:t>
        </w:r>
      </w:ins>
      <w:ins w:id="4193" w:author="Robert Pasternak" w:date="2021-07-12T09:55:00Z">
        <w:r w:rsidR="008D5554" w:rsidRPr="008416E6">
          <w:rPr>
            <w:lang w:eastAsia="en-US"/>
          </w:rPr>
          <w:br/>
        </w:r>
      </w:ins>
      <w:ins w:id="4194" w:author="Robert Pasternak" w:date="2021-06-18T13:02:00Z">
        <w:r w:rsidR="00D77D7A" w:rsidRPr="008416E6">
          <w:rPr>
            <w:lang w:eastAsia="en-US"/>
          </w:rPr>
          <w:t>w osobne komory, przegrody, prz</w:t>
        </w:r>
        <w:del w:id="4195" w:author="Grzegorz" w:date="2021-09-07T10:36:00Z">
          <w:r w:rsidR="00D77D7A" w:rsidRPr="008416E6" w:rsidDel="009C11E7">
            <w:rPr>
              <w:lang w:eastAsia="en-US"/>
            </w:rPr>
            <w:delText>est</w:delText>
          </w:r>
        </w:del>
      </w:ins>
      <w:ins w:id="4196" w:author="Robert Pasternak" w:date="2021-09-07T12:21:00Z">
        <w:r w:rsidR="002F4497" w:rsidRPr="008416E6">
          <w:rPr>
            <w:lang w:eastAsia="en-US"/>
          </w:rPr>
          <w:t>estrzenie</w:t>
        </w:r>
      </w:ins>
      <w:ins w:id="4197" w:author="Grzegorz" w:date="2021-09-07T10:36:00Z">
        <w:del w:id="4198" w:author="Robert Pasternak" w:date="2021-09-07T12:21:00Z">
          <w:r w:rsidR="009C11E7" w:rsidRPr="008416E6" w:rsidDel="002F4497">
            <w:rPr>
              <w:lang w:eastAsia="en-US"/>
            </w:rPr>
            <w:delText>np.</w:delText>
          </w:r>
        </w:del>
      </w:ins>
      <w:ins w:id="4199" w:author="Robert Pasternak" w:date="2021-06-18T13:02:00Z">
        <w:r w:rsidR="00D77D7A" w:rsidRPr="008416E6">
          <w:rPr>
            <w:lang w:eastAsia="en-US"/>
          </w:rPr>
          <w:t xml:space="preserve"> ładunkowe itp.),</w:t>
        </w:r>
      </w:ins>
    </w:p>
    <w:p w14:paraId="0F5BE8B8" w14:textId="77777777" w:rsidR="00361B44" w:rsidRPr="008416E6" w:rsidRDefault="00E11DE4">
      <w:pPr>
        <w:pStyle w:val="Akapitzlist"/>
        <w:numPr>
          <w:ilvl w:val="0"/>
          <w:numId w:val="3"/>
        </w:numPr>
        <w:autoSpaceDE w:val="0"/>
        <w:autoSpaceDN w:val="0"/>
        <w:spacing w:line="312" w:lineRule="auto"/>
        <w:rPr>
          <w:ins w:id="4200" w:author="Robert Pasternak" w:date="2021-07-01T13:51:00Z"/>
          <w:lang w:eastAsia="en-US"/>
        </w:rPr>
        <w:pPrChange w:id="4201" w:author="Robert Pasternak" w:date="2021-07-01T13:51:00Z">
          <w:pPr>
            <w:pStyle w:val="Akapitzlist"/>
            <w:numPr>
              <w:numId w:val="3"/>
            </w:numPr>
            <w:autoSpaceDE w:val="0"/>
            <w:autoSpaceDN w:val="0"/>
            <w:spacing w:line="360" w:lineRule="auto"/>
            <w:ind w:hanging="360"/>
          </w:pPr>
        </w:pPrChange>
      </w:pPr>
      <w:r w:rsidRPr="008416E6">
        <w:rPr>
          <w:lang w:eastAsia="en-US"/>
          <w:rPrChange w:id="4202" w:author="Robert Pasternak" w:date="2021-09-07T12:47:00Z">
            <w:rPr>
              <w:rFonts w:ascii="Times" w:hAnsi="Times" w:cs="Arial"/>
              <w:color w:val="0000FF"/>
              <w:u w:val="single"/>
              <w:lang w:eastAsia="en-US"/>
            </w:rPr>
          </w:rPrChange>
        </w:rPr>
        <w:t>rozpoczęcia zbiórki odpadów wielkogabarytowych</w:t>
      </w:r>
      <w:ins w:id="4203" w:author="Robert Pasternak" w:date="2021-07-01T13:50:00Z">
        <w:r w:rsidRPr="008416E6">
          <w:rPr>
            <w:vertAlign w:val="superscript"/>
            <w:lang w:eastAsia="en-US"/>
            <w:rPrChange w:id="4204" w:author="Robert Pasternak" w:date="2021-09-07T12:47:00Z">
              <w:rPr>
                <w:color w:val="0000FF"/>
                <w:u w:val="single"/>
                <w:lang w:eastAsia="en-US"/>
              </w:rPr>
            </w:rPrChange>
          </w:rPr>
          <w:t>3</w:t>
        </w:r>
      </w:ins>
      <w:del w:id="4205" w:author="Robert Pasternak" w:date="2021-07-01T13:50:00Z">
        <w:r w:rsidRPr="008416E6">
          <w:rPr>
            <w:lang w:eastAsia="en-US"/>
            <w:rPrChange w:id="4206" w:author="Robert Pasternak" w:date="2021-09-07T12:47:00Z">
              <w:rPr>
                <w:rFonts w:ascii="Times" w:hAnsi="Times" w:cs="Arial"/>
                <w:color w:val="0000FF"/>
                <w:u w:val="single"/>
                <w:lang w:eastAsia="en-US"/>
              </w:rPr>
            </w:rPrChange>
          </w:rPr>
          <w:delText>**</w:delText>
        </w:r>
      </w:del>
      <w:r w:rsidRPr="008416E6">
        <w:rPr>
          <w:lang w:eastAsia="en-US"/>
          <w:rPrChange w:id="4207" w:author="Robert Pasternak" w:date="2021-09-07T12:47:00Z">
            <w:rPr>
              <w:rFonts w:ascii="Times" w:hAnsi="Times" w:cs="Arial"/>
              <w:color w:val="0000FF"/>
              <w:u w:val="single"/>
              <w:lang w:eastAsia="en-US"/>
            </w:rPr>
          </w:rPrChange>
        </w:rPr>
        <w:t xml:space="preserve"> oraz zużytego sprzętu elektrycznego i elektronicznego w pierwszej kolejności (przed innymi rodzajami odpadów odbieranych w danym dniu), aby zapobiec ich demontażowi i dodatkowemu zaśmiecaniu terenu,</w:t>
      </w:r>
    </w:p>
    <w:p w14:paraId="53FBA6AC" w14:textId="77777777" w:rsidR="00361B44" w:rsidRPr="008416E6" w:rsidRDefault="00361B44">
      <w:pPr>
        <w:pStyle w:val="Akapitzlist"/>
        <w:numPr>
          <w:ilvl w:val="0"/>
          <w:numId w:val="3"/>
        </w:numPr>
        <w:rPr>
          <w:del w:id="4208" w:author="Robert Pasternak" w:date="2021-07-01T13:50:00Z"/>
          <w:lang w:eastAsia="en-US"/>
        </w:rPr>
        <w:pPrChange w:id="4209" w:author="Robert Pasternak" w:date="2021-07-01T13:51:00Z">
          <w:pPr>
            <w:pStyle w:val="Akapitzlist"/>
            <w:numPr>
              <w:numId w:val="3"/>
            </w:numPr>
            <w:autoSpaceDE w:val="0"/>
            <w:autoSpaceDN w:val="0"/>
            <w:spacing w:line="360" w:lineRule="auto"/>
            <w:ind w:hanging="360"/>
          </w:pPr>
        </w:pPrChange>
      </w:pPr>
    </w:p>
    <w:p w14:paraId="7835E76D" w14:textId="77777777" w:rsidR="00361B44" w:rsidRPr="008416E6" w:rsidRDefault="00E11DE4">
      <w:pPr>
        <w:pStyle w:val="Akapitzlist"/>
        <w:numPr>
          <w:ilvl w:val="0"/>
          <w:numId w:val="3"/>
        </w:numPr>
        <w:rPr>
          <w:del w:id="4210" w:author="Robert Pasternak" w:date="2021-07-01T13:50:00Z"/>
          <w:lang w:eastAsia="en-US"/>
          <w:rPrChange w:id="4211" w:author="Robert Pasternak" w:date="2021-09-07T12:47:00Z">
            <w:rPr>
              <w:del w:id="4212" w:author="Robert Pasternak" w:date="2021-07-01T13:50:00Z"/>
              <w:rFonts w:ascii="Times" w:hAnsi="Times" w:cs="Arial"/>
              <w:lang w:eastAsia="en-US"/>
            </w:rPr>
          </w:rPrChange>
        </w:rPr>
        <w:pPrChange w:id="4213" w:author="Robert Pasternak" w:date="2021-07-01T13:51:00Z">
          <w:pPr>
            <w:pStyle w:val="Akapitzlist"/>
            <w:autoSpaceDE w:val="0"/>
            <w:autoSpaceDN w:val="0"/>
            <w:spacing w:line="360" w:lineRule="auto"/>
          </w:pPr>
        </w:pPrChange>
      </w:pPr>
      <w:del w:id="4214" w:author="Robert Pasternak" w:date="2021-07-01T13:50:00Z">
        <w:r w:rsidRPr="008416E6">
          <w:rPr>
            <w:sz w:val="18"/>
            <w:szCs w:val="18"/>
            <w:lang w:eastAsia="en-US"/>
            <w:rPrChange w:id="4215" w:author="Robert Pasternak" w:date="2021-09-07T12:47:00Z">
              <w:rPr>
                <w:rFonts w:ascii="Times" w:hAnsi="Times" w:cs="Arial"/>
                <w:color w:val="0000FF"/>
                <w:u w:val="single"/>
                <w:lang w:eastAsia="en-US"/>
              </w:rPr>
            </w:rPrChange>
          </w:rPr>
          <w:delText>**</w:delText>
        </w:r>
        <w:r w:rsidRPr="008416E6">
          <w:rPr>
            <w:bCs/>
            <w:sz w:val="18"/>
            <w:szCs w:val="18"/>
            <w:lang w:eastAsia="en-US"/>
            <w:rPrChange w:id="4216" w:author="Robert Pasternak" w:date="2021-09-07T12:47:00Z">
              <w:rPr>
                <w:rFonts w:ascii="Times" w:hAnsi="Times" w:cs="Verdana,Bold"/>
                <w:bCs/>
                <w:color w:val="0000FF"/>
                <w:sz w:val="20"/>
                <w:szCs w:val="20"/>
                <w:u w:val="single"/>
                <w:lang w:eastAsia="en-US"/>
              </w:rPr>
            </w:rPrChange>
          </w:rPr>
          <w:delText xml:space="preserve"> wraz z odpadami, o których mowa w Rozdziale II pkt. 3 ppkt. 2 lit. e OPZ.</w:delText>
        </w:r>
      </w:del>
    </w:p>
    <w:p w14:paraId="46FC43B9" w14:textId="77777777" w:rsidR="00361B44" w:rsidRPr="008416E6" w:rsidRDefault="00E11DE4">
      <w:pPr>
        <w:pStyle w:val="Akapitzlist"/>
        <w:numPr>
          <w:ilvl w:val="0"/>
          <w:numId w:val="3"/>
        </w:numPr>
        <w:spacing w:line="360" w:lineRule="auto"/>
        <w:rPr>
          <w:lang w:eastAsia="en-US"/>
          <w:rPrChange w:id="4217" w:author="Robert Pasternak" w:date="2021-09-07T12:47:00Z">
            <w:rPr>
              <w:rFonts w:ascii="Times" w:hAnsi="Times" w:cs="Arial"/>
              <w:lang w:eastAsia="en-US"/>
            </w:rPr>
          </w:rPrChange>
        </w:rPr>
        <w:pPrChange w:id="4218" w:author="Piotr Szumlak" w:date="2021-07-09T12:16:00Z">
          <w:pPr>
            <w:pStyle w:val="Akapitzlist"/>
            <w:numPr>
              <w:numId w:val="3"/>
            </w:numPr>
            <w:autoSpaceDE w:val="0"/>
            <w:autoSpaceDN w:val="0"/>
            <w:spacing w:line="360" w:lineRule="auto"/>
            <w:ind w:hanging="360"/>
          </w:pPr>
        </w:pPrChange>
      </w:pPr>
      <w:r w:rsidRPr="008416E6">
        <w:rPr>
          <w:lang w:eastAsia="en-US"/>
          <w:rPrChange w:id="4219" w:author="Robert Pasternak" w:date="2021-09-07T12:47:00Z">
            <w:rPr>
              <w:rFonts w:ascii="Times" w:hAnsi="Times" w:cs="Arial"/>
              <w:color w:val="0000FF"/>
              <w:u w:val="single"/>
              <w:lang w:eastAsia="en-US"/>
            </w:rPr>
          </w:rPrChange>
        </w:rPr>
        <w:t>zabezpieczenia przewożonych odpadów przed rozsypywaniem oraz w sposób gwarantujący bezpieczeństwo ruchu drogowego,</w:t>
      </w:r>
    </w:p>
    <w:p w14:paraId="56BEE540" w14:textId="77777777" w:rsidR="00361B44" w:rsidRPr="008416E6" w:rsidRDefault="00C73BF9">
      <w:pPr>
        <w:pStyle w:val="Akapitzlist"/>
        <w:numPr>
          <w:ilvl w:val="0"/>
          <w:numId w:val="3"/>
        </w:numPr>
        <w:autoSpaceDE w:val="0"/>
        <w:autoSpaceDN w:val="0"/>
        <w:spacing w:line="360" w:lineRule="auto"/>
        <w:rPr>
          <w:del w:id="4220" w:author="Robert Pasternak" w:date="2021-06-18T13:03:00Z"/>
          <w:lang w:eastAsia="en-US"/>
        </w:rPr>
      </w:pPr>
      <w:ins w:id="4221" w:author="Robert Pasternak" w:date="2021-07-01T13:55:00Z">
        <w:r w:rsidRPr="008416E6">
          <w:rPr>
            <w:lang w:eastAsia="en-US"/>
          </w:rPr>
          <w:t>odbierania</w:t>
        </w:r>
      </w:ins>
      <w:ins w:id="4222" w:author="Piotr Szumlak" w:date="2021-07-08T10:28:00Z">
        <w:r w:rsidR="00596755" w:rsidRPr="008416E6">
          <w:rPr>
            <w:lang w:eastAsia="en-US"/>
          </w:rPr>
          <w:t xml:space="preserve"> </w:t>
        </w:r>
      </w:ins>
      <w:ins w:id="4223" w:author="Robert Pasternak" w:date="2021-07-01T13:55:00Z">
        <w:r w:rsidRPr="008416E6">
          <w:rPr>
            <w:lang w:eastAsia="en-US"/>
          </w:rPr>
          <w:t xml:space="preserve">bezpośrednio z nieruchomości zamieszkałych w </w:t>
        </w:r>
      </w:ins>
      <w:del w:id="4224" w:author="Robert Pasternak" w:date="2021-07-01T13:55:00Z">
        <w:r w:rsidR="00E11DE4" w:rsidRPr="008416E6">
          <w:rPr>
            <w:lang w:eastAsia="en-US"/>
            <w:rPrChange w:id="4225" w:author="Robert Pasternak" w:date="2021-09-07T12:47:00Z">
              <w:rPr>
                <w:rFonts w:ascii="Times" w:hAnsi="Times" w:cs="Arial"/>
                <w:color w:val="0000FF"/>
                <w:u w:val="single"/>
                <w:lang w:eastAsia="en-US"/>
              </w:rPr>
            </w:rPrChange>
          </w:rPr>
          <w:delText xml:space="preserve">z </w:delText>
        </w:r>
      </w:del>
      <w:r w:rsidR="00E11DE4" w:rsidRPr="008416E6">
        <w:rPr>
          <w:lang w:eastAsia="en-US"/>
          <w:rPrChange w:id="4226" w:author="Robert Pasternak" w:date="2021-09-07T12:47:00Z">
            <w:rPr>
              <w:rFonts w:ascii="Times" w:hAnsi="Times" w:cs="Arial"/>
              <w:color w:val="0000FF"/>
              <w:u w:val="single"/>
              <w:lang w:eastAsia="en-US"/>
            </w:rPr>
          </w:rPrChange>
        </w:rPr>
        <w:t xml:space="preserve">zabudowy </w:t>
      </w:r>
      <w:ins w:id="4227" w:author="Robert Pasternak" w:date="2021-07-01T13:55:00Z">
        <w:r w:rsidRPr="008416E6">
          <w:rPr>
            <w:lang w:eastAsia="en-US"/>
          </w:rPr>
          <w:t xml:space="preserve">jednorodzinnej </w:t>
        </w:r>
        <w:r w:rsidRPr="008416E6">
          <w:rPr>
            <w:lang w:eastAsia="en-US"/>
          </w:rPr>
          <w:br/>
          <w:t xml:space="preserve">i miejsc gromadzenia odpadów w zabudowie </w:t>
        </w:r>
      </w:ins>
      <w:r w:rsidR="00E11DE4" w:rsidRPr="008416E6">
        <w:rPr>
          <w:lang w:eastAsia="en-US"/>
          <w:rPrChange w:id="4228" w:author="Robert Pasternak" w:date="2021-09-07T12:47:00Z">
            <w:rPr>
              <w:rFonts w:ascii="Times" w:hAnsi="Times" w:cs="Arial"/>
              <w:color w:val="0000FF"/>
              <w:u w:val="single"/>
              <w:lang w:eastAsia="en-US"/>
            </w:rPr>
          </w:rPrChange>
        </w:rPr>
        <w:t>wielorodzinnej</w:t>
      </w:r>
      <w:ins w:id="4229" w:author="Robert Pasternak" w:date="2021-07-01T13:55:00Z">
        <w:r w:rsidRPr="008416E6">
          <w:rPr>
            <w:lang w:eastAsia="en-US"/>
          </w:rPr>
          <w:t>,</w:t>
        </w:r>
      </w:ins>
      <w:ins w:id="4230" w:author="Piotr Szumlak" w:date="2021-07-08T10:28:00Z">
        <w:r w:rsidR="00596755" w:rsidRPr="008416E6">
          <w:rPr>
            <w:lang w:eastAsia="en-US"/>
          </w:rPr>
          <w:t xml:space="preserve"> </w:t>
        </w:r>
      </w:ins>
      <w:del w:id="4231" w:author="Robert Pasternak" w:date="2021-07-01T13:55:00Z">
        <w:r w:rsidR="00E11DE4" w:rsidRPr="008416E6">
          <w:rPr>
            <w:lang w:eastAsia="en-US"/>
            <w:rPrChange w:id="4232" w:author="Robert Pasternak" w:date="2021-09-07T12:47:00Z">
              <w:rPr>
                <w:rFonts w:ascii="Times" w:hAnsi="Times" w:cs="Arial"/>
                <w:color w:val="0000FF"/>
                <w:u w:val="single"/>
                <w:lang w:eastAsia="en-US"/>
              </w:rPr>
            </w:rPrChange>
          </w:rPr>
          <w:delText xml:space="preserve">i jednorodzinnej odbierania </w:delText>
        </w:r>
      </w:del>
      <w:r w:rsidR="00E11DE4" w:rsidRPr="008416E6">
        <w:rPr>
          <w:lang w:eastAsia="en-US"/>
          <w:rPrChange w:id="4233" w:author="Robert Pasternak" w:date="2021-09-07T12:47:00Z">
            <w:rPr>
              <w:rFonts w:ascii="Times" w:hAnsi="Times" w:cs="Arial"/>
              <w:color w:val="0000FF"/>
              <w:u w:val="single"/>
              <w:lang w:eastAsia="en-US"/>
            </w:rPr>
          </w:rPrChange>
        </w:rPr>
        <w:t>w ramach zbiórki odpadów wielkogabarytowych,</w:t>
      </w:r>
      <w:ins w:id="4234" w:author="Piotr Szumlak" w:date="2021-07-08T10:28:00Z">
        <w:r w:rsidR="00596755" w:rsidRPr="008416E6">
          <w:rPr>
            <w:lang w:eastAsia="en-US"/>
          </w:rPr>
          <w:t xml:space="preserve"> </w:t>
        </w:r>
      </w:ins>
      <w:r w:rsidR="00E11DE4" w:rsidRPr="008416E6">
        <w:rPr>
          <w:lang w:eastAsia="en-US"/>
          <w:rPrChange w:id="4235" w:author="Robert Pasternak" w:date="2021-09-07T12:47:00Z">
            <w:rPr>
              <w:rFonts w:ascii="Times" w:hAnsi="Times" w:cs="Arial"/>
              <w:color w:val="0000FF"/>
              <w:u w:val="single"/>
              <w:lang w:eastAsia="en-US"/>
            </w:rPr>
          </w:rPrChange>
        </w:rPr>
        <w:t>również</w:t>
      </w:r>
      <w:ins w:id="4236" w:author="Piotr Szumlak" w:date="2021-07-08T10:28:00Z">
        <w:r w:rsidR="00596755" w:rsidRPr="008416E6">
          <w:rPr>
            <w:lang w:eastAsia="en-US"/>
          </w:rPr>
          <w:t xml:space="preserve"> </w:t>
        </w:r>
      </w:ins>
      <w:r w:rsidR="00E11DE4" w:rsidRPr="008416E6">
        <w:rPr>
          <w:lang w:eastAsia="en-US"/>
          <w:rPrChange w:id="4237" w:author="Robert Pasternak" w:date="2021-09-07T12:47:00Z">
            <w:rPr>
              <w:rFonts w:ascii="Times" w:hAnsi="Times" w:cs="Arial"/>
              <w:color w:val="0000FF"/>
              <w:u w:val="single"/>
              <w:lang w:eastAsia="en-US"/>
            </w:rPr>
          </w:rPrChange>
        </w:rPr>
        <w:t>zamkniętego katalogu odpadów pochodzących z budów i remontów obejmującego deski (podłogowe i ścienne), panele, drzwi, okna oraz ceramikę sanitarną (umywalki, sedesy, wanny, zabudowy prysznicowe)</w:t>
      </w:r>
      <w:ins w:id="4238" w:author="kaluz" w:date="2021-05-04T14:05:00Z">
        <w:r w:rsidR="00E11DE4" w:rsidRPr="008416E6">
          <w:rPr>
            <w:lang w:eastAsia="en-US"/>
            <w:rPrChange w:id="4239" w:author="Robert Pasternak" w:date="2021-09-07T12:47:00Z">
              <w:rPr>
                <w:rFonts w:ascii="Times" w:hAnsi="Times" w:cs="Arial"/>
                <w:color w:val="0000FF"/>
                <w:u w:val="single"/>
                <w:lang w:eastAsia="en-US"/>
              </w:rPr>
            </w:rPrChange>
          </w:rPr>
          <w:t xml:space="preserve"> oraz zużyte opony pochodzące z </w:t>
        </w:r>
        <w:del w:id="4240" w:author="Robert Pasternak" w:date="2021-07-01T13:59:00Z">
          <w:r w:rsidR="00E11DE4" w:rsidRPr="008416E6">
            <w:rPr>
              <w:lang w:eastAsia="en-US"/>
              <w:rPrChange w:id="4241" w:author="Robert Pasternak" w:date="2021-09-07T12:47:00Z">
                <w:rPr>
                  <w:rFonts w:ascii="Times" w:hAnsi="Times" w:cs="Arial"/>
                  <w:color w:val="0000FF"/>
                  <w:u w:val="single"/>
                  <w:lang w:eastAsia="en-US"/>
                </w:rPr>
              </w:rPrChange>
            </w:rPr>
            <w:delText>aut osobowych</w:delText>
          </w:r>
        </w:del>
      </w:ins>
      <w:ins w:id="4242" w:author="Robert Pasternak" w:date="2021-07-01T13:59:00Z">
        <w:r w:rsidR="00CD4CA1" w:rsidRPr="008416E6">
          <w:rPr>
            <w:lang w:eastAsia="en-US"/>
          </w:rPr>
          <w:t>pojazdów samochodowych</w:t>
        </w:r>
      </w:ins>
      <w:ins w:id="4243" w:author="Robert Pasternak" w:date="2021-05-11T13:18:00Z">
        <w:r w:rsidR="00E11DE4" w:rsidRPr="008416E6">
          <w:rPr>
            <w:lang w:eastAsia="en-US"/>
            <w:rPrChange w:id="4244" w:author="Robert Pasternak" w:date="2021-09-07T12:47:00Z">
              <w:rPr>
                <w:rFonts w:ascii="Times" w:hAnsi="Times" w:cs="Arial"/>
                <w:color w:val="0000FF"/>
                <w:u w:val="single"/>
                <w:lang w:eastAsia="en-US"/>
              </w:rPr>
            </w:rPrChange>
          </w:rPr>
          <w:t xml:space="preserve"> </w:t>
        </w:r>
      </w:ins>
      <w:ins w:id="4245" w:author="Piotr Szumlak" w:date="2021-07-08T10:29:00Z">
        <w:del w:id="4246" w:author="Robert Pasternak" w:date="2021-07-12T10:22:00Z">
          <w:r w:rsidR="00596755" w:rsidRPr="008416E6" w:rsidDel="00C57E2C">
            <w:rPr>
              <w:lang w:eastAsia="en-US"/>
            </w:rPr>
            <w:br/>
          </w:r>
        </w:del>
      </w:ins>
      <w:ins w:id="4247" w:author="Robert Pasternak" w:date="2021-05-11T13:18:00Z">
        <w:r w:rsidR="00E11DE4" w:rsidRPr="008416E6">
          <w:rPr>
            <w:lang w:eastAsia="en-US"/>
            <w:rPrChange w:id="4248" w:author="Robert Pasternak" w:date="2021-09-07T12:47:00Z">
              <w:rPr>
                <w:rFonts w:ascii="Times" w:hAnsi="Times" w:cs="Arial"/>
                <w:color w:val="0000FF"/>
                <w:u w:val="single"/>
                <w:lang w:eastAsia="en-US"/>
              </w:rPr>
            </w:rPrChange>
          </w:rPr>
          <w:t>o dopuszczalnej masie całkowitej nie przekraczającej 3,5 tony</w:t>
        </w:r>
      </w:ins>
      <w:ins w:id="4249" w:author="kaluz" w:date="2021-05-04T14:05:00Z">
        <w:r w:rsidR="00E11DE4" w:rsidRPr="008416E6">
          <w:rPr>
            <w:lang w:eastAsia="en-US"/>
            <w:rPrChange w:id="4250" w:author="Robert Pasternak" w:date="2021-09-07T12:47:00Z">
              <w:rPr>
                <w:rFonts w:ascii="Times" w:hAnsi="Times" w:cs="Arial"/>
                <w:color w:val="0000FF"/>
                <w:u w:val="single"/>
                <w:lang w:eastAsia="en-US"/>
              </w:rPr>
            </w:rPrChange>
          </w:rPr>
          <w:t>, motocykli, skuter</w:t>
        </w:r>
      </w:ins>
      <w:ins w:id="4251" w:author="kaluz" w:date="2021-05-04T14:06:00Z">
        <w:r w:rsidR="00E11DE4" w:rsidRPr="008416E6">
          <w:rPr>
            <w:lang w:eastAsia="en-US"/>
            <w:rPrChange w:id="4252" w:author="Robert Pasternak" w:date="2021-09-07T12:47:00Z">
              <w:rPr>
                <w:rFonts w:ascii="Times" w:hAnsi="Times" w:cs="Arial"/>
                <w:color w:val="0000FF"/>
                <w:u w:val="single"/>
                <w:lang w:eastAsia="en-US"/>
              </w:rPr>
            </w:rPrChange>
          </w:rPr>
          <w:t>ów, motorowerów i rowerów</w:t>
        </w:r>
      </w:ins>
      <w:ins w:id="4253" w:author="Piotr Szumlak" w:date="2021-07-09T07:35:00Z">
        <w:r w:rsidR="00361B44" w:rsidRPr="008416E6">
          <w:rPr>
            <w:lang w:eastAsia="en-US"/>
          </w:rPr>
          <w:t xml:space="preserve"> </w:t>
        </w:r>
      </w:ins>
      <w:del w:id="4254" w:author="kaluz" w:date="2021-05-04T14:05:00Z">
        <w:r w:rsidR="00E11DE4" w:rsidRPr="008416E6">
          <w:rPr>
            <w:lang w:eastAsia="en-US"/>
            <w:rPrChange w:id="4255" w:author="Robert Pasternak" w:date="2021-09-07T12:47:00Z">
              <w:rPr>
                <w:rFonts w:ascii="Times" w:hAnsi="Times" w:cs="Arial"/>
                <w:color w:val="0000FF"/>
                <w:u w:val="single"/>
                <w:lang w:eastAsia="en-US"/>
              </w:rPr>
            </w:rPrChange>
          </w:rPr>
          <w:delText>,</w:delText>
        </w:r>
      </w:del>
      <w:ins w:id="4256" w:author="kaluz" w:date="2021-05-04T14:06:00Z">
        <w:del w:id="4257" w:author="Robert Pasternak" w:date="2021-05-11T13:18:00Z">
          <w:r w:rsidR="00E11DE4" w:rsidRPr="008416E6">
            <w:rPr>
              <w:lang w:eastAsia="en-US"/>
              <w:rPrChange w:id="4258" w:author="Robert Pasternak" w:date="2021-09-07T12:47:00Z">
                <w:rPr>
                  <w:rFonts w:ascii="Times" w:hAnsi="Times" w:cs="Arial"/>
                  <w:color w:val="0000FF"/>
                  <w:u w:val="single"/>
                  <w:lang w:eastAsia="en-US"/>
                </w:rPr>
              </w:rPrChange>
            </w:rPr>
            <w:br/>
          </w:r>
        </w:del>
      </w:ins>
      <w:r w:rsidR="00B541BC" w:rsidRPr="008416E6">
        <w:t xml:space="preserve">w </w:t>
      </w:r>
      <w:r w:rsidR="002A2D95" w:rsidRPr="008416E6">
        <w:t>przypadku, gdy Wykonawca</w:t>
      </w:r>
      <w:r w:rsidR="002D0004" w:rsidRPr="008416E6">
        <w:t xml:space="preserve"> uzyskał dodatkowe punkty</w:t>
      </w:r>
      <w:r w:rsidR="00DC1E9E" w:rsidRPr="008416E6">
        <w:t>,</w:t>
      </w:r>
      <w:ins w:id="4259" w:author="Piotr Szumlak" w:date="2021-07-08T10:29:00Z">
        <w:r w:rsidR="00596755" w:rsidRPr="008416E6">
          <w:t xml:space="preserve"> </w:t>
        </w:r>
      </w:ins>
      <w:r w:rsidR="002D0004" w:rsidRPr="008416E6">
        <w:rPr>
          <w:bCs/>
        </w:rPr>
        <w:t xml:space="preserve">za spełnienie </w:t>
      </w:r>
      <w:ins w:id="4260" w:author="Robert Pasternak" w:date="2021-07-12T10:23:00Z">
        <w:r w:rsidR="00C57E2C" w:rsidRPr="008416E6">
          <w:rPr>
            <w:bCs/>
          </w:rPr>
          <w:t xml:space="preserve">tego </w:t>
        </w:r>
      </w:ins>
      <w:r w:rsidR="002D0004" w:rsidRPr="008416E6">
        <w:rPr>
          <w:bCs/>
        </w:rPr>
        <w:t>kryt</w:t>
      </w:r>
      <w:ins w:id="4261" w:author="Robert Pasternak" w:date="2021-07-12T10:23:00Z">
        <w:r w:rsidR="00C57E2C" w:rsidRPr="008416E6">
          <w:rPr>
            <w:bCs/>
          </w:rPr>
          <w:t>erium</w:t>
        </w:r>
      </w:ins>
      <w:del w:id="4262" w:author="Robert Pasternak" w:date="2021-07-12T10:23:00Z">
        <w:r w:rsidR="002D0004" w:rsidRPr="008416E6" w:rsidDel="00C57E2C">
          <w:rPr>
            <w:bCs/>
          </w:rPr>
          <w:delText>eriów</w:delText>
        </w:r>
      </w:del>
      <w:r w:rsidR="002D0004" w:rsidRPr="008416E6">
        <w:rPr>
          <w:bCs/>
        </w:rPr>
        <w:t xml:space="preserve"> niezwiązan</w:t>
      </w:r>
      <w:ins w:id="4263" w:author="Robert Pasternak" w:date="2021-07-12T10:23:00Z">
        <w:r w:rsidR="00C57E2C" w:rsidRPr="008416E6">
          <w:rPr>
            <w:bCs/>
          </w:rPr>
          <w:t>ego</w:t>
        </w:r>
      </w:ins>
      <w:del w:id="4264" w:author="Robert Pasternak" w:date="2021-07-12T10:23:00Z">
        <w:r w:rsidR="002D0004" w:rsidRPr="008416E6" w:rsidDel="00C57E2C">
          <w:rPr>
            <w:bCs/>
          </w:rPr>
          <w:delText>ych</w:delText>
        </w:r>
      </w:del>
      <w:r w:rsidR="002D0004" w:rsidRPr="008416E6">
        <w:rPr>
          <w:bCs/>
        </w:rPr>
        <w:t xml:space="preserve"> </w:t>
      </w:r>
      <w:ins w:id="4265" w:author="Robert Pasternak" w:date="2021-05-11T13:18:00Z">
        <w:del w:id="4266" w:author="Piotr Szumlak" w:date="2021-07-08T10:29:00Z">
          <w:r w:rsidR="0021686D" w:rsidRPr="008416E6" w:rsidDel="00596755">
            <w:rPr>
              <w:bCs/>
            </w:rPr>
            <w:br/>
          </w:r>
        </w:del>
      </w:ins>
      <w:del w:id="4267" w:author="kaluz" w:date="2021-05-04T14:06:00Z">
        <w:r w:rsidR="003441C5" w:rsidRPr="008416E6" w:rsidDel="00965E2F">
          <w:rPr>
            <w:bCs/>
          </w:rPr>
          <w:br/>
        </w:r>
      </w:del>
      <w:r w:rsidR="002D0004" w:rsidRPr="008416E6">
        <w:rPr>
          <w:bCs/>
        </w:rPr>
        <w:t>z ceną podczas oceny oferty</w:t>
      </w:r>
      <w:ins w:id="4268" w:author="Robert Pasternak" w:date="2021-05-13T11:16:00Z">
        <w:r w:rsidR="00F5221C" w:rsidRPr="008416E6">
          <w:rPr>
            <w:bCs/>
          </w:rPr>
          <w:t>.</w:t>
        </w:r>
      </w:ins>
      <w:del w:id="4269" w:author="Robert Pasternak" w:date="2021-05-13T11:16:00Z">
        <w:r w:rsidR="00E11DE4" w:rsidRPr="008416E6">
          <w:rPr>
            <w:lang w:eastAsia="en-US"/>
            <w:rPrChange w:id="4270" w:author="Robert Pasternak" w:date="2021-09-07T12:47:00Z">
              <w:rPr>
                <w:rFonts w:ascii="Times" w:hAnsi="Times" w:cs="Arial"/>
                <w:color w:val="0000FF"/>
                <w:u w:val="single"/>
                <w:lang w:eastAsia="en-US"/>
              </w:rPr>
            </w:rPrChange>
          </w:rPr>
          <w:delText>.</w:delText>
        </w:r>
      </w:del>
    </w:p>
    <w:p w14:paraId="746DA84E" w14:textId="77777777" w:rsidR="00361B44" w:rsidRPr="008416E6" w:rsidRDefault="00361B44">
      <w:pPr>
        <w:pStyle w:val="Akapitzlist"/>
        <w:numPr>
          <w:ilvl w:val="0"/>
          <w:numId w:val="3"/>
        </w:numPr>
        <w:autoSpaceDE w:val="0"/>
        <w:autoSpaceDN w:val="0"/>
        <w:spacing w:line="360" w:lineRule="auto"/>
        <w:rPr>
          <w:lang w:eastAsia="en-US"/>
          <w:rPrChange w:id="4271" w:author="Robert Pasternak" w:date="2021-09-07T12:47:00Z">
            <w:rPr>
              <w:rFonts w:ascii="Times" w:hAnsi="Times" w:cs="Arial"/>
              <w:lang w:eastAsia="en-US"/>
            </w:rPr>
          </w:rPrChange>
        </w:rPr>
        <w:pPrChange w:id="4272" w:author="Piotr Szumlak" w:date="2021-07-09T12:16:00Z">
          <w:pPr>
            <w:pStyle w:val="Akapitzlist"/>
            <w:autoSpaceDE w:val="0"/>
            <w:autoSpaceDN w:val="0"/>
            <w:spacing w:line="360" w:lineRule="auto"/>
          </w:pPr>
        </w:pPrChange>
      </w:pPr>
    </w:p>
    <w:p w14:paraId="2DDEB34B" w14:textId="77777777" w:rsidR="00361B44" w:rsidRPr="008416E6" w:rsidRDefault="00E11DE4">
      <w:pPr>
        <w:pStyle w:val="Akapitzlist"/>
        <w:numPr>
          <w:ilvl w:val="0"/>
          <w:numId w:val="21"/>
        </w:numPr>
        <w:autoSpaceDE w:val="0"/>
        <w:autoSpaceDN w:val="0"/>
        <w:spacing w:line="312" w:lineRule="auto"/>
        <w:rPr>
          <w:rPrChange w:id="4273" w:author="Robert Pasternak" w:date="2021-09-07T12:47:00Z">
            <w:rPr>
              <w:rFonts w:ascii="Times" w:hAnsi="Times" w:cs="Arial"/>
            </w:rPr>
          </w:rPrChange>
        </w:rPr>
        <w:pPrChange w:id="4274" w:author="Robert Pasternak" w:date="2021-05-13T11:34:00Z">
          <w:pPr>
            <w:pStyle w:val="Akapitzlist"/>
            <w:numPr>
              <w:numId w:val="21"/>
            </w:numPr>
            <w:autoSpaceDE w:val="0"/>
            <w:autoSpaceDN w:val="0"/>
            <w:spacing w:line="360" w:lineRule="auto"/>
            <w:ind w:hanging="360"/>
          </w:pPr>
        </w:pPrChange>
      </w:pPr>
      <w:r w:rsidRPr="008416E6">
        <w:rPr>
          <w:rPrChange w:id="4275" w:author="Robert Pasternak" w:date="2021-09-07T12:47:00Z">
            <w:rPr>
              <w:rFonts w:ascii="Times" w:hAnsi="Times" w:cs="Arial"/>
              <w:color w:val="0000FF"/>
              <w:u w:val="single"/>
            </w:rPr>
          </w:rPrChange>
        </w:rPr>
        <w:t>Wykonawca jest zobowiązany do:</w:t>
      </w:r>
    </w:p>
    <w:p w14:paraId="539120EE" w14:textId="77777777" w:rsidR="00361B44" w:rsidRPr="008416E6" w:rsidRDefault="00E11DE4">
      <w:pPr>
        <w:numPr>
          <w:ilvl w:val="0"/>
          <w:numId w:val="8"/>
        </w:numPr>
        <w:autoSpaceDE w:val="0"/>
        <w:autoSpaceDN w:val="0"/>
        <w:spacing w:line="312" w:lineRule="auto"/>
        <w:rPr>
          <w:lang w:eastAsia="en-US"/>
          <w:rPrChange w:id="4276" w:author="Robert Pasternak" w:date="2021-09-07T12:47:00Z">
            <w:rPr>
              <w:rFonts w:ascii="Times" w:hAnsi="Times" w:cs="Arial"/>
              <w:lang w:eastAsia="en-US"/>
            </w:rPr>
          </w:rPrChange>
        </w:rPr>
        <w:pPrChange w:id="4277" w:author="Robert Pasternak" w:date="2021-05-13T11:34:00Z">
          <w:pPr>
            <w:numPr>
              <w:numId w:val="8"/>
            </w:numPr>
            <w:autoSpaceDE w:val="0"/>
            <w:autoSpaceDN w:val="0"/>
            <w:spacing w:line="360" w:lineRule="auto"/>
            <w:ind w:left="720" w:hanging="360"/>
          </w:pPr>
        </w:pPrChange>
      </w:pPr>
      <w:r w:rsidRPr="008416E6">
        <w:rPr>
          <w:rPrChange w:id="4278" w:author="Robert Pasternak" w:date="2021-09-07T12:47:00Z">
            <w:rPr>
              <w:rFonts w:ascii="Times" w:hAnsi="Times" w:cs="Arial"/>
              <w:color w:val="0000FF"/>
              <w:u w:val="single"/>
            </w:rPr>
          </w:rPrChange>
        </w:rPr>
        <w:t xml:space="preserve">odbierania wszystkich przeterminowanych leków zbieranych w punktach zbiórki przeterminowanych leków zlokalizowanych w aptekach, przychodniach zdrowia i budynkach użyteczności publicznej zgodnie z wykazem punktów określonym </w:t>
      </w:r>
      <w:r w:rsidRPr="008416E6">
        <w:rPr>
          <w:rPrChange w:id="4279" w:author="Robert Pasternak" w:date="2021-09-07T12:47:00Z">
            <w:rPr>
              <w:rFonts w:ascii="Times" w:hAnsi="Times" w:cs="Arial"/>
              <w:color w:val="0000FF"/>
              <w:u w:val="single"/>
            </w:rPr>
          </w:rPrChange>
        </w:rPr>
        <w:br/>
      </w:r>
      <w:r w:rsidRPr="008416E6">
        <w:rPr>
          <w:rPrChange w:id="4280" w:author="Robert Pasternak" w:date="2021-09-07T12:47:00Z">
            <w:rPr>
              <w:rFonts w:ascii="Times" w:hAnsi="Times" w:cs="Arial"/>
              <w:color w:val="0000FF"/>
              <w:u w:val="single"/>
            </w:rPr>
          </w:rPrChange>
        </w:rPr>
        <w:lastRenderedPageBreak/>
        <w:t xml:space="preserve">w załączniku </w:t>
      </w:r>
      <w:del w:id="4281" w:author="Robert Pasternak" w:date="2021-06-18T13:04:00Z">
        <w:r w:rsidRPr="008416E6">
          <w:rPr>
            <w:rPrChange w:id="4282" w:author="Robert Pasternak" w:date="2021-09-07T12:47:00Z">
              <w:rPr>
                <w:rFonts w:ascii="Times" w:hAnsi="Times" w:cs="Arial"/>
                <w:color w:val="0000FF"/>
                <w:u w:val="single"/>
              </w:rPr>
            </w:rPrChange>
          </w:rPr>
          <w:delText xml:space="preserve">nr 3 </w:delText>
        </w:r>
      </w:del>
      <w:r w:rsidRPr="008416E6">
        <w:rPr>
          <w:rPrChange w:id="4283" w:author="Robert Pasternak" w:date="2021-09-07T12:47:00Z">
            <w:rPr>
              <w:rFonts w:ascii="Times" w:hAnsi="Times" w:cs="Arial"/>
              <w:color w:val="0000FF"/>
              <w:u w:val="single"/>
            </w:rPr>
          </w:rPrChange>
        </w:rPr>
        <w:t>do S</w:t>
      </w:r>
      <w:del w:id="4284" w:author="Robert Pasternak" w:date="2021-05-11T13:42:00Z">
        <w:r w:rsidRPr="008416E6">
          <w:rPr>
            <w:rPrChange w:id="4285" w:author="Robert Pasternak" w:date="2021-09-07T12:47:00Z">
              <w:rPr>
                <w:rFonts w:ascii="Times" w:hAnsi="Times" w:cs="Arial"/>
                <w:color w:val="0000FF"/>
                <w:u w:val="single"/>
              </w:rPr>
            </w:rPrChange>
          </w:rPr>
          <w:delText>I</w:delText>
        </w:r>
      </w:del>
      <w:r w:rsidRPr="008416E6">
        <w:rPr>
          <w:rPrChange w:id="4286" w:author="Robert Pasternak" w:date="2021-09-07T12:47:00Z">
            <w:rPr>
              <w:rFonts w:ascii="Times" w:hAnsi="Times" w:cs="Arial"/>
              <w:color w:val="0000FF"/>
              <w:u w:val="single"/>
            </w:rPr>
          </w:rPrChange>
        </w:rPr>
        <w:t>WZ</w:t>
      </w:r>
      <w:del w:id="4287" w:author="Robert Pasternak" w:date="2021-05-11T13:42:00Z">
        <w:r w:rsidRPr="008416E6">
          <w:rPr>
            <w:rPrChange w:id="4288" w:author="Robert Pasternak" w:date="2021-09-07T12:47:00Z">
              <w:rPr>
                <w:rFonts w:ascii="Times" w:hAnsi="Times" w:cs="Arial"/>
                <w:color w:val="0000FF"/>
                <w:u w:val="single"/>
              </w:rPr>
            </w:rPrChange>
          </w:rPr>
          <w:delText>-u</w:delText>
        </w:r>
      </w:del>
      <w:r w:rsidRPr="008416E6">
        <w:rPr>
          <w:rPrChange w:id="4289" w:author="Robert Pasternak" w:date="2021-09-07T12:47:00Z">
            <w:rPr>
              <w:rFonts w:ascii="Times" w:hAnsi="Times" w:cs="Arial"/>
              <w:color w:val="0000FF"/>
              <w:u w:val="single"/>
            </w:rPr>
          </w:rPrChange>
        </w:rPr>
        <w:t>;</w:t>
      </w:r>
    </w:p>
    <w:p w14:paraId="500CD1C1" w14:textId="0E20EADE" w:rsidR="002F4497" w:rsidRPr="008416E6" w:rsidRDefault="00E11DE4">
      <w:pPr>
        <w:numPr>
          <w:ilvl w:val="0"/>
          <w:numId w:val="8"/>
        </w:numPr>
        <w:autoSpaceDE w:val="0"/>
        <w:autoSpaceDN w:val="0"/>
        <w:spacing w:line="312" w:lineRule="auto"/>
        <w:rPr>
          <w:lang w:eastAsia="en-US"/>
          <w:rPrChange w:id="4290" w:author="Robert Pasternak" w:date="2021-09-07T12:47:00Z">
            <w:rPr>
              <w:rFonts w:ascii="Times" w:hAnsi="Times" w:cs="Arial"/>
              <w:lang w:eastAsia="en-US"/>
            </w:rPr>
          </w:rPrChange>
        </w:rPr>
        <w:pPrChange w:id="4291" w:author="Robert Pasternak" w:date="2024-07-16T15:06:00Z">
          <w:pPr>
            <w:numPr>
              <w:numId w:val="8"/>
            </w:numPr>
            <w:autoSpaceDE w:val="0"/>
            <w:autoSpaceDN w:val="0"/>
            <w:spacing w:line="360" w:lineRule="auto"/>
            <w:ind w:left="720" w:hanging="360"/>
          </w:pPr>
        </w:pPrChange>
      </w:pPr>
      <w:r w:rsidRPr="008416E6">
        <w:rPr>
          <w:lang w:eastAsia="en-US"/>
          <w:rPrChange w:id="4292" w:author="Robert Pasternak" w:date="2021-09-07T12:47:00Z">
            <w:rPr>
              <w:rFonts w:ascii="Times" w:hAnsi="Times" w:cs="Arial"/>
              <w:color w:val="0000FF"/>
              <w:u w:val="single"/>
              <w:lang w:eastAsia="en-US"/>
            </w:rPr>
          </w:rPrChange>
        </w:rPr>
        <w:t xml:space="preserve">bezpiecznego </w:t>
      </w:r>
      <w:del w:id="4293" w:author="Robert Pasternak" w:date="2021-06-18T13:03:00Z">
        <w:r w:rsidRPr="008416E6">
          <w:rPr>
            <w:lang w:eastAsia="en-US"/>
            <w:rPrChange w:id="4294" w:author="Robert Pasternak" w:date="2021-09-07T12:47:00Z">
              <w:rPr>
                <w:rFonts w:ascii="Times" w:hAnsi="Times" w:cs="Arial"/>
                <w:color w:val="0000FF"/>
                <w:u w:val="single"/>
                <w:lang w:eastAsia="en-US"/>
              </w:rPr>
            </w:rPrChange>
          </w:rPr>
          <w:delText xml:space="preserve">pobrania </w:delText>
        </w:r>
      </w:del>
      <w:ins w:id="4295" w:author="Robert Pasternak" w:date="2021-06-18T13:03:00Z">
        <w:r w:rsidR="00D77D7A" w:rsidRPr="008416E6">
          <w:rPr>
            <w:lang w:eastAsia="en-US"/>
          </w:rPr>
          <w:t>odbioru</w:t>
        </w:r>
      </w:ins>
      <w:ins w:id="4296" w:author="Piotr Szumlak" w:date="2021-07-08T10:30:00Z">
        <w:r w:rsidR="00503627" w:rsidRPr="008416E6">
          <w:rPr>
            <w:lang w:eastAsia="en-US"/>
          </w:rPr>
          <w:t xml:space="preserve"> </w:t>
        </w:r>
      </w:ins>
      <w:r w:rsidRPr="008416E6">
        <w:rPr>
          <w:lang w:eastAsia="en-US"/>
          <w:rPrChange w:id="4297" w:author="Robert Pasternak" w:date="2021-09-07T12:47:00Z">
            <w:rPr>
              <w:rFonts w:ascii="Times" w:hAnsi="Times" w:cs="Arial"/>
              <w:color w:val="0000FF"/>
              <w:u w:val="single"/>
              <w:lang w:eastAsia="en-US"/>
            </w:rPr>
          </w:rPrChange>
        </w:rPr>
        <w:t xml:space="preserve">z punktu zbiórki </w:t>
      </w:r>
      <w:r w:rsidRPr="008416E6">
        <w:rPr>
          <w:rPrChange w:id="4298" w:author="Robert Pasternak" w:date="2021-09-07T12:47:00Z">
            <w:rPr>
              <w:rFonts w:ascii="Times" w:hAnsi="Times" w:cs="Arial"/>
              <w:color w:val="0000FF"/>
              <w:u w:val="single"/>
            </w:rPr>
          </w:rPrChange>
        </w:rPr>
        <w:t>przeterminowanych leków</w:t>
      </w:r>
      <w:r w:rsidRPr="008416E6">
        <w:rPr>
          <w:lang w:eastAsia="en-US"/>
          <w:rPrChange w:id="4299" w:author="Robert Pasternak" w:date="2021-09-07T12:47:00Z">
            <w:rPr>
              <w:rFonts w:ascii="Times" w:hAnsi="Times" w:cs="Arial"/>
              <w:color w:val="0000FF"/>
              <w:u w:val="single"/>
              <w:lang w:eastAsia="en-US"/>
            </w:rPr>
          </w:rPrChange>
        </w:rPr>
        <w:t xml:space="preserve"> i transportowania przeterminowanych leków</w:t>
      </w:r>
      <w:ins w:id="4300" w:author="Piotr Szumlak" w:date="2021-07-08T10:30:00Z">
        <w:r w:rsidR="00503627" w:rsidRPr="008416E6">
          <w:rPr>
            <w:lang w:eastAsia="en-US"/>
          </w:rPr>
          <w:t xml:space="preserve"> </w:t>
        </w:r>
      </w:ins>
      <w:ins w:id="4301" w:author="kaluz" w:date="2021-05-04T17:36:00Z">
        <w:r w:rsidRPr="008416E6">
          <w:rPr>
            <w:lang w:eastAsia="en-US"/>
            <w:rPrChange w:id="4302" w:author="Robert Pasternak" w:date="2021-09-07T12:47:00Z">
              <w:rPr>
                <w:rFonts w:ascii="Times" w:hAnsi="Times" w:cs="Arial"/>
                <w:color w:val="0000FF"/>
                <w:u w:val="single"/>
                <w:lang w:eastAsia="en-US"/>
              </w:rPr>
            </w:rPrChange>
          </w:rPr>
          <w:t>do miejsca ich zagospodarowania lub magazynowania</w:t>
        </w:r>
      </w:ins>
      <w:r w:rsidRPr="008416E6">
        <w:rPr>
          <w:lang w:eastAsia="en-US"/>
          <w:rPrChange w:id="4303" w:author="Robert Pasternak" w:date="2021-09-07T12:47:00Z">
            <w:rPr>
              <w:rFonts w:ascii="Times" w:hAnsi="Times" w:cs="Arial"/>
              <w:color w:val="0000FF"/>
              <w:u w:val="single"/>
              <w:lang w:eastAsia="en-US"/>
            </w:rPr>
          </w:rPrChange>
        </w:rPr>
        <w:t>;</w:t>
      </w:r>
    </w:p>
    <w:p w14:paraId="54D921FE" w14:textId="77777777" w:rsidR="00361B44" w:rsidRPr="008416E6" w:rsidRDefault="00E11DE4">
      <w:pPr>
        <w:pStyle w:val="Akapitzlist"/>
        <w:numPr>
          <w:ilvl w:val="0"/>
          <w:numId w:val="8"/>
        </w:numPr>
        <w:autoSpaceDE w:val="0"/>
        <w:autoSpaceDN w:val="0"/>
        <w:spacing w:line="312" w:lineRule="auto"/>
        <w:rPr>
          <w:lang w:eastAsia="en-US"/>
          <w:rPrChange w:id="4304" w:author="Robert Pasternak" w:date="2021-09-07T12:47:00Z">
            <w:rPr>
              <w:rFonts w:ascii="Times" w:hAnsi="Times" w:cs="Arial"/>
              <w:lang w:eastAsia="en-US"/>
            </w:rPr>
          </w:rPrChange>
        </w:rPr>
        <w:pPrChange w:id="4305" w:author="Robert Pasternak" w:date="2021-05-13T11:34:00Z">
          <w:pPr>
            <w:pStyle w:val="Akapitzlist"/>
            <w:numPr>
              <w:numId w:val="8"/>
            </w:numPr>
            <w:autoSpaceDE w:val="0"/>
            <w:autoSpaceDN w:val="0"/>
            <w:spacing w:line="360" w:lineRule="auto"/>
            <w:ind w:hanging="360"/>
          </w:pPr>
        </w:pPrChange>
      </w:pPr>
      <w:r w:rsidRPr="008416E6">
        <w:rPr>
          <w:lang w:eastAsia="en-US"/>
          <w:rPrChange w:id="4306" w:author="Robert Pasternak" w:date="2021-09-07T12:47:00Z">
            <w:rPr>
              <w:rFonts w:ascii="Times" w:hAnsi="Times" w:cs="Arial"/>
              <w:color w:val="0000FF"/>
              <w:u w:val="single"/>
              <w:lang w:eastAsia="en-US"/>
            </w:rPr>
          </w:rPrChange>
        </w:rPr>
        <w:t>zabezpieczenia przed osobami trzecimi transportowanych przeterminowanych leków;</w:t>
      </w:r>
    </w:p>
    <w:p w14:paraId="28F9E9BD" w14:textId="77777777" w:rsidR="00361B44" w:rsidRPr="005E1A2B" w:rsidRDefault="00E11DE4">
      <w:pPr>
        <w:pStyle w:val="ListParagraph1"/>
        <w:numPr>
          <w:ilvl w:val="0"/>
          <w:numId w:val="8"/>
        </w:numPr>
        <w:autoSpaceDE w:val="0"/>
        <w:autoSpaceDN w:val="0"/>
        <w:spacing w:line="312" w:lineRule="auto"/>
        <w:rPr>
          <w:del w:id="4307" w:author="Robert Pasternak" w:date="2021-06-08T09:46:00Z"/>
        </w:rPr>
        <w:pPrChange w:id="4308" w:author="Robert Pasternak" w:date="2021-05-13T11:34:00Z">
          <w:pPr>
            <w:autoSpaceDE w:val="0"/>
            <w:autoSpaceDN w:val="0"/>
            <w:spacing w:line="360" w:lineRule="auto"/>
          </w:pPr>
        </w:pPrChange>
      </w:pPr>
      <w:del w:id="4309" w:author="Robert Pasternak" w:date="2021-07-01T14:02:00Z">
        <w:r w:rsidRPr="008416E6">
          <w:rPr>
            <w:rPrChange w:id="4310" w:author="Robert Pasternak" w:date="2021-09-07T12:47:00Z">
              <w:rPr>
                <w:rFonts w:ascii="Times" w:hAnsi="Times" w:cs="Arial"/>
                <w:color w:val="0000FF"/>
                <w:u w:val="single"/>
              </w:rPr>
            </w:rPrChange>
          </w:rPr>
          <w:delText xml:space="preserve">wyposażeniem </w:delText>
        </w:r>
      </w:del>
      <w:ins w:id="4311" w:author="Robert Pasternak" w:date="2021-07-01T14:02:00Z">
        <w:r w:rsidRPr="008416E6">
          <w:rPr>
            <w:rPrChange w:id="4312" w:author="Robert Pasternak" w:date="2021-09-07T12:47:00Z">
              <w:rPr>
                <w:rFonts w:ascii="Times" w:hAnsi="Times" w:cs="Arial"/>
                <w:color w:val="0000FF"/>
                <w:u w:val="single"/>
              </w:rPr>
            </w:rPrChange>
          </w:rPr>
          <w:t>wyposażeni</w:t>
        </w:r>
        <w:r w:rsidR="00CD4CA1" w:rsidRPr="005E1A2B">
          <w:t>a</w:t>
        </w:r>
      </w:ins>
      <w:ins w:id="4313" w:author="Piotr Szumlak" w:date="2021-07-08T10:30:00Z">
        <w:r w:rsidR="00503627" w:rsidRPr="00330D4B">
          <w:t xml:space="preserve"> </w:t>
        </w:r>
      </w:ins>
      <w:r w:rsidRPr="008416E6">
        <w:rPr>
          <w:rPrChange w:id="4314" w:author="Robert Pasternak" w:date="2021-09-07T12:47:00Z">
            <w:rPr>
              <w:rFonts w:ascii="Times" w:hAnsi="Times" w:cs="Arial"/>
              <w:color w:val="0000FF"/>
              <w:u w:val="single"/>
            </w:rPr>
          </w:rPrChange>
        </w:rPr>
        <w:t xml:space="preserve">punktów zbiórki przeterminowanych leków określonych w załączniku </w:t>
      </w:r>
      <w:ins w:id="4315" w:author="Robert Pasternak" w:date="2021-07-01T14:02:00Z">
        <w:r w:rsidR="00CD4CA1" w:rsidRPr="005E1A2B">
          <w:br/>
        </w:r>
      </w:ins>
      <w:del w:id="4316" w:author="Robert Pasternak" w:date="2021-07-01T14:02:00Z">
        <w:r w:rsidRPr="008416E6">
          <w:rPr>
            <w:rPrChange w:id="4317" w:author="Robert Pasternak" w:date="2021-09-07T12:47:00Z">
              <w:rPr>
                <w:rFonts w:ascii="Times" w:hAnsi="Times" w:cs="Arial"/>
                <w:color w:val="0000FF"/>
                <w:u w:val="single"/>
              </w:rPr>
            </w:rPrChange>
          </w:rPr>
          <w:delText xml:space="preserve">nr 3 </w:delText>
        </w:r>
      </w:del>
      <w:r w:rsidRPr="008416E6">
        <w:rPr>
          <w:rPrChange w:id="4318" w:author="Robert Pasternak" w:date="2021-09-07T12:47:00Z">
            <w:rPr>
              <w:rFonts w:ascii="Times" w:hAnsi="Times" w:cs="Arial"/>
              <w:color w:val="0000FF"/>
              <w:u w:val="single"/>
            </w:rPr>
          </w:rPrChange>
        </w:rPr>
        <w:t>do S</w:t>
      </w:r>
      <w:del w:id="4319" w:author="kaluz" w:date="2021-05-04T17:37:00Z">
        <w:r w:rsidRPr="008416E6">
          <w:rPr>
            <w:rPrChange w:id="4320" w:author="Robert Pasternak" w:date="2021-09-07T12:47:00Z">
              <w:rPr>
                <w:rFonts w:ascii="Times" w:hAnsi="Times" w:cs="Arial"/>
                <w:color w:val="0000FF"/>
                <w:u w:val="single"/>
              </w:rPr>
            </w:rPrChange>
          </w:rPr>
          <w:delText>I</w:delText>
        </w:r>
      </w:del>
      <w:r w:rsidRPr="008416E6">
        <w:rPr>
          <w:rPrChange w:id="4321" w:author="Robert Pasternak" w:date="2021-09-07T12:47:00Z">
            <w:rPr>
              <w:rFonts w:ascii="Times" w:hAnsi="Times" w:cs="Arial"/>
              <w:color w:val="0000FF"/>
              <w:u w:val="single"/>
            </w:rPr>
          </w:rPrChange>
        </w:rPr>
        <w:t>WZ</w:t>
      </w:r>
      <w:ins w:id="4322" w:author="Piotr Szumlak" w:date="2021-07-08T10:30:00Z">
        <w:r w:rsidR="00503627" w:rsidRPr="005E1A2B">
          <w:t xml:space="preserve"> </w:t>
        </w:r>
      </w:ins>
      <w:del w:id="4323" w:author="kaluz" w:date="2021-05-04T17:37:00Z">
        <w:r w:rsidRPr="008416E6">
          <w:rPr>
            <w:rPrChange w:id="4324" w:author="Robert Pasternak" w:date="2021-09-07T12:47:00Z">
              <w:rPr>
                <w:rFonts w:ascii="Times" w:hAnsi="Times" w:cs="Arial"/>
                <w:color w:val="0000FF"/>
                <w:u w:val="single"/>
              </w:rPr>
            </w:rPrChange>
          </w:rPr>
          <w:delText>-u</w:delText>
        </w:r>
      </w:del>
      <w:r w:rsidRPr="008416E6">
        <w:rPr>
          <w:rPrChange w:id="4325" w:author="Robert Pasternak" w:date="2021-09-07T12:47:00Z">
            <w:rPr>
              <w:rFonts w:ascii="Times" w:hAnsi="Times" w:cs="Arial"/>
              <w:color w:val="0000FF"/>
              <w:u w:val="single"/>
            </w:rPr>
          </w:rPrChange>
        </w:rPr>
        <w:t>w oznakowane pojemniki przeznaczone do zbierania przeterminowanych leków zgodnie z wymogami określonymi w pkt. 6,</w:t>
      </w:r>
      <w:ins w:id="4326" w:author="Piotr Szumlak" w:date="2021-07-08T10:41:00Z">
        <w:r w:rsidR="001771B0" w:rsidRPr="005E1A2B">
          <w:t xml:space="preserve"> </w:t>
        </w:r>
      </w:ins>
      <w:ins w:id="4327" w:author="Piotr Szumlak" w:date="2021-07-08T10:52:00Z">
        <w:r w:rsidR="00B75835" w:rsidRPr="00330D4B">
          <w:t xml:space="preserve"> </w:t>
        </w:r>
      </w:ins>
      <w:r w:rsidRPr="008416E6">
        <w:rPr>
          <w:rPrChange w:id="4328" w:author="Robert Pasternak" w:date="2021-09-07T12:47:00Z">
            <w:rPr>
              <w:rFonts w:ascii="Times" w:hAnsi="Times" w:cs="Arial"/>
              <w:color w:val="0000FF"/>
              <w:u w:val="single"/>
            </w:rPr>
          </w:rPrChange>
        </w:rPr>
        <w:t>ppkt. 2.</w:t>
      </w:r>
    </w:p>
    <w:p w14:paraId="1688BC26" w14:textId="77777777" w:rsidR="00361B44" w:rsidRPr="008416E6" w:rsidRDefault="00361B44">
      <w:pPr>
        <w:pStyle w:val="ListParagraph1"/>
        <w:autoSpaceDE w:val="0"/>
        <w:autoSpaceDN w:val="0"/>
        <w:spacing w:line="312" w:lineRule="auto"/>
        <w:rPr>
          <w:ins w:id="4329" w:author="Robert Pasternak" w:date="2021-06-08T09:46:00Z"/>
          <w:rPrChange w:id="4330" w:author="Robert Pasternak" w:date="2021-09-07T12:47:00Z">
            <w:rPr>
              <w:ins w:id="4331" w:author="Robert Pasternak" w:date="2021-06-08T09:46:00Z"/>
              <w:rFonts w:ascii="Times" w:hAnsi="Times" w:cs="Arial"/>
            </w:rPr>
          </w:rPrChange>
        </w:rPr>
        <w:pPrChange w:id="4332" w:author="Robert Pasternak" w:date="2021-06-08T09:46:00Z">
          <w:pPr>
            <w:pStyle w:val="ListParagraph1"/>
            <w:numPr>
              <w:numId w:val="8"/>
            </w:numPr>
            <w:autoSpaceDE w:val="0"/>
            <w:autoSpaceDN w:val="0"/>
            <w:spacing w:line="360" w:lineRule="auto"/>
            <w:ind w:hanging="360"/>
          </w:pPr>
        </w:pPrChange>
      </w:pPr>
    </w:p>
    <w:p w14:paraId="16A6B208" w14:textId="77777777" w:rsidR="00361B44" w:rsidRPr="008416E6" w:rsidRDefault="00361B44">
      <w:pPr>
        <w:pStyle w:val="ListParagraph1"/>
        <w:autoSpaceDE w:val="0"/>
        <w:autoSpaceDN w:val="0"/>
        <w:spacing w:line="312" w:lineRule="auto"/>
        <w:ind w:left="0"/>
        <w:rPr>
          <w:del w:id="4333" w:author="Robert Pasternak" w:date="2021-06-08T09:51:00Z"/>
          <w:rPrChange w:id="4334" w:author="Robert Pasternak" w:date="2021-09-07T12:47:00Z">
            <w:rPr>
              <w:del w:id="4335" w:author="Robert Pasternak" w:date="2021-06-08T09:51:00Z"/>
              <w:rFonts w:ascii="Times" w:hAnsi="Times" w:cs="Arial"/>
              <w:lang w:eastAsia="en-US"/>
            </w:rPr>
          </w:rPrChange>
        </w:rPr>
        <w:pPrChange w:id="4336" w:author="Robert Pasternak" w:date="2021-06-08T09:47:00Z">
          <w:pPr>
            <w:autoSpaceDE w:val="0"/>
            <w:autoSpaceDN w:val="0"/>
            <w:spacing w:line="360" w:lineRule="auto"/>
          </w:pPr>
        </w:pPrChange>
      </w:pPr>
    </w:p>
    <w:p w14:paraId="1408A78A" w14:textId="11D1E928" w:rsidR="00361B44" w:rsidRPr="008416E6" w:rsidRDefault="00E11DE4">
      <w:pPr>
        <w:pStyle w:val="Akapitzlist"/>
        <w:numPr>
          <w:ilvl w:val="0"/>
          <w:numId w:val="21"/>
        </w:numPr>
        <w:autoSpaceDE w:val="0"/>
        <w:autoSpaceDN w:val="0"/>
        <w:spacing w:line="312" w:lineRule="auto"/>
        <w:rPr>
          <w:del w:id="4337" w:author="Robert Pasternak" w:date="2021-06-08T09:51:00Z"/>
          <w:rPrChange w:id="4338" w:author="Robert Pasternak" w:date="2021-09-07T12:47:00Z">
            <w:rPr>
              <w:del w:id="4339" w:author="Robert Pasternak" w:date="2021-06-08T09:51:00Z"/>
              <w:rFonts w:ascii="Times" w:hAnsi="Times" w:cs="Arial"/>
            </w:rPr>
          </w:rPrChange>
        </w:rPr>
        <w:pPrChange w:id="4340" w:author="Robert Pasternak" w:date="2021-06-08T09:52:00Z">
          <w:pPr>
            <w:pStyle w:val="Akapitzlist"/>
            <w:numPr>
              <w:numId w:val="21"/>
            </w:numPr>
            <w:autoSpaceDE w:val="0"/>
            <w:autoSpaceDN w:val="0"/>
            <w:spacing w:line="360" w:lineRule="auto"/>
            <w:ind w:hanging="360"/>
          </w:pPr>
        </w:pPrChange>
      </w:pPr>
      <w:r w:rsidRPr="008416E6">
        <w:rPr>
          <w:lang w:eastAsia="en-US"/>
          <w:rPrChange w:id="4341" w:author="Robert Pasternak" w:date="2021-09-07T12:47:00Z">
            <w:rPr>
              <w:rFonts w:ascii="Times" w:hAnsi="Times" w:cs="Arial"/>
              <w:color w:val="0000FF"/>
              <w:u w:val="single"/>
              <w:lang w:eastAsia="en-US"/>
            </w:rPr>
          </w:rPrChange>
        </w:rPr>
        <w:t xml:space="preserve">Wykonawcę </w:t>
      </w:r>
      <w:ins w:id="4342" w:author="Robert Pasternak" w:date="2021-06-18T13:13:00Z">
        <w:r w:rsidR="00EA45C9" w:rsidRPr="008416E6">
          <w:rPr>
            <w:lang w:eastAsia="en-US"/>
          </w:rPr>
          <w:t xml:space="preserve">w trakcie realizacji Przedmiotu zamówienia </w:t>
        </w:r>
      </w:ins>
      <w:r w:rsidRPr="008416E6">
        <w:rPr>
          <w:lang w:eastAsia="en-US"/>
          <w:rPrChange w:id="4343" w:author="Robert Pasternak" w:date="2021-09-07T12:47:00Z">
            <w:rPr>
              <w:rFonts w:ascii="Times" w:hAnsi="Times" w:cs="Arial"/>
              <w:color w:val="0000FF"/>
              <w:u w:val="single"/>
              <w:lang w:eastAsia="en-US"/>
            </w:rPr>
          </w:rPrChange>
        </w:rPr>
        <w:t xml:space="preserve">obowiązuje bezwzględny zakaz </w:t>
      </w:r>
      <w:r w:rsidRPr="008416E6">
        <w:rPr>
          <w:rPrChange w:id="4344" w:author="Robert Pasternak" w:date="2021-09-07T12:47:00Z">
            <w:rPr>
              <w:rFonts w:ascii="Times" w:hAnsi="Times" w:cs="Arial"/>
              <w:color w:val="0000FF"/>
              <w:u w:val="single"/>
            </w:rPr>
          </w:rPrChange>
        </w:rPr>
        <w:t xml:space="preserve">mieszania: selektywnie zebranych odpadów komunalnych ze zmieszanymi odpadami komunalnymi oraz selektywnie zebranych odpadów komunalnych różnych frakcji ze sobą. Przez zakaz mieszania odpadów należy rozumieć w szczególności: oddzielny odbiór odpadów każdej frakcji wysegregowanych odpadów komunalnych </w:t>
      </w:r>
      <w:ins w:id="4345" w:author="Robert Pasternak" w:date="2021-06-18T13:13:00Z">
        <w:r w:rsidR="00EA45C9" w:rsidRPr="008416E6">
          <w:br/>
        </w:r>
      </w:ins>
      <w:r w:rsidRPr="008416E6">
        <w:rPr>
          <w:rPrChange w:id="4346" w:author="Robert Pasternak" w:date="2021-09-07T12:47:00Z">
            <w:rPr>
              <w:rFonts w:ascii="Times" w:hAnsi="Times" w:cs="Arial"/>
              <w:color w:val="0000FF"/>
              <w:u w:val="single"/>
            </w:rPr>
          </w:rPrChange>
        </w:rPr>
        <w:t xml:space="preserve">i ich oddzielny transport pojazdami specjalistycznymi lub taki odbiór, załadunek </w:t>
      </w:r>
      <w:ins w:id="4347" w:author="Robert Pasternak" w:date="2021-06-18T13:13:00Z">
        <w:r w:rsidR="00EA45C9" w:rsidRPr="008416E6">
          <w:br/>
        </w:r>
      </w:ins>
      <w:r w:rsidRPr="008416E6">
        <w:rPr>
          <w:rPrChange w:id="4348" w:author="Robert Pasternak" w:date="2021-09-07T12:47:00Z">
            <w:rPr>
              <w:rFonts w:ascii="Times" w:hAnsi="Times" w:cs="Arial"/>
              <w:color w:val="0000FF"/>
              <w:u w:val="single"/>
            </w:rPr>
          </w:rPrChange>
        </w:rPr>
        <w:t xml:space="preserve">i transport zebranych wysegregowanych odpadów komunalnych do pojazdu specjalistycznego, aby poszczególne frakcje odpadów były oddzielnie gromadzone </w:t>
      </w:r>
      <w:ins w:id="4349" w:author="Robert Pasternak" w:date="2021-06-18T13:13:00Z">
        <w:r w:rsidR="00EA45C9" w:rsidRPr="008416E6">
          <w:br/>
        </w:r>
      </w:ins>
      <w:r w:rsidRPr="008416E6">
        <w:rPr>
          <w:rPrChange w:id="4350" w:author="Robert Pasternak" w:date="2021-09-07T12:47:00Z">
            <w:rPr>
              <w:rFonts w:ascii="Times" w:hAnsi="Times" w:cs="Arial"/>
              <w:color w:val="0000FF"/>
              <w:u w:val="single"/>
            </w:rPr>
          </w:rPrChange>
        </w:rPr>
        <w:t xml:space="preserve">i transportowane (dopuszczalny jest odbiór </w:t>
      </w:r>
      <w:del w:id="4351" w:author="Robert Pasternak" w:date="2021-06-18T13:13:00Z">
        <w:r w:rsidRPr="008416E6">
          <w:rPr>
            <w:rPrChange w:id="4352" w:author="Robert Pasternak" w:date="2021-09-07T12:47:00Z">
              <w:rPr>
                <w:rFonts w:ascii="Times" w:hAnsi="Times" w:cs="Arial"/>
                <w:color w:val="0000FF"/>
                <w:u w:val="single"/>
              </w:rPr>
            </w:rPrChange>
          </w:rPr>
          <w:br/>
        </w:r>
      </w:del>
      <w:r w:rsidRPr="008416E6">
        <w:rPr>
          <w:rPrChange w:id="4353" w:author="Robert Pasternak" w:date="2021-09-07T12:47:00Z">
            <w:rPr>
              <w:rFonts w:ascii="Times" w:hAnsi="Times" w:cs="Arial"/>
              <w:color w:val="0000FF"/>
              <w:u w:val="single"/>
            </w:rPr>
          </w:rPrChange>
        </w:rPr>
        <w:t xml:space="preserve">i transport różnych frakcji odpadów zbieranych selektywnie jednym pojazdem tylko </w:t>
      </w:r>
      <w:del w:id="4354" w:author="Robert Pasternak" w:date="2021-06-18T13:13:00Z">
        <w:r w:rsidRPr="008416E6">
          <w:rPr>
            <w:rPrChange w:id="4355" w:author="Robert Pasternak" w:date="2021-09-07T12:47:00Z">
              <w:rPr>
                <w:rFonts w:ascii="Times" w:hAnsi="Times" w:cs="Arial"/>
                <w:color w:val="0000FF"/>
                <w:u w:val="single"/>
              </w:rPr>
            </w:rPrChange>
          </w:rPr>
          <w:br/>
        </w:r>
      </w:del>
      <w:r w:rsidRPr="008416E6">
        <w:rPr>
          <w:rPrChange w:id="4356" w:author="Robert Pasternak" w:date="2021-09-07T12:47:00Z">
            <w:rPr>
              <w:rFonts w:ascii="Times" w:hAnsi="Times" w:cs="Arial"/>
              <w:color w:val="0000FF"/>
              <w:u w:val="single"/>
            </w:rPr>
          </w:rPrChange>
        </w:rPr>
        <w:t xml:space="preserve">w przypadku, gdy pojazd ten </w:t>
      </w:r>
      <w:ins w:id="4357" w:author="Robert Pasternak" w:date="2021-07-01T14:03:00Z">
        <w:r w:rsidR="00CD4CA1" w:rsidRPr="008416E6">
          <w:t>jest</w:t>
        </w:r>
      </w:ins>
      <w:ins w:id="4358" w:author="Piotr Szumlak" w:date="2021-07-08T10:53:00Z">
        <w:r w:rsidR="00B75835" w:rsidRPr="008416E6">
          <w:t xml:space="preserve"> </w:t>
        </w:r>
      </w:ins>
      <w:r w:rsidRPr="008416E6">
        <w:rPr>
          <w:rPrChange w:id="4359" w:author="Robert Pasternak" w:date="2021-09-07T12:47:00Z">
            <w:rPr>
              <w:rFonts w:ascii="Times" w:hAnsi="Times" w:cs="Arial"/>
              <w:color w:val="0000FF"/>
              <w:u w:val="single"/>
            </w:rPr>
          </w:rPrChange>
        </w:rPr>
        <w:t xml:space="preserve">wyposażony </w:t>
      </w:r>
      <w:del w:id="4360" w:author="Robert Pasternak" w:date="2021-07-01T14:03:00Z">
        <w:r w:rsidRPr="008416E6">
          <w:rPr>
            <w:rPrChange w:id="4361" w:author="Robert Pasternak" w:date="2021-09-07T12:47:00Z">
              <w:rPr>
                <w:rFonts w:ascii="Times" w:hAnsi="Times" w:cs="Arial"/>
                <w:color w:val="0000FF"/>
                <w:u w:val="single"/>
              </w:rPr>
            </w:rPrChange>
          </w:rPr>
          <w:delText xml:space="preserve">jest </w:delText>
        </w:r>
      </w:del>
      <w:r w:rsidRPr="008416E6">
        <w:rPr>
          <w:rPrChange w:id="4362" w:author="Robert Pasternak" w:date="2021-09-07T12:47:00Z">
            <w:rPr>
              <w:rFonts w:ascii="Times" w:hAnsi="Times" w:cs="Arial"/>
              <w:color w:val="0000FF"/>
              <w:u w:val="single"/>
            </w:rPr>
          </w:rPrChange>
        </w:rPr>
        <w:t xml:space="preserve">w osobne </w:t>
      </w:r>
      <w:del w:id="4363" w:author="Piotr Szumlak" w:date="2021-07-08T10:53:00Z">
        <w:r w:rsidRPr="008416E6">
          <w:rPr>
            <w:rPrChange w:id="4364" w:author="Robert Pasternak" w:date="2021-09-07T12:47:00Z">
              <w:rPr>
                <w:rFonts w:ascii="Times" w:hAnsi="Times" w:cs="Arial"/>
                <w:color w:val="0000FF"/>
                <w:u w:val="single"/>
              </w:rPr>
            </w:rPrChange>
          </w:rPr>
          <w:delText>przegrody</w:delText>
        </w:r>
      </w:del>
      <w:ins w:id="4365" w:author="Robert Pasternak" w:date="2021-07-01T14:03:00Z">
        <w:del w:id="4366" w:author="Piotr Szumlak" w:date="2021-07-08T10:53:00Z">
          <w:r w:rsidR="00CD4CA1" w:rsidRPr="008416E6" w:rsidDel="00B75835">
            <w:delText>komory</w:delText>
          </w:r>
        </w:del>
      </w:ins>
      <w:ins w:id="4367" w:author="Piotr Szumlak" w:date="2021-07-08T10:53:00Z">
        <w:r w:rsidR="00B75835" w:rsidRPr="008416E6">
          <w:t xml:space="preserve">komory </w:t>
        </w:r>
      </w:ins>
      <w:r w:rsidRPr="008416E6">
        <w:rPr>
          <w:rPrChange w:id="4368" w:author="Robert Pasternak" w:date="2021-09-07T12:47:00Z">
            <w:rPr>
              <w:rFonts w:ascii="Times" w:hAnsi="Times" w:cs="Arial"/>
              <w:color w:val="0000FF"/>
              <w:u w:val="single"/>
            </w:rPr>
          </w:rPrChange>
        </w:rPr>
        <w:t xml:space="preserve">do zbierania </w:t>
      </w:r>
      <w:del w:id="4369" w:author="Robert Pasternak" w:date="2021-06-18T13:13:00Z">
        <w:r w:rsidRPr="008416E6">
          <w:rPr>
            <w:rPrChange w:id="4370" w:author="Robert Pasternak" w:date="2021-09-07T12:47:00Z">
              <w:rPr>
                <w:rFonts w:ascii="Times" w:hAnsi="Times" w:cs="Arial"/>
                <w:color w:val="0000FF"/>
                <w:u w:val="single"/>
              </w:rPr>
            </w:rPrChange>
          </w:rPr>
          <w:br/>
        </w:r>
      </w:del>
      <w:r w:rsidRPr="008416E6">
        <w:rPr>
          <w:rPrChange w:id="4371" w:author="Robert Pasternak" w:date="2021-09-07T12:47:00Z">
            <w:rPr>
              <w:rFonts w:ascii="Times" w:hAnsi="Times" w:cs="Arial"/>
              <w:color w:val="0000FF"/>
              <w:u w:val="single"/>
            </w:rPr>
          </w:rPrChange>
        </w:rPr>
        <w:t>i transportowania odpadów różnych frakcji</w:t>
      </w:r>
      <w:ins w:id="4372" w:author="Piotr Szumlak" w:date="2021-07-08T10:54:00Z">
        <w:r w:rsidR="00B75835" w:rsidRPr="008416E6">
          <w:t xml:space="preserve"> </w:t>
        </w:r>
      </w:ins>
      <w:r w:rsidRPr="008416E6">
        <w:rPr>
          <w:rPrChange w:id="4373" w:author="Robert Pasternak" w:date="2021-09-07T12:47:00Z">
            <w:rPr>
              <w:rFonts w:ascii="Times" w:hAnsi="Times" w:cs="Arial"/>
              <w:color w:val="0000FF"/>
              <w:u w:val="single"/>
            </w:rPr>
          </w:rPrChange>
        </w:rPr>
        <w:t>w sposób wykluczający ich mieszanie).</w:t>
      </w:r>
      <w:ins w:id="4374" w:author="Robert Pasternak" w:date="2021-06-18T13:08:00Z">
        <w:r w:rsidR="00D77D7A" w:rsidRPr="008416E6">
          <w:t xml:space="preserve"> W przypadku stwierdzenia, </w:t>
        </w:r>
      </w:ins>
      <w:ins w:id="4375" w:author="Robert Pasternak" w:date="2021-06-18T13:13:00Z">
        <w:r w:rsidR="00EA45C9" w:rsidRPr="008416E6">
          <w:br/>
        </w:r>
      </w:ins>
      <w:ins w:id="4376" w:author="Robert Pasternak" w:date="2021-06-18T13:08:00Z">
        <w:r w:rsidR="00D77D7A" w:rsidRPr="008416E6">
          <w:t xml:space="preserve">że Wykonawca dokonuje </w:t>
        </w:r>
      </w:ins>
      <w:ins w:id="4377" w:author="Robert Pasternak" w:date="2021-06-18T13:09:00Z">
        <w:r w:rsidR="00D77D7A" w:rsidRPr="008416E6">
          <w:t xml:space="preserve">mieszania selektywnie zebranych odpadów komunalnych </w:t>
        </w:r>
      </w:ins>
      <w:ins w:id="4378" w:author="Robert Pasternak" w:date="2021-06-18T13:13:00Z">
        <w:r w:rsidR="00EA45C9" w:rsidRPr="008416E6">
          <w:br/>
        </w:r>
      </w:ins>
      <w:ins w:id="4379" w:author="Robert Pasternak" w:date="2021-06-18T13:09:00Z">
        <w:r w:rsidR="00D77D7A" w:rsidRPr="008416E6">
          <w:t>ze zmieszanymi odpadami komunalnymi lub selektywnie zebranych odpadów komunalnych różnych frakcji ze sobą</w:t>
        </w:r>
        <w:r w:rsidR="00EA45C9" w:rsidRPr="008416E6">
          <w:t>, w</w:t>
        </w:r>
      </w:ins>
      <w:ins w:id="4380" w:author="Robert Pasternak" w:date="2021-06-18T13:10:00Z">
        <w:r w:rsidR="00EA45C9" w:rsidRPr="008416E6">
          <w:t xml:space="preserve">ówczas w stosunku do Wykonawcy może </w:t>
        </w:r>
      </w:ins>
      <w:ins w:id="4381" w:author="Robert Pasternak" w:date="2021-07-28T10:40:00Z">
        <w:r w:rsidR="00823ED1" w:rsidRPr="008416E6">
          <w:t>zosta</w:t>
        </w:r>
      </w:ins>
      <w:ins w:id="4382" w:author="Robert Pasternak" w:date="2021-07-28T10:41:00Z">
        <w:r w:rsidR="00823ED1" w:rsidRPr="008416E6">
          <w:t>ć</w:t>
        </w:r>
      </w:ins>
      <w:ins w:id="4383" w:author="Robert Pasternak" w:date="2021-06-18T13:10:00Z">
        <w:r w:rsidR="00EA45C9" w:rsidRPr="008416E6">
          <w:t xml:space="preserve"> wszczęte post</w:t>
        </w:r>
      </w:ins>
      <w:ins w:id="4384" w:author="Piotr Szumlak" w:date="2021-07-09T07:35:00Z">
        <w:r w:rsidR="00361B44" w:rsidRPr="008416E6">
          <w:t>ę</w:t>
        </w:r>
      </w:ins>
      <w:ins w:id="4385" w:author="Robert Pasternak" w:date="2021-06-18T13:10:00Z">
        <w:del w:id="4386" w:author="Piotr Szumlak" w:date="2021-07-09T07:35:00Z">
          <w:r w:rsidR="00EA45C9" w:rsidRPr="008416E6" w:rsidDel="00361B44">
            <w:delText>e</w:delText>
          </w:r>
        </w:del>
        <w:r w:rsidR="00EA45C9" w:rsidRPr="008416E6">
          <w:t>powanie administracyjne w celu nałożenia na Wykonawcę administracyjnej kary pien</w:t>
        </w:r>
      </w:ins>
      <w:ins w:id="4387" w:author="Robert Pasternak" w:date="2024-07-16T15:07:00Z">
        <w:r w:rsidR="009F011B">
          <w:t>iężnej</w:t>
        </w:r>
      </w:ins>
      <w:ins w:id="4388" w:author="Robert Pasternak" w:date="2021-06-18T13:10:00Z">
        <w:del w:id="4389" w:author="Grzegorz" w:date="2021-09-07T10:36:00Z">
          <w:r w:rsidR="00EA45C9" w:rsidRPr="008416E6" w:rsidDel="009C11E7">
            <w:delText>ięż</w:delText>
          </w:r>
        </w:del>
      </w:ins>
      <w:ins w:id="4390" w:author="Grzegorz" w:date="2021-09-07T10:36:00Z">
        <w:del w:id="4391" w:author="Robert Pasternak" w:date="2024-07-16T15:07:00Z">
          <w:r w:rsidR="009C11E7" w:rsidRPr="008416E6" w:rsidDel="009F011B">
            <w:delText>np.</w:delText>
          </w:r>
        </w:del>
      </w:ins>
      <w:ins w:id="4392" w:author="Robert Pasternak" w:date="2021-06-18T13:14:00Z">
        <w:r w:rsidR="00EA45C9" w:rsidRPr="008416E6">
          <w:t>,</w:t>
        </w:r>
      </w:ins>
      <w:ins w:id="4393" w:author="Robert Pasternak" w:date="2021-06-18T13:10:00Z">
        <w:r w:rsidR="00EA45C9" w:rsidRPr="008416E6">
          <w:t xml:space="preserve"> o której mowa w art. 9x ust. 1 pkt. 2 </w:t>
        </w:r>
      </w:ins>
      <w:ins w:id="4394" w:author="Robert Pasternak" w:date="2021-06-18T13:11:00Z">
        <w:r w:rsidR="00EA45C9" w:rsidRPr="008416E6">
          <w:t xml:space="preserve">ustawy </w:t>
        </w:r>
      </w:ins>
      <w:ins w:id="4395" w:author="Robert Pasternak" w:date="2021-06-18T13:13:00Z">
        <w:r w:rsidR="00EA45C9" w:rsidRPr="008416E6">
          <w:br/>
        </w:r>
      </w:ins>
      <w:ins w:id="4396" w:author="Robert Pasternak" w:date="2021-06-18T13:11:00Z">
        <w:r w:rsidR="00EA45C9" w:rsidRPr="008416E6">
          <w:t>o utrzymaniu czystości i porządku w gminach</w:t>
        </w:r>
      </w:ins>
      <w:ins w:id="4397" w:author="Robert Pasternak" w:date="2021-06-18T13:09:00Z">
        <w:r w:rsidR="00D77D7A" w:rsidRPr="008416E6">
          <w:t>.</w:t>
        </w:r>
      </w:ins>
    </w:p>
    <w:p w14:paraId="2B100950" w14:textId="77777777" w:rsidR="00361B44" w:rsidRPr="008416E6" w:rsidRDefault="00361B44">
      <w:pPr>
        <w:pStyle w:val="Akapitzlist"/>
        <w:numPr>
          <w:ilvl w:val="0"/>
          <w:numId w:val="21"/>
        </w:numPr>
        <w:autoSpaceDE w:val="0"/>
        <w:autoSpaceDN w:val="0"/>
        <w:spacing w:line="312" w:lineRule="auto"/>
        <w:rPr>
          <w:lang w:eastAsia="en-US"/>
          <w:rPrChange w:id="4398" w:author="Robert Pasternak" w:date="2021-09-07T12:47:00Z">
            <w:rPr>
              <w:rFonts w:ascii="Times" w:hAnsi="Times" w:cs="Arial"/>
              <w:lang w:eastAsia="en-US"/>
            </w:rPr>
          </w:rPrChange>
        </w:rPr>
        <w:pPrChange w:id="4399" w:author="Robert Pasternak" w:date="2021-06-08T09:52:00Z">
          <w:pPr>
            <w:autoSpaceDE w:val="0"/>
            <w:autoSpaceDN w:val="0"/>
            <w:spacing w:line="360" w:lineRule="auto"/>
          </w:pPr>
        </w:pPrChange>
      </w:pPr>
    </w:p>
    <w:p w14:paraId="21421409" w14:textId="77777777" w:rsidR="00361B44" w:rsidDel="00FF3648" w:rsidRDefault="00E11DE4">
      <w:pPr>
        <w:pStyle w:val="Akapitzlist"/>
        <w:numPr>
          <w:ilvl w:val="0"/>
          <w:numId w:val="21"/>
        </w:numPr>
        <w:shd w:val="clear" w:color="auto" w:fill="FFFFFF"/>
        <w:spacing w:line="312" w:lineRule="auto"/>
        <w:rPr>
          <w:del w:id="4400" w:author="Robert Pasternak" w:date="2021-05-11T13:52:00Z"/>
        </w:rPr>
        <w:pPrChange w:id="4401" w:author="Robert Pasternak" w:date="2021-06-08T09:52:00Z">
          <w:pPr>
            <w:pStyle w:val="Akapitzlist"/>
            <w:numPr>
              <w:numId w:val="21"/>
            </w:numPr>
            <w:shd w:val="clear" w:color="auto" w:fill="FFFFFF"/>
            <w:spacing w:line="360" w:lineRule="auto"/>
            <w:ind w:hanging="360"/>
          </w:pPr>
        </w:pPrChange>
      </w:pPr>
      <w:ins w:id="4402" w:author="kaluz" w:date="2021-05-04T17:38:00Z">
        <w:r w:rsidRPr="008416E6">
          <w:rPr>
            <w:rPrChange w:id="4403" w:author="Robert Pasternak" w:date="2021-09-07T12:47:00Z">
              <w:rPr>
                <w:rFonts w:ascii="Times" w:hAnsi="Times" w:cs="Arial"/>
                <w:color w:val="0000FF"/>
                <w:u w:val="single"/>
              </w:rPr>
            </w:rPrChange>
          </w:rPr>
          <w:t xml:space="preserve">Wykonawcę </w:t>
        </w:r>
      </w:ins>
      <w:ins w:id="4404" w:author="kaluz" w:date="2021-05-04T17:41:00Z">
        <w:r w:rsidRPr="008416E6">
          <w:rPr>
            <w:rPrChange w:id="4405" w:author="Robert Pasternak" w:date="2021-09-07T12:47:00Z">
              <w:rPr>
                <w:rFonts w:ascii="Times" w:hAnsi="Times" w:cs="Arial"/>
                <w:color w:val="0000FF"/>
                <w:u w:val="single"/>
              </w:rPr>
            </w:rPrChange>
          </w:rPr>
          <w:t>w czasie odbioru odpadów z terenu nieruchomości zamieszkałych na terenie Gminy Ostrowiec Świętokrzyski</w:t>
        </w:r>
      </w:ins>
      <w:ins w:id="4406" w:author="Robert Pasternak" w:date="2021-07-01T14:04:00Z">
        <w:r w:rsidR="00CD4CA1" w:rsidRPr="008416E6">
          <w:t>,</w:t>
        </w:r>
      </w:ins>
      <w:ins w:id="4407" w:author="Piotr Szumlak" w:date="2021-07-09T07:35:00Z">
        <w:r w:rsidR="00361B44" w:rsidRPr="008416E6">
          <w:t xml:space="preserve"> </w:t>
        </w:r>
      </w:ins>
      <w:ins w:id="4408" w:author="kaluz" w:date="2021-05-04T17:38:00Z">
        <w:r w:rsidRPr="008416E6">
          <w:rPr>
            <w:rPrChange w:id="4409" w:author="Robert Pasternak" w:date="2021-09-07T12:47:00Z">
              <w:rPr>
                <w:rFonts w:ascii="Times" w:hAnsi="Times" w:cs="Arial"/>
                <w:color w:val="0000FF"/>
                <w:u w:val="single"/>
              </w:rPr>
            </w:rPrChange>
          </w:rPr>
          <w:t>obowi</w:t>
        </w:r>
      </w:ins>
      <w:ins w:id="4410" w:author="kaluz" w:date="2021-05-04T17:39:00Z">
        <w:r w:rsidRPr="008416E6">
          <w:rPr>
            <w:rPrChange w:id="4411" w:author="Robert Pasternak" w:date="2021-09-07T12:47:00Z">
              <w:rPr>
                <w:rFonts w:ascii="Times" w:hAnsi="Times" w:cs="Arial"/>
                <w:color w:val="0000FF"/>
                <w:u w:val="single"/>
              </w:rPr>
            </w:rPrChange>
          </w:rPr>
          <w:t>ązuje bezwzględny zakaz odbierania</w:t>
        </w:r>
      </w:ins>
      <w:ins w:id="4412" w:author="kaluz" w:date="2021-05-04T17:42:00Z">
        <w:r w:rsidRPr="008416E6">
          <w:rPr>
            <w:rPrChange w:id="4413" w:author="Robert Pasternak" w:date="2021-09-07T12:47:00Z">
              <w:rPr>
                <w:rFonts w:ascii="Times" w:hAnsi="Times" w:cs="Arial"/>
                <w:color w:val="0000FF"/>
                <w:u w:val="single"/>
              </w:rPr>
            </w:rPrChange>
          </w:rPr>
          <w:t xml:space="preserve"> tym samym pojazdem i w tym samym czasie</w:t>
        </w:r>
      </w:ins>
      <w:ins w:id="4414" w:author="kaluz" w:date="2021-05-04T17:39:00Z">
        <w:r w:rsidRPr="008416E6">
          <w:rPr>
            <w:rPrChange w:id="4415" w:author="Robert Pasternak" w:date="2021-09-07T12:47:00Z">
              <w:rPr>
                <w:rFonts w:ascii="Times" w:hAnsi="Times" w:cs="Arial"/>
                <w:color w:val="0000FF"/>
                <w:u w:val="single"/>
              </w:rPr>
            </w:rPrChange>
          </w:rPr>
          <w:t xml:space="preserve"> odpadów pochodz</w:t>
        </w:r>
      </w:ins>
      <w:ins w:id="4416" w:author="kaluz" w:date="2021-05-04T17:40:00Z">
        <w:r w:rsidRPr="008416E6">
          <w:rPr>
            <w:rPrChange w:id="4417" w:author="Robert Pasternak" w:date="2021-09-07T12:47:00Z">
              <w:rPr>
                <w:rFonts w:ascii="Times" w:hAnsi="Times" w:cs="Arial"/>
                <w:color w:val="0000FF"/>
                <w:u w:val="single"/>
              </w:rPr>
            </w:rPrChange>
          </w:rPr>
          <w:t>ących z terenu innych nieruchomości niż nieruchomości zamieszkałe na terenie Gminy Ostrowiec Świętokrzyski</w:t>
        </w:r>
      </w:ins>
      <w:ins w:id="4418" w:author="kaluz" w:date="2021-05-04T17:43:00Z">
        <w:r w:rsidRPr="008416E6">
          <w:rPr>
            <w:rPrChange w:id="4419" w:author="Robert Pasternak" w:date="2021-09-07T12:47:00Z">
              <w:rPr>
                <w:rFonts w:ascii="Times" w:hAnsi="Times" w:cs="Arial"/>
                <w:color w:val="0000FF"/>
                <w:u w:val="single"/>
              </w:rPr>
            </w:rPrChange>
          </w:rPr>
          <w:t xml:space="preserve">. </w:t>
        </w:r>
      </w:ins>
    </w:p>
    <w:p w14:paraId="70E9630B" w14:textId="77777777" w:rsidR="00FF3648" w:rsidRPr="008416E6" w:rsidRDefault="00FF3648">
      <w:pPr>
        <w:pStyle w:val="Akapitzlist"/>
        <w:numPr>
          <w:ilvl w:val="0"/>
          <w:numId w:val="21"/>
        </w:numPr>
        <w:shd w:val="clear" w:color="auto" w:fill="FFFFFF"/>
        <w:spacing w:line="312" w:lineRule="auto"/>
        <w:rPr>
          <w:ins w:id="4420" w:author="Robert Pasternak" w:date="2024-07-18T11:00:00Z"/>
          <w:rPrChange w:id="4421" w:author="Robert Pasternak" w:date="2021-09-07T12:47:00Z">
            <w:rPr>
              <w:ins w:id="4422" w:author="Robert Pasternak" w:date="2024-07-18T11:00:00Z"/>
              <w:rFonts w:ascii="Times" w:hAnsi="Times" w:cs="Arial"/>
            </w:rPr>
          </w:rPrChange>
        </w:rPr>
        <w:pPrChange w:id="4423" w:author="Robert Pasternak" w:date="2021-06-08T09:52:00Z">
          <w:pPr>
            <w:pStyle w:val="Akapitzlist"/>
            <w:numPr>
              <w:numId w:val="21"/>
            </w:numPr>
            <w:shd w:val="clear" w:color="auto" w:fill="FFFFFF"/>
            <w:spacing w:line="360" w:lineRule="auto"/>
            <w:ind w:hanging="360"/>
          </w:pPr>
        </w:pPrChange>
      </w:pPr>
    </w:p>
    <w:p w14:paraId="7F076C2A" w14:textId="77777777" w:rsidR="00361B44" w:rsidRPr="008416E6" w:rsidDel="00FF3648" w:rsidRDefault="00361B44">
      <w:pPr>
        <w:pStyle w:val="Akapitzlist"/>
        <w:numPr>
          <w:ilvl w:val="0"/>
          <w:numId w:val="21"/>
        </w:numPr>
        <w:shd w:val="clear" w:color="auto" w:fill="FFFFFF"/>
        <w:spacing w:line="312" w:lineRule="auto"/>
        <w:rPr>
          <w:ins w:id="4424" w:author="kaluz" w:date="2021-05-04T17:50:00Z"/>
          <w:del w:id="4425" w:author="Robert Pasternak" w:date="2024-07-18T11:00:00Z"/>
        </w:rPr>
        <w:pPrChange w:id="4426" w:author="Robert Pasternak" w:date="2021-06-08T09:52:00Z">
          <w:pPr>
            <w:pStyle w:val="Akapitzlist"/>
            <w:numPr>
              <w:numId w:val="21"/>
            </w:numPr>
            <w:shd w:val="clear" w:color="auto" w:fill="FFFFFF"/>
            <w:spacing w:line="360" w:lineRule="auto"/>
            <w:ind w:hanging="360"/>
          </w:pPr>
        </w:pPrChange>
      </w:pPr>
    </w:p>
    <w:p w14:paraId="5ACD91B9" w14:textId="1A86F90B" w:rsidR="002E1F77" w:rsidRPr="008416E6" w:rsidRDefault="00E11DE4">
      <w:pPr>
        <w:pStyle w:val="Akapitzlist"/>
        <w:numPr>
          <w:ilvl w:val="0"/>
          <w:numId w:val="21"/>
        </w:numPr>
        <w:shd w:val="clear" w:color="auto" w:fill="FFFFFF"/>
        <w:spacing w:line="312" w:lineRule="auto"/>
        <w:rPr>
          <w:ins w:id="4427" w:author="Robert Pasternak" w:date="2021-06-23T12:53:00Z"/>
        </w:rPr>
        <w:pPrChange w:id="4428" w:author="Robert Pasternak" w:date="2024-07-18T10:59:00Z">
          <w:pPr>
            <w:widowControl/>
            <w:numPr>
              <w:numId w:val="21"/>
            </w:numPr>
            <w:adjustRightInd/>
            <w:spacing w:before="120" w:line="312" w:lineRule="auto"/>
            <w:ind w:left="720" w:hanging="360"/>
            <w:textAlignment w:val="auto"/>
          </w:pPr>
        </w:pPrChange>
      </w:pPr>
      <w:ins w:id="4429" w:author="Robert Pasternak" w:date="2021-05-11T13:48:00Z">
        <w:r w:rsidRPr="008416E6">
          <w:rPr>
            <w:rPrChange w:id="4430" w:author="Robert Pasternak" w:date="2021-09-07T12:47:00Z">
              <w:rPr>
                <w:rFonts w:ascii="Times" w:hAnsi="Times" w:cs="Arial"/>
                <w:color w:val="0000FF"/>
                <w:u w:val="single"/>
              </w:rPr>
            </w:rPrChange>
          </w:rPr>
          <w:t>W trakcie odbioru odpadów komunalnych z terenu nieruchomo</w:t>
        </w:r>
      </w:ins>
      <w:ins w:id="4431" w:author="Robert Pasternak" w:date="2021-05-11T13:49:00Z">
        <w:r w:rsidRPr="008416E6">
          <w:rPr>
            <w:rPrChange w:id="4432" w:author="Robert Pasternak" w:date="2021-09-07T12:47:00Z">
              <w:rPr>
                <w:rFonts w:ascii="Times" w:hAnsi="Times" w:cs="Arial"/>
                <w:color w:val="0000FF"/>
                <w:u w:val="single"/>
              </w:rPr>
            </w:rPrChange>
          </w:rPr>
          <w:t>ści zamieszkałych</w:t>
        </w:r>
      </w:ins>
      <w:ins w:id="4433" w:author="Robert Pasternak" w:date="2021-07-01T14:04:00Z">
        <w:r w:rsidR="00CD4CA1" w:rsidRPr="008416E6">
          <w:t>,</w:t>
        </w:r>
      </w:ins>
      <w:ins w:id="4434" w:author="Piotr Szumlak" w:date="2021-07-08T10:55:00Z">
        <w:r w:rsidR="00B75835" w:rsidRPr="008416E6">
          <w:t xml:space="preserve"> </w:t>
        </w:r>
      </w:ins>
      <w:ins w:id="4435" w:author="kaluz" w:date="2021-05-04T17:50:00Z">
        <w:r w:rsidRPr="008416E6">
          <w:rPr>
            <w:rPrChange w:id="4436" w:author="Robert Pasternak" w:date="2021-09-07T12:47:00Z">
              <w:rPr>
                <w:rFonts w:ascii="Times" w:hAnsi="Times" w:cs="Arial"/>
                <w:color w:val="0000FF"/>
                <w:u w:val="single"/>
              </w:rPr>
            </w:rPrChange>
          </w:rPr>
          <w:t xml:space="preserve">Wykonawcę obowiązuje bezwzględny zakaz przeładowywania odebranych </w:t>
        </w:r>
        <w:del w:id="4437" w:author="Robert Pasternak" w:date="2021-05-11T13:48:00Z">
          <w:r w:rsidRPr="008416E6">
            <w:rPr>
              <w:rPrChange w:id="4438" w:author="Robert Pasternak" w:date="2021-09-07T12:47:00Z">
                <w:rPr>
                  <w:rFonts w:ascii="Times" w:hAnsi="Times" w:cs="Arial"/>
                  <w:color w:val="0000FF"/>
                  <w:u w:val="single"/>
                </w:rPr>
              </w:rPrChange>
            </w:rPr>
            <w:delText xml:space="preserve">lubzebranych </w:delText>
          </w:r>
        </w:del>
        <w:r w:rsidRPr="008416E6">
          <w:rPr>
            <w:rPrChange w:id="4439" w:author="Robert Pasternak" w:date="2021-09-07T12:47:00Z">
              <w:rPr>
                <w:rFonts w:ascii="Times" w:hAnsi="Times" w:cs="Arial"/>
                <w:color w:val="0000FF"/>
                <w:u w:val="single"/>
              </w:rPr>
            </w:rPrChange>
          </w:rPr>
          <w:t xml:space="preserve">odpadów komunalnych </w:t>
        </w:r>
      </w:ins>
      <w:ins w:id="4440" w:author="Robert Pasternak" w:date="2021-05-11T13:49:00Z">
        <w:r w:rsidRPr="008416E6">
          <w:rPr>
            <w:rPrChange w:id="4441" w:author="Robert Pasternak" w:date="2021-09-07T12:47:00Z">
              <w:rPr>
                <w:rFonts w:ascii="Times" w:hAnsi="Times" w:cs="Arial"/>
                <w:color w:val="0000FF"/>
                <w:u w:val="single"/>
              </w:rPr>
            </w:rPrChange>
          </w:rPr>
          <w:t xml:space="preserve">z pojazdu na pojazd. </w:t>
        </w:r>
      </w:ins>
      <w:ins w:id="4442" w:author="Robert Pasternak" w:date="2021-05-11T13:50:00Z">
        <w:r w:rsidRPr="008416E6">
          <w:rPr>
            <w:rPrChange w:id="4443" w:author="Robert Pasternak" w:date="2021-09-07T12:47:00Z">
              <w:rPr>
                <w:rFonts w:ascii="Times" w:hAnsi="Times" w:cs="Arial"/>
                <w:color w:val="0000FF"/>
                <w:u w:val="single"/>
              </w:rPr>
            </w:rPrChange>
          </w:rPr>
          <w:t xml:space="preserve">Przeładunek </w:t>
        </w:r>
      </w:ins>
      <w:ins w:id="4444" w:author="Robert Pasternak" w:date="2021-05-11T13:49:00Z">
        <w:r w:rsidR="0021686D" w:rsidRPr="008416E6">
          <w:t xml:space="preserve">odpadów </w:t>
        </w:r>
      </w:ins>
      <w:ins w:id="4445" w:author="Robert Pasternak" w:date="2021-05-11T13:50:00Z">
        <w:r w:rsidRPr="008416E6">
          <w:rPr>
            <w:rPrChange w:id="4446" w:author="Robert Pasternak" w:date="2021-09-07T12:47:00Z">
              <w:rPr>
                <w:rFonts w:ascii="Times" w:hAnsi="Times" w:cs="Arial"/>
                <w:color w:val="0000FF"/>
                <w:u w:val="single"/>
              </w:rPr>
            </w:rPrChange>
          </w:rPr>
          <w:t xml:space="preserve">z pojazdu na pojazd dopuszczalny jest jedynie </w:t>
        </w:r>
      </w:ins>
      <w:ins w:id="4447" w:author="Robert Pasternak" w:date="2021-05-11T13:49:00Z">
        <w:r w:rsidR="0021686D" w:rsidRPr="008416E6">
          <w:t>w celach transportowych</w:t>
        </w:r>
      </w:ins>
      <w:ins w:id="4448" w:author="Robert Pasternak" w:date="2021-05-11T13:50:00Z">
        <w:r w:rsidRPr="008416E6">
          <w:rPr>
            <w:rPrChange w:id="4449" w:author="Robert Pasternak" w:date="2021-09-07T12:47:00Z">
              <w:rPr>
                <w:rFonts w:ascii="Times" w:hAnsi="Times" w:cs="Arial"/>
                <w:color w:val="0000FF"/>
                <w:u w:val="single"/>
              </w:rPr>
            </w:rPrChange>
          </w:rPr>
          <w:t xml:space="preserve"> i musi si</w:t>
        </w:r>
      </w:ins>
      <w:ins w:id="4450" w:author="Robert Pasternak" w:date="2021-05-11T13:51:00Z">
        <w:r w:rsidRPr="008416E6">
          <w:rPr>
            <w:rPrChange w:id="4451" w:author="Robert Pasternak" w:date="2021-09-07T12:47:00Z">
              <w:rPr>
                <w:rFonts w:ascii="Times" w:hAnsi="Times" w:cs="Arial"/>
                <w:color w:val="0000FF"/>
                <w:u w:val="single"/>
              </w:rPr>
            </w:rPrChange>
          </w:rPr>
          <w:t xml:space="preserve">ę odbywać na terenie bazy transportowo- magazynowej </w:t>
        </w:r>
      </w:ins>
      <w:ins w:id="4452" w:author="Robert Pasternak" w:date="2021-06-08T09:49:00Z">
        <w:r w:rsidR="00703028" w:rsidRPr="008416E6">
          <w:t>lub stacji prze</w:t>
        </w:r>
      </w:ins>
      <w:ins w:id="4453" w:author="Robert Pasternak" w:date="2021-06-08T09:50:00Z">
        <w:r w:rsidR="00703028" w:rsidRPr="008416E6">
          <w:t xml:space="preserve">ładunkowej </w:t>
        </w:r>
      </w:ins>
      <w:ins w:id="4454" w:author="Robert Pasternak" w:date="2021-05-11T13:51:00Z">
        <w:r w:rsidRPr="008416E6">
          <w:rPr>
            <w:rPrChange w:id="4455" w:author="Robert Pasternak" w:date="2021-09-07T12:47:00Z">
              <w:rPr>
                <w:rFonts w:ascii="Times" w:hAnsi="Times" w:cs="Arial"/>
                <w:color w:val="0000FF"/>
                <w:u w:val="single"/>
              </w:rPr>
            </w:rPrChange>
          </w:rPr>
          <w:t>Wykonawcy.</w:t>
        </w:r>
      </w:ins>
      <w:ins w:id="4456" w:author="Piotr Szumlak" w:date="2021-07-08T10:55:00Z">
        <w:r w:rsidR="00B75835" w:rsidRPr="008416E6">
          <w:t xml:space="preserve"> </w:t>
        </w:r>
      </w:ins>
      <w:ins w:id="4457" w:author="Robert Pasternak" w:date="2021-05-11T13:52:00Z">
        <w:r w:rsidRPr="008416E6">
          <w:rPr>
            <w:rPrChange w:id="4458" w:author="Robert Pasternak" w:date="2021-09-07T12:47:00Z">
              <w:rPr>
                <w:rFonts w:ascii="Times" w:hAnsi="Times" w:cs="Arial"/>
                <w:color w:val="0000FF"/>
                <w:u w:val="single"/>
              </w:rPr>
            </w:rPrChange>
          </w:rPr>
          <w:t xml:space="preserve">Odebrane </w:t>
        </w:r>
      </w:ins>
      <w:ins w:id="4459" w:author="Robert Pasternak" w:date="2021-05-11T13:49:00Z">
        <w:r w:rsidR="0021686D" w:rsidRPr="008416E6">
          <w:t>odpady przed rozpoczęciem przeładunku muszą</w:t>
        </w:r>
        <w:r w:rsidR="00CD4CA1" w:rsidRPr="008416E6">
          <w:t xml:space="preserve"> być bezwzględnie zwa</w:t>
        </w:r>
      </w:ins>
      <w:ins w:id="4460" w:author="Robert Pasternak" w:date="2021-07-01T14:05:00Z">
        <w:r w:rsidR="00CD4CA1" w:rsidRPr="008416E6">
          <w:t>ż</w:t>
        </w:r>
      </w:ins>
      <w:ins w:id="4461" w:author="Robert Pasternak" w:date="2021-05-11T13:49:00Z">
        <w:r w:rsidRPr="008416E6">
          <w:rPr>
            <w:rPrChange w:id="4462" w:author="Robert Pasternak" w:date="2021-09-07T12:47:00Z">
              <w:rPr>
                <w:rFonts w:ascii="Times" w:hAnsi="Times" w:cs="Arial"/>
                <w:color w:val="0000FF"/>
                <w:u w:val="single"/>
              </w:rPr>
            </w:rPrChange>
          </w:rPr>
          <w:t xml:space="preserve">one, </w:t>
        </w:r>
        <w:r w:rsidR="0021686D" w:rsidRPr="008416E6">
          <w:t>a ich masa zaewidencjonowana.</w:t>
        </w:r>
      </w:ins>
      <w:ins w:id="4463" w:author="Piotr Szumlak" w:date="2021-07-08T10:55:00Z">
        <w:r w:rsidR="00B75835" w:rsidRPr="008416E6">
          <w:t xml:space="preserve"> </w:t>
        </w:r>
      </w:ins>
      <w:ins w:id="4464" w:author="kaluz" w:date="2021-05-04T17:50:00Z">
        <w:del w:id="4465" w:author="Robert Pasternak" w:date="2021-05-11T13:52:00Z">
          <w:r w:rsidR="001D548C" w:rsidRPr="008416E6" w:rsidDel="0021686D">
            <w:delText xml:space="preserve">pochodzących z terenu nieruchomości zamieszkałych na terenie </w:delText>
          </w:r>
        </w:del>
      </w:ins>
      <w:ins w:id="4466" w:author="kaluz" w:date="2021-05-04T17:51:00Z">
        <w:del w:id="4467" w:author="Robert Pasternak" w:date="2021-05-11T13:52:00Z">
          <w:r w:rsidR="001D548C" w:rsidRPr="008416E6" w:rsidDel="0021686D">
            <w:delText xml:space="preserve">Gminy Ostrowiec Świętokrzyski </w:delText>
          </w:r>
          <w:r w:rsidR="00636B06" w:rsidRPr="008416E6" w:rsidDel="0021686D">
            <w:delText xml:space="preserve">poza terenem </w:delText>
          </w:r>
        </w:del>
        <w:del w:id="4468" w:author="Robert Pasternak" w:date="2021-05-11T13:51:00Z">
          <w:r w:rsidR="00636B06" w:rsidRPr="008416E6" w:rsidDel="0021686D">
            <w:delText xml:space="preserve">bazy transportowo magazynowej Wykonawcy lub </w:delText>
          </w:r>
        </w:del>
        <w:del w:id="4469" w:author="Robert Pasternak" w:date="2021-05-11T13:52:00Z">
          <w:r w:rsidR="00636B06" w:rsidRPr="008416E6" w:rsidDel="0021686D">
            <w:delText xml:space="preserve">bazy przeładunkowej Wykonawcy. </w:delText>
          </w:r>
        </w:del>
      </w:ins>
      <w:ins w:id="4470" w:author="kaluz" w:date="2021-05-04T17:53:00Z">
        <w:del w:id="4471" w:author="Robert Pasternak" w:date="2021-05-11T13:52:00Z">
          <w:r w:rsidR="00636B06" w:rsidRPr="008416E6" w:rsidDel="0021686D">
            <w:br/>
          </w:r>
        </w:del>
      </w:ins>
      <w:ins w:id="4472" w:author="kaluz" w:date="2021-05-04T17:51:00Z">
        <w:del w:id="4473" w:author="Robert Pasternak" w:date="2021-05-11T13:48:00Z">
          <w:r w:rsidR="00636B06" w:rsidRPr="008416E6" w:rsidDel="0021686D">
            <w:delText>W</w:delText>
          </w:r>
        </w:del>
      </w:ins>
      <w:ins w:id="4474" w:author="kaluz" w:date="2021-05-04T17:52:00Z">
        <w:del w:id="4475" w:author="Robert Pasternak" w:date="2021-05-11T13:48:00Z">
          <w:r w:rsidR="00636B06" w:rsidRPr="008416E6" w:rsidDel="0021686D">
            <w:delText xml:space="preserve"> przypadku p</w:delText>
          </w:r>
        </w:del>
        <w:del w:id="4476" w:author="Robert Pasternak" w:date="2021-05-11T13:49:00Z">
          <w:r w:rsidR="00636B06" w:rsidRPr="008416E6" w:rsidDel="0021686D">
            <w:delText>rzeładowywania odpadów w celach transportowych z pojazdu na pojazd, zebrane odpady przed rozpoczęciem prze</w:delText>
          </w:r>
        </w:del>
      </w:ins>
      <w:ins w:id="4477" w:author="kaluz" w:date="2021-05-04T17:53:00Z">
        <w:del w:id="4478" w:author="Robert Pasternak" w:date="2021-05-11T13:49:00Z">
          <w:r w:rsidR="00636B06" w:rsidRPr="008416E6" w:rsidDel="0021686D">
            <w:delText xml:space="preserve">ładunku muszą być bezwzględnie zwarzone, </w:delText>
          </w:r>
          <w:r w:rsidR="00636B06" w:rsidRPr="008416E6" w:rsidDel="0021686D">
            <w:br/>
            <w:delText>a ich masa zaewidencjonowana.</w:delText>
          </w:r>
        </w:del>
      </w:ins>
      <w:ins w:id="4479" w:author="Robert Pasternak" w:date="2021-06-08T09:50:00Z">
        <w:r w:rsidR="00703028" w:rsidRPr="008416E6">
          <w:t>Ważenie odpadów musi się odbyć na legalizowanej wadze, obj</w:t>
        </w:r>
      </w:ins>
      <w:ins w:id="4480" w:author="Robert Pasternak" w:date="2021-06-08T09:51:00Z">
        <w:r w:rsidR="00703028" w:rsidRPr="008416E6">
          <w:t>ętej wizyjnym systemem monitoringu do którego Zamawiający posiada dostęp.</w:t>
        </w:r>
      </w:ins>
      <w:ins w:id="4481" w:author="Robert Pasternak" w:date="2024-07-18T10:49:00Z">
        <w:r w:rsidR="00CA3AE6">
          <w:t xml:space="preserve"> </w:t>
        </w:r>
      </w:ins>
      <w:ins w:id="4482" w:author="Robert Pasternak" w:date="2024-07-18T10:50:00Z">
        <w:r w:rsidR="00CA3AE6">
          <w:t xml:space="preserve">Jednocześnie Zamawiający </w:t>
        </w:r>
      </w:ins>
      <w:ins w:id="4483" w:author="Robert Pasternak" w:date="2024-07-18T10:52:00Z">
        <w:r w:rsidR="00CA3AE6">
          <w:t xml:space="preserve">informuje, iż działalność </w:t>
        </w:r>
      </w:ins>
      <w:ins w:id="4484" w:author="Robert Pasternak" w:date="2024-07-18T10:50:00Z">
        <w:r w:rsidR="00CA3AE6" w:rsidRPr="00CA3AE6">
          <w:t xml:space="preserve">stacji przeładunkowej mieści się w definicji zbierania odpadów, zgodnie z którą pod pojęciem zbierania odpadów </w:t>
        </w:r>
        <w:r w:rsidR="00CA3AE6" w:rsidRPr="00CA3AE6">
          <w:lastRenderedPageBreak/>
          <w:t xml:space="preserve">rozumie się gromadzenie odpadów przed ich transportem do miejsc przetwarzania, </w:t>
        </w:r>
      </w:ins>
      <w:ins w:id="4485" w:author="Robert Pasternak" w:date="2024-08-05T14:30:00Z">
        <w:r w:rsidR="00F95C1F">
          <w:br/>
        </w:r>
      </w:ins>
      <w:ins w:id="4486" w:author="Robert Pasternak" w:date="2024-07-18T10:50:00Z">
        <w:r w:rsidR="00CA3AE6" w:rsidRPr="00CA3AE6">
          <w:t>w tym wstępne sortowanie nieprowadzące do zasadniczej zmiany charakteru i składu odpadów i niepowodujące zmiany klasyfikacji odpadów oraz t</w:t>
        </w:r>
        <w:r w:rsidR="00CA3AE6">
          <w:t>ymczasowe magazynowanie odpadów</w:t>
        </w:r>
        <w:r w:rsidR="00CA3AE6" w:rsidRPr="00CA3AE6">
          <w:t>.</w:t>
        </w:r>
      </w:ins>
      <w:ins w:id="4487" w:author="Robert Pasternak" w:date="2024-07-18T10:56:00Z">
        <w:r w:rsidR="00CA3AE6">
          <w:t xml:space="preserve"> Jeżeli na terenie stacji przeładunkowej Wykonawca gromadzi</w:t>
        </w:r>
      </w:ins>
      <w:ins w:id="4488" w:author="Robert Pasternak" w:date="2024-07-18T10:57:00Z">
        <w:r w:rsidR="00CA3AE6">
          <w:t>ł będzie odpady w boksach, kontenerach, pojemnikach lub inny</w:t>
        </w:r>
      </w:ins>
      <w:ins w:id="4489" w:author="Robert Pasternak" w:date="2024-07-18T10:58:00Z">
        <w:r w:rsidR="00CA3AE6">
          <w:t xml:space="preserve"> sposób,</w:t>
        </w:r>
      </w:ins>
      <w:ins w:id="4490" w:author="Robert Pasternak" w:date="2024-07-18T10:57:00Z">
        <w:r w:rsidR="00CA3AE6">
          <w:t xml:space="preserve"> w celu zebrania odpowiedniej ilo</w:t>
        </w:r>
      </w:ins>
      <w:ins w:id="4491" w:author="Robert Pasternak" w:date="2024-07-18T10:58:00Z">
        <w:r w:rsidR="00CA3AE6">
          <w:t>ści transportowej odpadów</w:t>
        </w:r>
        <w:r w:rsidR="00FF3648">
          <w:t xml:space="preserve">, </w:t>
        </w:r>
      </w:ins>
      <w:ins w:id="4492" w:author="Robert Pasternak" w:date="2024-07-18T10:59:00Z">
        <w:r w:rsidR="00FF3648">
          <w:t>t</w:t>
        </w:r>
      </w:ins>
      <w:ins w:id="4493" w:author="Robert Pasternak" w:date="2024-07-18T10:50:00Z">
        <w:r w:rsidR="00CA3AE6" w:rsidRPr="00CA3AE6">
          <w:t>aka działalność stanowi zbieranie odpadów (gromadzenie przed transportem) i wymaga uzyskania z</w:t>
        </w:r>
        <w:r w:rsidR="00FF3648">
          <w:t>ezwolenia na zbieranie odpadów, kt</w:t>
        </w:r>
      </w:ins>
      <w:ins w:id="4494" w:author="Robert Pasternak" w:date="2024-07-18T11:00:00Z">
        <w:r w:rsidR="00FF3648">
          <w:t>óre to zezwolenie Wykonawca zobowi</w:t>
        </w:r>
      </w:ins>
      <w:ins w:id="4495" w:author="Robert Pasternak" w:date="2024-07-18T11:01:00Z">
        <w:r w:rsidR="00FF3648">
          <w:t xml:space="preserve">ązany jest uzyskać </w:t>
        </w:r>
        <w:r w:rsidR="00FF3648">
          <w:br/>
          <w:t>a jego kopię przekazać Zamawiającemu niezwłocznie po jej uzyskaniu.</w:t>
        </w:r>
      </w:ins>
    </w:p>
    <w:p w14:paraId="1B5C59D3" w14:textId="77777777" w:rsidR="00823ED1" w:rsidRPr="008416E6" w:rsidRDefault="00E11DE4">
      <w:pPr>
        <w:pStyle w:val="Akapitzlist"/>
        <w:widowControl/>
        <w:numPr>
          <w:ilvl w:val="0"/>
          <w:numId w:val="21"/>
        </w:numPr>
        <w:shd w:val="clear" w:color="auto" w:fill="FFFFFF"/>
        <w:adjustRightInd/>
        <w:spacing w:before="120" w:line="312" w:lineRule="auto"/>
        <w:ind w:left="714" w:hanging="357"/>
        <w:textAlignment w:val="auto"/>
        <w:rPr>
          <w:ins w:id="4496" w:author="Robert Pasternak" w:date="2021-05-11T10:50:00Z"/>
          <w:rPrChange w:id="4497" w:author="Robert Pasternak" w:date="2021-09-07T12:47:00Z">
            <w:rPr>
              <w:ins w:id="4498" w:author="Robert Pasternak" w:date="2021-05-11T10:50:00Z"/>
              <w:rFonts w:ascii="Verdana" w:hAnsi="Verdana" w:cs="Calibri"/>
              <w:sz w:val="20"/>
              <w:szCs w:val="20"/>
            </w:rPr>
          </w:rPrChange>
        </w:rPr>
        <w:pPrChange w:id="4499" w:author="Robert Pasternak" w:date="2021-07-28T10:41:00Z">
          <w:pPr>
            <w:widowControl/>
            <w:numPr>
              <w:numId w:val="21"/>
            </w:numPr>
            <w:adjustRightInd/>
            <w:spacing w:before="120" w:line="312" w:lineRule="auto"/>
            <w:ind w:left="720" w:hanging="360"/>
            <w:textAlignment w:val="auto"/>
          </w:pPr>
        </w:pPrChange>
      </w:pPr>
      <w:ins w:id="4500" w:author="Robert Pasternak" w:date="2021-05-11T10:50:00Z">
        <w:r w:rsidRPr="008416E6">
          <w:rPr>
            <w:lang w:eastAsia="fa-IR" w:bidi="fa-IR"/>
            <w:rPrChange w:id="4501" w:author="Robert Pasternak" w:date="2021-09-07T12:47:00Z">
              <w:rPr>
                <w:rFonts w:ascii="Verdana" w:hAnsi="Verdana"/>
                <w:color w:val="0000FF"/>
                <w:sz w:val="20"/>
                <w:szCs w:val="20"/>
                <w:u w:val="single"/>
                <w:lang w:eastAsia="fa-IR" w:bidi="fa-IR"/>
              </w:rPr>
            </w:rPrChange>
          </w:rPr>
          <w:t xml:space="preserve">Jeżeli Wykonawca wykorzystuje do odbierania odpadów zbieranych w sposób selektywny pojazdy, którymi wcześniej odbierał odpady niesegregowane (zmieszane) lub odpady ulegające biodegradacji, przed każdorazowym rozpoczęciem odbierania odpadów komunalnych zbieranych w sposób selektywny, komora pojazdu Wykonawcy powinna być opróżniona z odpadów niesegregowanych (zmieszanych) lub odpadów ulegających biodegradacji </w:t>
        </w:r>
      </w:ins>
      <w:ins w:id="4502" w:author="Robert Pasternak" w:date="2021-06-08T09:52:00Z">
        <w:r w:rsidR="00703028" w:rsidRPr="008416E6">
          <w:rPr>
            <w:lang w:eastAsia="fa-IR" w:bidi="fa-IR"/>
          </w:rPr>
          <w:t>oraz</w:t>
        </w:r>
      </w:ins>
      <w:ins w:id="4503" w:author="Robert Pasternak" w:date="2021-05-11T10:50:00Z">
        <w:r w:rsidRPr="008416E6">
          <w:rPr>
            <w:lang w:eastAsia="fa-IR" w:bidi="fa-IR"/>
            <w:rPrChange w:id="4504" w:author="Robert Pasternak" w:date="2021-09-07T12:47:00Z">
              <w:rPr>
                <w:rFonts w:ascii="Verdana" w:hAnsi="Verdana"/>
                <w:color w:val="0000FF"/>
                <w:sz w:val="20"/>
                <w:szCs w:val="20"/>
                <w:u w:val="single"/>
                <w:lang w:eastAsia="fa-IR" w:bidi="fa-IR"/>
              </w:rPr>
            </w:rPrChange>
          </w:rPr>
          <w:t xml:space="preserve"> umyta.</w:t>
        </w:r>
      </w:ins>
    </w:p>
    <w:p w14:paraId="40EEB18B" w14:textId="77777777" w:rsidR="00361B44" w:rsidRPr="008416E6" w:rsidRDefault="00361B44">
      <w:pPr>
        <w:spacing w:line="312" w:lineRule="auto"/>
        <w:rPr>
          <w:ins w:id="4505" w:author="kaluz" w:date="2021-05-04T17:44:00Z"/>
          <w:del w:id="4506" w:author="Robert Pasternak" w:date="2021-05-11T10:51:00Z"/>
        </w:rPr>
        <w:pPrChange w:id="4507" w:author="Robert Pasternak" w:date="2021-06-08T09:52:00Z">
          <w:pPr>
            <w:pStyle w:val="Akapitzlist"/>
            <w:numPr>
              <w:numId w:val="21"/>
            </w:numPr>
            <w:shd w:val="clear" w:color="auto" w:fill="FFFFFF"/>
            <w:spacing w:line="360" w:lineRule="auto"/>
            <w:ind w:hanging="360"/>
          </w:pPr>
        </w:pPrChange>
      </w:pPr>
    </w:p>
    <w:p w14:paraId="201DFCB0" w14:textId="77777777" w:rsidR="00361B44" w:rsidRPr="008416E6" w:rsidRDefault="00361B44">
      <w:pPr>
        <w:spacing w:line="312" w:lineRule="auto"/>
        <w:rPr>
          <w:ins w:id="4508" w:author="kaluz" w:date="2021-05-04T17:44:00Z"/>
          <w:del w:id="4509" w:author="Robert Pasternak" w:date="2021-05-11T10:51:00Z"/>
        </w:rPr>
        <w:pPrChange w:id="4510" w:author="Robert Pasternak" w:date="2021-06-08T09:52:00Z">
          <w:pPr>
            <w:pStyle w:val="Akapitzlist"/>
            <w:numPr>
              <w:numId w:val="21"/>
            </w:numPr>
            <w:shd w:val="clear" w:color="auto" w:fill="FFFFFF"/>
            <w:spacing w:line="360" w:lineRule="auto"/>
            <w:ind w:hanging="360"/>
          </w:pPr>
        </w:pPrChange>
      </w:pPr>
    </w:p>
    <w:p w14:paraId="3973A196" w14:textId="77777777" w:rsidR="00361B44" w:rsidRPr="008416E6" w:rsidRDefault="00E11DE4">
      <w:pPr>
        <w:spacing w:line="312" w:lineRule="auto"/>
        <w:rPr>
          <w:ins w:id="4511" w:author="kaluz" w:date="2021-05-04T17:38:00Z"/>
          <w:del w:id="4512" w:author="Robert Pasternak" w:date="2021-05-11T10:50:00Z"/>
          <w:rPrChange w:id="4513" w:author="Robert Pasternak" w:date="2021-09-07T12:47:00Z">
            <w:rPr>
              <w:ins w:id="4514" w:author="kaluz" w:date="2021-05-04T17:38:00Z"/>
              <w:del w:id="4515" w:author="Robert Pasternak" w:date="2021-05-11T10:50:00Z"/>
              <w:rFonts w:ascii="Times" w:hAnsi="Times" w:cs="Arial"/>
            </w:rPr>
          </w:rPrChange>
        </w:rPr>
        <w:pPrChange w:id="4516" w:author="Robert Pasternak" w:date="2021-06-08T09:52:00Z">
          <w:pPr>
            <w:pStyle w:val="Akapitzlist"/>
            <w:numPr>
              <w:numId w:val="21"/>
            </w:numPr>
            <w:shd w:val="clear" w:color="auto" w:fill="FFFFFF"/>
            <w:spacing w:line="360" w:lineRule="auto"/>
            <w:ind w:hanging="360"/>
          </w:pPr>
        </w:pPrChange>
      </w:pPr>
      <w:ins w:id="4517" w:author="kaluz" w:date="2021-05-04T17:44:00Z">
        <w:del w:id="4518" w:author="Robert Pasternak" w:date="2021-05-11T10:50:00Z">
          <w:r w:rsidRPr="008416E6">
            <w:rPr>
              <w:rPrChange w:id="4519" w:author="Robert Pasternak" w:date="2021-09-07T12:47:00Z">
                <w:rPr>
                  <w:rFonts w:ascii="Times" w:hAnsi="Times" w:cs="Arial"/>
                  <w:color w:val="0000FF"/>
                  <w:u w:val="single"/>
                </w:rPr>
              </w:rPrChange>
            </w:rPr>
            <w:delText>W przypadku, gdy Wykonawca MYCIE KOMORY</w:delText>
          </w:r>
        </w:del>
      </w:ins>
    </w:p>
    <w:p w14:paraId="240AD36E" w14:textId="77777777" w:rsidR="00361B44" w:rsidRPr="008416E6" w:rsidRDefault="00361B44">
      <w:pPr>
        <w:spacing w:line="312" w:lineRule="auto"/>
        <w:rPr>
          <w:ins w:id="4520" w:author="kaluz" w:date="2021-05-04T17:38:00Z"/>
          <w:del w:id="4521" w:author="Robert Pasternak" w:date="2021-05-13T11:44:00Z"/>
          <w:lang w:eastAsia="en-US"/>
        </w:rPr>
        <w:pPrChange w:id="4522" w:author="Robert Pasternak" w:date="2021-06-08T09:52:00Z">
          <w:pPr>
            <w:pStyle w:val="Akapitzlist"/>
            <w:numPr>
              <w:numId w:val="21"/>
            </w:numPr>
            <w:shd w:val="clear" w:color="auto" w:fill="FFFFFF"/>
            <w:spacing w:line="360" w:lineRule="auto"/>
            <w:ind w:hanging="360"/>
          </w:pPr>
        </w:pPrChange>
      </w:pPr>
    </w:p>
    <w:p w14:paraId="4E5DF7EE" w14:textId="77777777" w:rsidR="00361B44" w:rsidRPr="008416E6" w:rsidRDefault="00E11DE4">
      <w:pPr>
        <w:pStyle w:val="Akapitzlist"/>
        <w:numPr>
          <w:ilvl w:val="0"/>
          <w:numId w:val="21"/>
        </w:numPr>
        <w:shd w:val="clear" w:color="auto" w:fill="FFFFFF"/>
        <w:spacing w:line="312" w:lineRule="auto"/>
        <w:rPr>
          <w:ins w:id="4523" w:author="kaluz" w:date="2021-05-04T20:40:00Z"/>
          <w:del w:id="4524" w:author="Robert Pasternak" w:date="2021-05-11T12:48:00Z"/>
          <w:rPrChange w:id="4525" w:author="Robert Pasternak" w:date="2021-09-07T12:47:00Z">
            <w:rPr>
              <w:ins w:id="4526" w:author="kaluz" w:date="2021-05-04T20:40:00Z"/>
              <w:del w:id="4527" w:author="Robert Pasternak" w:date="2021-05-11T12:48:00Z"/>
              <w:rFonts w:ascii="Times" w:hAnsi="Times" w:cs="Arial"/>
            </w:rPr>
          </w:rPrChange>
        </w:rPr>
        <w:pPrChange w:id="4528" w:author="Robert Pasternak" w:date="2021-06-08T09:52:00Z">
          <w:pPr>
            <w:pStyle w:val="Akapitzlist"/>
            <w:numPr>
              <w:numId w:val="21"/>
            </w:numPr>
            <w:shd w:val="clear" w:color="auto" w:fill="FFFFFF"/>
            <w:spacing w:line="360" w:lineRule="auto"/>
            <w:ind w:hanging="360"/>
          </w:pPr>
        </w:pPrChange>
      </w:pPr>
      <w:r w:rsidRPr="008416E6">
        <w:rPr>
          <w:lang w:eastAsia="en-US"/>
          <w:rPrChange w:id="4529" w:author="Robert Pasternak" w:date="2021-09-07T12:47:00Z">
            <w:rPr>
              <w:rFonts w:ascii="Times" w:hAnsi="Times" w:cs="Arial"/>
              <w:color w:val="0000FF"/>
              <w:u w:val="single"/>
              <w:lang w:eastAsia="en-US"/>
            </w:rPr>
          </w:rPrChange>
        </w:rPr>
        <w:t xml:space="preserve">Wykonawca ponosi odpowiedzialność za wszelkie szkody powstałe w związku </w:t>
      </w:r>
      <w:r w:rsidRPr="008416E6">
        <w:rPr>
          <w:lang w:eastAsia="en-US"/>
          <w:rPrChange w:id="4530" w:author="Robert Pasternak" w:date="2021-09-07T12:47:00Z">
            <w:rPr>
              <w:rFonts w:ascii="Times" w:hAnsi="Times" w:cs="Arial"/>
              <w:color w:val="0000FF"/>
              <w:u w:val="single"/>
              <w:lang w:eastAsia="en-US"/>
            </w:rPr>
          </w:rPrChange>
        </w:rPr>
        <w:br/>
        <w:t>z realizacją Przedmiotu zamówienia na zasadach określonych w Kodeksie cywilnym.</w:t>
      </w:r>
    </w:p>
    <w:p w14:paraId="05FD3E8E" w14:textId="77777777" w:rsidR="00361B44" w:rsidRPr="008416E6" w:rsidRDefault="00361B44">
      <w:pPr>
        <w:pStyle w:val="Akapitzlist"/>
        <w:numPr>
          <w:ilvl w:val="0"/>
          <w:numId w:val="21"/>
        </w:numPr>
        <w:shd w:val="clear" w:color="auto" w:fill="FFFFFF"/>
        <w:spacing w:line="312" w:lineRule="auto"/>
        <w:rPr>
          <w:ins w:id="4531" w:author="kaluz" w:date="2021-05-04T20:40:00Z"/>
          <w:del w:id="4532" w:author="Robert Pasternak" w:date="2021-05-11T12:48:00Z"/>
        </w:rPr>
        <w:pPrChange w:id="4533" w:author="Robert Pasternak" w:date="2021-06-08T09:52:00Z">
          <w:pPr>
            <w:pStyle w:val="Akapitzlist"/>
            <w:numPr>
              <w:numId w:val="21"/>
            </w:numPr>
            <w:shd w:val="clear" w:color="auto" w:fill="FFFFFF"/>
            <w:spacing w:line="360" w:lineRule="auto"/>
            <w:ind w:hanging="360"/>
          </w:pPr>
        </w:pPrChange>
      </w:pPr>
    </w:p>
    <w:p w14:paraId="5F557FF0" w14:textId="77777777" w:rsidR="00361B44" w:rsidRPr="008416E6" w:rsidRDefault="008C7878">
      <w:pPr>
        <w:pStyle w:val="Akapitzlist"/>
        <w:numPr>
          <w:ilvl w:val="0"/>
          <w:numId w:val="21"/>
        </w:numPr>
        <w:shd w:val="clear" w:color="auto" w:fill="FFFFFF"/>
        <w:spacing w:line="312" w:lineRule="auto"/>
        <w:rPr>
          <w:ins w:id="4534" w:author="Robert Pasternak" w:date="2021-05-11T12:29:00Z"/>
        </w:rPr>
        <w:pPrChange w:id="4535" w:author="Robert Pasternak" w:date="2021-06-08T09:52:00Z">
          <w:pPr>
            <w:pStyle w:val="Akapitzlist"/>
            <w:numPr>
              <w:numId w:val="21"/>
            </w:numPr>
            <w:shd w:val="clear" w:color="auto" w:fill="FFFFFF"/>
            <w:spacing w:line="360" w:lineRule="auto"/>
            <w:ind w:hanging="360"/>
          </w:pPr>
        </w:pPrChange>
      </w:pPr>
      <w:ins w:id="4536" w:author="kaluz" w:date="2021-05-04T20:40:00Z">
        <w:del w:id="4537" w:author="Robert Pasternak" w:date="2021-05-11T12:48:00Z">
          <w:r w:rsidRPr="008416E6" w:rsidDel="007F3A87">
            <w:delText>Zamawiający zastrzega sobie prawo do kontrolowania realizacji Przedmiotu zamówienia przez Wykonawcę, w szczególności zgodno</w:delText>
          </w:r>
        </w:del>
      </w:ins>
      <w:ins w:id="4538" w:author="kaluz" w:date="2021-05-04T20:41:00Z">
        <w:del w:id="4539" w:author="Robert Pasternak" w:date="2021-05-11T12:48:00Z">
          <w:r w:rsidRPr="008416E6" w:rsidDel="007F3A87">
            <w:delText xml:space="preserve">ści terminu odbioru odpadów komunalnych </w:delText>
          </w:r>
        </w:del>
      </w:ins>
      <w:ins w:id="4540" w:author="kaluz" w:date="2021-05-04T20:40:00Z">
        <w:del w:id="4541" w:author="Robert Pasternak" w:date="2021-05-11T12:48:00Z">
          <w:r w:rsidRPr="008416E6" w:rsidDel="007F3A87">
            <w:delText xml:space="preserve"> z </w:delText>
          </w:r>
        </w:del>
      </w:ins>
      <w:ins w:id="4542" w:author="kaluz" w:date="2021-05-04T20:41:00Z">
        <w:del w:id="4543" w:author="Robert Pasternak" w:date="2021-05-11T12:48:00Z">
          <w:r w:rsidRPr="008416E6" w:rsidDel="007F3A87">
            <w:delText xml:space="preserve">obowiązującym </w:delText>
          </w:r>
        </w:del>
      </w:ins>
      <w:ins w:id="4544" w:author="kaluz" w:date="2021-05-04T20:40:00Z">
        <w:del w:id="4545" w:author="Robert Pasternak" w:date="2021-05-11T12:48:00Z">
          <w:r w:rsidRPr="008416E6" w:rsidDel="007F3A87">
            <w:delText>harmonogramem odbioru odpad</w:delText>
          </w:r>
        </w:del>
      </w:ins>
      <w:ins w:id="4546" w:author="kaluz" w:date="2021-05-04T20:41:00Z">
        <w:del w:id="4547" w:author="Robert Pasternak" w:date="2021-05-11T12:48:00Z">
          <w:r w:rsidRPr="008416E6" w:rsidDel="007F3A87">
            <w:delText>ów</w:delText>
          </w:r>
        </w:del>
      </w:ins>
      <w:ins w:id="4548" w:author="kaluz" w:date="2021-05-04T20:42:00Z">
        <w:del w:id="4549" w:author="Robert Pasternak" w:date="2021-05-11T12:48:00Z">
          <w:r w:rsidRPr="008416E6" w:rsidDel="007F3A87">
            <w:delText xml:space="preserve">. </w:delText>
          </w:r>
        </w:del>
      </w:ins>
      <w:ins w:id="4550" w:author="kaluz" w:date="2021-05-04T20:43:00Z">
        <w:del w:id="4551" w:author="Robert Pasternak" w:date="2021-05-11T12:48:00Z">
          <w:r w:rsidRPr="008416E6" w:rsidDel="007F3A87">
            <w:delText>Zamawiający powiadomi Wykonawcę o przeprowadzeniu kontroli odbioru odpad</w:delText>
          </w:r>
        </w:del>
      </w:ins>
      <w:ins w:id="4552" w:author="kaluz" w:date="2021-05-04T20:44:00Z">
        <w:del w:id="4553" w:author="Robert Pasternak" w:date="2021-05-11T12:48:00Z">
          <w:r w:rsidRPr="008416E6" w:rsidDel="007F3A87">
            <w:delText xml:space="preserve">ów zgodnie </w:delText>
          </w:r>
        </w:del>
      </w:ins>
      <w:ins w:id="4554" w:author="kaluz" w:date="2021-05-04T20:45:00Z">
        <w:del w:id="4555" w:author="Robert Pasternak" w:date="2021-05-11T12:48:00Z">
          <w:r w:rsidRPr="008416E6" w:rsidDel="007F3A87">
            <w:br/>
          </w:r>
        </w:del>
      </w:ins>
      <w:ins w:id="4556" w:author="kaluz" w:date="2021-05-04T20:44:00Z">
        <w:del w:id="4557" w:author="Robert Pasternak" w:date="2021-05-11T12:48:00Z">
          <w:r w:rsidRPr="008416E6" w:rsidDel="007F3A87">
            <w:delText>z harmonogramem odbioru odpadów komunalnych, co najmniej 30 minut przed</w:delText>
          </w:r>
        </w:del>
      </w:ins>
      <w:ins w:id="4558" w:author="kaluz" w:date="2021-05-04T20:45:00Z">
        <w:del w:id="4559" w:author="Robert Pasternak" w:date="2021-05-11T12:48:00Z">
          <w:r w:rsidRPr="008416E6" w:rsidDel="007F3A87">
            <w:delText xml:space="preserve"> planowanym rozpoczęciem kontroli. </w:delText>
          </w:r>
        </w:del>
      </w:ins>
      <w:ins w:id="4560" w:author="kaluz" w:date="2021-05-04T20:46:00Z">
        <w:del w:id="4561" w:author="Robert Pasternak" w:date="2021-05-11T12:48:00Z">
          <w:r w:rsidR="002878EF" w:rsidRPr="008416E6" w:rsidDel="007F3A87">
            <w:delText xml:space="preserve">Powiadomienie Wykonawcy nastąpi drogą elektroniczną na adres e-mailowy koordynatora umowy ze strony </w:delText>
          </w:r>
        </w:del>
      </w:ins>
      <w:ins w:id="4562" w:author="kaluz" w:date="2021-05-04T20:47:00Z">
        <w:del w:id="4563" w:author="Robert Pasternak" w:date="2021-05-11T12:48:00Z">
          <w:r w:rsidR="002878EF" w:rsidRPr="008416E6" w:rsidDel="007F3A87">
            <w:delText>Wykonawcy lub telefonicznie. Po otrzymaniu przez Wykonawc</w:delText>
          </w:r>
        </w:del>
      </w:ins>
      <w:ins w:id="4564" w:author="kaluz" w:date="2021-05-04T20:48:00Z">
        <w:del w:id="4565" w:author="Robert Pasternak" w:date="2021-05-11T12:48:00Z">
          <w:r w:rsidR="002878EF" w:rsidRPr="008416E6" w:rsidDel="007F3A87">
            <w:delText>ę powiadomienia zobowiązany jest on oddelegowa</w:delText>
          </w:r>
        </w:del>
      </w:ins>
      <w:ins w:id="4566" w:author="kaluz" w:date="2021-05-04T20:50:00Z">
        <w:del w:id="4567" w:author="Robert Pasternak" w:date="2021-05-11T12:48:00Z">
          <w:r w:rsidR="002878EF" w:rsidRPr="008416E6" w:rsidDel="007F3A87">
            <w:delText xml:space="preserve">ć swojego przedstawiciela oraz zapewnić pojazd do przeprowadzenia </w:delText>
          </w:r>
        </w:del>
      </w:ins>
      <w:ins w:id="4568" w:author="kaluz" w:date="2021-05-04T20:51:00Z">
        <w:del w:id="4569" w:author="Robert Pasternak" w:date="2021-05-11T12:48:00Z">
          <w:r w:rsidR="002878EF" w:rsidRPr="008416E6" w:rsidDel="007F3A87">
            <w:delText>kontroli</w:delText>
          </w:r>
        </w:del>
      </w:ins>
      <w:ins w:id="4570" w:author="kaluz" w:date="2021-05-04T20:50:00Z">
        <w:del w:id="4571" w:author="Robert Pasternak" w:date="2021-05-11T12:48:00Z">
          <w:r w:rsidR="002878EF" w:rsidRPr="008416E6" w:rsidDel="007F3A87">
            <w:delText>.</w:delText>
          </w:r>
        </w:del>
      </w:ins>
      <w:ins w:id="4572" w:author="kaluz" w:date="2021-05-04T20:51:00Z">
        <w:del w:id="4573" w:author="Robert Pasternak" w:date="2021-05-11T12:48:00Z">
          <w:r w:rsidR="002878EF" w:rsidRPr="008416E6" w:rsidDel="007F3A87">
            <w:delText xml:space="preserve"> W przypadku odmowy udziału przedstawiciela Wykonawcy </w:delText>
          </w:r>
        </w:del>
      </w:ins>
      <w:ins w:id="4574" w:author="kaluz" w:date="2021-05-04T20:54:00Z">
        <w:del w:id="4575" w:author="Robert Pasternak" w:date="2021-05-11T12:48:00Z">
          <w:r w:rsidR="002878EF" w:rsidRPr="008416E6" w:rsidDel="007F3A87">
            <w:br/>
          </w:r>
        </w:del>
      </w:ins>
      <w:ins w:id="4576" w:author="kaluz" w:date="2021-05-04T20:51:00Z">
        <w:del w:id="4577" w:author="Robert Pasternak" w:date="2021-05-11T12:48:00Z">
          <w:r w:rsidR="002878EF" w:rsidRPr="008416E6" w:rsidDel="007F3A87">
            <w:delText>w przeprowadzeniu kontroli zobowią</w:delText>
          </w:r>
        </w:del>
      </w:ins>
      <w:ins w:id="4578" w:author="kaluz" w:date="2021-05-04T20:52:00Z">
        <w:del w:id="4579" w:author="Robert Pasternak" w:date="2021-05-11T12:48:00Z">
          <w:r w:rsidR="002878EF" w:rsidRPr="008416E6" w:rsidDel="007F3A87">
            <w:delText xml:space="preserve">zany jest on powiadomić Zamawiającego o tym fakcie drogą elektroniczną na adres e-mailowy koordynatora umowy. </w:delText>
          </w:r>
        </w:del>
      </w:ins>
      <w:ins w:id="4580" w:author="kaluz" w:date="2021-05-04T20:53:00Z">
        <w:del w:id="4581" w:author="Robert Pasternak" w:date="2021-05-11T12:48:00Z">
          <w:r w:rsidR="002878EF" w:rsidRPr="008416E6" w:rsidDel="007F3A87">
            <w:delText xml:space="preserve">W takim przypadku Zamawiający upoważniony jest do przeprowadzenia kontroli jednostronnie. </w:delText>
          </w:r>
        </w:del>
      </w:ins>
      <w:ins w:id="4582" w:author="kaluz" w:date="2021-05-04T20:54:00Z">
        <w:del w:id="4583" w:author="Robert Pasternak" w:date="2021-05-11T12:48:00Z">
          <w:r w:rsidR="002878EF" w:rsidRPr="008416E6" w:rsidDel="007F3A87">
            <w:delText>Z przeprowadzonej kontroli Zamawiający sporządzi protok</w:delText>
          </w:r>
        </w:del>
      </w:ins>
      <w:ins w:id="4584" w:author="kaluz" w:date="2021-05-04T20:55:00Z">
        <w:del w:id="4585" w:author="Robert Pasternak" w:date="2021-05-11T12:48:00Z">
          <w:r w:rsidR="002878EF" w:rsidRPr="008416E6" w:rsidDel="007F3A87">
            <w:delText xml:space="preserve">ół lub notatkę służbową oraz dokumentację fotograficzną. </w:delText>
          </w:r>
        </w:del>
      </w:ins>
      <w:ins w:id="4586" w:author="kaluz" w:date="2021-05-04T20:56:00Z">
        <w:del w:id="4587" w:author="Robert Pasternak" w:date="2021-05-11T12:48:00Z">
          <w:r w:rsidR="00476D51" w:rsidRPr="008416E6" w:rsidDel="007F3A87">
            <w:delText>Odmowa udziału przedstawiciela Wykonawcy w kontroli oznacza akceptację</w:delText>
          </w:r>
        </w:del>
      </w:ins>
      <w:ins w:id="4588" w:author="kaluz" w:date="2021-05-04T20:57:00Z">
        <w:del w:id="4589" w:author="Robert Pasternak" w:date="2021-05-11T12:48:00Z">
          <w:r w:rsidR="00476D51" w:rsidRPr="008416E6" w:rsidDel="007F3A87">
            <w:delText xml:space="preserve"> wyników kontroli przeprowadzonej jednostronnie przez Zamawiającego.</w:delText>
          </w:r>
        </w:del>
      </w:ins>
    </w:p>
    <w:p w14:paraId="6E19F66C" w14:textId="266C2F2F" w:rsidR="00361B44" w:rsidRPr="008416E6" w:rsidRDefault="00504A71">
      <w:pPr>
        <w:pStyle w:val="Akapitzlist"/>
        <w:numPr>
          <w:ilvl w:val="0"/>
          <w:numId w:val="21"/>
        </w:numPr>
        <w:shd w:val="clear" w:color="auto" w:fill="FFFFFF"/>
        <w:spacing w:line="312" w:lineRule="auto"/>
        <w:rPr>
          <w:ins w:id="4590" w:author="Robert Pasternak" w:date="2021-06-08T09:54:00Z"/>
        </w:rPr>
        <w:pPrChange w:id="4591" w:author="Robert Pasternak" w:date="2021-06-18T13:22:00Z">
          <w:pPr>
            <w:pStyle w:val="Akapitzlist"/>
            <w:numPr>
              <w:numId w:val="21"/>
            </w:numPr>
            <w:shd w:val="clear" w:color="auto" w:fill="FFFFFF"/>
            <w:spacing w:line="360" w:lineRule="auto"/>
            <w:ind w:hanging="360"/>
          </w:pPr>
        </w:pPrChange>
      </w:pPr>
      <w:ins w:id="4592" w:author="Robert Pasternak" w:date="2021-05-11T12:29:00Z">
        <w:r w:rsidRPr="008416E6">
          <w:t xml:space="preserve">Wykonawca zobowiązany jest niezwłocznie </w:t>
        </w:r>
      </w:ins>
      <w:ins w:id="4593" w:author="Robert Pasternak" w:date="2021-06-18T13:21:00Z">
        <w:r w:rsidR="00BA1053" w:rsidRPr="008416E6">
          <w:t>przekazać</w:t>
        </w:r>
      </w:ins>
      <w:ins w:id="4594" w:author="Robert Pasternak" w:date="2021-05-11T12:29:00Z">
        <w:r w:rsidRPr="008416E6">
          <w:t xml:space="preserve"> Zamawiającemu</w:t>
        </w:r>
      </w:ins>
      <w:ins w:id="4595" w:author="Piotr Szumlak" w:date="2021-07-08T10:56:00Z">
        <w:r w:rsidR="00B75835" w:rsidRPr="008416E6">
          <w:t xml:space="preserve"> </w:t>
        </w:r>
      </w:ins>
      <w:ins w:id="4596" w:author="Robert Pasternak" w:date="2021-06-18T13:20:00Z">
        <w:r w:rsidR="00BA1053" w:rsidRPr="008416E6">
          <w:rPr>
            <w:rPrChange w:id="4597" w:author="Robert Pasternak" w:date="2021-09-07T12:47:00Z">
              <w:rPr>
                <w:color w:val="000000" w:themeColor="text1"/>
              </w:rPr>
            </w:rPrChange>
          </w:rPr>
          <w:t>za pomocą udostępnionej Wykonawcy przez Zamawiającego aplikacji mobilnej</w:t>
        </w:r>
      </w:ins>
      <w:ins w:id="4598" w:author="Piotr Szumlak" w:date="2021-07-08T10:56:00Z">
        <w:r w:rsidR="00B75835" w:rsidRPr="008416E6">
          <w:rPr>
            <w:rPrChange w:id="4599" w:author="Robert Pasternak" w:date="2021-09-07T12:47:00Z">
              <w:rPr>
                <w:color w:val="000000" w:themeColor="text1"/>
              </w:rPr>
            </w:rPrChange>
          </w:rPr>
          <w:t xml:space="preserve"> </w:t>
        </w:r>
      </w:ins>
      <w:ins w:id="4600" w:author="Robert Pasternak" w:date="2021-06-18T13:22:00Z">
        <w:r w:rsidR="00BA1053" w:rsidRPr="008416E6">
          <w:t xml:space="preserve">informację </w:t>
        </w:r>
        <w:r w:rsidR="00BA1053" w:rsidRPr="008416E6">
          <w:br/>
          <w:t>o stwierdzeniu w miejscach gromadzenia odpadów dla zabudowy wielorodzinnej, kradzieży, zniszczenia bądź spalenia pojemnika na odpady lub takiego uszkodzenia pojemnika, które uniemożliwia odebranie z niego odpadów</w:t>
        </w:r>
      </w:ins>
      <w:ins w:id="4601" w:author="Robert Pasternak" w:date="2021-06-18T13:20:00Z">
        <w:r w:rsidR="00BA1053" w:rsidRPr="008416E6">
          <w:rPr>
            <w:rPrChange w:id="4602" w:author="Robert Pasternak" w:date="2021-09-07T12:47:00Z">
              <w:rPr>
                <w:color w:val="000000" w:themeColor="text1"/>
              </w:rPr>
            </w:rPrChange>
          </w:rPr>
          <w:t xml:space="preserve">. </w:t>
        </w:r>
        <w:r w:rsidR="00BA1053" w:rsidRPr="008416E6">
          <w:t xml:space="preserve">W przypadku, </w:t>
        </w:r>
      </w:ins>
      <w:ins w:id="4603" w:author="Robert Pasternak" w:date="2021-06-18T13:25:00Z">
        <w:r w:rsidR="00BA1053" w:rsidRPr="008416E6">
          <w:br/>
        </w:r>
      </w:ins>
      <w:ins w:id="4604" w:author="Robert Pasternak" w:date="2021-06-18T13:20:00Z">
        <w:r w:rsidR="00BA1053" w:rsidRPr="008416E6">
          <w:t xml:space="preserve">gdy aplikacja za pomocą której Wykonawca zobowiązany jest </w:t>
        </w:r>
      </w:ins>
      <w:ins w:id="4605" w:author="Robert Pasternak" w:date="2021-06-18T13:22:00Z">
        <w:r w:rsidR="00BA1053" w:rsidRPr="008416E6">
          <w:t>przekazać</w:t>
        </w:r>
      </w:ins>
      <w:ins w:id="4606" w:author="Robert Pasternak" w:date="2021-06-18T13:20:00Z">
        <w:r w:rsidR="00BA1053" w:rsidRPr="008416E6">
          <w:t xml:space="preserve"> Zamawiającemu </w:t>
        </w:r>
      </w:ins>
      <w:ins w:id="4607" w:author="Robert Pasternak" w:date="2021-06-18T13:22:00Z">
        <w:r w:rsidR="00BA1053" w:rsidRPr="008416E6">
          <w:t>powyższe informacje</w:t>
        </w:r>
      </w:ins>
      <w:ins w:id="4608" w:author="Robert Pasternak" w:date="2021-06-18T13:20:00Z">
        <w:r w:rsidR="00BA1053" w:rsidRPr="008416E6">
          <w:t xml:space="preserve"> nie działa z przyczyn niezależnych </w:t>
        </w:r>
      </w:ins>
      <w:ins w:id="4609" w:author="Robert Pasternak" w:date="2024-08-29T09:24:00Z">
        <w:r w:rsidR="00D6441E">
          <w:br/>
        </w:r>
      </w:ins>
      <w:ins w:id="4610" w:author="Robert Pasternak" w:date="2021-06-18T13:20:00Z">
        <w:r w:rsidR="00BA1053" w:rsidRPr="008416E6">
          <w:t xml:space="preserve">od Wykonawcy </w:t>
        </w:r>
      </w:ins>
      <w:ins w:id="4611" w:author="Robert Pasternak" w:date="2021-07-12T10:33:00Z">
        <w:r w:rsidR="000F4682" w:rsidRPr="008416E6">
          <w:t>lub</w:t>
        </w:r>
      </w:ins>
      <w:ins w:id="4612" w:author="Robert Pasternak" w:date="2021-06-18T13:20:00Z">
        <w:r w:rsidR="00BA1053" w:rsidRPr="008416E6">
          <w:t xml:space="preserve"> Zamawiającego, wówczas Wykonawca zobowiązany jest </w:t>
        </w:r>
      </w:ins>
      <w:ins w:id="4613" w:author="Robert Pasternak" w:date="2021-06-18T13:23:00Z">
        <w:r w:rsidR="00BA1053" w:rsidRPr="008416E6">
          <w:t xml:space="preserve">przekazać </w:t>
        </w:r>
      </w:ins>
      <w:ins w:id="4614" w:author="Robert Pasternak" w:date="2021-06-18T13:20:00Z">
        <w:r w:rsidR="00BA1053" w:rsidRPr="008416E6">
          <w:t>Zamawiające</w:t>
        </w:r>
      </w:ins>
      <w:ins w:id="4615" w:author="Robert Pasternak" w:date="2021-06-18T13:23:00Z">
        <w:r w:rsidR="00BA1053" w:rsidRPr="008416E6">
          <w:t>mu</w:t>
        </w:r>
      </w:ins>
      <w:ins w:id="4616" w:author="Piotr Szumlak" w:date="2021-07-08T10:57:00Z">
        <w:r w:rsidR="00B75835" w:rsidRPr="008416E6">
          <w:t xml:space="preserve"> </w:t>
        </w:r>
      </w:ins>
      <w:ins w:id="4617" w:author="Robert Pasternak" w:date="2021-06-18T13:23:00Z">
        <w:r w:rsidR="00BA1053" w:rsidRPr="008416E6">
          <w:t xml:space="preserve">powyższe informacje </w:t>
        </w:r>
      </w:ins>
      <w:ins w:id="4618" w:author="Robert Pasternak" w:date="2021-06-18T13:20:00Z">
        <w:r w:rsidR="00BA1053" w:rsidRPr="008416E6">
          <w:t xml:space="preserve">za pomocą poczty elektronicznej na adres </w:t>
        </w:r>
      </w:ins>
      <w:ins w:id="4619" w:author="Robert Pasternak" w:date="2021-06-18T13:25:00Z">
        <w:r w:rsidR="00BA1053" w:rsidRPr="008416E6">
          <w:br/>
        </w:r>
      </w:ins>
      <w:ins w:id="4620" w:author="Robert Pasternak" w:date="2021-06-18T13:20:00Z">
        <w:r w:rsidR="00BA1053" w:rsidRPr="008416E6">
          <w:t xml:space="preserve">e-mailowy koordynatora umowy ze strony Zamawiającego. Do zgłoszenia </w:t>
        </w:r>
      </w:ins>
      <w:ins w:id="4621" w:author="Robert Pasternak" w:date="2021-06-18T13:26:00Z">
        <w:r w:rsidR="00BA1053" w:rsidRPr="008416E6">
          <w:t xml:space="preserve">za pośrednictwem poczty </w:t>
        </w:r>
      </w:ins>
      <w:ins w:id="4622" w:author="Robert Pasternak" w:date="2021-07-01T14:06:00Z">
        <w:r w:rsidR="00CD4CA1" w:rsidRPr="008416E6">
          <w:t>elektronicznej</w:t>
        </w:r>
      </w:ins>
      <w:ins w:id="4623" w:author="Piotr Szumlak" w:date="2021-07-08T10:57:00Z">
        <w:r w:rsidR="00EF1445" w:rsidRPr="008416E6">
          <w:t xml:space="preserve"> </w:t>
        </w:r>
      </w:ins>
      <w:ins w:id="4624" w:author="Robert Pasternak" w:date="2021-06-18T13:20:00Z">
        <w:r w:rsidR="00BA1053" w:rsidRPr="008416E6">
          <w:t>Wykonawca zobowiązany jest dołączyć dokumentację fotograficzną</w:t>
        </w:r>
      </w:ins>
      <w:ins w:id="4625" w:author="Robert Pasternak" w:date="2021-06-18T13:26:00Z">
        <w:r w:rsidR="00BA1053" w:rsidRPr="008416E6">
          <w:t>, a zgłoszenie powinno zawierać</w:t>
        </w:r>
      </w:ins>
      <w:ins w:id="4626" w:author="Piotr Szumlak" w:date="2021-07-08T10:57:00Z">
        <w:r w:rsidR="00EF1445" w:rsidRPr="008416E6">
          <w:t xml:space="preserve"> </w:t>
        </w:r>
      </w:ins>
      <w:ins w:id="4627" w:author="Robert Pasternak" w:date="2021-05-11T12:33:00Z">
        <w:r w:rsidRPr="008416E6">
          <w:t xml:space="preserve">datę stwierdzenia </w:t>
        </w:r>
      </w:ins>
      <w:ins w:id="4628" w:author="Robert Pasternak" w:date="2021-07-01T14:07:00Z">
        <w:r w:rsidR="00CD4CA1" w:rsidRPr="008416E6">
          <w:t>zdarzenia</w:t>
        </w:r>
      </w:ins>
      <w:ins w:id="4629" w:author="Robert Pasternak" w:date="2021-05-11T12:33:00Z">
        <w:r w:rsidRPr="008416E6">
          <w:t>, typ pojemnika i rodzaj odpadów na jakie jest przeznaczony oraz lokalizacj</w:t>
        </w:r>
      </w:ins>
      <w:ins w:id="4630" w:author="Robert Pasternak" w:date="2021-05-11T12:34:00Z">
        <w:r w:rsidRPr="008416E6">
          <w:t>ę pojemnika.</w:t>
        </w:r>
      </w:ins>
    </w:p>
    <w:p w14:paraId="750F7E13" w14:textId="1F5AE70F" w:rsidR="00361B44" w:rsidRPr="008416E6" w:rsidRDefault="00504A71">
      <w:pPr>
        <w:pStyle w:val="Akapitzlist"/>
        <w:numPr>
          <w:ilvl w:val="0"/>
          <w:numId w:val="21"/>
        </w:numPr>
        <w:shd w:val="clear" w:color="auto" w:fill="FFFFFF"/>
        <w:spacing w:line="312" w:lineRule="auto"/>
        <w:rPr>
          <w:ins w:id="4631" w:author="Robert Pasternak" w:date="2021-06-08T09:54:00Z"/>
        </w:rPr>
        <w:pPrChange w:id="4632" w:author="Robert Pasternak" w:date="2021-06-08T09:54:00Z">
          <w:pPr>
            <w:pStyle w:val="Tekstpodstawowy"/>
            <w:widowControl/>
            <w:numPr>
              <w:ilvl w:val="1"/>
              <w:numId w:val="52"/>
            </w:numPr>
            <w:suppressAutoHyphens/>
            <w:adjustRightInd/>
            <w:spacing w:before="120" w:after="0" w:line="312" w:lineRule="auto"/>
            <w:ind w:left="720" w:hanging="360"/>
            <w:textAlignment w:val="auto"/>
          </w:pPr>
        </w:pPrChange>
      </w:pPr>
      <w:ins w:id="4633" w:author="Robert Pasternak" w:date="2021-05-11T12:36:00Z">
        <w:r w:rsidRPr="008416E6">
          <w:t xml:space="preserve">Wykonawca w przypadku stwierdzenia lub otrzymania powiadomienia </w:t>
        </w:r>
      </w:ins>
      <w:ins w:id="4634" w:author="Robert Pasternak" w:date="2021-05-11T12:37:00Z">
        <w:r w:rsidRPr="008416E6">
          <w:br/>
        </w:r>
      </w:ins>
      <w:ins w:id="4635" w:author="Robert Pasternak" w:date="2021-05-11T12:36:00Z">
        <w:r w:rsidRPr="008416E6">
          <w:t xml:space="preserve">od </w:t>
        </w:r>
      </w:ins>
      <w:ins w:id="4636" w:author="Robert Pasternak" w:date="2021-05-11T12:37:00Z">
        <w:r w:rsidRPr="008416E6">
          <w:t xml:space="preserve">Zamawiającego, </w:t>
        </w:r>
      </w:ins>
      <w:ins w:id="4637" w:author="Robert Pasternak" w:date="2021-05-11T12:36:00Z">
        <w:r w:rsidRPr="008416E6">
          <w:t xml:space="preserve">zobowiązany jest do ustawiania </w:t>
        </w:r>
      </w:ins>
      <w:ins w:id="4638" w:author="Robert Pasternak" w:date="2021-05-11T12:38:00Z">
        <w:r w:rsidRPr="008416E6">
          <w:t xml:space="preserve">we </w:t>
        </w:r>
      </w:ins>
      <w:ins w:id="4639" w:author="Robert Pasternak" w:date="2021-07-01T14:08:00Z">
        <w:r w:rsidR="00CD4CA1" w:rsidRPr="008416E6">
          <w:t xml:space="preserve">właściwej pozycji </w:t>
        </w:r>
      </w:ins>
      <w:ins w:id="4640" w:author="Robert Pasternak" w:date="2024-08-29T09:24:00Z">
        <w:r w:rsidR="00D6441E">
          <w:br/>
        </w:r>
      </w:ins>
      <w:ins w:id="4641" w:author="Robert Pasternak" w:date="2021-07-01T14:08:00Z">
        <w:r w:rsidR="00CD4CA1" w:rsidRPr="008416E6">
          <w:t xml:space="preserve">i we </w:t>
        </w:r>
      </w:ins>
      <w:ins w:id="4642" w:author="Robert Pasternak" w:date="2021-05-11T12:38:00Z">
        <w:r w:rsidRPr="008416E6">
          <w:t xml:space="preserve">właściwym miejscu </w:t>
        </w:r>
      </w:ins>
      <w:ins w:id="4643" w:author="Robert Pasternak" w:date="2021-05-11T12:36:00Z">
        <w:r w:rsidRPr="008416E6">
          <w:t>pojemników przewróconych</w:t>
        </w:r>
      </w:ins>
      <w:ins w:id="4644" w:author="Robert Pasternak" w:date="2021-06-08T09:54:00Z">
        <w:r w:rsidR="00703028" w:rsidRPr="008416E6">
          <w:t>, wywróconych</w:t>
        </w:r>
      </w:ins>
      <w:ins w:id="4645" w:author="Robert Pasternak" w:date="2021-05-11T12:36:00Z">
        <w:r w:rsidRPr="008416E6">
          <w:t xml:space="preserve"> lub przestawionych przez </w:t>
        </w:r>
      </w:ins>
      <w:ins w:id="4646" w:author="Robert Pasternak" w:date="2021-05-11T12:37:00Z">
        <w:r w:rsidRPr="008416E6">
          <w:t xml:space="preserve">warunki atmosferyczne lub </w:t>
        </w:r>
      </w:ins>
      <w:ins w:id="4647" w:author="Robert Pasternak" w:date="2021-05-11T12:36:00Z">
        <w:r w:rsidRPr="008416E6">
          <w:t xml:space="preserve">osoby </w:t>
        </w:r>
      </w:ins>
      <w:ins w:id="4648" w:author="Robert Pasternak" w:date="2021-07-01T14:08:00Z">
        <w:r w:rsidR="00CD4CA1" w:rsidRPr="008416E6">
          <w:t>trzecie</w:t>
        </w:r>
      </w:ins>
      <w:ins w:id="4649" w:author="Robert Pasternak" w:date="2021-05-11T12:36:00Z">
        <w:r w:rsidRPr="008416E6">
          <w:t>.</w:t>
        </w:r>
      </w:ins>
    </w:p>
    <w:p w14:paraId="6E648E05" w14:textId="77777777" w:rsidR="00361B44" w:rsidRPr="008416E6" w:rsidRDefault="00040D66">
      <w:pPr>
        <w:pStyle w:val="Akapitzlist"/>
        <w:numPr>
          <w:ilvl w:val="0"/>
          <w:numId w:val="21"/>
        </w:numPr>
        <w:shd w:val="clear" w:color="auto" w:fill="FFFFFF"/>
        <w:spacing w:line="312" w:lineRule="auto"/>
        <w:rPr>
          <w:ins w:id="4650" w:author="Robert Pasternak" w:date="2021-06-08T09:54:00Z"/>
        </w:rPr>
        <w:pPrChange w:id="4651" w:author="Robert Pasternak" w:date="2021-06-23T12:53:00Z">
          <w:pPr>
            <w:pStyle w:val="Tekstpodstawowy"/>
            <w:widowControl/>
            <w:numPr>
              <w:ilvl w:val="1"/>
              <w:numId w:val="52"/>
            </w:numPr>
            <w:suppressAutoHyphens/>
            <w:adjustRightInd/>
            <w:spacing w:before="120" w:after="0" w:line="312" w:lineRule="auto"/>
            <w:ind w:left="720" w:hanging="360"/>
            <w:textAlignment w:val="auto"/>
          </w:pPr>
        </w:pPrChange>
      </w:pPr>
      <w:ins w:id="4652" w:author="Robert Pasternak" w:date="2021-05-12T10:40:00Z">
        <w:r w:rsidRPr="008416E6">
          <w:t>Wykonawca przed rozpoczęciem realizacji Przedmiotu zamówienia zobowiązany jest we w</w:t>
        </w:r>
      </w:ins>
      <w:ins w:id="4653" w:author="Robert Pasternak" w:date="2021-05-12T10:41:00Z">
        <w:r w:rsidRPr="008416E6">
          <w:t xml:space="preserve">łasnym zakresie </w:t>
        </w:r>
        <w:r w:rsidR="00E11DE4" w:rsidRPr="008416E6">
          <w:rPr>
            <w:rPrChange w:id="4654" w:author="Robert Pasternak" w:date="2021-09-07T12:47:00Z">
              <w:rPr>
                <w:rFonts w:ascii="Verdana" w:hAnsi="Verdana" w:cs="Arial"/>
                <w:color w:val="0000FF"/>
                <w:sz w:val="20"/>
                <w:u w:val="single"/>
              </w:rPr>
            </w:rPrChange>
          </w:rPr>
          <w:t>pozyska</w:t>
        </w:r>
        <w:r w:rsidRPr="008416E6">
          <w:t>ć</w:t>
        </w:r>
        <w:r w:rsidR="00E11DE4" w:rsidRPr="008416E6">
          <w:rPr>
            <w:rPrChange w:id="4655" w:author="Robert Pasternak" w:date="2021-09-07T12:47:00Z">
              <w:rPr>
                <w:rFonts w:ascii="Verdana" w:hAnsi="Verdana" w:cs="Arial"/>
                <w:color w:val="0000FF"/>
                <w:sz w:val="20"/>
                <w:u w:val="single"/>
              </w:rPr>
            </w:rPrChange>
          </w:rPr>
          <w:t xml:space="preserve"> klucz</w:t>
        </w:r>
        <w:r w:rsidRPr="008416E6">
          <w:t>e</w:t>
        </w:r>
        <w:r w:rsidR="00E11DE4" w:rsidRPr="008416E6">
          <w:rPr>
            <w:rPrChange w:id="4656" w:author="Robert Pasternak" w:date="2021-09-07T12:47:00Z">
              <w:rPr>
                <w:rFonts w:ascii="Verdana" w:hAnsi="Verdana" w:cs="Arial"/>
                <w:color w:val="0000FF"/>
                <w:sz w:val="20"/>
                <w:u w:val="single"/>
              </w:rPr>
            </w:rPrChange>
          </w:rPr>
          <w:t>, pilot</w:t>
        </w:r>
        <w:r w:rsidRPr="008416E6">
          <w:t>y, kody dostępu</w:t>
        </w:r>
        <w:r w:rsidR="00E11DE4" w:rsidRPr="008416E6">
          <w:rPr>
            <w:rPrChange w:id="4657" w:author="Robert Pasternak" w:date="2021-09-07T12:47:00Z">
              <w:rPr>
                <w:rFonts w:ascii="Verdana" w:hAnsi="Verdana" w:cs="Arial"/>
                <w:color w:val="0000FF"/>
                <w:sz w:val="20"/>
                <w:u w:val="single"/>
              </w:rPr>
            </w:rPrChange>
          </w:rPr>
          <w:t xml:space="preserve"> oraz inn</w:t>
        </w:r>
        <w:r w:rsidRPr="008416E6">
          <w:t>e</w:t>
        </w:r>
        <w:r w:rsidR="00E11DE4" w:rsidRPr="008416E6">
          <w:rPr>
            <w:rPrChange w:id="4658" w:author="Robert Pasternak" w:date="2021-09-07T12:47:00Z">
              <w:rPr>
                <w:rFonts w:ascii="Verdana" w:hAnsi="Verdana" w:cs="Arial"/>
                <w:color w:val="0000FF"/>
                <w:sz w:val="20"/>
                <w:u w:val="single"/>
              </w:rPr>
            </w:rPrChange>
          </w:rPr>
          <w:t xml:space="preserve"> środk</w:t>
        </w:r>
        <w:r w:rsidRPr="008416E6">
          <w:t>i</w:t>
        </w:r>
        <w:r w:rsidR="00E11DE4" w:rsidRPr="008416E6">
          <w:rPr>
            <w:rPrChange w:id="4659" w:author="Robert Pasternak" w:date="2021-09-07T12:47:00Z">
              <w:rPr>
                <w:rFonts w:ascii="Verdana" w:hAnsi="Verdana" w:cs="Arial"/>
                <w:color w:val="0000FF"/>
                <w:sz w:val="20"/>
                <w:u w:val="single"/>
              </w:rPr>
            </w:rPrChange>
          </w:rPr>
          <w:t xml:space="preserve"> techniczn</w:t>
        </w:r>
      </w:ins>
      <w:ins w:id="4660" w:author="Robert Pasternak" w:date="2021-05-12T10:42:00Z">
        <w:r w:rsidRPr="008416E6">
          <w:t>e</w:t>
        </w:r>
      </w:ins>
      <w:ins w:id="4661" w:author="Robert Pasternak" w:date="2021-05-12T10:41:00Z">
        <w:r w:rsidR="00E11DE4" w:rsidRPr="008416E6">
          <w:rPr>
            <w:rPrChange w:id="4662" w:author="Robert Pasternak" w:date="2021-09-07T12:47:00Z">
              <w:rPr>
                <w:rFonts w:ascii="Verdana" w:hAnsi="Verdana" w:cs="Arial"/>
                <w:color w:val="0000FF"/>
                <w:sz w:val="20"/>
                <w:u w:val="single"/>
              </w:rPr>
            </w:rPrChange>
          </w:rPr>
          <w:t xml:space="preserve"> zapewniając</w:t>
        </w:r>
      </w:ins>
      <w:ins w:id="4663" w:author="Robert Pasternak" w:date="2021-05-12T10:42:00Z">
        <w:r w:rsidRPr="008416E6">
          <w:t>e</w:t>
        </w:r>
      </w:ins>
      <w:ins w:id="4664" w:author="Robert Pasternak" w:date="2021-05-12T10:41:00Z">
        <w:r w:rsidR="00E11DE4" w:rsidRPr="008416E6">
          <w:rPr>
            <w:rPrChange w:id="4665" w:author="Robert Pasternak" w:date="2021-09-07T12:47:00Z">
              <w:rPr>
                <w:rFonts w:ascii="Verdana" w:hAnsi="Verdana" w:cs="Arial"/>
                <w:color w:val="0000FF"/>
                <w:sz w:val="20"/>
                <w:u w:val="single"/>
              </w:rPr>
            </w:rPrChange>
          </w:rPr>
          <w:t xml:space="preserve"> dostęp do miejsc gromadzenia odpadów </w:t>
        </w:r>
      </w:ins>
      <w:ins w:id="4666" w:author="Robert Pasternak" w:date="2021-05-12T10:42:00Z">
        <w:r w:rsidRPr="008416E6">
          <w:t xml:space="preserve">w zabudowie wielorodzinnej </w:t>
        </w:r>
      </w:ins>
      <w:ins w:id="4667" w:author="Robert Pasternak" w:date="2021-07-12T10:36:00Z">
        <w:r w:rsidR="000F4682" w:rsidRPr="008416E6">
          <w:br/>
        </w:r>
      </w:ins>
      <w:ins w:id="4668" w:author="Robert Pasternak" w:date="2021-06-08T09:54:00Z">
        <w:del w:id="4669" w:author="Piotr Szumlak" w:date="2021-07-08T10:58:00Z">
          <w:r w:rsidR="00703028" w:rsidRPr="008416E6" w:rsidDel="00EF1445">
            <w:br/>
          </w:r>
        </w:del>
      </w:ins>
      <w:ins w:id="4670" w:author="Robert Pasternak" w:date="2021-05-12T10:42:00Z">
        <w:r w:rsidRPr="008416E6">
          <w:t xml:space="preserve">od zarządców tych nieruchomości. </w:t>
        </w:r>
      </w:ins>
      <w:ins w:id="4671" w:author="Robert Pasternak" w:date="2021-05-12T10:43:00Z">
        <w:r w:rsidRPr="008416E6">
          <w:t xml:space="preserve">Wykaz zarządców nieruchomości wielorodzinnych </w:t>
        </w:r>
        <w:r w:rsidRPr="008416E6">
          <w:lastRenderedPageBreak/>
          <w:t xml:space="preserve">Zamawiający udostępni Wykonawcy niezwłocznie po zawarciu umowy na realizację Przedmiotu zamówienia. </w:t>
        </w:r>
      </w:ins>
    </w:p>
    <w:p w14:paraId="22A93E0B" w14:textId="77777777" w:rsidR="002E1F77" w:rsidRPr="008416E6" w:rsidRDefault="00040D66">
      <w:pPr>
        <w:pStyle w:val="Akapitzlist"/>
        <w:numPr>
          <w:ilvl w:val="0"/>
          <w:numId w:val="21"/>
        </w:numPr>
        <w:shd w:val="clear" w:color="auto" w:fill="FFFFFF"/>
        <w:spacing w:line="312" w:lineRule="auto"/>
        <w:rPr>
          <w:ins w:id="4672" w:author="Robert Pasternak" w:date="2021-06-08T09:55:00Z"/>
        </w:rPr>
        <w:pPrChange w:id="4673" w:author="Robert Pasternak" w:date="2021-07-15T13:51:00Z">
          <w:pPr>
            <w:pStyle w:val="Tekstpodstawowy"/>
            <w:widowControl/>
            <w:numPr>
              <w:ilvl w:val="1"/>
              <w:numId w:val="52"/>
            </w:numPr>
            <w:suppressAutoHyphens/>
            <w:adjustRightInd/>
            <w:spacing w:before="120" w:after="0" w:line="312" w:lineRule="auto"/>
            <w:ind w:left="720" w:hanging="360"/>
            <w:textAlignment w:val="auto"/>
          </w:pPr>
        </w:pPrChange>
      </w:pPr>
      <w:ins w:id="4674" w:author="Robert Pasternak" w:date="2021-05-12T10:45:00Z">
        <w:r w:rsidRPr="008416E6">
          <w:t xml:space="preserve">Po zakończeniu odbioru odpadów </w:t>
        </w:r>
      </w:ins>
      <w:ins w:id="4675" w:author="Robert Pasternak" w:date="2021-07-12T10:37:00Z">
        <w:r w:rsidR="000F4682" w:rsidRPr="008416E6">
          <w:t xml:space="preserve">z terenu zabudowy wielorodzinnej </w:t>
        </w:r>
      </w:ins>
      <w:ins w:id="4676" w:author="Robert Pasternak" w:date="2021-05-12T10:45:00Z">
        <w:r w:rsidRPr="008416E6">
          <w:t xml:space="preserve">Wykonawca jest zobowiązany do </w:t>
        </w:r>
        <w:r w:rsidR="00E11DE4" w:rsidRPr="008416E6">
          <w:rPr>
            <w:rPrChange w:id="4677" w:author="Robert Pasternak" w:date="2021-09-07T12:47:00Z">
              <w:rPr>
                <w:rFonts w:ascii="Verdana" w:hAnsi="Verdana"/>
                <w:color w:val="0000FF"/>
                <w:sz w:val="20"/>
                <w:u w:val="single"/>
              </w:rPr>
            </w:rPrChange>
          </w:rPr>
          <w:t>zamykani</w:t>
        </w:r>
      </w:ins>
      <w:ins w:id="4678" w:author="Robert Pasternak" w:date="2021-05-12T10:46:00Z">
        <w:r w:rsidR="00E11DE4" w:rsidRPr="008416E6">
          <w:rPr>
            <w:rPrChange w:id="4679" w:author="Robert Pasternak" w:date="2021-09-07T12:47:00Z">
              <w:rPr>
                <w:rFonts w:ascii="Verdana" w:hAnsi="Verdana"/>
                <w:color w:val="0000FF"/>
                <w:sz w:val="20"/>
                <w:u w:val="single"/>
              </w:rPr>
            </w:rPrChange>
          </w:rPr>
          <w:t>a</w:t>
        </w:r>
      </w:ins>
      <w:ins w:id="4680" w:author="Robert Pasternak" w:date="2021-05-12T10:45:00Z">
        <w:r w:rsidR="00E11DE4" w:rsidRPr="008416E6">
          <w:rPr>
            <w:rPrChange w:id="4681" w:author="Robert Pasternak" w:date="2021-09-07T12:47:00Z">
              <w:rPr>
                <w:rFonts w:ascii="Verdana" w:hAnsi="Verdana"/>
                <w:color w:val="0000FF"/>
                <w:sz w:val="20"/>
                <w:u w:val="single"/>
              </w:rPr>
            </w:rPrChange>
          </w:rPr>
          <w:t xml:space="preserve"> pokryw pojemników po wykonanym odbiorze odpadów, </w:t>
        </w:r>
      </w:ins>
      <w:ins w:id="4682" w:author="Robert Pasternak" w:date="2021-07-12T10:38:00Z">
        <w:r w:rsidR="000F4682" w:rsidRPr="008416E6">
          <w:br/>
        </w:r>
      </w:ins>
      <w:ins w:id="4683" w:author="Robert Pasternak" w:date="2021-05-12T10:45:00Z">
        <w:r w:rsidR="00E11DE4" w:rsidRPr="008416E6">
          <w:rPr>
            <w:rPrChange w:id="4684" w:author="Robert Pasternak" w:date="2021-09-07T12:47:00Z">
              <w:rPr>
                <w:rFonts w:ascii="Verdana" w:hAnsi="Verdana"/>
                <w:color w:val="0000FF"/>
                <w:sz w:val="20"/>
                <w:u w:val="single"/>
              </w:rPr>
            </w:rPrChange>
          </w:rPr>
          <w:t>z wyjątkiem pojemników usytuowanych w miejscu zadaszonym oraz zabezpieczani</w:t>
        </w:r>
      </w:ins>
      <w:ins w:id="4685" w:author="Robert Pasternak" w:date="2021-05-12T10:46:00Z">
        <w:r w:rsidR="00E11DE4" w:rsidRPr="008416E6">
          <w:rPr>
            <w:rPrChange w:id="4686" w:author="Robert Pasternak" w:date="2021-09-07T12:47:00Z">
              <w:rPr>
                <w:rFonts w:ascii="Verdana" w:hAnsi="Verdana"/>
                <w:color w:val="0000FF"/>
                <w:sz w:val="20"/>
                <w:u w:val="single"/>
              </w:rPr>
            </w:rPrChange>
          </w:rPr>
          <w:t>a</w:t>
        </w:r>
      </w:ins>
      <w:ins w:id="4687" w:author="Robert Pasternak" w:date="2021-05-12T10:45:00Z">
        <w:r w:rsidR="00E11DE4" w:rsidRPr="008416E6">
          <w:rPr>
            <w:rPrChange w:id="4688" w:author="Robert Pasternak" w:date="2021-09-07T12:47:00Z">
              <w:rPr>
                <w:rFonts w:ascii="Verdana" w:hAnsi="Verdana"/>
                <w:color w:val="0000FF"/>
                <w:sz w:val="20"/>
                <w:u w:val="single"/>
              </w:rPr>
            </w:rPrChange>
          </w:rPr>
          <w:t xml:space="preserve"> pojemników przed samodzielnym przemieszczaniem się</w:t>
        </w:r>
      </w:ins>
      <w:ins w:id="4689" w:author="Robert Pasternak" w:date="2021-06-08T09:55:00Z">
        <w:r w:rsidR="00703028" w:rsidRPr="008416E6">
          <w:t>, jeżeli pojemnik jest wyposażony w mechanizm blokujący</w:t>
        </w:r>
      </w:ins>
      <w:ins w:id="4690" w:author="Robert Pasternak" w:date="2021-05-12T10:46:00Z">
        <w:r w:rsidR="00E11DE4" w:rsidRPr="008416E6">
          <w:rPr>
            <w:rPrChange w:id="4691" w:author="Robert Pasternak" w:date="2021-09-07T12:47:00Z">
              <w:rPr>
                <w:rFonts w:ascii="Verdana" w:hAnsi="Verdana"/>
                <w:color w:val="0000FF"/>
                <w:sz w:val="20"/>
                <w:u w:val="single"/>
              </w:rPr>
            </w:rPrChange>
          </w:rPr>
          <w:t>.</w:t>
        </w:r>
      </w:ins>
    </w:p>
    <w:p w14:paraId="51BDF8F2" w14:textId="77777777" w:rsidR="00361B44" w:rsidRPr="008416E6" w:rsidRDefault="00E11DE4">
      <w:pPr>
        <w:pStyle w:val="Akapitzlist"/>
        <w:numPr>
          <w:ilvl w:val="0"/>
          <w:numId w:val="21"/>
        </w:numPr>
        <w:shd w:val="clear" w:color="auto" w:fill="FFFFFF"/>
        <w:spacing w:line="312" w:lineRule="auto"/>
        <w:rPr>
          <w:ins w:id="4692" w:author="Robert Pasternak" w:date="2021-06-08T09:55:00Z"/>
        </w:rPr>
        <w:pPrChange w:id="4693" w:author="Robert Pasternak" w:date="2021-06-08T09:55:00Z">
          <w:pPr>
            <w:pStyle w:val="Tekstpodstawowy"/>
            <w:widowControl/>
            <w:numPr>
              <w:numId w:val="53"/>
            </w:numPr>
            <w:tabs>
              <w:tab w:val="num" w:pos="570"/>
            </w:tabs>
            <w:suppressAutoHyphens/>
            <w:adjustRightInd/>
            <w:spacing w:before="120" w:after="0" w:line="312" w:lineRule="auto"/>
            <w:ind w:left="570" w:hanging="570"/>
            <w:textAlignment w:val="auto"/>
          </w:pPr>
        </w:pPrChange>
      </w:pPr>
      <w:ins w:id="4694" w:author="Robert Pasternak" w:date="2021-05-12T10:54:00Z">
        <w:r w:rsidRPr="008416E6">
          <w:rPr>
            <w:rPrChange w:id="4695" w:author="Robert Pasternak" w:date="2021-09-07T12:47:00Z">
              <w:rPr>
                <w:rFonts w:ascii="Verdana" w:hAnsi="Verdana"/>
                <w:color w:val="0000FF"/>
                <w:sz w:val="20"/>
                <w:u w:val="single"/>
              </w:rPr>
            </w:rPrChange>
          </w:rPr>
          <w:t xml:space="preserve">W przypadku, gdy w pojemniku lub w worku przeznaczonym na odpady zbierane </w:t>
        </w:r>
        <w:r w:rsidR="006C67F0" w:rsidRPr="008416E6">
          <w:br/>
        </w:r>
        <w:r w:rsidRPr="008416E6">
          <w:rPr>
            <w:rPrChange w:id="4696" w:author="Robert Pasternak" w:date="2021-09-07T12:47:00Z">
              <w:rPr>
                <w:rFonts w:ascii="Verdana" w:hAnsi="Verdana"/>
                <w:color w:val="0000FF"/>
                <w:sz w:val="20"/>
                <w:u w:val="single"/>
              </w:rPr>
            </w:rPrChange>
          </w:rPr>
          <w:t>w sposób selektywny znajduje się znikoma ilość odpadów innego rodzaju Wykonawca</w:t>
        </w:r>
      </w:ins>
      <w:ins w:id="4697" w:author="Robert Pasternak" w:date="2021-05-12T10:55:00Z">
        <w:r w:rsidR="006C67F0" w:rsidRPr="008416E6">
          <w:t xml:space="preserve"> o ile jest to możliwe bezzwłocznie, bez większego nakładu pracy oraz ryzyka uszczerbku na zdrowiu</w:t>
        </w:r>
      </w:ins>
      <w:ins w:id="4698" w:author="Robert Pasternak" w:date="2021-06-18T13:28:00Z">
        <w:r w:rsidR="00BA1053" w:rsidRPr="008416E6">
          <w:t xml:space="preserve"> pracowników Wykonawcy</w:t>
        </w:r>
      </w:ins>
      <w:ins w:id="4699" w:author="Robert Pasternak" w:date="2021-05-12T10:54:00Z">
        <w:r w:rsidRPr="008416E6">
          <w:rPr>
            <w:rPrChange w:id="4700" w:author="Robert Pasternak" w:date="2021-09-07T12:47:00Z">
              <w:rPr>
                <w:rFonts w:ascii="Verdana" w:hAnsi="Verdana"/>
                <w:color w:val="0000FF"/>
                <w:sz w:val="20"/>
                <w:u w:val="single"/>
              </w:rPr>
            </w:rPrChange>
          </w:rPr>
          <w:t>:</w:t>
        </w:r>
      </w:ins>
    </w:p>
    <w:p w14:paraId="00044AAA" w14:textId="77777777" w:rsidR="006C67F0" w:rsidRPr="008416E6" w:rsidRDefault="00E11DE4" w:rsidP="00703028">
      <w:pPr>
        <w:widowControl/>
        <w:numPr>
          <w:ilvl w:val="0"/>
          <w:numId w:val="54"/>
        </w:numPr>
        <w:adjustRightInd/>
        <w:spacing w:before="120" w:line="312" w:lineRule="auto"/>
        <w:ind w:left="1134"/>
        <w:textAlignment w:val="auto"/>
        <w:rPr>
          <w:ins w:id="4701" w:author="Robert Pasternak" w:date="2021-06-08T09:56:00Z"/>
        </w:rPr>
      </w:pPr>
      <w:ins w:id="4702" w:author="Robert Pasternak" w:date="2021-05-12T10:54:00Z">
        <w:r w:rsidRPr="008416E6">
          <w:rPr>
            <w:rPrChange w:id="4703" w:author="Robert Pasternak" w:date="2021-09-07T12:47:00Z">
              <w:rPr>
                <w:rFonts w:ascii="Verdana" w:hAnsi="Verdana"/>
                <w:color w:val="0000FF"/>
                <w:sz w:val="20"/>
                <w:szCs w:val="20"/>
                <w:u w:val="single"/>
              </w:rPr>
            </w:rPrChange>
          </w:rPr>
          <w:t>usuwa odpady innego rodzaju umieszczając je w odpowiednich pojemnikach lub workach,</w:t>
        </w:r>
      </w:ins>
    </w:p>
    <w:p w14:paraId="3FB0FAB4" w14:textId="77777777" w:rsidR="00361B44" w:rsidRPr="008416E6" w:rsidRDefault="00E11DE4">
      <w:pPr>
        <w:widowControl/>
        <w:numPr>
          <w:ilvl w:val="0"/>
          <w:numId w:val="54"/>
        </w:numPr>
        <w:adjustRightInd/>
        <w:spacing w:before="120" w:line="312" w:lineRule="auto"/>
        <w:ind w:left="1134"/>
        <w:textAlignment w:val="auto"/>
        <w:rPr>
          <w:ins w:id="4704" w:author="Robert Pasternak" w:date="2021-05-12T10:55:00Z"/>
        </w:rPr>
        <w:pPrChange w:id="4705" w:author="Robert Pasternak" w:date="2021-06-08T09:56:00Z">
          <w:pPr>
            <w:spacing w:before="120" w:line="312" w:lineRule="auto"/>
          </w:pPr>
        </w:pPrChange>
      </w:pPr>
      <w:ins w:id="4706" w:author="Robert Pasternak" w:date="2021-05-12T10:54:00Z">
        <w:r w:rsidRPr="008416E6">
          <w:rPr>
            <w:rPrChange w:id="4707" w:author="Robert Pasternak" w:date="2021-09-07T12:47:00Z">
              <w:rPr>
                <w:rFonts w:ascii="Verdana" w:hAnsi="Verdana"/>
                <w:color w:val="0000FF"/>
                <w:sz w:val="20"/>
                <w:szCs w:val="20"/>
                <w:u w:val="single"/>
              </w:rPr>
            </w:rPrChange>
          </w:rPr>
          <w:t xml:space="preserve">usuwa odpady innego rodzaju pozostawiając je w miejscu gromadzenia odpadów </w:t>
        </w:r>
      </w:ins>
    </w:p>
    <w:p w14:paraId="038EA5E9" w14:textId="77777777" w:rsidR="00361B44" w:rsidRPr="008416E6" w:rsidRDefault="00E11DE4">
      <w:pPr>
        <w:widowControl/>
        <w:adjustRightInd/>
        <w:spacing w:before="120" w:line="312" w:lineRule="auto"/>
        <w:ind w:left="709"/>
        <w:textAlignment w:val="auto"/>
        <w:rPr>
          <w:ins w:id="4708" w:author="Robert Pasternak" w:date="2021-05-12T10:54:00Z"/>
          <w:rPrChange w:id="4709" w:author="Robert Pasternak" w:date="2021-09-07T12:47:00Z">
            <w:rPr>
              <w:ins w:id="4710" w:author="Robert Pasternak" w:date="2021-05-12T10:54:00Z"/>
              <w:rFonts w:ascii="Verdana" w:hAnsi="Verdana"/>
              <w:sz w:val="20"/>
              <w:szCs w:val="20"/>
            </w:rPr>
          </w:rPrChange>
        </w:rPr>
        <w:pPrChange w:id="4711" w:author="Robert Pasternak" w:date="2021-05-13T11:34:00Z">
          <w:pPr>
            <w:spacing w:before="120" w:line="312" w:lineRule="auto"/>
          </w:pPr>
        </w:pPrChange>
      </w:pPr>
      <w:ins w:id="4712" w:author="Robert Pasternak" w:date="2021-05-12T10:54:00Z">
        <w:r w:rsidRPr="008416E6">
          <w:rPr>
            <w:rPrChange w:id="4713" w:author="Robert Pasternak" w:date="2021-09-07T12:47:00Z">
              <w:rPr>
                <w:rFonts w:ascii="Verdana" w:hAnsi="Verdana"/>
                <w:color w:val="0000FF"/>
                <w:sz w:val="20"/>
                <w:szCs w:val="20"/>
                <w:u w:val="single"/>
              </w:rPr>
            </w:rPrChange>
          </w:rPr>
          <w:t>po czym odbiera pozostałe odpady zebrane w sposób selektywny w pojemniku</w:t>
        </w:r>
      </w:ins>
      <w:ins w:id="4714" w:author="Robert Pasternak" w:date="2021-05-12T10:56:00Z">
        <w:r w:rsidR="00703028" w:rsidRPr="008416E6">
          <w:t xml:space="preserve"> lub worku </w:t>
        </w:r>
        <w:r w:rsidR="00C37E01" w:rsidRPr="008416E6">
          <w:t>i zawiadamia o tym zdarzeniu Zamawiającego</w:t>
        </w:r>
      </w:ins>
      <w:ins w:id="4715" w:author="Robert Pasternak" w:date="2021-05-12T10:54:00Z">
        <w:r w:rsidRPr="008416E6">
          <w:rPr>
            <w:rPrChange w:id="4716" w:author="Robert Pasternak" w:date="2021-09-07T12:47:00Z">
              <w:rPr>
                <w:rFonts w:ascii="Verdana" w:hAnsi="Verdana"/>
                <w:color w:val="0000FF"/>
                <w:sz w:val="20"/>
                <w:szCs w:val="20"/>
                <w:u w:val="single"/>
              </w:rPr>
            </w:rPrChange>
          </w:rPr>
          <w:t>.</w:t>
        </w:r>
      </w:ins>
    </w:p>
    <w:p w14:paraId="127F86CE" w14:textId="77777777" w:rsidR="00361B44" w:rsidRPr="008416E6" w:rsidRDefault="00361B44">
      <w:pPr>
        <w:shd w:val="clear" w:color="auto" w:fill="FFFFFF"/>
        <w:spacing w:line="312" w:lineRule="auto"/>
        <w:rPr>
          <w:del w:id="4717" w:author="Robert Pasternak" w:date="2021-05-12T10:43:00Z"/>
        </w:rPr>
        <w:pPrChange w:id="4718" w:author="Robert Pasternak" w:date="2021-05-13T11:34:00Z">
          <w:pPr>
            <w:pStyle w:val="Akapitzlist"/>
            <w:numPr>
              <w:numId w:val="21"/>
            </w:numPr>
            <w:shd w:val="clear" w:color="auto" w:fill="FFFFFF"/>
            <w:spacing w:line="360" w:lineRule="auto"/>
            <w:ind w:hanging="360"/>
          </w:pPr>
        </w:pPrChange>
      </w:pPr>
    </w:p>
    <w:p w14:paraId="4163584A" w14:textId="77777777" w:rsidR="00361B44" w:rsidRPr="008416E6" w:rsidRDefault="00361B44">
      <w:pPr>
        <w:spacing w:line="312" w:lineRule="auto"/>
        <w:rPr>
          <w:b/>
          <w:bCs/>
          <w:lang w:eastAsia="en-US"/>
          <w:rPrChange w:id="4719" w:author="Robert Pasternak" w:date="2021-09-07T12:47:00Z">
            <w:rPr>
              <w:rFonts w:ascii="Times" w:hAnsi="Times" w:cs="Verdana,Bold"/>
              <w:b/>
              <w:bCs/>
              <w:lang w:eastAsia="en-US"/>
            </w:rPr>
          </w:rPrChange>
        </w:rPr>
        <w:pPrChange w:id="4720" w:author="Robert Pasternak" w:date="2021-05-13T11:34:00Z">
          <w:pPr>
            <w:spacing w:line="360" w:lineRule="auto"/>
          </w:pPr>
        </w:pPrChange>
      </w:pPr>
    </w:p>
    <w:p w14:paraId="1B3EE55A" w14:textId="77777777" w:rsidR="00361B44" w:rsidRPr="008416E6" w:rsidRDefault="00D442B7">
      <w:pPr>
        <w:pStyle w:val="Akapitzlist"/>
        <w:numPr>
          <w:ilvl w:val="0"/>
          <w:numId w:val="20"/>
        </w:numPr>
        <w:spacing w:line="312" w:lineRule="auto"/>
        <w:rPr>
          <w:b/>
        </w:rPr>
        <w:pPrChange w:id="4721" w:author="Robert Pasternak" w:date="2021-05-13T11:34:00Z">
          <w:pPr>
            <w:pStyle w:val="Akapitzlist"/>
            <w:numPr>
              <w:numId w:val="20"/>
            </w:numPr>
            <w:spacing w:line="360" w:lineRule="auto"/>
            <w:ind w:hanging="360"/>
          </w:pPr>
        </w:pPrChange>
      </w:pPr>
      <w:r w:rsidRPr="008416E6">
        <w:rPr>
          <w:b/>
          <w:lang w:eastAsia="en-US"/>
        </w:rPr>
        <w:t>Wymagania dotyczące pojazd</w:t>
      </w:r>
      <w:r w:rsidR="00AD0452" w:rsidRPr="008416E6">
        <w:rPr>
          <w:b/>
          <w:lang w:eastAsia="en-US"/>
        </w:rPr>
        <w:t>ów</w:t>
      </w:r>
      <w:r w:rsidRPr="008416E6">
        <w:rPr>
          <w:b/>
          <w:lang w:eastAsia="en-US"/>
        </w:rPr>
        <w:t xml:space="preserve"> przeznaczonych do odbioru odpadów komunalnych</w:t>
      </w:r>
      <w:r w:rsidR="00F8281D" w:rsidRPr="008416E6">
        <w:rPr>
          <w:b/>
          <w:lang w:eastAsia="en-US"/>
        </w:rPr>
        <w:t>.</w:t>
      </w:r>
    </w:p>
    <w:p w14:paraId="56F178B3" w14:textId="77777777" w:rsidR="00361B44" w:rsidRPr="008416E6" w:rsidRDefault="00361B44">
      <w:pPr>
        <w:pStyle w:val="Akapitzlist"/>
        <w:spacing w:line="312" w:lineRule="auto"/>
        <w:rPr>
          <w:b/>
        </w:rPr>
        <w:pPrChange w:id="4722" w:author="Robert Pasternak" w:date="2021-05-13T11:34:00Z">
          <w:pPr>
            <w:pStyle w:val="Akapitzlist"/>
            <w:spacing w:line="360" w:lineRule="auto"/>
          </w:pPr>
        </w:pPrChange>
      </w:pPr>
    </w:p>
    <w:p w14:paraId="27535AD3" w14:textId="2172FC20" w:rsidR="009C11E7" w:rsidRPr="008416E6" w:rsidDel="00D76A68" w:rsidRDefault="00E11DE4">
      <w:pPr>
        <w:pStyle w:val="Akapitzlist"/>
        <w:numPr>
          <w:ilvl w:val="0"/>
          <w:numId w:val="16"/>
        </w:numPr>
        <w:rPr>
          <w:del w:id="4723" w:author="Robert Pasternak" w:date="2021-09-07T12:22:00Z"/>
          <w:lang w:eastAsia="en-US"/>
          <w:rPrChange w:id="4724" w:author="Robert Pasternak" w:date="2021-09-07T12:47:00Z">
            <w:rPr>
              <w:del w:id="4725" w:author="Robert Pasternak" w:date="2021-09-07T12:22:00Z"/>
              <w:color w:val="000000" w:themeColor="text1"/>
              <w:lang w:eastAsia="en-US"/>
            </w:rPr>
          </w:rPrChange>
        </w:rPr>
        <w:pPrChange w:id="4726" w:author="Robert Pasternak" w:date="2021-09-07T12:22:00Z">
          <w:pPr>
            <w:autoSpaceDE w:val="0"/>
            <w:autoSpaceDN w:val="0"/>
            <w:spacing w:line="360" w:lineRule="auto"/>
            <w:ind w:left="284"/>
          </w:pPr>
        </w:pPrChange>
      </w:pPr>
      <w:r w:rsidRPr="008416E6">
        <w:rPr>
          <w:lang w:eastAsia="en-US"/>
          <w:rPrChange w:id="4727" w:author="Robert Pasternak" w:date="2021-09-07T12:47:00Z">
            <w:rPr>
              <w:rFonts w:ascii="Times" w:hAnsi="Times" w:cs="Arial"/>
              <w:color w:val="0000FF"/>
              <w:u w:val="single"/>
              <w:lang w:eastAsia="en-US"/>
            </w:rPr>
          </w:rPrChange>
        </w:rPr>
        <w:t xml:space="preserve">Wykonawca zobowiązany jest do spełnienia wymagań określonych w </w:t>
      </w:r>
      <w:del w:id="4728" w:author="Robert Pasternak" w:date="2021-06-08T09:57:00Z">
        <w:r w:rsidRPr="008416E6">
          <w:rPr>
            <w:lang w:eastAsia="en-US"/>
            <w:rPrChange w:id="4729" w:author="Robert Pasternak" w:date="2021-09-07T12:47:00Z">
              <w:rPr>
                <w:rFonts w:ascii="Times" w:hAnsi="Times" w:cs="Arial"/>
                <w:color w:val="0000FF"/>
                <w:u w:val="single"/>
                <w:lang w:eastAsia="en-US"/>
              </w:rPr>
            </w:rPrChange>
          </w:rPr>
          <w:delText xml:space="preserve">Rozporządzeniu </w:delText>
        </w:r>
      </w:del>
      <w:ins w:id="4730" w:author="Robert Pasternak" w:date="2021-07-01T14:09:00Z">
        <w:r w:rsidR="00CB59A0" w:rsidRPr="008416E6">
          <w:rPr>
            <w:lang w:eastAsia="en-US"/>
          </w:rPr>
          <w:t>przepisach wykonawczych</w:t>
        </w:r>
      </w:ins>
      <w:del w:id="4731" w:author="Robert Pasternak" w:date="2021-07-01T14:09:00Z">
        <w:r w:rsidRPr="008416E6">
          <w:rPr>
            <w:lang w:eastAsia="en-US"/>
            <w:rPrChange w:id="4732" w:author="Robert Pasternak" w:date="2021-09-07T12:47:00Z">
              <w:rPr>
                <w:rFonts w:ascii="Times" w:hAnsi="Times" w:cs="Arial"/>
                <w:color w:val="0000FF"/>
                <w:u w:val="single"/>
                <w:lang w:eastAsia="en-US"/>
              </w:rPr>
            </w:rPrChange>
          </w:rPr>
          <w:delText>Ministra Środowiska</w:delText>
        </w:r>
      </w:del>
      <w:ins w:id="4733" w:author="kaluz" w:date="2021-05-04T18:41:00Z">
        <w:del w:id="4734" w:author="Robert Pasternak" w:date="2021-07-01T14:09:00Z">
          <w:r w:rsidRPr="008416E6">
            <w:rPr>
              <w:lang w:eastAsia="en-US"/>
              <w:rPrChange w:id="4735" w:author="Robert Pasternak" w:date="2021-09-07T12:47:00Z">
                <w:rPr>
                  <w:rFonts w:ascii="Times" w:hAnsi="Times" w:cs="Arial"/>
                  <w:color w:val="0000FF"/>
                  <w:u w:val="single"/>
                  <w:lang w:eastAsia="en-US"/>
                </w:rPr>
              </w:rPrChange>
            </w:rPr>
            <w:delText>właściwego minis</w:delText>
          </w:r>
        </w:del>
        <w:del w:id="4736" w:author="Grzegorz" w:date="2021-09-07T10:36:00Z">
          <w:r w:rsidRPr="008416E6" w:rsidDel="009C11E7">
            <w:rPr>
              <w:lang w:eastAsia="en-US"/>
              <w:rPrChange w:id="4737" w:author="Robert Pasternak" w:date="2021-09-07T12:47:00Z">
                <w:rPr>
                  <w:rFonts w:ascii="Times" w:hAnsi="Times" w:cs="Arial"/>
                  <w:color w:val="0000FF"/>
                  <w:u w:val="single"/>
                  <w:lang w:eastAsia="en-US"/>
                </w:rPr>
              </w:rPrChange>
            </w:rPr>
            <w:delText>tra</w:delText>
          </w:r>
        </w:del>
      </w:ins>
      <w:ins w:id="4738" w:author="Grzegorz" w:date="2021-09-07T10:36:00Z">
        <w:del w:id="4739" w:author="Robert Pasternak" w:date="2021-09-07T12:22:00Z">
          <w:r w:rsidR="009C11E7" w:rsidRPr="008416E6" w:rsidDel="00D76A68">
            <w:rPr>
              <w:lang w:eastAsia="en-US"/>
            </w:rPr>
            <w:delText>np.</w:delText>
          </w:r>
        </w:del>
      </w:ins>
      <w:ins w:id="4740" w:author="kaluz" w:date="2021-05-04T18:41:00Z">
        <w:r w:rsidRPr="008416E6">
          <w:rPr>
            <w:lang w:eastAsia="en-US"/>
            <w:rPrChange w:id="4741" w:author="Robert Pasternak" w:date="2021-09-07T12:47:00Z">
              <w:rPr>
                <w:rFonts w:ascii="Times" w:hAnsi="Times" w:cs="Arial"/>
                <w:color w:val="0000FF"/>
                <w:u w:val="single"/>
                <w:lang w:eastAsia="en-US"/>
              </w:rPr>
            </w:rPrChange>
          </w:rPr>
          <w:t>, wydany</w:t>
        </w:r>
      </w:ins>
      <w:ins w:id="4742" w:author="Robert Pasternak" w:date="2021-07-01T14:09:00Z">
        <w:r w:rsidR="00CB59A0" w:rsidRPr="008416E6">
          <w:rPr>
            <w:lang w:eastAsia="en-US"/>
          </w:rPr>
          <w:t>ch</w:t>
        </w:r>
      </w:ins>
      <w:ins w:id="4743" w:author="kaluz" w:date="2021-05-04T18:41:00Z">
        <w:del w:id="4744" w:author="Robert Pasternak" w:date="2021-07-01T14:09:00Z">
          <w:r w:rsidRPr="008416E6">
            <w:rPr>
              <w:lang w:eastAsia="en-US"/>
              <w:rPrChange w:id="4745" w:author="Robert Pasternak" w:date="2021-09-07T12:47:00Z">
                <w:rPr>
                  <w:rFonts w:ascii="Times" w:hAnsi="Times" w:cs="Arial"/>
                  <w:color w:val="0000FF"/>
                  <w:u w:val="single"/>
                  <w:lang w:eastAsia="en-US"/>
                </w:rPr>
              </w:rPrChange>
            </w:rPr>
            <w:delText>m</w:delText>
          </w:r>
        </w:del>
        <w:r w:rsidRPr="008416E6">
          <w:rPr>
            <w:lang w:eastAsia="en-US"/>
            <w:rPrChange w:id="4746" w:author="Robert Pasternak" w:date="2021-09-07T12:47:00Z">
              <w:rPr>
                <w:rFonts w:ascii="Times" w:hAnsi="Times" w:cs="Arial"/>
                <w:color w:val="0000FF"/>
                <w:u w:val="single"/>
                <w:lang w:eastAsia="en-US"/>
              </w:rPr>
            </w:rPrChange>
          </w:rPr>
          <w:t xml:space="preserve"> na podstawie art. 9d ust. 2 ustawy o utrzymaniu czystości </w:t>
        </w:r>
      </w:ins>
      <w:ins w:id="4747" w:author="Robert Pasternak" w:date="2021-05-11T13:54:00Z">
        <w:r w:rsidRPr="008416E6">
          <w:rPr>
            <w:lang w:eastAsia="en-US"/>
            <w:rPrChange w:id="4748" w:author="Robert Pasternak" w:date="2021-09-07T12:47:00Z">
              <w:rPr>
                <w:rFonts w:ascii="Times" w:hAnsi="Times" w:cs="Arial"/>
                <w:color w:val="0000FF"/>
                <w:u w:val="single"/>
                <w:lang w:eastAsia="en-US"/>
              </w:rPr>
            </w:rPrChange>
          </w:rPr>
          <w:br/>
        </w:r>
      </w:ins>
      <w:ins w:id="4749" w:author="kaluz" w:date="2021-05-04T18:41:00Z">
        <w:r w:rsidRPr="008416E6">
          <w:rPr>
            <w:lang w:eastAsia="en-US"/>
            <w:rPrChange w:id="4750" w:author="Robert Pasternak" w:date="2021-09-07T12:47:00Z">
              <w:rPr>
                <w:rFonts w:ascii="Times" w:hAnsi="Times" w:cs="Arial"/>
                <w:color w:val="0000FF"/>
                <w:u w:val="single"/>
                <w:lang w:eastAsia="en-US"/>
              </w:rPr>
            </w:rPrChange>
          </w:rPr>
          <w:t>i porzą</w:t>
        </w:r>
      </w:ins>
      <w:ins w:id="4751" w:author="kaluz" w:date="2021-05-04T18:42:00Z">
        <w:r w:rsidRPr="008416E6">
          <w:rPr>
            <w:lang w:eastAsia="en-US"/>
            <w:rPrChange w:id="4752" w:author="Robert Pasternak" w:date="2021-09-07T12:47:00Z">
              <w:rPr>
                <w:rFonts w:ascii="Times" w:hAnsi="Times" w:cs="Arial"/>
                <w:color w:val="0000FF"/>
                <w:u w:val="single"/>
                <w:lang w:eastAsia="en-US"/>
              </w:rPr>
            </w:rPrChange>
          </w:rPr>
          <w:t>dku w gminach.</w:t>
        </w:r>
      </w:ins>
      <w:ins w:id="4753" w:author="Piotr Szumlak" w:date="2021-07-08T11:01:00Z">
        <w:r w:rsidR="00ED5112" w:rsidRPr="008416E6">
          <w:rPr>
            <w:lang w:eastAsia="en-US"/>
          </w:rPr>
          <w:t xml:space="preserve"> </w:t>
        </w:r>
      </w:ins>
      <w:ins w:id="4754" w:author="kaluz" w:date="2021-05-04T20:36:00Z">
        <w:r w:rsidRPr="008416E6">
          <w:rPr>
            <w:lang w:eastAsia="en-US"/>
            <w:rPrChange w:id="4755" w:author="Robert Pasternak" w:date="2021-09-07T12:47:00Z">
              <w:rPr>
                <w:rFonts w:ascii="Times" w:hAnsi="Times" w:cs="Arial"/>
                <w:color w:val="0000FF"/>
                <w:u w:val="single"/>
                <w:lang w:eastAsia="en-US"/>
              </w:rPr>
            </w:rPrChange>
          </w:rPr>
          <w:t>Zamawiający zastrzega sobie prawo do kontroli spe</w:t>
        </w:r>
      </w:ins>
      <w:ins w:id="4756" w:author="kaluz" w:date="2021-05-04T20:37:00Z">
        <w:r w:rsidRPr="008416E6">
          <w:rPr>
            <w:lang w:eastAsia="en-US"/>
            <w:rPrChange w:id="4757" w:author="Robert Pasternak" w:date="2021-09-07T12:47:00Z">
              <w:rPr>
                <w:rFonts w:ascii="Times" w:hAnsi="Times" w:cs="Arial"/>
                <w:color w:val="0000FF"/>
                <w:u w:val="single"/>
                <w:lang w:eastAsia="en-US"/>
              </w:rPr>
            </w:rPrChange>
          </w:rPr>
          <w:t xml:space="preserve">łniania przez Wykonawcę wymagań określonych w powyższym rozporządzeniu na każdym etapie realizacji </w:t>
        </w:r>
      </w:ins>
      <w:ins w:id="4758" w:author="kaluz" w:date="2021-05-04T20:38:00Z">
        <w:r w:rsidRPr="008416E6">
          <w:rPr>
            <w:lang w:eastAsia="en-US"/>
            <w:rPrChange w:id="4759" w:author="Robert Pasternak" w:date="2021-09-07T12:47:00Z">
              <w:rPr>
                <w:rFonts w:ascii="Times" w:hAnsi="Times" w:cs="Arial"/>
                <w:color w:val="0000FF"/>
                <w:u w:val="single"/>
                <w:lang w:eastAsia="en-US"/>
              </w:rPr>
            </w:rPrChange>
          </w:rPr>
          <w:t>Przedmiotu zamówienia, bez uprzedniej konieczności zawiadamiania Wykonawcy o czasie i miejscu przeprowadzenia kontroli.</w:t>
        </w:r>
      </w:ins>
      <w:del w:id="4760" w:author="kaluz" w:date="2021-05-04T18:43:00Z">
        <w:r w:rsidRPr="008416E6">
          <w:rPr>
            <w:lang w:eastAsia="en-US"/>
            <w:rPrChange w:id="4761" w:author="Robert Pasternak" w:date="2021-09-07T12:47:00Z">
              <w:rPr>
                <w:rFonts w:ascii="Times" w:hAnsi="Times" w:cs="Arial"/>
                <w:color w:val="0000FF"/>
                <w:u w:val="single"/>
                <w:lang w:eastAsia="en-US"/>
              </w:rPr>
            </w:rPrChange>
          </w:rPr>
          <w:delText>z dnia 11 stycznia 2013 r.</w:delText>
        </w:r>
        <w:r w:rsidRPr="008416E6">
          <w:rPr>
            <w:lang w:eastAsia="en-US"/>
            <w:rPrChange w:id="4762" w:author="Robert Pasternak" w:date="2021-09-07T12:47:00Z">
              <w:rPr>
                <w:rFonts w:ascii="Times" w:hAnsi="Times" w:cs="Arial"/>
                <w:color w:val="000000" w:themeColor="text1"/>
                <w:u w:val="single"/>
                <w:lang w:eastAsia="en-US"/>
              </w:rPr>
            </w:rPrChange>
          </w:rPr>
          <w:delText xml:space="preserve">w sprawie szczegółowych wymagań </w:delText>
        </w:r>
        <w:r w:rsidRPr="008416E6">
          <w:rPr>
            <w:lang w:eastAsia="en-US"/>
            <w:rPrChange w:id="4763" w:author="Robert Pasternak" w:date="2021-09-07T12:47:00Z">
              <w:rPr>
                <w:rFonts w:ascii="Times" w:hAnsi="Times" w:cs="Arial"/>
                <w:color w:val="000000" w:themeColor="text1"/>
                <w:u w:val="single"/>
                <w:lang w:eastAsia="en-US"/>
              </w:rPr>
            </w:rPrChange>
          </w:rPr>
          <w:br/>
          <w:delText>w zakresie odbierania odpadów komunalnych od właścicieli nieruchomoś</w:delText>
        </w:r>
      </w:del>
    </w:p>
    <w:p w14:paraId="287E76B9" w14:textId="77777777" w:rsidR="00D76A68" w:rsidRPr="008416E6" w:rsidRDefault="00D76A68">
      <w:pPr>
        <w:pStyle w:val="Akapitzlist"/>
        <w:numPr>
          <w:ilvl w:val="0"/>
          <w:numId w:val="16"/>
        </w:numPr>
        <w:rPr>
          <w:ins w:id="4764" w:author="Robert Pasternak" w:date="2021-09-07T12:22:00Z"/>
          <w:lang w:eastAsia="en-US"/>
          <w:rPrChange w:id="4765" w:author="Robert Pasternak" w:date="2021-09-07T12:47:00Z">
            <w:rPr>
              <w:ins w:id="4766" w:author="Robert Pasternak" w:date="2021-09-07T12:22:00Z"/>
              <w:color w:val="000000" w:themeColor="text1"/>
              <w:lang w:eastAsia="en-US"/>
            </w:rPr>
          </w:rPrChange>
        </w:rPr>
        <w:pPrChange w:id="4767" w:author="Robert Pasternak" w:date="2021-09-07T12:22:00Z">
          <w:pPr>
            <w:numPr>
              <w:numId w:val="16"/>
            </w:numPr>
            <w:autoSpaceDE w:val="0"/>
            <w:autoSpaceDN w:val="0"/>
            <w:spacing w:line="312" w:lineRule="auto"/>
            <w:ind w:left="284" w:hanging="284"/>
          </w:pPr>
        </w:pPrChange>
      </w:pPr>
    </w:p>
    <w:p w14:paraId="08B03E0D" w14:textId="3F1F1AC9" w:rsidR="00361B44" w:rsidRPr="008416E6" w:rsidRDefault="00E11DE4">
      <w:pPr>
        <w:pStyle w:val="Akapitzlist"/>
        <w:ind w:left="284"/>
        <w:rPr>
          <w:del w:id="4768" w:author="kaluz" w:date="2021-05-04T18:43:00Z"/>
          <w:lang w:eastAsia="en-US"/>
          <w:rPrChange w:id="4769" w:author="Robert Pasternak" w:date="2021-09-07T12:47:00Z">
            <w:rPr>
              <w:del w:id="4770" w:author="kaluz" w:date="2021-05-04T18:43:00Z"/>
              <w:rFonts w:ascii="Times" w:hAnsi="Times" w:cs="Arial"/>
              <w:color w:val="000000" w:themeColor="text1"/>
              <w:lang w:eastAsia="en-US"/>
            </w:rPr>
          </w:rPrChange>
        </w:rPr>
        <w:pPrChange w:id="4771" w:author="Robert Pasternak" w:date="2021-09-07T12:22:00Z">
          <w:pPr>
            <w:numPr>
              <w:numId w:val="16"/>
            </w:numPr>
            <w:autoSpaceDE w:val="0"/>
            <w:autoSpaceDN w:val="0"/>
            <w:spacing w:line="360" w:lineRule="auto"/>
            <w:ind w:left="284" w:hanging="284"/>
          </w:pPr>
        </w:pPrChange>
      </w:pPr>
      <w:del w:id="4772" w:author="kaluz" w:date="2021-05-04T18:43:00Z">
        <w:r w:rsidRPr="008416E6">
          <w:rPr>
            <w:lang w:eastAsia="en-US"/>
            <w:rPrChange w:id="4773" w:author="Robert Pasternak" w:date="2021-09-07T12:47:00Z">
              <w:rPr>
                <w:rFonts w:ascii="Times" w:hAnsi="Times" w:cs="Arial"/>
                <w:color w:val="000000" w:themeColor="text1"/>
                <w:u w:val="single"/>
                <w:lang w:eastAsia="en-US"/>
              </w:rPr>
            </w:rPrChange>
          </w:rPr>
          <w:delText>ci (Dz.U. z 2013 r. poz. 122).</w:delText>
        </w:r>
      </w:del>
    </w:p>
    <w:p w14:paraId="6C493616" w14:textId="77777777" w:rsidR="00361B44" w:rsidRPr="008416E6" w:rsidRDefault="00361B44">
      <w:pPr>
        <w:pStyle w:val="Akapitzlist"/>
        <w:ind w:left="284"/>
        <w:rPr>
          <w:lang w:eastAsia="en-US"/>
          <w:rPrChange w:id="4774" w:author="Robert Pasternak" w:date="2021-09-07T12:47:00Z">
            <w:rPr>
              <w:rFonts w:ascii="Times" w:hAnsi="Times" w:cs="Arial"/>
              <w:lang w:eastAsia="en-US"/>
            </w:rPr>
          </w:rPrChange>
        </w:rPr>
        <w:pPrChange w:id="4775" w:author="Robert Pasternak" w:date="2021-09-07T12:22:00Z">
          <w:pPr>
            <w:autoSpaceDE w:val="0"/>
            <w:autoSpaceDN w:val="0"/>
            <w:spacing w:line="360" w:lineRule="auto"/>
            <w:ind w:left="284"/>
          </w:pPr>
        </w:pPrChange>
      </w:pPr>
    </w:p>
    <w:p w14:paraId="4FACE121" w14:textId="284219C1" w:rsidR="00361B44" w:rsidRPr="008416E6" w:rsidRDefault="00E11DE4">
      <w:pPr>
        <w:numPr>
          <w:ilvl w:val="0"/>
          <w:numId w:val="16"/>
        </w:numPr>
        <w:autoSpaceDE w:val="0"/>
        <w:autoSpaceDN w:val="0"/>
        <w:spacing w:line="312" w:lineRule="auto"/>
        <w:rPr>
          <w:lang w:eastAsia="en-US"/>
          <w:rPrChange w:id="4776" w:author="Robert Pasternak" w:date="2021-09-07T12:47:00Z">
            <w:rPr>
              <w:rFonts w:ascii="Times" w:hAnsi="Times" w:cs="Arial"/>
              <w:lang w:eastAsia="en-US"/>
            </w:rPr>
          </w:rPrChange>
        </w:rPr>
        <w:pPrChange w:id="4777" w:author="Robert Pasternak" w:date="2021-05-13T11:34:00Z">
          <w:pPr>
            <w:numPr>
              <w:numId w:val="16"/>
            </w:numPr>
            <w:autoSpaceDE w:val="0"/>
            <w:autoSpaceDN w:val="0"/>
            <w:spacing w:line="360" w:lineRule="auto"/>
            <w:ind w:left="284" w:hanging="284"/>
          </w:pPr>
        </w:pPrChange>
      </w:pPr>
      <w:r w:rsidRPr="008416E6">
        <w:rPr>
          <w:lang w:eastAsia="en-US"/>
          <w:rPrChange w:id="4778" w:author="Robert Pasternak" w:date="2021-09-07T12:47:00Z">
            <w:rPr>
              <w:rFonts w:ascii="Times" w:hAnsi="Times" w:cs="Arial"/>
              <w:color w:val="0000FF"/>
              <w:u w:val="single"/>
              <w:lang w:eastAsia="en-US"/>
            </w:rPr>
          </w:rPrChange>
        </w:rPr>
        <w:t>Zamawiający wymaga, aby przez cały okres realizacji Przedmiotu zamówienia Wykonawca dysponował pojazdami przeznaczonymi do realizacji Przedmiotu zamówienia, przystosowanymi do odbierania poszczególnych frakcji odpadów w sposób wykluczający ich mieszanie,</w:t>
      </w:r>
      <w:ins w:id="4779" w:author="Piotr Szumlak" w:date="2021-07-08T11:02:00Z">
        <w:r w:rsidR="00ED5112" w:rsidRPr="008416E6">
          <w:rPr>
            <w:lang w:eastAsia="en-US"/>
          </w:rPr>
          <w:t xml:space="preserve"> </w:t>
        </w:r>
      </w:ins>
      <w:r w:rsidRPr="008416E6">
        <w:rPr>
          <w:lang w:eastAsia="en-US"/>
          <w:rPrChange w:id="4780" w:author="Robert Pasternak" w:date="2021-09-07T12:47:00Z">
            <w:rPr>
              <w:rFonts w:ascii="Times" w:hAnsi="Times" w:cs="Arial"/>
              <w:color w:val="0000FF"/>
              <w:u w:val="single"/>
              <w:lang w:eastAsia="en-US"/>
            </w:rPr>
          </w:rPrChange>
        </w:rPr>
        <w:t>w liczbie</w:t>
      </w:r>
      <w:ins w:id="4781" w:author="Piotr Szumlak" w:date="2021-07-08T11:02:00Z">
        <w:r w:rsidR="00ED5112" w:rsidRPr="008416E6">
          <w:rPr>
            <w:lang w:eastAsia="en-US"/>
          </w:rPr>
          <w:t xml:space="preserve"> </w:t>
        </w:r>
      </w:ins>
      <w:r w:rsidRPr="008416E6">
        <w:rPr>
          <w:lang w:eastAsia="en-US"/>
          <w:rPrChange w:id="4782" w:author="Robert Pasternak" w:date="2021-09-07T12:47:00Z">
            <w:rPr>
              <w:rFonts w:ascii="Times" w:hAnsi="Times" w:cs="Arial"/>
              <w:color w:val="0000FF"/>
              <w:u w:val="single"/>
              <w:lang w:eastAsia="en-US"/>
            </w:rPr>
          </w:rPrChange>
        </w:rPr>
        <w:t xml:space="preserve">niezbędnej do prawidłowej realizacji Przedmiotu zamówienia – </w:t>
      </w:r>
      <w:ins w:id="4783" w:author="Robert Pasternak" w:date="2021-07-12T11:04:00Z">
        <w:r w:rsidR="00250CDE" w:rsidRPr="008416E6">
          <w:rPr>
            <w:lang w:eastAsia="en-US"/>
          </w:rPr>
          <w:br/>
        </w:r>
      </w:ins>
      <w:ins w:id="4784" w:author="kaluz" w:date="2021-05-04T18:44:00Z">
        <w:del w:id="4785" w:author="Piotr Szumlak" w:date="2021-07-08T11:02:00Z">
          <w:r w:rsidRPr="008416E6">
            <w:rPr>
              <w:lang w:eastAsia="en-US"/>
              <w:rPrChange w:id="4786" w:author="Robert Pasternak" w:date="2021-09-07T12:47:00Z">
                <w:rPr>
                  <w:rFonts w:ascii="Times" w:hAnsi="Times" w:cs="Arial"/>
                  <w:color w:val="0000FF"/>
                  <w:u w:val="single"/>
                  <w:lang w:eastAsia="en-US"/>
                </w:rPr>
              </w:rPrChange>
            </w:rPr>
            <w:br/>
          </w:r>
        </w:del>
      </w:ins>
      <w:del w:id="4787" w:author="Robert Pasternak" w:date="2019-08-23T11:43:00Z">
        <w:r w:rsidRPr="008416E6">
          <w:rPr>
            <w:lang w:eastAsia="en-US"/>
            <w:rPrChange w:id="4788" w:author="Robert Pasternak" w:date="2021-09-07T12:47:00Z">
              <w:rPr>
                <w:rFonts w:ascii="Times" w:hAnsi="Times" w:cs="Arial"/>
                <w:color w:val="0000FF"/>
                <w:u w:val="single"/>
                <w:lang w:eastAsia="en-US"/>
              </w:rPr>
            </w:rPrChange>
          </w:rPr>
          <w:br/>
        </w:r>
      </w:del>
      <w:r w:rsidRPr="008416E6">
        <w:rPr>
          <w:lang w:eastAsia="en-US"/>
          <w:rPrChange w:id="4789" w:author="Robert Pasternak" w:date="2021-09-07T12:47:00Z">
            <w:rPr>
              <w:rFonts w:ascii="Times" w:hAnsi="Times" w:cs="Arial"/>
              <w:color w:val="0000FF"/>
              <w:u w:val="single"/>
              <w:lang w:eastAsia="en-US"/>
            </w:rPr>
          </w:rPrChange>
        </w:rPr>
        <w:t>tj. co najmniej</w:t>
      </w:r>
      <w:del w:id="4790" w:author="kaluz" w:date="2021-05-04T18:00:00Z">
        <w:r w:rsidRPr="008416E6">
          <w:rPr>
            <w:lang w:eastAsia="en-US"/>
            <w:rPrChange w:id="4791" w:author="Robert Pasternak" w:date="2021-09-07T12:47:00Z">
              <w:rPr>
                <w:rFonts w:ascii="Times" w:hAnsi="Times" w:cs="Arial"/>
                <w:color w:val="0000FF"/>
                <w:u w:val="single"/>
                <w:lang w:eastAsia="en-US"/>
              </w:rPr>
            </w:rPrChange>
          </w:rPr>
          <w:delText xml:space="preserve">10 </w:delText>
        </w:r>
      </w:del>
      <w:ins w:id="4792" w:author="kaluz" w:date="2021-05-04T18:00:00Z">
        <w:r w:rsidRPr="008416E6">
          <w:rPr>
            <w:lang w:eastAsia="en-US"/>
            <w:rPrChange w:id="4793" w:author="Robert Pasternak" w:date="2021-09-07T12:47:00Z">
              <w:rPr>
                <w:rFonts w:ascii="Times" w:hAnsi="Times" w:cs="Arial"/>
                <w:color w:val="0000FF"/>
                <w:u w:val="single"/>
                <w:lang w:eastAsia="en-US"/>
              </w:rPr>
            </w:rPrChange>
          </w:rPr>
          <w:t>1</w:t>
        </w:r>
      </w:ins>
      <w:ins w:id="4794" w:author="Robert Pasternak" w:date="2024-07-16T15:12:00Z">
        <w:r w:rsidR="00A861F6">
          <w:rPr>
            <w:lang w:eastAsia="en-US"/>
          </w:rPr>
          <w:t>7</w:t>
        </w:r>
      </w:ins>
      <w:ins w:id="4795" w:author="Robert Pasternak" w:date="2021-07-12T11:04:00Z">
        <w:r w:rsidR="00250CDE" w:rsidRPr="008416E6">
          <w:rPr>
            <w:lang w:eastAsia="en-US"/>
          </w:rPr>
          <w:t xml:space="preserve"> </w:t>
        </w:r>
      </w:ins>
      <w:ins w:id="4796" w:author="kaluz" w:date="2021-05-04T18:00:00Z">
        <w:del w:id="4797" w:author="Robert Pasternak" w:date="2021-05-11T13:54:00Z">
          <w:r w:rsidRPr="008416E6">
            <w:rPr>
              <w:lang w:eastAsia="en-US"/>
              <w:rPrChange w:id="4798" w:author="Robert Pasternak" w:date="2021-09-07T12:47:00Z">
                <w:rPr>
                  <w:rFonts w:ascii="Times" w:hAnsi="Times" w:cs="Arial"/>
                  <w:color w:val="0000FF"/>
                  <w:u w:val="single"/>
                  <w:lang w:eastAsia="en-US"/>
                </w:rPr>
              </w:rPrChange>
            </w:rPr>
            <w:delText>4</w:delText>
          </w:r>
        </w:del>
      </w:ins>
      <w:r w:rsidRPr="008416E6">
        <w:rPr>
          <w:lang w:eastAsia="en-US"/>
          <w:rPrChange w:id="4799" w:author="Robert Pasternak" w:date="2021-09-07T12:47:00Z">
            <w:rPr>
              <w:rFonts w:ascii="Times" w:hAnsi="Times" w:cs="Arial"/>
              <w:color w:val="0000FF"/>
              <w:u w:val="single"/>
              <w:lang w:eastAsia="en-US"/>
            </w:rPr>
          </w:rPrChange>
        </w:rPr>
        <w:t xml:space="preserve">sztuk, w tym: </w:t>
      </w:r>
    </w:p>
    <w:p w14:paraId="364581A3" w14:textId="15D21A7C" w:rsidR="00361B44" w:rsidRPr="008416E6" w:rsidRDefault="00E11DE4">
      <w:pPr>
        <w:pStyle w:val="Akapitzlist"/>
        <w:numPr>
          <w:ilvl w:val="0"/>
          <w:numId w:val="9"/>
        </w:numPr>
        <w:autoSpaceDE w:val="0"/>
        <w:autoSpaceDN w:val="0"/>
        <w:spacing w:line="312" w:lineRule="auto"/>
        <w:rPr>
          <w:ins w:id="4800" w:author="kaluz" w:date="2021-05-04T18:31:00Z"/>
          <w:lang w:eastAsia="en-US"/>
          <w:rPrChange w:id="4801" w:author="Robert Pasternak" w:date="2021-09-07T12:47:00Z">
            <w:rPr>
              <w:ins w:id="4802" w:author="kaluz" w:date="2021-05-04T18:31:00Z"/>
              <w:rFonts w:ascii="Times" w:hAnsi="Times" w:cs="Arial"/>
              <w:lang w:eastAsia="en-US"/>
            </w:rPr>
          </w:rPrChange>
        </w:rPr>
        <w:pPrChange w:id="4803" w:author="Robert Pasternak" w:date="2021-05-13T11:34:00Z">
          <w:pPr>
            <w:pStyle w:val="Akapitzlist"/>
            <w:numPr>
              <w:numId w:val="9"/>
            </w:numPr>
            <w:autoSpaceDE w:val="0"/>
            <w:autoSpaceDN w:val="0"/>
            <w:spacing w:line="360" w:lineRule="auto"/>
            <w:ind w:hanging="360"/>
          </w:pPr>
        </w:pPrChange>
      </w:pPr>
      <w:r w:rsidRPr="008416E6">
        <w:rPr>
          <w:lang w:eastAsia="en-US"/>
          <w:rPrChange w:id="4804" w:author="Robert Pasternak" w:date="2021-09-07T12:47:00Z">
            <w:rPr>
              <w:rFonts w:ascii="Times" w:hAnsi="Times" w:cs="Arial"/>
              <w:color w:val="0000FF"/>
              <w:u w:val="single"/>
              <w:lang w:eastAsia="en-US"/>
            </w:rPr>
          </w:rPrChange>
        </w:rPr>
        <w:t>nie mniej niż  trz</w:t>
      </w:r>
      <w:ins w:id="4805" w:author="Robert Pasternak" w:date="2021-06-18T13:29:00Z">
        <w:r w:rsidR="00BA1053" w:rsidRPr="008416E6">
          <w:rPr>
            <w:lang w:eastAsia="en-US"/>
          </w:rPr>
          <w:t>y</w:t>
        </w:r>
      </w:ins>
      <w:ins w:id="4806" w:author="Piotr Szumlak" w:date="2021-07-08T11:02:00Z">
        <w:r w:rsidR="00ED5112" w:rsidRPr="008416E6">
          <w:rPr>
            <w:lang w:eastAsia="en-US"/>
          </w:rPr>
          <w:t xml:space="preserve"> </w:t>
        </w:r>
      </w:ins>
      <w:del w:id="4807" w:author="Piotr Szumlak" w:date="2021-07-08T11:02:00Z">
        <w:r w:rsidRPr="008416E6">
          <w:rPr>
            <w:lang w:eastAsia="en-US"/>
            <w:rPrChange w:id="4808" w:author="Robert Pasternak" w:date="2021-09-07T12:47:00Z">
              <w:rPr>
                <w:rFonts w:ascii="Times" w:hAnsi="Times" w:cs="Arial"/>
                <w:color w:val="0000FF"/>
                <w:u w:val="single"/>
                <w:lang w:eastAsia="en-US"/>
              </w:rPr>
            </w:rPrChange>
          </w:rPr>
          <w:delText>ech</w:delText>
        </w:r>
        <w:r w:rsidRPr="008416E6">
          <w:rPr>
            <w:rPrChange w:id="4809" w:author="Robert Pasternak" w:date="2021-09-07T12:47:00Z">
              <w:rPr>
                <w:rFonts w:ascii="Times" w:hAnsi="Times" w:cs="Arial"/>
                <w:color w:val="0000FF"/>
                <w:u w:val="single"/>
              </w:rPr>
            </w:rPrChange>
          </w:rPr>
          <w:delText>pojazd</w:delText>
        </w:r>
      </w:del>
      <w:ins w:id="4810" w:author="Robert Pasternak" w:date="2021-06-18T13:29:00Z">
        <w:del w:id="4811" w:author="Piotr Szumlak" w:date="2021-07-08T11:02:00Z">
          <w:r w:rsidR="00BA1053" w:rsidRPr="008416E6" w:rsidDel="00ED5112">
            <w:delText>y</w:delText>
          </w:r>
        </w:del>
      </w:ins>
      <w:ins w:id="4812" w:author="Piotr Szumlak" w:date="2021-07-08T11:02:00Z">
        <w:r w:rsidR="00ED5112" w:rsidRPr="008416E6">
          <w:rPr>
            <w:lang w:eastAsia="en-US"/>
          </w:rPr>
          <w:t xml:space="preserve"> pojazdy</w:t>
        </w:r>
        <w:r w:rsidR="00ED5112" w:rsidRPr="008416E6">
          <w:t xml:space="preserve"> </w:t>
        </w:r>
      </w:ins>
      <w:del w:id="4813" w:author="Robert Pasternak" w:date="2021-06-18T13:29:00Z">
        <w:r w:rsidRPr="008416E6">
          <w:rPr>
            <w:rPrChange w:id="4814" w:author="Robert Pasternak" w:date="2021-09-07T12:47:00Z">
              <w:rPr>
                <w:rFonts w:ascii="Times" w:hAnsi="Times" w:cs="Arial"/>
                <w:color w:val="0000FF"/>
                <w:u w:val="single"/>
              </w:rPr>
            </w:rPrChange>
          </w:rPr>
          <w:delText>ów</w:delText>
        </w:r>
      </w:del>
      <w:ins w:id="4815" w:author="kaluz" w:date="2021-05-04T18:02:00Z">
        <w:r w:rsidRPr="008416E6">
          <w:rPr>
            <w:rPrChange w:id="4816" w:author="Robert Pasternak" w:date="2021-09-07T12:47:00Z">
              <w:rPr>
                <w:rFonts w:ascii="Times" w:hAnsi="Times" w:cs="Arial"/>
                <w:color w:val="0000FF"/>
                <w:u w:val="single"/>
              </w:rPr>
            </w:rPrChange>
          </w:rPr>
          <w:t>wyposażon</w:t>
        </w:r>
      </w:ins>
      <w:ins w:id="4817" w:author="Robert Pasternak" w:date="2021-06-18T13:29:00Z">
        <w:r w:rsidR="00BA1053" w:rsidRPr="008416E6">
          <w:t>e</w:t>
        </w:r>
      </w:ins>
      <w:ins w:id="4818" w:author="kaluz" w:date="2021-05-04T18:02:00Z">
        <w:del w:id="4819" w:author="Robert Pasternak" w:date="2021-06-18T13:29:00Z">
          <w:r w:rsidRPr="008416E6">
            <w:rPr>
              <w:rPrChange w:id="4820" w:author="Robert Pasternak" w:date="2021-09-07T12:47:00Z">
                <w:rPr>
                  <w:rFonts w:ascii="Times" w:hAnsi="Times" w:cs="Arial"/>
                  <w:color w:val="0000FF"/>
                  <w:u w:val="single"/>
                </w:rPr>
              </w:rPrChange>
            </w:rPr>
            <w:delText>ych</w:delText>
          </w:r>
        </w:del>
        <w:r w:rsidRPr="008416E6">
          <w:rPr>
            <w:rPrChange w:id="4821" w:author="Robert Pasternak" w:date="2021-09-07T12:47:00Z">
              <w:rPr>
                <w:rFonts w:ascii="Times" w:hAnsi="Times" w:cs="Arial"/>
                <w:color w:val="0000FF"/>
                <w:u w:val="single"/>
              </w:rPr>
            </w:rPrChange>
          </w:rPr>
          <w:t xml:space="preserve"> w system hydraulicznego dźwigu samochodowego </w:t>
        </w:r>
      </w:ins>
      <w:ins w:id="4822" w:author="kaluz" w:date="2021-05-04T18:03:00Z">
        <w:r w:rsidRPr="008416E6">
          <w:rPr>
            <w:rPrChange w:id="4823" w:author="Robert Pasternak" w:date="2021-09-07T12:47:00Z">
              <w:rPr>
                <w:rFonts w:ascii="Times" w:hAnsi="Times" w:cs="Arial"/>
                <w:color w:val="0000FF"/>
                <w:u w:val="single"/>
              </w:rPr>
            </w:rPrChange>
          </w:rPr>
          <w:t xml:space="preserve">(HDS) </w:t>
        </w:r>
      </w:ins>
      <w:r w:rsidRPr="008416E6">
        <w:rPr>
          <w:rPrChange w:id="4824" w:author="Robert Pasternak" w:date="2021-09-07T12:47:00Z">
            <w:rPr>
              <w:rFonts w:ascii="Times" w:hAnsi="Times" w:cs="Arial"/>
              <w:color w:val="0000FF"/>
              <w:u w:val="single"/>
            </w:rPr>
          </w:rPrChange>
        </w:rPr>
        <w:t>przystosowan</w:t>
      </w:r>
      <w:ins w:id="4825" w:author="Robert Pasternak" w:date="2021-06-18T13:29:00Z">
        <w:r w:rsidR="00BA1053" w:rsidRPr="008416E6">
          <w:t>e</w:t>
        </w:r>
      </w:ins>
      <w:del w:id="4826" w:author="Robert Pasternak" w:date="2021-06-18T13:29:00Z">
        <w:r w:rsidRPr="008416E6">
          <w:rPr>
            <w:rPrChange w:id="4827" w:author="Robert Pasternak" w:date="2021-09-07T12:47:00Z">
              <w:rPr>
                <w:rFonts w:ascii="Times" w:hAnsi="Times" w:cs="Arial"/>
                <w:color w:val="0000FF"/>
                <w:u w:val="single"/>
              </w:rPr>
            </w:rPrChange>
          </w:rPr>
          <w:delText>ych</w:delText>
        </w:r>
      </w:del>
      <w:r w:rsidRPr="008416E6">
        <w:rPr>
          <w:rPrChange w:id="4828" w:author="Robert Pasternak" w:date="2021-09-07T12:47:00Z">
            <w:rPr>
              <w:rFonts w:ascii="Times" w:hAnsi="Times" w:cs="Arial"/>
              <w:color w:val="0000FF"/>
              <w:u w:val="single"/>
            </w:rPr>
          </w:rPrChange>
        </w:rPr>
        <w:t xml:space="preserve"> do </w:t>
      </w:r>
      <w:r w:rsidRPr="008416E6">
        <w:rPr>
          <w:rStyle w:val="Uwydatnienie"/>
          <w:i w:val="0"/>
          <w:rPrChange w:id="4829" w:author="Robert Pasternak" w:date="2021-09-07T12:47:00Z">
            <w:rPr>
              <w:rStyle w:val="Uwydatnienie"/>
              <w:rFonts w:ascii="Times" w:hAnsi="Times" w:cs="Arial"/>
              <w:i w:val="0"/>
            </w:rPr>
          </w:rPrChange>
        </w:rPr>
        <w:t>odbierania</w:t>
      </w:r>
      <w:ins w:id="4830" w:author="Piotr Szumlak" w:date="2021-07-08T11:04:00Z">
        <w:r w:rsidR="00ED5112" w:rsidRPr="008416E6">
          <w:rPr>
            <w:rStyle w:val="Uwydatnienie"/>
            <w:i w:val="0"/>
          </w:rPr>
          <w:t xml:space="preserve"> </w:t>
        </w:r>
      </w:ins>
      <w:del w:id="4831" w:author="kaluz" w:date="2021-05-04T18:00:00Z">
        <w:r w:rsidRPr="008416E6">
          <w:rPr>
            <w:rPrChange w:id="4832" w:author="Robert Pasternak" w:date="2021-09-07T12:47:00Z">
              <w:rPr>
                <w:rFonts w:ascii="Times" w:hAnsi="Times" w:cs="Arial"/>
                <w:i/>
                <w:iCs/>
              </w:rPr>
            </w:rPrChange>
          </w:rPr>
          <w:delText xml:space="preserve">zmieszanych </w:delText>
        </w:r>
      </w:del>
      <w:ins w:id="4833" w:author="kaluz" w:date="2021-05-04T18:00:00Z">
        <w:r w:rsidRPr="008416E6">
          <w:rPr>
            <w:rPrChange w:id="4834" w:author="Robert Pasternak" w:date="2021-09-07T12:47:00Z">
              <w:rPr>
                <w:rFonts w:ascii="Times" w:hAnsi="Times" w:cs="Arial"/>
                <w:i/>
                <w:iCs/>
              </w:rPr>
            </w:rPrChange>
          </w:rPr>
          <w:t>selektywnie zbieranych odpadów</w:t>
        </w:r>
      </w:ins>
      <w:del w:id="4835" w:author="kaluz" w:date="2021-05-04T18:01:00Z">
        <w:r w:rsidRPr="008416E6">
          <w:rPr>
            <w:rStyle w:val="Uwydatnienie"/>
            <w:i w:val="0"/>
            <w:rPrChange w:id="4836" w:author="Robert Pasternak" w:date="2021-09-07T12:47:00Z">
              <w:rPr>
                <w:rStyle w:val="Uwydatnienie"/>
                <w:rFonts w:ascii="Times" w:hAnsi="Times" w:cs="Arial"/>
                <w:i w:val="0"/>
              </w:rPr>
            </w:rPrChange>
          </w:rPr>
          <w:delText>odpadów</w:delText>
        </w:r>
      </w:del>
      <w:r w:rsidRPr="008416E6">
        <w:rPr>
          <w:rPrChange w:id="4837" w:author="Robert Pasternak" w:date="2021-09-07T12:47:00Z">
            <w:rPr>
              <w:rFonts w:ascii="Times" w:hAnsi="Times" w:cs="Arial"/>
              <w:i/>
              <w:iCs/>
            </w:rPr>
          </w:rPrChange>
        </w:rPr>
        <w:t xml:space="preserve"> komunalnych</w:t>
      </w:r>
      <w:ins w:id="4838" w:author="kaluz" w:date="2021-05-04T18:05:00Z">
        <w:r w:rsidRPr="008416E6">
          <w:rPr>
            <w:rPrChange w:id="4839" w:author="Robert Pasternak" w:date="2021-09-07T12:47:00Z">
              <w:rPr>
                <w:rFonts w:ascii="Times" w:hAnsi="Times" w:cs="Arial"/>
                <w:i/>
                <w:iCs/>
              </w:rPr>
            </w:rPrChange>
          </w:rPr>
          <w:t xml:space="preserve"> frakcji metale i tworzywa sztuczne oraz szkło</w:t>
        </w:r>
      </w:ins>
      <w:ins w:id="4840" w:author="kaluz" w:date="2021-05-04T18:01:00Z">
        <w:r w:rsidRPr="008416E6">
          <w:rPr>
            <w:rPrChange w:id="4841" w:author="Robert Pasternak" w:date="2021-09-07T12:47:00Z">
              <w:rPr>
                <w:rFonts w:ascii="Times" w:hAnsi="Times" w:cs="Arial"/>
                <w:i/>
                <w:iCs/>
              </w:rPr>
            </w:rPrChange>
          </w:rPr>
          <w:t xml:space="preserve"> z pojemników typu „</w:t>
        </w:r>
      </w:ins>
      <w:ins w:id="4842" w:author="kaluz" w:date="2021-05-04T18:02:00Z">
        <w:r w:rsidRPr="008416E6">
          <w:rPr>
            <w:rPrChange w:id="4843" w:author="Robert Pasternak" w:date="2021-09-07T12:47:00Z">
              <w:rPr>
                <w:rFonts w:ascii="Times" w:hAnsi="Times" w:cs="Arial"/>
                <w:i/>
                <w:iCs/>
              </w:rPr>
            </w:rPrChange>
          </w:rPr>
          <w:t>dzwon</w:t>
        </w:r>
      </w:ins>
      <w:ins w:id="4844" w:author="kaluz" w:date="2021-05-04T18:01:00Z">
        <w:r w:rsidRPr="008416E6">
          <w:rPr>
            <w:rPrChange w:id="4845" w:author="Robert Pasternak" w:date="2021-09-07T12:47:00Z">
              <w:rPr>
                <w:rFonts w:ascii="Times" w:hAnsi="Times" w:cs="Arial"/>
                <w:i/>
                <w:iCs/>
              </w:rPr>
            </w:rPrChange>
          </w:rPr>
          <w:t>”</w:t>
        </w:r>
      </w:ins>
      <w:r w:rsidRPr="008416E6">
        <w:rPr>
          <w:rPrChange w:id="4846" w:author="Robert Pasternak" w:date="2021-09-07T12:47:00Z">
            <w:rPr>
              <w:rFonts w:ascii="Times" w:hAnsi="Times" w:cs="Arial"/>
              <w:i/>
              <w:iCs/>
            </w:rPr>
          </w:rPrChange>
        </w:rPr>
        <w:t>,</w:t>
      </w:r>
      <w:ins w:id="4847" w:author="Piotr Szumlak" w:date="2021-07-09T07:35:00Z">
        <w:r w:rsidR="00361B44" w:rsidRPr="008416E6">
          <w:t xml:space="preserve"> </w:t>
        </w:r>
      </w:ins>
      <w:ins w:id="4848" w:author="kaluz" w:date="2021-05-04T18:03:00Z">
        <w:r w:rsidRPr="008416E6">
          <w:rPr>
            <w:rPrChange w:id="4849" w:author="Robert Pasternak" w:date="2021-09-07T12:47:00Z">
              <w:rPr>
                <w:rFonts w:ascii="Times" w:hAnsi="Times" w:cs="Arial"/>
                <w:i/>
                <w:iCs/>
              </w:rPr>
            </w:rPrChange>
          </w:rPr>
          <w:t xml:space="preserve">w tym </w:t>
        </w:r>
      </w:ins>
      <w:ins w:id="4850" w:author="kaluz" w:date="2021-05-04T18:04:00Z">
        <w:r w:rsidRPr="008416E6">
          <w:rPr>
            <w:rPrChange w:id="4851" w:author="Robert Pasternak" w:date="2021-09-07T12:47:00Z">
              <w:rPr>
                <w:rFonts w:ascii="Times" w:hAnsi="Times" w:cs="Arial"/>
                <w:i/>
                <w:iCs/>
              </w:rPr>
            </w:rPrChange>
          </w:rPr>
          <w:t xml:space="preserve">co najmniej </w:t>
        </w:r>
      </w:ins>
      <w:ins w:id="4852" w:author="kaluz" w:date="2021-05-04T18:03:00Z">
        <w:r w:rsidRPr="008416E6">
          <w:rPr>
            <w:rPrChange w:id="4853" w:author="Robert Pasternak" w:date="2021-09-07T12:47:00Z">
              <w:rPr>
                <w:rFonts w:ascii="Times" w:hAnsi="Times" w:cs="Arial"/>
                <w:i/>
                <w:iCs/>
              </w:rPr>
            </w:rPrChange>
          </w:rPr>
          <w:t>jeden pojazd z funkcj</w:t>
        </w:r>
      </w:ins>
      <w:ins w:id="4854" w:author="kaluz" w:date="2021-05-04T18:04:00Z">
        <w:r w:rsidRPr="008416E6">
          <w:rPr>
            <w:rPrChange w:id="4855" w:author="Robert Pasternak" w:date="2021-09-07T12:47:00Z">
              <w:rPr>
                <w:rFonts w:ascii="Times" w:hAnsi="Times" w:cs="Arial"/>
                <w:i/>
                <w:iCs/>
              </w:rPr>
            </w:rPrChange>
          </w:rPr>
          <w:t xml:space="preserve">ą kompaktującą oraz </w:t>
        </w:r>
      </w:ins>
      <w:ins w:id="4856" w:author="kaluz" w:date="2021-05-04T18:06:00Z">
        <w:r w:rsidRPr="008416E6">
          <w:rPr>
            <w:rPrChange w:id="4857" w:author="Robert Pasternak" w:date="2021-09-07T12:47:00Z">
              <w:rPr>
                <w:rFonts w:ascii="Times" w:hAnsi="Times" w:cs="Arial"/>
                <w:i/>
                <w:iCs/>
              </w:rPr>
            </w:rPrChange>
          </w:rPr>
          <w:t xml:space="preserve">jeden pojazd </w:t>
        </w:r>
      </w:ins>
      <w:ins w:id="4858" w:author="Robert Pasternak" w:date="2024-07-16T15:12:00Z">
        <w:r w:rsidR="00A861F6">
          <w:br/>
        </w:r>
      </w:ins>
      <w:ins w:id="4859" w:author="Robert Pasternak" w:date="2021-06-18T13:30:00Z">
        <w:del w:id="4860" w:author="Piotr Szumlak" w:date="2021-07-08T11:03:00Z">
          <w:r w:rsidR="00463419" w:rsidRPr="008416E6" w:rsidDel="00ED5112">
            <w:br/>
          </w:r>
        </w:del>
      </w:ins>
      <w:ins w:id="4861" w:author="kaluz" w:date="2021-05-04T18:06:00Z">
        <w:r w:rsidRPr="008416E6">
          <w:rPr>
            <w:rPrChange w:id="4862" w:author="Robert Pasternak" w:date="2021-09-07T12:47:00Z">
              <w:rPr>
                <w:rFonts w:ascii="Times" w:hAnsi="Times" w:cs="Arial"/>
                <w:i/>
                <w:iCs/>
              </w:rPr>
            </w:rPrChange>
          </w:rPr>
          <w:t xml:space="preserve">o dopuszczalnej masie </w:t>
        </w:r>
      </w:ins>
      <w:ins w:id="4863" w:author="kaluz" w:date="2021-05-04T18:10:00Z">
        <w:r w:rsidRPr="008416E6">
          <w:rPr>
            <w:rPrChange w:id="4864" w:author="Robert Pasternak" w:date="2021-09-07T12:47:00Z">
              <w:rPr>
                <w:rFonts w:ascii="Times" w:hAnsi="Times" w:cs="Arial"/>
                <w:i/>
                <w:iCs/>
              </w:rPr>
            </w:rPrChange>
          </w:rPr>
          <w:t>załadunku</w:t>
        </w:r>
      </w:ins>
      <w:ins w:id="4865" w:author="kaluz" w:date="2021-05-04T18:06:00Z">
        <w:r w:rsidRPr="008416E6">
          <w:rPr>
            <w:rPrChange w:id="4866" w:author="Robert Pasternak" w:date="2021-09-07T12:47:00Z">
              <w:rPr>
                <w:rFonts w:ascii="Times" w:hAnsi="Times" w:cs="Arial"/>
                <w:i/>
                <w:iCs/>
              </w:rPr>
            </w:rPrChange>
          </w:rPr>
          <w:t xml:space="preserve"> do</w:t>
        </w:r>
      </w:ins>
      <w:ins w:id="4867" w:author="kaluz" w:date="2021-05-04T18:10:00Z">
        <w:r w:rsidRPr="008416E6">
          <w:rPr>
            <w:rPrChange w:id="4868" w:author="Robert Pasternak" w:date="2021-09-07T12:47:00Z">
              <w:rPr>
                <w:rFonts w:ascii="Times" w:hAnsi="Times" w:cs="Arial"/>
                <w:i/>
                <w:iCs/>
              </w:rPr>
            </w:rPrChange>
          </w:rPr>
          <w:t xml:space="preserve"> 8 ton umożliwiający Wykonawcy odbiór odpadów z miejsc </w:t>
        </w:r>
      </w:ins>
      <w:ins w:id="4869" w:author="kaluz" w:date="2021-05-04T18:11:00Z">
        <w:r w:rsidRPr="008416E6">
          <w:rPr>
            <w:rPrChange w:id="4870" w:author="Robert Pasternak" w:date="2021-09-07T12:47:00Z">
              <w:rPr>
                <w:rFonts w:ascii="Times" w:hAnsi="Times" w:cs="Arial"/>
                <w:i/>
                <w:iCs/>
              </w:rPr>
            </w:rPrChange>
          </w:rPr>
          <w:t>o zwartej zabudowie</w:t>
        </w:r>
      </w:ins>
      <w:ins w:id="4871" w:author="Robert Pasternak" w:date="2021-06-07T16:18:00Z">
        <w:r w:rsidR="006444EA" w:rsidRPr="008416E6">
          <w:t>. Zamawiający wymaga, aby pojazdy</w:t>
        </w:r>
      </w:ins>
      <w:ins w:id="4872" w:author="Robert Pasternak" w:date="2021-06-07T16:19:00Z">
        <w:r w:rsidR="006444EA" w:rsidRPr="008416E6">
          <w:t xml:space="preserve"> wyposażone </w:t>
        </w:r>
      </w:ins>
      <w:ins w:id="4873" w:author="Robert Pasternak" w:date="2021-06-18T13:30:00Z">
        <w:del w:id="4874" w:author="Piotr Szumlak" w:date="2021-07-08T11:03:00Z">
          <w:r w:rsidR="00463419" w:rsidRPr="008416E6" w:rsidDel="00ED5112">
            <w:br/>
          </w:r>
        </w:del>
      </w:ins>
      <w:ins w:id="4875" w:author="Robert Pasternak" w:date="2021-06-07T16:19:00Z">
        <w:r w:rsidR="006444EA" w:rsidRPr="008416E6">
          <w:t xml:space="preserve">w </w:t>
        </w:r>
        <w:r w:rsidR="006444EA" w:rsidRPr="008416E6">
          <w:lastRenderedPageBreak/>
          <w:t>system hydraulicznego dźwigu samochodowego (HDS)</w:t>
        </w:r>
      </w:ins>
      <w:ins w:id="4876" w:author="Piotr Szumlak" w:date="2021-07-08T11:04:00Z">
        <w:r w:rsidR="00ED5112" w:rsidRPr="008416E6">
          <w:t xml:space="preserve"> </w:t>
        </w:r>
      </w:ins>
      <w:ins w:id="4877" w:author="Robert Pasternak" w:date="2021-06-07T16:18:00Z">
        <w:r w:rsidR="006444EA" w:rsidRPr="008416E6">
          <w:t xml:space="preserve">wykorzystywane do realizacji </w:t>
        </w:r>
      </w:ins>
      <w:ins w:id="4878" w:author="Robert Pasternak" w:date="2021-06-08T09:58:00Z">
        <w:r w:rsidR="00703028" w:rsidRPr="008416E6">
          <w:t>P</w:t>
        </w:r>
      </w:ins>
      <w:ins w:id="4879" w:author="Robert Pasternak" w:date="2021-06-07T16:18:00Z">
        <w:r w:rsidR="006444EA" w:rsidRPr="008416E6">
          <w:t>rzedmiotu zam</w:t>
        </w:r>
      </w:ins>
      <w:ins w:id="4880" w:author="Robert Pasternak" w:date="2021-06-07T16:19:00Z">
        <w:r w:rsidR="006444EA" w:rsidRPr="008416E6">
          <w:t>ówienia posiadał</w:t>
        </w:r>
      </w:ins>
      <w:ins w:id="4881" w:author="Robert Pasternak" w:date="2021-06-07T16:20:00Z">
        <w:r w:rsidR="006444EA" w:rsidRPr="008416E6">
          <w:t>y taki sam zasięg ramienia HDS</w:t>
        </w:r>
      </w:ins>
      <w:ins w:id="4882" w:author="Robert Pasternak" w:date="2021-09-01T12:07:00Z">
        <w:r w:rsidR="00F04737" w:rsidRPr="008416E6">
          <w:t xml:space="preserve"> poza obrys pojazdu</w:t>
        </w:r>
      </w:ins>
      <w:ins w:id="4883" w:author="Piotr Szumlak" w:date="2021-07-08T11:04:00Z">
        <w:r w:rsidR="00ED5112" w:rsidRPr="008416E6">
          <w:t xml:space="preserve"> </w:t>
        </w:r>
      </w:ins>
      <w:ins w:id="4884" w:author="Robert Pasternak" w:date="2021-06-07T16:20:00Z">
        <w:r w:rsidR="00641C3A" w:rsidRPr="008416E6">
          <w:t xml:space="preserve">zarówno </w:t>
        </w:r>
      </w:ins>
      <w:ins w:id="4885" w:author="Robert Pasternak" w:date="2021-06-07T16:21:00Z">
        <w:r w:rsidR="00641C3A" w:rsidRPr="008416E6">
          <w:t>z prawej jak i lewej strony pojazdu.</w:t>
        </w:r>
      </w:ins>
      <w:ins w:id="4886" w:author="Robert Pasternak" w:date="2021-07-01T10:08:00Z">
        <w:r w:rsidR="00E251CD" w:rsidRPr="008416E6">
          <w:t xml:space="preserve"> </w:t>
        </w:r>
      </w:ins>
      <w:ins w:id="4887" w:author="Robert Pasternak" w:date="2021-06-07T16:24:00Z">
        <w:r w:rsidR="00641C3A" w:rsidRPr="008416E6">
          <w:t>Zamawiający wymaga, aby Wykonawca posiadał</w:t>
        </w:r>
      </w:ins>
      <w:ins w:id="4888" w:author="Robert Pasternak" w:date="2021-06-18T13:30:00Z">
        <w:r w:rsidR="00463419" w:rsidRPr="008416E6">
          <w:t>,</w:t>
        </w:r>
      </w:ins>
      <w:ins w:id="4889" w:author="Robert Pasternak" w:date="2021-06-07T16:24:00Z">
        <w:r w:rsidR="00641C3A" w:rsidRPr="008416E6">
          <w:t xml:space="preserve"> co najmniej jeden pojazd wyposażony w system hydraulicznego dźwigu samochodowego (HDS)</w:t>
        </w:r>
      </w:ins>
      <w:ins w:id="4890" w:author="Robert Pasternak" w:date="2021-06-07T16:21:00Z">
        <w:r w:rsidR="00641C3A" w:rsidRPr="008416E6">
          <w:t>, kt</w:t>
        </w:r>
      </w:ins>
      <w:ins w:id="4891" w:author="Robert Pasternak" w:date="2021-06-07T16:25:00Z">
        <w:r w:rsidR="00641C3A" w:rsidRPr="008416E6">
          <w:t>órego zasięg pracy ramienia HDS</w:t>
        </w:r>
      </w:ins>
      <w:ins w:id="4892" w:author="Robert Pasternak" w:date="2021-06-07T16:26:00Z">
        <w:r w:rsidR="00641C3A" w:rsidRPr="008416E6">
          <w:t xml:space="preserve"> wynosi</w:t>
        </w:r>
      </w:ins>
      <w:ins w:id="4893" w:author="Robert Pasternak" w:date="2021-06-18T13:30:00Z">
        <w:r w:rsidR="00463419" w:rsidRPr="008416E6">
          <w:t>,</w:t>
        </w:r>
      </w:ins>
      <w:ins w:id="4894" w:author="Robert Pasternak" w:date="2021-06-07T16:26:00Z">
        <w:r w:rsidR="00E251CD" w:rsidRPr="008416E6">
          <w:t xml:space="preserve"> co najmniej </w:t>
        </w:r>
      </w:ins>
      <w:ins w:id="4895" w:author="Robert Pasternak" w:date="2024-07-17T09:12:00Z">
        <w:r w:rsidR="00FC0A4F">
          <w:br/>
        </w:r>
      </w:ins>
      <w:ins w:id="4896" w:author="Robert Pasternak" w:date="2021-09-01T11:58:00Z">
        <w:r w:rsidR="00DA450E" w:rsidRPr="008416E6">
          <w:t>8</w:t>
        </w:r>
      </w:ins>
      <w:ins w:id="4897" w:author="Robert Pasternak" w:date="2021-06-07T16:26:00Z">
        <w:r w:rsidR="00641C3A" w:rsidRPr="008416E6">
          <w:t xml:space="preserve"> metrów.</w:t>
        </w:r>
      </w:ins>
      <w:ins w:id="4898" w:author="Robert Pasternak" w:date="2021-07-01T09:32:00Z">
        <w:r w:rsidR="00122E49" w:rsidRPr="008416E6">
          <w:t xml:space="preserve"> Konstrukcja pojazdów powinna zabezpieczać zebrane odpady przed rozwiew</w:t>
        </w:r>
        <w:r w:rsidR="00D16F72" w:rsidRPr="008416E6">
          <w:t>aniem w trakcie transportu</w:t>
        </w:r>
      </w:ins>
      <w:ins w:id="4899" w:author="Robert Pasternak" w:date="2021-07-01T10:06:00Z">
        <w:r w:rsidR="00596939" w:rsidRPr="008416E6">
          <w:t>. Hydrauliczny dźwig samochodowy (HDS) musi by</w:t>
        </w:r>
      </w:ins>
      <w:ins w:id="4900" w:author="Robert Pasternak" w:date="2021-07-01T10:07:00Z">
        <w:r w:rsidR="00596939" w:rsidRPr="008416E6">
          <w:t>ć dopuszczony do eksploatacji przez organ właściwej jednostki dozoru technicznego</w:t>
        </w:r>
      </w:ins>
      <w:ins w:id="4901" w:author="kaluz" w:date="2021-05-04T18:11:00Z">
        <w:r w:rsidRPr="008416E6">
          <w:rPr>
            <w:rPrChange w:id="4902" w:author="Robert Pasternak" w:date="2021-09-07T12:47:00Z">
              <w:rPr>
                <w:rFonts w:ascii="Times" w:hAnsi="Times" w:cs="Arial"/>
                <w:i/>
                <w:iCs/>
              </w:rPr>
            </w:rPrChange>
          </w:rPr>
          <w:t>;</w:t>
        </w:r>
      </w:ins>
    </w:p>
    <w:p w14:paraId="238B0B1B" w14:textId="77777777" w:rsidR="00361B44" w:rsidRPr="008416E6" w:rsidRDefault="00E11DE4">
      <w:pPr>
        <w:pStyle w:val="Akapitzlist"/>
        <w:numPr>
          <w:ilvl w:val="0"/>
          <w:numId w:val="9"/>
        </w:numPr>
        <w:autoSpaceDE w:val="0"/>
        <w:autoSpaceDN w:val="0"/>
        <w:spacing w:line="312" w:lineRule="auto"/>
        <w:rPr>
          <w:lang w:eastAsia="en-US"/>
          <w:rPrChange w:id="4903" w:author="Robert Pasternak" w:date="2021-09-07T12:47:00Z">
            <w:rPr>
              <w:rFonts w:ascii="Times" w:hAnsi="Times" w:cs="Arial"/>
              <w:lang w:eastAsia="en-US"/>
            </w:rPr>
          </w:rPrChange>
        </w:rPr>
        <w:pPrChange w:id="4904" w:author="Robert Pasternak" w:date="2021-05-13T11:34:00Z">
          <w:pPr>
            <w:pStyle w:val="Akapitzlist"/>
            <w:numPr>
              <w:numId w:val="9"/>
            </w:numPr>
            <w:autoSpaceDE w:val="0"/>
            <w:autoSpaceDN w:val="0"/>
            <w:spacing w:line="360" w:lineRule="auto"/>
            <w:ind w:hanging="360"/>
          </w:pPr>
        </w:pPrChange>
      </w:pPr>
      <w:ins w:id="4905" w:author="kaluz" w:date="2021-05-04T18:31:00Z">
        <w:r w:rsidRPr="008416E6">
          <w:rPr>
            <w:rPrChange w:id="4906" w:author="Robert Pasternak" w:date="2021-09-07T12:47:00Z">
              <w:rPr>
                <w:rFonts w:ascii="Times" w:hAnsi="Times" w:cs="Arial"/>
                <w:i/>
                <w:iCs/>
              </w:rPr>
            </w:rPrChange>
          </w:rPr>
          <w:t xml:space="preserve">nie mniej niż </w:t>
        </w:r>
      </w:ins>
      <w:ins w:id="4907" w:author="kaluz" w:date="2021-05-04T18:35:00Z">
        <w:del w:id="4908" w:author="Robert Pasternak" w:date="2021-06-08T10:03:00Z">
          <w:r w:rsidRPr="008416E6">
            <w:rPr>
              <w:rPrChange w:id="4909" w:author="Robert Pasternak" w:date="2021-09-07T12:47:00Z">
                <w:rPr>
                  <w:rFonts w:ascii="Times" w:hAnsi="Times" w:cs="Arial"/>
                  <w:i/>
                  <w:iCs/>
                </w:rPr>
              </w:rPrChange>
            </w:rPr>
            <w:delText>trzech</w:delText>
          </w:r>
        </w:del>
      </w:ins>
      <w:ins w:id="4910" w:author="Robert Pasternak" w:date="2021-06-08T10:03:00Z">
        <w:r w:rsidR="00531541" w:rsidRPr="008416E6">
          <w:t>czter</w:t>
        </w:r>
      </w:ins>
      <w:ins w:id="4911" w:author="Robert Pasternak" w:date="2021-06-18T13:31:00Z">
        <w:r w:rsidR="00463419" w:rsidRPr="008416E6">
          <w:t>y</w:t>
        </w:r>
      </w:ins>
      <w:ins w:id="4912" w:author="kaluz" w:date="2021-05-04T18:31:00Z">
        <w:r w:rsidRPr="008416E6">
          <w:rPr>
            <w:rPrChange w:id="4913" w:author="Robert Pasternak" w:date="2021-09-07T12:47:00Z">
              <w:rPr>
                <w:rFonts w:ascii="Times" w:hAnsi="Times" w:cs="Arial"/>
                <w:i/>
                <w:iCs/>
              </w:rPr>
            </w:rPrChange>
          </w:rPr>
          <w:t xml:space="preserve"> pojazd</w:t>
        </w:r>
      </w:ins>
      <w:ins w:id="4914" w:author="Robert Pasternak" w:date="2021-06-18T13:31:00Z">
        <w:r w:rsidR="00463419" w:rsidRPr="008416E6">
          <w:t>y</w:t>
        </w:r>
      </w:ins>
      <w:ins w:id="4915" w:author="Piotr Szumlak" w:date="2021-07-08T11:05:00Z">
        <w:r w:rsidR="00ED5112" w:rsidRPr="008416E6">
          <w:t xml:space="preserve"> </w:t>
        </w:r>
      </w:ins>
      <w:ins w:id="4916" w:author="kaluz" w:date="2021-05-04T18:32:00Z">
        <w:del w:id="4917" w:author="Robert Pasternak" w:date="2021-06-18T13:31:00Z">
          <w:r w:rsidRPr="008416E6">
            <w:rPr>
              <w:rPrChange w:id="4918" w:author="Robert Pasternak" w:date="2021-09-07T12:47:00Z">
                <w:rPr>
                  <w:rFonts w:ascii="Times" w:hAnsi="Times" w:cs="Arial"/>
                  <w:i/>
                  <w:iCs/>
                </w:rPr>
              </w:rPrChange>
            </w:rPr>
            <w:delText>ów</w:delText>
          </w:r>
        </w:del>
      </w:ins>
      <w:ins w:id="4919" w:author="Robert Pasternak" w:date="2021-07-01T14:25:00Z">
        <w:r w:rsidR="00A13407" w:rsidRPr="008416E6">
          <w:t>przystosowane</w:t>
        </w:r>
      </w:ins>
      <w:ins w:id="4920" w:author="Piotr Szumlak" w:date="2021-07-08T11:05:00Z">
        <w:r w:rsidR="00ED5112" w:rsidRPr="008416E6">
          <w:t xml:space="preserve"> </w:t>
        </w:r>
      </w:ins>
      <w:ins w:id="4921" w:author="kaluz" w:date="2021-05-04T21:18:00Z">
        <w:del w:id="4922" w:author="Robert Pasternak" w:date="2021-07-01T14:25:00Z">
          <w:r w:rsidRPr="008416E6">
            <w:rPr>
              <w:rPrChange w:id="4923" w:author="Robert Pasternak" w:date="2021-09-07T12:47:00Z">
                <w:rPr>
                  <w:rFonts w:ascii="Times" w:hAnsi="Times" w:cs="Arial"/>
                  <w:i/>
                  <w:iCs/>
                </w:rPr>
              </w:rPrChange>
            </w:rPr>
            <w:delText>w tym co najmniej dw</w:delText>
          </w:r>
        </w:del>
        <w:del w:id="4924" w:author="Robert Pasternak" w:date="2021-06-18T13:31:00Z">
          <w:r w:rsidRPr="008416E6">
            <w:rPr>
              <w:rPrChange w:id="4925" w:author="Robert Pasternak" w:date="2021-09-07T12:47:00Z">
                <w:rPr>
                  <w:rFonts w:ascii="Times" w:hAnsi="Times" w:cs="Arial"/>
                  <w:i/>
                  <w:iCs/>
                </w:rPr>
              </w:rPrChange>
            </w:rPr>
            <w:delText>óch</w:delText>
          </w:r>
        </w:del>
      </w:ins>
      <w:ins w:id="4926" w:author="kaluz" w:date="2021-05-04T18:32:00Z">
        <w:del w:id="4927" w:author="Robert Pasternak" w:date="2021-07-01T14:25:00Z">
          <w:r w:rsidRPr="008416E6">
            <w:rPr>
              <w:rPrChange w:id="4928" w:author="Robert Pasternak" w:date="2021-09-07T12:47:00Z">
                <w:rPr>
                  <w:rFonts w:ascii="Times" w:hAnsi="Times" w:cs="Arial"/>
                  <w:i/>
                  <w:iCs/>
                </w:rPr>
              </w:rPrChange>
            </w:rPr>
            <w:delText>z funkcją kompaktującą przystosowan</w:delText>
          </w:r>
        </w:del>
        <w:del w:id="4929" w:author="Robert Pasternak" w:date="2021-06-18T13:31:00Z">
          <w:r w:rsidRPr="008416E6">
            <w:rPr>
              <w:rPrChange w:id="4930" w:author="Robert Pasternak" w:date="2021-09-07T12:47:00Z">
                <w:rPr>
                  <w:rFonts w:ascii="Times" w:hAnsi="Times" w:cs="Arial"/>
                  <w:i/>
                  <w:iCs/>
                </w:rPr>
              </w:rPrChange>
            </w:rPr>
            <w:delText>ych</w:delText>
          </w:r>
        </w:del>
        <w:r w:rsidRPr="008416E6">
          <w:rPr>
            <w:rPrChange w:id="4931" w:author="Robert Pasternak" w:date="2021-09-07T12:47:00Z">
              <w:rPr>
                <w:rFonts w:ascii="Times" w:hAnsi="Times" w:cs="Arial"/>
                <w:i/>
                <w:iCs/>
              </w:rPr>
            </w:rPrChange>
          </w:rPr>
          <w:t>do odbioru odpadów selektywnie zbieranych</w:t>
        </w:r>
      </w:ins>
      <w:ins w:id="4932" w:author="Robert Pasternak" w:date="2021-07-01T14:25:00Z">
        <w:r w:rsidR="00A13407" w:rsidRPr="008416E6">
          <w:t xml:space="preserve"> (w tym co najmniej dwa z funkcją kompaktującą)</w:t>
        </w:r>
      </w:ins>
      <w:ins w:id="4933" w:author="kaluz" w:date="2021-05-04T18:32:00Z">
        <w:r w:rsidRPr="008416E6">
          <w:rPr>
            <w:rPrChange w:id="4934" w:author="Robert Pasternak" w:date="2021-09-07T12:47:00Z">
              <w:rPr>
                <w:rFonts w:ascii="Times" w:hAnsi="Times" w:cs="Arial"/>
                <w:i/>
                <w:iCs/>
              </w:rPr>
            </w:rPrChange>
          </w:rPr>
          <w:t>,</w:t>
        </w:r>
      </w:ins>
      <w:ins w:id="4935" w:author="Piotr Szumlak" w:date="2021-07-08T11:06:00Z">
        <w:r w:rsidR="00ED5112" w:rsidRPr="008416E6">
          <w:t xml:space="preserve"> </w:t>
        </w:r>
      </w:ins>
      <w:ins w:id="4936" w:author="kaluz" w:date="2021-05-04T21:18:00Z">
        <w:del w:id="4937" w:author="Robert Pasternak" w:date="2021-05-11T13:55:00Z">
          <w:r w:rsidRPr="008416E6">
            <w:rPr>
              <w:lang w:eastAsia="en-US"/>
              <w:rPrChange w:id="4938" w:author="Robert Pasternak" w:date="2021-09-07T12:47:00Z">
                <w:rPr>
                  <w:rFonts w:ascii="Times" w:hAnsi="Times" w:cs="Arial"/>
                  <w:i/>
                  <w:iCs/>
                  <w:lang w:eastAsia="en-US"/>
                </w:rPr>
              </w:rPrChange>
            </w:rPr>
            <w:delText>umorzliwiających</w:delText>
          </w:r>
        </w:del>
      </w:ins>
      <w:ins w:id="4939" w:author="Robert Pasternak" w:date="2021-05-11T13:55:00Z">
        <w:r w:rsidRPr="008416E6">
          <w:rPr>
            <w:lang w:eastAsia="en-US"/>
            <w:rPrChange w:id="4940" w:author="Robert Pasternak" w:date="2021-09-07T12:47:00Z">
              <w:rPr>
                <w:rFonts w:ascii="Times" w:hAnsi="Times" w:cs="Arial"/>
                <w:i/>
                <w:iCs/>
                <w:lang w:eastAsia="en-US"/>
              </w:rPr>
            </w:rPrChange>
          </w:rPr>
          <w:t>umożliwiając</w:t>
        </w:r>
      </w:ins>
      <w:ins w:id="4941" w:author="Robert Pasternak" w:date="2021-07-01T14:26:00Z">
        <w:r w:rsidR="00A13407" w:rsidRPr="008416E6">
          <w:rPr>
            <w:lang w:eastAsia="en-US"/>
          </w:rPr>
          <w:t>e</w:t>
        </w:r>
      </w:ins>
      <w:ins w:id="4942" w:author="kaluz" w:date="2021-05-04T18:33:00Z">
        <w:r w:rsidRPr="008416E6">
          <w:rPr>
            <w:lang w:eastAsia="en-US"/>
            <w:rPrChange w:id="4943" w:author="Robert Pasternak" w:date="2021-09-07T12:47:00Z">
              <w:rPr>
                <w:rFonts w:ascii="Times" w:hAnsi="Times" w:cs="Arial"/>
                <w:i/>
                <w:iCs/>
                <w:lang w:eastAsia="en-US"/>
              </w:rPr>
            </w:rPrChange>
          </w:rPr>
          <w:t xml:space="preserve"> odbi</w:t>
        </w:r>
      </w:ins>
      <w:ins w:id="4944" w:author="Robert Pasternak" w:date="2021-07-01T14:26:00Z">
        <w:r w:rsidR="00A13407" w:rsidRPr="008416E6">
          <w:rPr>
            <w:lang w:eastAsia="en-US"/>
          </w:rPr>
          <w:t>ór</w:t>
        </w:r>
      </w:ins>
      <w:ins w:id="4945" w:author="kaluz" w:date="2021-05-04T18:33:00Z">
        <w:del w:id="4946" w:author="Robert Pasternak" w:date="2021-07-01T14:26:00Z">
          <w:r w:rsidRPr="008416E6">
            <w:rPr>
              <w:lang w:eastAsia="en-US"/>
              <w:rPrChange w:id="4947" w:author="Robert Pasternak" w:date="2021-09-07T12:47:00Z">
                <w:rPr>
                  <w:rFonts w:ascii="Times" w:hAnsi="Times" w:cs="Arial"/>
                  <w:i/>
                  <w:iCs/>
                  <w:lang w:eastAsia="en-US"/>
                </w:rPr>
              </w:rPrChange>
            </w:rPr>
            <w:delText>oru</w:delText>
          </w:r>
        </w:del>
        <w:r w:rsidRPr="008416E6">
          <w:rPr>
            <w:lang w:eastAsia="en-US"/>
            <w:rPrChange w:id="4948" w:author="Robert Pasternak" w:date="2021-09-07T12:47:00Z">
              <w:rPr>
                <w:rFonts w:ascii="Times" w:hAnsi="Times" w:cs="Arial"/>
                <w:i/>
                <w:iCs/>
                <w:lang w:eastAsia="en-US"/>
              </w:rPr>
            </w:rPrChange>
          </w:rPr>
          <w:t xml:space="preserve"> odpadów zbieranych w pojemnikach wyposażonych w grzebieniowy mechanizm załadowczy</w:t>
        </w:r>
      </w:ins>
      <w:ins w:id="4949" w:author="Robert Pasternak" w:date="2021-07-01T09:34:00Z">
        <w:r w:rsidR="00D16F72" w:rsidRPr="008416E6">
          <w:rPr>
            <w:lang w:eastAsia="en-US"/>
          </w:rPr>
          <w:t xml:space="preserve">. </w:t>
        </w:r>
        <w:r w:rsidR="00D16F72" w:rsidRPr="008416E6">
          <w:t>Konstrukcja pojazdów powinna zabezpieczać zebrane odpady przed rozwiewaniem w trakcie transportu</w:t>
        </w:r>
      </w:ins>
      <w:ins w:id="4950" w:author="kaluz" w:date="2021-05-04T18:33:00Z">
        <w:r w:rsidRPr="008416E6">
          <w:rPr>
            <w:lang w:eastAsia="en-US"/>
            <w:rPrChange w:id="4951" w:author="Robert Pasternak" w:date="2021-09-07T12:47:00Z">
              <w:rPr>
                <w:rFonts w:ascii="Times" w:hAnsi="Times" w:cs="Arial"/>
                <w:i/>
                <w:iCs/>
                <w:lang w:eastAsia="en-US"/>
              </w:rPr>
            </w:rPrChange>
          </w:rPr>
          <w:t>;</w:t>
        </w:r>
      </w:ins>
      <w:del w:id="4952" w:author="kaluz" w:date="2021-05-04T18:01:00Z">
        <w:r w:rsidRPr="008416E6">
          <w:rPr>
            <w:rPrChange w:id="4953" w:author="Robert Pasternak" w:date="2021-09-07T12:47:00Z">
              <w:rPr>
                <w:rFonts w:ascii="Times" w:hAnsi="Times" w:cs="Arial"/>
                <w:i/>
                <w:iCs/>
              </w:rPr>
            </w:rPrChange>
          </w:rPr>
          <w:delText>bezpylnych z funkcją kompaktującą;</w:delText>
        </w:r>
      </w:del>
    </w:p>
    <w:p w14:paraId="59F63A40" w14:textId="0BDD5F28" w:rsidR="00873DA4" w:rsidRPr="008416E6" w:rsidRDefault="00E11DE4">
      <w:pPr>
        <w:pStyle w:val="Akapitzlist"/>
        <w:numPr>
          <w:ilvl w:val="0"/>
          <w:numId w:val="9"/>
        </w:numPr>
        <w:autoSpaceDE w:val="0"/>
        <w:autoSpaceDN w:val="0"/>
        <w:spacing w:line="312" w:lineRule="auto"/>
        <w:rPr>
          <w:ins w:id="4954" w:author="kaluz" w:date="2021-05-04T18:17:00Z"/>
          <w:lang w:eastAsia="en-US"/>
          <w:rPrChange w:id="4955" w:author="Robert Pasternak" w:date="2021-09-07T12:47:00Z">
            <w:rPr>
              <w:ins w:id="4956" w:author="kaluz" w:date="2021-05-04T18:17:00Z"/>
              <w:rFonts w:ascii="Times" w:hAnsi="Times" w:cs="Arial"/>
              <w:lang w:eastAsia="en-US"/>
            </w:rPr>
          </w:rPrChange>
        </w:rPr>
        <w:pPrChange w:id="4957" w:author="Robert Pasternak" w:date="2021-09-07T12:22:00Z">
          <w:pPr>
            <w:pStyle w:val="Akapitzlist"/>
            <w:numPr>
              <w:numId w:val="9"/>
            </w:numPr>
            <w:autoSpaceDE w:val="0"/>
            <w:autoSpaceDN w:val="0"/>
            <w:spacing w:line="360" w:lineRule="auto"/>
            <w:ind w:hanging="360"/>
          </w:pPr>
        </w:pPrChange>
      </w:pPr>
      <w:r w:rsidRPr="008416E6">
        <w:rPr>
          <w:rPrChange w:id="4958" w:author="Robert Pasternak" w:date="2021-09-07T12:47:00Z">
            <w:rPr>
              <w:rFonts w:ascii="Times" w:hAnsi="Times" w:cs="Arial"/>
              <w:i/>
              <w:iCs/>
            </w:rPr>
          </w:rPrChange>
        </w:rPr>
        <w:t xml:space="preserve">nie mniej niż </w:t>
      </w:r>
      <w:del w:id="4959" w:author="kaluz" w:date="2021-05-04T18:12:00Z">
        <w:r w:rsidRPr="008416E6">
          <w:rPr>
            <w:rPrChange w:id="4960" w:author="Robert Pasternak" w:date="2021-09-07T12:47:00Z">
              <w:rPr>
                <w:rFonts w:ascii="Times" w:hAnsi="Times" w:cs="Arial"/>
                <w:i/>
                <w:iCs/>
              </w:rPr>
            </w:rPrChange>
          </w:rPr>
          <w:delText>czterech</w:delText>
        </w:r>
      </w:del>
      <w:ins w:id="4961" w:author="kaluz" w:date="2021-05-04T18:12:00Z">
        <w:del w:id="4962" w:author="Robert Pasternak" w:date="2021-05-11T13:55:00Z">
          <w:r w:rsidRPr="008416E6">
            <w:rPr>
              <w:rPrChange w:id="4963" w:author="Robert Pasternak" w:date="2021-09-07T12:47:00Z">
                <w:rPr>
                  <w:rFonts w:ascii="Times" w:hAnsi="Times" w:cs="Arial"/>
                  <w:i/>
                  <w:iCs/>
                </w:rPr>
              </w:rPrChange>
            </w:rPr>
            <w:delText>trzech</w:delText>
          </w:r>
        </w:del>
      </w:ins>
      <w:ins w:id="4964" w:author="Robert Pasternak" w:date="2021-05-11T13:55:00Z">
        <w:r w:rsidRPr="008416E6">
          <w:rPr>
            <w:rPrChange w:id="4965" w:author="Robert Pasternak" w:date="2021-09-07T12:47:00Z">
              <w:rPr>
                <w:rFonts w:ascii="Times" w:hAnsi="Times" w:cs="Arial"/>
                <w:i/>
                <w:iCs/>
              </w:rPr>
            </w:rPrChange>
          </w:rPr>
          <w:t>trz</w:t>
        </w:r>
      </w:ins>
      <w:ins w:id="4966" w:author="Robert Pasternak" w:date="2021-06-18T13:31:00Z">
        <w:r w:rsidR="00463419" w:rsidRPr="008416E6">
          <w:t>y</w:t>
        </w:r>
      </w:ins>
      <w:ins w:id="4967" w:author="Piotr Szumlak" w:date="2021-07-08T11:06:00Z">
        <w:r w:rsidR="00ED5112" w:rsidRPr="008416E6">
          <w:t xml:space="preserve"> </w:t>
        </w:r>
      </w:ins>
      <w:r w:rsidRPr="008416E6">
        <w:rPr>
          <w:rPrChange w:id="4968" w:author="Robert Pasternak" w:date="2021-09-07T12:47:00Z">
            <w:rPr>
              <w:rFonts w:ascii="Times" w:hAnsi="Times" w:cs="Arial"/>
              <w:i/>
              <w:iCs/>
            </w:rPr>
          </w:rPrChange>
        </w:rPr>
        <w:t>pojazd</w:t>
      </w:r>
      <w:ins w:id="4969" w:author="Robert Pasternak" w:date="2021-06-18T13:31:00Z">
        <w:r w:rsidR="00463419" w:rsidRPr="008416E6">
          <w:t>y</w:t>
        </w:r>
      </w:ins>
      <w:ins w:id="4970" w:author="Piotr Szumlak" w:date="2021-07-08T11:07:00Z">
        <w:r w:rsidR="00ED5112" w:rsidRPr="008416E6">
          <w:t xml:space="preserve"> </w:t>
        </w:r>
      </w:ins>
      <w:del w:id="4971" w:author="Robert Pasternak" w:date="2021-06-18T13:31:00Z">
        <w:r w:rsidRPr="008416E6">
          <w:rPr>
            <w:rPrChange w:id="4972" w:author="Robert Pasternak" w:date="2021-09-07T12:47:00Z">
              <w:rPr>
                <w:rFonts w:ascii="Times" w:hAnsi="Times" w:cs="Arial"/>
                <w:i/>
                <w:iCs/>
              </w:rPr>
            </w:rPrChange>
          </w:rPr>
          <w:delText>ów</w:delText>
        </w:r>
      </w:del>
      <w:ins w:id="4973" w:author="kaluz" w:date="2021-05-04T18:25:00Z">
        <w:r w:rsidRPr="008416E6">
          <w:rPr>
            <w:rPrChange w:id="4974" w:author="Robert Pasternak" w:date="2021-09-07T12:47:00Z">
              <w:rPr>
                <w:rFonts w:ascii="Times" w:hAnsi="Times" w:cs="Arial"/>
                <w:i/>
                <w:iCs/>
              </w:rPr>
            </w:rPrChange>
          </w:rPr>
          <w:t>z funkcją kompaktującą</w:t>
        </w:r>
      </w:ins>
      <w:ins w:id="4975" w:author="Robert Pasternak" w:date="2021-07-01T09:35:00Z">
        <w:r w:rsidR="00D16F72" w:rsidRPr="008416E6">
          <w:t>, bezpylne,</w:t>
        </w:r>
      </w:ins>
      <w:ins w:id="4976" w:author="Piotr Szumlak" w:date="2021-07-08T11:07:00Z">
        <w:r w:rsidR="00ED5112" w:rsidRPr="008416E6">
          <w:t xml:space="preserve">                                                                                                                                                                                                                                                                                                                                                           </w:t>
        </w:r>
        <w:del w:id="4977" w:author="Robert Pasternak" w:date="2024-07-19T08:25:00Z">
          <w:r w:rsidR="00ED5112" w:rsidRPr="008416E6" w:rsidDel="007A298B">
            <w:delText xml:space="preserve">  </w:delText>
          </w:r>
        </w:del>
      </w:ins>
      <w:del w:id="4978" w:author="kaluz" w:date="2021-05-04T18:26:00Z">
        <w:r w:rsidRPr="008416E6">
          <w:rPr>
            <w:rPrChange w:id="4979" w:author="Robert Pasternak" w:date="2021-09-07T12:47:00Z">
              <w:rPr>
                <w:rFonts w:ascii="Times" w:hAnsi="Times" w:cs="Arial"/>
                <w:i/>
                <w:iCs/>
              </w:rPr>
            </w:rPrChange>
          </w:rPr>
          <w:delText xml:space="preserve">przystosowanych </w:delText>
        </w:r>
      </w:del>
      <w:r w:rsidRPr="008416E6">
        <w:rPr>
          <w:rPrChange w:id="4980" w:author="Robert Pasternak" w:date="2021-09-07T12:47:00Z">
            <w:rPr>
              <w:rFonts w:ascii="Times" w:hAnsi="Times" w:cs="Arial"/>
              <w:i/>
              <w:iCs/>
            </w:rPr>
          </w:rPrChange>
        </w:rPr>
        <w:t xml:space="preserve">do odbierania </w:t>
      </w:r>
      <w:del w:id="4981" w:author="kaluz" w:date="2021-05-04T18:12:00Z">
        <w:r w:rsidRPr="008416E6">
          <w:rPr>
            <w:rPrChange w:id="4982" w:author="Robert Pasternak" w:date="2021-09-07T12:47:00Z">
              <w:rPr>
                <w:rFonts w:ascii="Times" w:hAnsi="Times" w:cs="Arial"/>
                <w:i/>
                <w:iCs/>
              </w:rPr>
            </w:rPrChange>
          </w:rPr>
          <w:delText xml:space="preserve">selektywnie </w:delText>
        </w:r>
      </w:del>
      <w:ins w:id="4983" w:author="kaluz" w:date="2021-05-04T18:12:00Z">
        <w:r w:rsidRPr="008416E6">
          <w:rPr>
            <w:rPrChange w:id="4984" w:author="Robert Pasternak" w:date="2021-09-07T12:47:00Z">
              <w:rPr>
                <w:rFonts w:ascii="Times" w:hAnsi="Times" w:cs="Arial"/>
                <w:i/>
                <w:iCs/>
              </w:rPr>
            </w:rPrChange>
          </w:rPr>
          <w:t xml:space="preserve">zmieszanych (niesegregowanych) </w:t>
        </w:r>
      </w:ins>
      <w:del w:id="4985" w:author="kaluz" w:date="2021-05-04T18:13:00Z">
        <w:r w:rsidRPr="008416E6">
          <w:rPr>
            <w:rPrChange w:id="4986" w:author="Robert Pasternak" w:date="2021-09-07T12:47:00Z">
              <w:rPr>
                <w:rFonts w:ascii="Times" w:hAnsi="Times" w:cs="Arial"/>
                <w:i/>
                <w:iCs/>
              </w:rPr>
            </w:rPrChange>
          </w:rPr>
          <w:delText xml:space="preserve">zebranych </w:delText>
        </w:r>
      </w:del>
      <w:r w:rsidRPr="008416E6">
        <w:rPr>
          <w:rPrChange w:id="4987" w:author="Robert Pasternak" w:date="2021-09-07T12:47:00Z">
            <w:rPr>
              <w:rFonts w:ascii="Times" w:hAnsi="Times" w:cs="Arial"/>
              <w:i/>
              <w:iCs/>
            </w:rPr>
          </w:rPrChange>
        </w:rPr>
        <w:t>odpadów komunalnych</w:t>
      </w:r>
      <w:ins w:id="4988" w:author="kaluz" w:date="2021-05-04T18:16:00Z">
        <w:r w:rsidRPr="008416E6">
          <w:rPr>
            <w:rPrChange w:id="4989" w:author="Robert Pasternak" w:date="2021-09-07T12:47:00Z">
              <w:rPr>
                <w:rFonts w:ascii="Times" w:hAnsi="Times" w:cs="Arial"/>
                <w:i/>
                <w:iCs/>
              </w:rPr>
            </w:rPrChange>
          </w:rPr>
          <w:t>,</w:t>
        </w:r>
      </w:ins>
      <w:ins w:id="4990" w:author="Robert Pasternak" w:date="2021-07-12T11:30:00Z">
        <w:r w:rsidR="00E251CD" w:rsidRPr="008416E6">
          <w:t xml:space="preserve"> </w:t>
        </w:r>
      </w:ins>
      <w:ins w:id="4991" w:author="Piotr Szumlak" w:date="2021-07-08T11:07:00Z">
        <w:del w:id="4992" w:author="Robert Pasternak" w:date="2021-07-12T11:30:00Z">
          <w:r w:rsidR="00ED5112" w:rsidRPr="008416E6" w:rsidDel="00E251CD">
            <w:delText xml:space="preserve"> </w:delText>
          </w:r>
        </w:del>
      </w:ins>
      <w:ins w:id="4993" w:author="kaluz" w:date="2021-05-04T18:17:00Z">
        <w:r w:rsidRPr="008416E6">
          <w:rPr>
            <w:lang w:eastAsia="en-US"/>
            <w:rPrChange w:id="4994" w:author="Robert Pasternak" w:date="2021-09-07T12:47:00Z">
              <w:rPr>
                <w:rFonts w:ascii="Times" w:hAnsi="Times" w:cs="Arial"/>
                <w:i/>
                <w:iCs/>
                <w:lang w:eastAsia="en-US"/>
              </w:rPr>
            </w:rPrChange>
          </w:rPr>
          <w:t>przystosowany</w:t>
        </w:r>
      </w:ins>
      <w:ins w:id="4995" w:author="kaluz" w:date="2021-05-04T18:24:00Z">
        <w:r w:rsidRPr="008416E6">
          <w:rPr>
            <w:lang w:eastAsia="en-US"/>
            <w:rPrChange w:id="4996" w:author="Robert Pasternak" w:date="2021-09-07T12:47:00Z">
              <w:rPr>
                <w:rFonts w:ascii="Times" w:hAnsi="Times" w:cs="Arial"/>
                <w:i/>
                <w:iCs/>
                <w:lang w:eastAsia="en-US"/>
              </w:rPr>
            </w:rPrChange>
          </w:rPr>
          <w:t>ch</w:t>
        </w:r>
      </w:ins>
      <w:ins w:id="4997" w:author="kaluz" w:date="2021-05-04T18:17:00Z">
        <w:r w:rsidRPr="008416E6">
          <w:rPr>
            <w:lang w:eastAsia="en-US"/>
            <w:rPrChange w:id="4998" w:author="Robert Pasternak" w:date="2021-09-07T12:47:00Z">
              <w:rPr>
                <w:rFonts w:ascii="Times" w:hAnsi="Times" w:cs="Arial"/>
                <w:i/>
                <w:iCs/>
                <w:lang w:eastAsia="en-US"/>
              </w:rPr>
            </w:rPrChange>
          </w:rPr>
          <w:t xml:space="preserve"> do odbioru odpadów zbieranych w pojemnikach wyposażonych </w:t>
        </w:r>
      </w:ins>
      <w:ins w:id="4999" w:author="Piotr Szumlak" w:date="2021-07-08T11:07:00Z">
        <w:r w:rsidR="00ED5112" w:rsidRPr="008416E6">
          <w:rPr>
            <w:lang w:eastAsia="en-US"/>
          </w:rPr>
          <w:br/>
        </w:r>
      </w:ins>
      <w:ins w:id="5000" w:author="kaluz" w:date="2021-05-04T18:17:00Z">
        <w:r w:rsidRPr="008416E6">
          <w:rPr>
            <w:lang w:eastAsia="en-US"/>
            <w:rPrChange w:id="5001" w:author="Robert Pasternak" w:date="2021-09-07T12:47:00Z">
              <w:rPr>
                <w:rFonts w:ascii="Times" w:hAnsi="Times" w:cs="Arial"/>
                <w:i/>
                <w:iCs/>
                <w:lang w:eastAsia="en-US"/>
              </w:rPr>
            </w:rPrChange>
          </w:rPr>
          <w:t>w grzebieniowy mechanizm załadowczy;</w:t>
        </w:r>
      </w:ins>
    </w:p>
    <w:p w14:paraId="5625961F" w14:textId="77777777" w:rsidR="00361B44" w:rsidRPr="008416E6" w:rsidRDefault="00E11DE4">
      <w:pPr>
        <w:pStyle w:val="Akapitzlist"/>
        <w:numPr>
          <w:ilvl w:val="0"/>
          <w:numId w:val="9"/>
        </w:numPr>
        <w:autoSpaceDE w:val="0"/>
        <w:autoSpaceDN w:val="0"/>
        <w:spacing w:line="312" w:lineRule="auto"/>
        <w:rPr>
          <w:ins w:id="5002" w:author="kaluz" w:date="2021-05-04T18:16:00Z"/>
          <w:lang w:eastAsia="en-US"/>
        </w:rPr>
        <w:pPrChange w:id="5003" w:author="Robert Pasternak" w:date="2021-06-18T13:32:00Z">
          <w:pPr>
            <w:pStyle w:val="Akapitzlist"/>
            <w:numPr>
              <w:numId w:val="9"/>
            </w:numPr>
            <w:autoSpaceDE w:val="0"/>
            <w:autoSpaceDN w:val="0"/>
            <w:spacing w:line="360" w:lineRule="auto"/>
            <w:ind w:hanging="360"/>
          </w:pPr>
        </w:pPrChange>
      </w:pPr>
      <w:ins w:id="5004" w:author="kaluz" w:date="2021-05-04T18:25:00Z">
        <w:r w:rsidRPr="008416E6">
          <w:rPr>
            <w:rPrChange w:id="5005" w:author="Robert Pasternak" w:date="2021-09-07T12:47:00Z">
              <w:rPr>
                <w:rFonts w:ascii="Times" w:hAnsi="Times" w:cs="Arial"/>
                <w:i/>
                <w:iCs/>
              </w:rPr>
            </w:rPrChange>
          </w:rPr>
          <w:t>nie mniej niż jeden pojazd do odbierania zmieszanych (niesegregowanych) odpadów komunalnych</w:t>
        </w:r>
      </w:ins>
      <w:ins w:id="5006" w:author="kaluz" w:date="2021-05-04T18:26:00Z">
        <w:r w:rsidRPr="008416E6">
          <w:rPr>
            <w:rPrChange w:id="5007" w:author="Robert Pasternak" w:date="2021-09-07T12:47:00Z">
              <w:rPr>
                <w:rFonts w:ascii="Times" w:hAnsi="Times" w:cs="Arial"/>
                <w:i/>
                <w:iCs/>
              </w:rPr>
            </w:rPrChange>
          </w:rPr>
          <w:t xml:space="preserve"> z funkcją kompaktującą</w:t>
        </w:r>
      </w:ins>
      <w:ins w:id="5008" w:author="kaluz" w:date="2021-05-04T18:25:00Z">
        <w:r w:rsidRPr="008416E6">
          <w:rPr>
            <w:rPrChange w:id="5009" w:author="Robert Pasternak" w:date="2021-09-07T12:47:00Z">
              <w:rPr>
                <w:rFonts w:ascii="Times" w:hAnsi="Times" w:cs="Arial"/>
                <w:i/>
                <w:iCs/>
              </w:rPr>
            </w:rPrChange>
          </w:rPr>
          <w:t xml:space="preserve">, </w:t>
        </w:r>
      </w:ins>
      <w:ins w:id="5010" w:author="Robert Pasternak" w:date="2021-07-01T09:35:00Z">
        <w:r w:rsidR="00D16F72" w:rsidRPr="008416E6">
          <w:t xml:space="preserve">bezpylny, </w:t>
        </w:r>
      </w:ins>
      <w:ins w:id="5011" w:author="kaluz" w:date="2021-05-04T18:26:00Z">
        <w:r w:rsidRPr="008416E6">
          <w:rPr>
            <w:rPrChange w:id="5012" w:author="Robert Pasternak" w:date="2021-09-07T12:47:00Z">
              <w:rPr>
                <w:rFonts w:ascii="Times" w:hAnsi="Times" w:cs="Arial"/>
                <w:i/>
                <w:iCs/>
              </w:rPr>
            </w:rPrChange>
          </w:rPr>
          <w:t>typu „F</w:t>
        </w:r>
      </w:ins>
      <w:ins w:id="5013" w:author="Robert Pasternak" w:date="2021-06-08T10:00:00Z">
        <w:r w:rsidR="00531541" w:rsidRPr="008416E6">
          <w:t>r</w:t>
        </w:r>
      </w:ins>
      <w:ins w:id="5014" w:author="kaluz" w:date="2021-05-04T18:26:00Z">
        <w:del w:id="5015" w:author="Robert Pasternak" w:date="2021-06-08T10:00:00Z">
          <w:r w:rsidRPr="008416E6">
            <w:rPr>
              <w:rPrChange w:id="5016" w:author="Robert Pasternak" w:date="2021-09-07T12:47:00Z">
                <w:rPr>
                  <w:rFonts w:ascii="Times" w:hAnsi="Times" w:cs="Arial"/>
                  <w:i/>
                  <w:iCs/>
                </w:rPr>
              </w:rPrChange>
            </w:rPr>
            <w:delText>l</w:delText>
          </w:r>
        </w:del>
        <w:r w:rsidRPr="008416E6">
          <w:rPr>
            <w:rPrChange w:id="5017" w:author="Robert Pasternak" w:date="2021-09-07T12:47:00Z">
              <w:rPr>
                <w:rFonts w:ascii="Times" w:hAnsi="Times" w:cs="Arial"/>
                <w:i/>
                <w:iCs/>
              </w:rPr>
            </w:rPrChange>
          </w:rPr>
          <w:t>ontl</w:t>
        </w:r>
      </w:ins>
      <w:ins w:id="5018" w:author="Robert Pasternak" w:date="2021-07-01T09:35:00Z">
        <w:r w:rsidR="00D16F72" w:rsidRPr="008416E6">
          <w:t>o</w:t>
        </w:r>
      </w:ins>
      <w:ins w:id="5019" w:author="kaluz" w:date="2021-05-04T18:26:00Z">
        <w:r w:rsidRPr="008416E6">
          <w:rPr>
            <w:rPrChange w:id="5020" w:author="Robert Pasternak" w:date="2021-09-07T12:47:00Z">
              <w:rPr>
                <w:rFonts w:ascii="Times" w:hAnsi="Times" w:cs="Arial"/>
                <w:i/>
                <w:iCs/>
              </w:rPr>
            </w:rPrChange>
          </w:rPr>
          <w:t>ader”</w:t>
        </w:r>
      </w:ins>
      <w:ins w:id="5021" w:author="Piotr Szumlak" w:date="2021-07-08T11:08:00Z">
        <w:r w:rsidR="00ED5112" w:rsidRPr="008416E6">
          <w:t xml:space="preserve"> </w:t>
        </w:r>
      </w:ins>
      <w:ins w:id="5022" w:author="kaluz" w:date="2021-05-04T18:25:00Z">
        <w:r w:rsidRPr="008416E6">
          <w:rPr>
            <w:lang w:eastAsia="en-US"/>
            <w:rPrChange w:id="5023" w:author="Robert Pasternak" w:date="2021-09-07T12:47:00Z">
              <w:rPr>
                <w:rFonts w:ascii="Times" w:hAnsi="Times" w:cs="Arial"/>
                <w:i/>
                <w:iCs/>
                <w:lang w:eastAsia="en-US"/>
              </w:rPr>
            </w:rPrChange>
          </w:rPr>
          <w:t xml:space="preserve">przystosowany </w:t>
        </w:r>
      </w:ins>
      <w:ins w:id="5024" w:author="kaluz" w:date="2021-05-04T18:27:00Z">
        <w:r w:rsidRPr="008416E6">
          <w:rPr>
            <w:lang w:eastAsia="en-US"/>
            <w:rPrChange w:id="5025" w:author="Robert Pasternak" w:date="2021-09-07T12:47:00Z">
              <w:rPr>
                <w:rFonts w:ascii="Times" w:hAnsi="Times" w:cs="Arial"/>
                <w:i/>
                <w:iCs/>
                <w:lang w:eastAsia="en-US"/>
              </w:rPr>
            </w:rPrChange>
          </w:rPr>
          <w:t xml:space="preserve">zarówno </w:t>
        </w:r>
      </w:ins>
      <w:ins w:id="5026" w:author="kaluz" w:date="2021-05-04T18:25:00Z">
        <w:r w:rsidRPr="008416E6">
          <w:rPr>
            <w:lang w:eastAsia="en-US"/>
            <w:rPrChange w:id="5027" w:author="Robert Pasternak" w:date="2021-09-07T12:47:00Z">
              <w:rPr>
                <w:rFonts w:ascii="Times" w:hAnsi="Times" w:cs="Arial"/>
                <w:i/>
                <w:iCs/>
                <w:lang w:eastAsia="en-US"/>
              </w:rPr>
            </w:rPrChange>
          </w:rPr>
          <w:t xml:space="preserve">do odbioru odpadów zbieranych w pojemnikach wyposażonych </w:t>
        </w:r>
      </w:ins>
      <w:ins w:id="5028" w:author="Robert Pasternak" w:date="2021-07-01T09:35:00Z">
        <w:r w:rsidR="00D16F72" w:rsidRPr="008416E6">
          <w:rPr>
            <w:lang w:eastAsia="en-US"/>
          </w:rPr>
          <w:br/>
        </w:r>
      </w:ins>
      <w:ins w:id="5029" w:author="kaluz" w:date="2021-05-04T18:25:00Z">
        <w:r w:rsidRPr="008416E6">
          <w:rPr>
            <w:lang w:eastAsia="en-US"/>
            <w:rPrChange w:id="5030" w:author="Robert Pasternak" w:date="2021-09-07T12:47:00Z">
              <w:rPr>
                <w:rFonts w:ascii="Times" w:hAnsi="Times" w:cs="Arial"/>
                <w:i/>
                <w:iCs/>
                <w:lang w:eastAsia="en-US"/>
              </w:rPr>
            </w:rPrChange>
          </w:rPr>
          <w:t>w grzebieniowy mechanizm załadowczy</w:t>
        </w:r>
      </w:ins>
      <w:ins w:id="5031" w:author="Piotr Szumlak" w:date="2021-07-08T11:08:00Z">
        <w:r w:rsidR="00ED5112" w:rsidRPr="008416E6">
          <w:rPr>
            <w:lang w:eastAsia="en-US"/>
          </w:rPr>
          <w:t xml:space="preserve"> </w:t>
        </w:r>
      </w:ins>
      <w:ins w:id="5032" w:author="kaluz" w:date="2021-05-04T18:27:00Z">
        <w:del w:id="5033" w:author="Robert Pasternak" w:date="2021-07-01T14:27:00Z">
          <w:r w:rsidRPr="008416E6">
            <w:rPr>
              <w:lang w:eastAsia="en-US"/>
              <w:rPrChange w:id="5034" w:author="Robert Pasternak" w:date="2021-09-07T12:47:00Z">
                <w:rPr>
                  <w:rFonts w:ascii="Times" w:hAnsi="Times" w:cs="Arial"/>
                  <w:i/>
                  <w:iCs/>
                  <w:lang w:eastAsia="en-US"/>
                </w:rPr>
              </w:rPrChange>
            </w:rPr>
            <w:delText>oraz</w:delText>
          </w:r>
        </w:del>
      </w:ins>
      <w:ins w:id="5035" w:author="Robert Pasternak" w:date="2021-07-01T14:27:00Z">
        <w:r w:rsidR="00A13407" w:rsidRPr="008416E6">
          <w:rPr>
            <w:lang w:eastAsia="en-US"/>
          </w:rPr>
          <w:t>jak i</w:t>
        </w:r>
      </w:ins>
      <w:ins w:id="5036" w:author="kaluz" w:date="2021-05-04T18:27:00Z">
        <w:r w:rsidRPr="008416E6">
          <w:rPr>
            <w:lang w:eastAsia="en-US"/>
            <w:rPrChange w:id="5037" w:author="Robert Pasternak" w:date="2021-09-07T12:47:00Z">
              <w:rPr>
                <w:rFonts w:ascii="Times" w:hAnsi="Times" w:cs="Arial"/>
                <w:i/>
                <w:iCs/>
                <w:lang w:eastAsia="en-US"/>
              </w:rPr>
            </w:rPrChange>
          </w:rPr>
          <w:t xml:space="preserve"> kieszeniowy mechanizm załadowczy</w:t>
        </w:r>
      </w:ins>
      <w:ins w:id="5038" w:author="kaluz" w:date="2021-05-04T18:25:00Z">
        <w:r w:rsidRPr="008416E6">
          <w:rPr>
            <w:lang w:eastAsia="en-US"/>
            <w:rPrChange w:id="5039" w:author="Robert Pasternak" w:date="2021-09-07T12:47:00Z">
              <w:rPr>
                <w:rFonts w:ascii="Times" w:hAnsi="Times" w:cs="Arial"/>
                <w:i/>
                <w:iCs/>
                <w:lang w:eastAsia="en-US"/>
              </w:rPr>
            </w:rPrChange>
          </w:rPr>
          <w:t>;</w:t>
        </w:r>
      </w:ins>
    </w:p>
    <w:p w14:paraId="7AFCFA2D" w14:textId="77777777" w:rsidR="00361B44" w:rsidRPr="008416E6" w:rsidRDefault="00E11DE4">
      <w:pPr>
        <w:pStyle w:val="Akapitzlist"/>
        <w:numPr>
          <w:ilvl w:val="0"/>
          <w:numId w:val="9"/>
        </w:numPr>
        <w:autoSpaceDE w:val="0"/>
        <w:autoSpaceDN w:val="0"/>
        <w:spacing w:line="312" w:lineRule="auto"/>
        <w:rPr>
          <w:ins w:id="5040" w:author="kaluz" w:date="2021-05-04T18:13:00Z"/>
          <w:lang w:eastAsia="en-US"/>
          <w:rPrChange w:id="5041" w:author="Robert Pasternak" w:date="2021-09-07T12:47:00Z">
            <w:rPr>
              <w:ins w:id="5042" w:author="kaluz" w:date="2021-05-04T18:13:00Z"/>
              <w:rFonts w:ascii="Times" w:hAnsi="Times" w:cs="Arial"/>
              <w:lang w:eastAsia="en-US"/>
            </w:rPr>
          </w:rPrChange>
        </w:rPr>
        <w:pPrChange w:id="5043" w:author="Robert Pasternak" w:date="2021-05-13T11:34:00Z">
          <w:pPr>
            <w:pStyle w:val="Akapitzlist"/>
            <w:numPr>
              <w:numId w:val="9"/>
            </w:numPr>
            <w:autoSpaceDE w:val="0"/>
            <w:autoSpaceDN w:val="0"/>
            <w:spacing w:line="360" w:lineRule="auto"/>
            <w:ind w:hanging="360"/>
          </w:pPr>
        </w:pPrChange>
      </w:pPr>
      <w:del w:id="5044" w:author="kaluz" w:date="2021-05-04T18:13:00Z">
        <w:r w:rsidRPr="008416E6">
          <w:rPr>
            <w:rPrChange w:id="5045" w:author="Robert Pasternak" w:date="2021-09-07T12:47:00Z">
              <w:rPr>
                <w:rFonts w:ascii="Times" w:hAnsi="Times" w:cs="Arial"/>
                <w:i/>
                <w:iCs/>
              </w:rPr>
            </w:rPrChange>
          </w:rPr>
          <w:delText>,</w:delText>
        </w:r>
      </w:del>
      <w:ins w:id="5046" w:author="kaluz" w:date="2021-05-04T18:15:00Z">
        <w:r w:rsidRPr="008416E6">
          <w:rPr>
            <w:lang w:eastAsia="en-US"/>
            <w:rPrChange w:id="5047" w:author="Robert Pasternak" w:date="2021-09-07T12:47:00Z">
              <w:rPr>
                <w:rFonts w:ascii="Times" w:hAnsi="Times" w:cs="Arial"/>
                <w:i/>
                <w:iCs/>
                <w:lang w:eastAsia="en-US"/>
              </w:rPr>
            </w:rPrChange>
          </w:rPr>
          <w:t>nie mniej niż</w:t>
        </w:r>
      </w:ins>
      <w:ins w:id="5048" w:author="Piotr Szumlak" w:date="2021-07-09T12:17:00Z">
        <w:r w:rsidR="005F08CB" w:rsidRPr="008416E6">
          <w:rPr>
            <w:lang w:eastAsia="en-US"/>
          </w:rPr>
          <w:t xml:space="preserve"> </w:t>
        </w:r>
      </w:ins>
      <w:ins w:id="5049" w:author="kaluz" w:date="2021-05-04T18:15:00Z">
        <w:del w:id="5050" w:author="Robert Pasternak" w:date="2021-05-13T11:46:00Z">
          <w:r w:rsidRPr="008416E6">
            <w:rPr>
              <w:lang w:eastAsia="en-US"/>
              <w:rPrChange w:id="5051" w:author="Robert Pasternak" w:date="2021-09-07T12:47:00Z">
                <w:rPr>
                  <w:rFonts w:ascii="Times" w:hAnsi="Times" w:cs="Arial"/>
                  <w:i/>
                  <w:iCs/>
                  <w:lang w:eastAsia="en-US"/>
                </w:rPr>
              </w:rPrChange>
            </w:rPr>
            <w:delText>dwa</w:delText>
          </w:r>
        </w:del>
      </w:ins>
      <w:ins w:id="5052" w:author="Robert Pasternak" w:date="2021-05-13T11:46:00Z">
        <w:r w:rsidR="00EE50EA" w:rsidRPr="008416E6">
          <w:rPr>
            <w:lang w:eastAsia="en-US"/>
          </w:rPr>
          <w:t>jeden</w:t>
        </w:r>
      </w:ins>
      <w:ins w:id="5053" w:author="kaluz" w:date="2021-05-04T18:15:00Z">
        <w:r w:rsidRPr="008416E6">
          <w:rPr>
            <w:lang w:eastAsia="en-US"/>
            <w:rPrChange w:id="5054" w:author="Robert Pasternak" w:date="2021-09-07T12:47:00Z">
              <w:rPr>
                <w:rFonts w:ascii="Times" w:hAnsi="Times" w:cs="Arial"/>
                <w:i/>
                <w:iCs/>
                <w:lang w:eastAsia="en-US"/>
              </w:rPr>
            </w:rPrChange>
          </w:rPr>
          <w:t xml:space="preserve"> pojazd</w:t>
        </w:r>
      </w:ins>
      <w:ins w:id="5055" w:author="kaluz" w:date="2021-05-04T18:22:00Z">
        <w:del w:id="5056" w:author="Robert Pasternak" w:date="2021-05-13T11:46:00Z">
          <w:r w:rsidRPr="008416E6">
            <w:rPr>
              <w:lang w:eastAsia="en-US"/>
              <w:rPrChange w:id="5057" w:author="Robert Pasternak" w:date="2021-09-07T12:47:00Z">
                <w:rPr>
                  <w:rFonts w:ascii="Times" w:hAnsi="Times" w:cs="Arial"/>
                  <w:i/>
                  <w:iCs/>
                  <w:lang w:eastAsia="en-US"/>
                </w:rPr>
              </w:rPrChange>
            </w:rPr>
            <w:delText>y</w:delText>
          </w:r>
        </w:del>
        <w:r w:rsidRPr="008416E6">
          <w:rPr>
            <w:lang w:eastAsia="en-US"/>
            <w:rPrChange w:id="5058" w:author="Robert Pasternak" w:date="2021-09-07T12:47:00Z">
              <w:rPr>
                <w:rFonts w:ascii="Times" w:hAnsi="Times" w:cs="Arial"/>
                <w:i/>
                <w:iCs/>
                <w:lang w:eastAsia="en-US"/>
              </w:rPr>
            </w:rPrChange>
          </w:rPr>
          <w:t xml:space="preserve"> do odbioru selektywnie zbieranych odpadów ulegających biodegradacji</w:t>
        </w:r>
      </w:ins>
      <w:ins w:id="5059" w:author="kaluz" w:date="2021-05-04T18:15:00Z">
        <w:r w:rsidRPr="008416E6">
          <w:rPr>
            <w:lang w:eastAsia="en-US"/>
            <w:rPrChange w:id="5060" w:author="Robert Pasternak" w:date="2021-09-07T12:47:00Z">
              <w:rPr>
                <w:rFonts w:ascii="Times" w:hAnsi="Times" w:cs="Arial"/>
                <w:i/>
                <w:iCs/>
                <w:lang w:eastAsia="en-US"/>
              </w:rPr>
            </w:rPrChange>
          </w:rPr>
          <w:t xml:space="preserve">, </w:t>
        </w:r>
      </w:ins>
      <w:ins w:id="5061" w:author="Robert Pasternak" w:date="2021-05-13T11:46:00Z">
        <w:r w:rsidR="00EE50EA" w:rsidRPr="008416E6">
          <w:rPr>
            <w:lang w:eastAsia="en-US"/>
          </w:rPr>
          <w:t xml:space="preserve">z mechanizmem bębna obrotowego, </w:t>
        </w:r>
      </w:ins>
      <w:ins w:id="5062" w:author="kaluz" w:date="2021-05-04T18:15:00Z">
        <w:r w:rsidRPr="008416E6">
          <w:rPr>
            <w:lang w:eastAsia="en-US"/>
            <w:rPrChange w:id="5063" w:author="Robert Pasternak" w:date="2021-09-07T12:47:00Z">
              <w:rPr>
                <w:rFonts w:ascii="Times" w:hAnsi="Times" w:cs="Arial"/>
                <w:i/>
                <w:iCs/>
                <w:lang w:eastAsia="en-US"/>
              </w:rPr>
            </w:rPrChange>
          </w:rPr>
          <w:t>przystosowany</w:t>
        </w:r>
      </w:ins>
      <w:ins w:id="5064" w:author="kaluz" w:date="2021-05-04T18:23:00Z">
        <w:del w:id="5065" w:author="Robert Pasternak" w:date="2021-05-13T11:46:00Z">
          <w:r w:rsidRPr="008416E6">
            <w:rPr>
              <w:lang w:eastAsia="en-US"/>
              <w:rPrChange w:id="5066" w:author="Robert Pasternak" w:date="2021-09-07T12:47:00Z">
                <w:rPr>
                  <w:rFonts w:ascii="Times" w:hAnsi="Times" w:cs="Arial"/>
                  <w:i/>
                  <w:iCs/>
                  <w:lang w:eastAsia="en-US"/>
                </w:rPr>
              </w:rPrChange>
            </w:rPr>
            <w:delText>ch</w:delText>
          </w:r>
        </w:del>
      </w:ins>
      <w:ins w:id="5067" w:author="kaluz" w:date="2021-05-04T18:15:00Z">
        <w:r w:rsidRPr="008416E6">
          <w:rPr>
            <w:lang w:eastAsia="en-US"/>
            <w:rPrChange w:id="5068" w:author="Robert Pasternak" w:date="2021-09-07T12:47:00Z">
              <w:rPr>
                <w:rFonts w:ascii="Times" w:hAnsi="Times" w:cs="Arial"/>
                <w:i/>
                <w:iCs/>
                <w:lang w:eastAsia="en-US"/>
              </w:rPr>
            </w:rPrChange>
          </w:rPr>
          <w:t xml:space="preserve"> do odbioru odpad</w:t>
        </w:r>
      </w:ins>
      <w:ins w:id="5069" w:author="kaluz" w:date="2021-05-04T18:16:00Z">
        <w:r w:rsidRPr="008416E6">
          <w:rPr>
            <w:lang w:eastAsia="en-US"/>
            <w:rPrChange w:id="5070" w:author="Robert Pasternak" w:date="2021-09-07T12:47:00Z">
              <w:rPr>
                <w:rFonts w:ascii="Times" w:hAnsi="Times" w:cs="Arial"/>
                <w:i/>
                <w:iCs/>
                <w:lang w:eastAsia="en-US"/>
              </w:rPr>
            </w:rPrChange>
          </w:rPr>
          <w:t>ów zbieranych w pojemnikach wyposażonych w grzebieniowy mechanizm załadowczy</w:t>
        </w:r>
      </w:ins>
      <w:ins w:id="5071" w:author="Robert Pasternak" w:date="2021-05-13T11:46:00Z">
        <w:r w:rsidR="00EE50EA" w:rsidRPr="008416E6">
          <w:rPr>
            <w:lang w:eastAsia="en-US"/>
          </w:rPr>
          <w:t>;</w:t>
        </w:r>
      </w:ins>
      <w:ins w:id="5072" w:author="kaluz" w:date="2021-05-04T18:16:00Z">
        <w:del w:id="5073" w:author="Robert Pasternak" w:date="2021-05-13T11:46:00Z">
          <w:r w:rsidRPr="008416E6">
            <w:rPr>
              <w:lang w:eastAsia="en-US"/>
              <w:rPrChange w:id="5074" w:author="Robert Pasternak" w:date="2021-09-07T12:47:00Z">
                <w:rPr>
                  <w:rFonts w:ascii="Times" w:hAnsi="Times" w:cs="Arial"/>
                  <w:i/>
                  <w:iCs/>
                  <w:lang w:eastAsia="en-US"/>
                </w:rPr>
              </w:rPrChange>
            </w:rPr>
            <w:delText>,</w:delText>
          </w:r>
        </w:del>
      </w:ins>
      <w:ins w:id="5075" w:author="kaluz" w:date="2021-05-04T18:23:00Z">
        <w:del w:id="5076" w:author="Robert Pasternak" w:date="2021-05-13T11:46:00Z">
          <w:r w:rsidRPr="008416E6">
            <w:rPr>
              <w:lang w:eastAsia="en-US"/>
              <w:rPrChange w:id="5077" w:author="Robert Pasternak" w:date="2021-09-07T12:47:00Z">
                <w:rPr>
                  <w:rFonts w:ascii="Times" w:hAnsi="Times" w:cs="Arial"/>
                  <w:i/>
                  <w:iCs/>
                  <w:lang w:eastAsia="en-US"/>
                </w:rPr>
              </w:rPrChange>
            </w:rPr>
            <w:delText>w tym co najmniej jeden pojazd z mechanizmem bębna obrotowego</w:delText>
          </w:r>
        </w:del>
      </w:ins>
      <w:ins w:id="5078" w:author="kaluz" w:date="2021-05-04T18:24:00Z">
        <w:del w:id="5079" w:author="Robert Pasternak" w:date="2021-05-13T11:46:00Z">
          <w:r w:rsidRPr="008416E6">
            <w:rPr>
              <w:lang w:eastAsia="en-US"/>
              <w:rPrChange w:id="5080" w:author="Robert Pasternak" w:date="2021-09-07T12:47:00Z">
                <w:rPr>
                  <w:rFonts w:ascii="Times" w:hAnsi="Times" w:cs="Arial"/>
                  <w:i/>
                  <w:iCs/>
                  <w:lang w:eastAsia="en-US"/>
                </w:rPr>
              </w:rPrChange>
            </w:rPr>
            <w:delText>;</w:delText>
          </w:r>
        </w:del>
      </w:ins>
    </w:p>
    <w:p w14:paraId="56168529" w14:textId="77777777" w:rsidR="00361B44" w:rsidRPr="008416E6" w:rsidRDefault="00E11DE4">
      <w:pPr>
        <w:pStyle w:val="Akapitzlist"/>
        <w:numPr>
          <w:ilvl w:val="0"/>
          <w:numId w:val="9"/>
        </w:numPr>
        <w:autoSpaceDE w:val="0"/>
        <w:autoSpaceDN w:val="0"/>
        <w:spacing w:line="312" w:lineRule="auto"/>
        <w:rPr>
          <w:del w:id="5081" w:author="kaluz" w:date="2021-05-04T18:28:00Z"/>
          <w:lang w:eastAsia="en-US"/>
          <w:rPrChange w:id="5082" w:author="Robert Pasternak" w:date="2021-09-07T12:47:00Z">
            <w:rPr>
              <w:del w:id="5083" w:author="kaluz" w:date="2021-05-04T18:28:00Z"/>
              <w:rFonts w:ascii="Times" w:hAnsi="Times" w:cs="Arial"/>
              <w:lang w:eastAsia="en-US"/>
            </w:rPr>
          </w:rPrChange>
        </w:rPr>
        <w:pPrChange w:id="5084" w:author="Robert Pasternak" w:date="2021-05-13T11:34:00Z">
          <w:pPr>
            <w:pStyle w:val="Akapitzlist"/>
            <w:numPr>
              <w:numId w:val="9"/>
            </w:numPr>
            <w:autoSpaceDE w:val="0"/>
            <w:autoSpaceDN w:val="0"/>
            <w:spacing w:line="360" w:lineRule="auto"/>
            <w:ind w:hanging="360"/>
          </w:pPr>
        </w:pPrChange>
      </w:pPr>
      <w:del w:id="5085" w:author="kaluz" w:date="2021-05-04T18:28:00Z">
        <w:r w:rsidRPr="008416E6">
          <w:rPr>
            <w:rPrChange w:id="5086" w:author="Robert Pasternak" w:date="2021-09-07T12:47:00Z">
              <w:rPr>
                <w:rFonts w:ascii="Times" w:hAnsi="Times" w:cs="Arial"/>
                <w:i/>
                <w:iCs/>
              </w:rPr>
            </w:rPrChange>
          </w:rPr>
          <w:delText xml:space="preserve">w tym odpadów zielonych, wielkogabarytowych, zużytego </w:delText>
        </w:r>
        <w:r w:rsidRPr="008416E6">
          <w:rPr>
            <w:lang w:eastAsia="en-US"/>
            <w:rPrChange w:id="5087" w:author="Robert Pasternak" w:date="2021-09-07T12:47:00Z">
              <w:rPr>
                <w:rFonts w:ascii="Times" w:hAnsi="Times" w:cs="Arial"/>
                <w:i/>
                <w:iCs/>
                <w:lang w:eastAsia="en-US"/>
              </w:rPr>
            </w:rPrChange>
          </w:rPr>
          <w:delText>sprzętu elektrycznego i elektronicznego</w:delText>
        </w:r>
        <w:r w:rsidRPr="008416E6">
          <w:rPr>
            <w:rPrChange w:id="5088" w:author="Robert Pasternak" w:date="2021-09-07T12:47:00Z">
              <w:rPr>
                <w:rFonts w:ascii="Times" w:hAnsi="Times" w:cs="Arial"/>
                <w:i/>
                <w:iCs/>
              </w:rPr>
            </w:rPrChange>
          </w:rPr>
          <w:delText>, np.: z systemem HDS, pojazd skrzyniowy, samozaładowczy itp.;</w:delText>
        </w:r>
      </w:del>
    </w:p>
    <w:p w14:paraId="38FF56A1" w14:textId="77777777" w:rsidR="00361B44" w:rsidRPr="008416E6" w:rsidRDefault="00E11DE4">
      <w:pPr>
        <w:pStyle w:val="Akapitzlist"/>
        <w:numPr>
          <w:ilvl w:val="0"/>
          <w:numId w:val="9"/>
        </w:numPr>
        <w:autoSpaceDE w:val="0"/>
        <w:autoSpaceDN w:val="0"/>
        <w:spacing w:line="312" w:lineRule="auto"/>
        <w:rPr>
          <w:ins w:id="5089" w:author="Robert Pasternak" w:date="2021-05-13T11:46:00Z"/>
          <w:lang w:eastAsia="en-US"/>
        </w:rPr>
        <w:pPrChange w:id="5090" w:author="Robert Pasternak" w:date="2021-05-13T11:34:00Z">
          <w:pPr>
            <w:pStyle w:val="Akapitzlist"/>
            <w:numPr>
              <w:numId w:val="9"/>
            </w:numPr>
            <w:autoSpaceDE w:val="0"/>
            <w:autoSpaceDN w:val="0"/>
            <w:spacing w:line="360" w:lineRule="auto"/>
            <w:ind w:hanging="360"/>
          </w:pPr>
        </w:pPrChange>
      </w:pPr>
      <w:r w:rsidRPr="008416E6">
        <w:rPr>
          <w:lang w:eastAsia="en-US"/>
          <w:rPrChange w:id="5091" w:author="Robert Pasternak" w:date="2021-09-07T12:47:00Z">
            <w:rPr>
              <w:rFonts w:ascii="Times" w:hAnsi="Times" w:cs="Arial"/>
              <w:i/>
              <w:iCs/>
              <w:lang w:eastAsia="en-US"/>
            </w:rPr>
          </w:rPrChange>
        </w:rPr>
        <w:t>nie mniej niż jed</w:t>
      </w:r>
      <w:ins w:id="5092" w:author="kaluz" w:date="2021-05-04T18:28:00Z">
        <w:r w:rsidRPr="008416E6">
          <w:rPr>
            <w:lang w:eastAsia="en-US"/>
            <w:rPrChange w:id="5093" w:author="Robert Pasternak" w:date="2021-09-07T12:47:00Z">
              <w:rPr>
                <w:rFonts w:ascii="Times" w:hAnsi="Times" w:cs="Arial"/>
                <w:i/>
                <w:iCs/>
                <w:lang w:eastAsia="en-US"/>
              </w:rPr>
            </w:rPrChange>
          </w:rPr>
          <w:t>en</w:t>
        </w:r>
      </w:ins>
      <w:del w:id="5094" w:author="kaluz" w:date="2021-05-04T18:28:00Z">
        <w:r w:rsidRPr="008416E6">
          <w:rPr>
            <w:lang w:eastAsia="en-US"/>
            <w:rPrChange w:id="5095" w:author="Robert Pasternak" w:date="2021-09-07T12:47:00Z">
              <w:rPr>
                <w:rFonts w:ascii="Times" w:hAnsi="Times" w:cs="Arial"/>
                <w:i/>
                <w:iCs/>
                <w:lang w:eastAsia="en-US"/>
              </w:rPr>
            </w:rPrChange>
          </w:rPr>
          <w:delText>nego</w:delText>
        </w:r>
      </w:del>
      <w:r w:rsidRPr="008416E6">
        <w:rPr>
          <w:lang w:eastAsia="en-US"/>
          <w:rPrChange w:id="5096" w:author="Robert Pasternak" w:date="2021-09-07T12:47:00Z">
            <w:rPr>
              <w:rFonts w:ascii="Times" w:hAnsi="Times" w:cs="Arial"/>
              <w:i/>
              <w:iCs/>
              <w:lang w:eastAsia="en-US"/>
            </w:rPr>
          </w:rPrChange>
        </w:rPr>
        <w:t xml:space="preserve"> pojazdu </w:t>
      </w:r>
      <w:ins w:id="5097" w:author="kaluz" w:date="2021-05-04T18:28:00Z">
        <w:r w:rsidRPr="008416E6">
          <w:rPr>
            <w:lang w:eastAsia="en-US"/>
            <w:rPrChange w:id="5098" w:author="Robert Pasternak" w:date="2021-09-07T12:47:00Z">
              <w:rPr>
                <w:rFonts w:ascii="Times" w:hAnsi="Times" w:cs="Arial"/>
                <w:i/>
                <w:iCs/>
                <w:lang w:eastAsia="en-US"/>
              </w:rPr>
            </w:rPrChange>
          </w:rPr>
          <w:t xml:space="preserve">do odbioru odpadów </w:t>
        </w:r>
      </w:ins>
      <w:ins w:id="5099" w:author="kaluz" w:date="2021-05-04T18:29:00Z">
        <w:r w:rsidRPr="008416E6">
          <w:rPr>
            <w:lang w:eastAsia="en-US"/>
            <w:rPrChange w:id="5100" w:author="Robert Pasternak" w:date="2021-09-07T12:47:00Z">
              <w:rPr>
                <w:rFonts w:ascii="Times" w:hAnsi="Times" w:cs="Arial"/>
                <w:i/>
                <w:iCs/>
                <w:lang w:eastAsia="en-US"/>
              </w:rPr>
            </w:rPrChange>
          </w:rPr>
          <w:t xml:space="preserve">komunalnych z </w:t>
        </w:r>
      </w:ins>
      <w:del w:id="5101" w:author="kaluz" w:date="2021-05-04T18:29:00Z">
        <w:r w:rsidRPr="008416E6">
          <w:rPr>
            <w:lang w:eastAsia="en-US"/>
            <w:rPrChange w:id="5102" w:author="Robert Pasternak" w:date="2021-09-07T12:47:00Z">
              <w:rPr>
                <w:rFonts w:ascii="Times" w:hAnsi="Times" w:cs="Arial"/>
                <w:i/>
                <w:iCs/>
                <w:lang w:eastAsia="en-US"/>
              </w:rPr>
            </w:rPrChange>
          </w:rPr>
          <w:delText>przeznaczonego do odbioru odpadów z</w:delText>
        </w:r>
      </w:del>
      <w:r w:rsidRPr="008416E6">
        <w:rPr>
          <w:lang w:eastAsia="en-US"/>
          <w:rPrChange w:id="5103" w:author="Robert Pasternak" w:date="2021-09-07T12:47:00Z">
            <w:rPr>
              <w:rFonts w:ascii="Times" w:hAnsi="Times" w:cs="Arial"/>
              <w:i/>
              <w:iCs/>
              <w:lang w:eastAsia="en-US"/>
            </w:rPr>
          </w:rPrChange>
        </w:rPr>
        <w:t>miejsc trudnodostępnych</w:t>
      </w:r>
      <w:ins w:id="5104" w:author="kaluz" w:date="2021-05-04T18:30:00Z">
        <w:r w:rsidRPr="008416E6">
          <w:rPr>
            <w:lang w:eastAsia="en-US"/>
            <w:rPrChange w:id="5105" w:author="Robert Pasternak" w:date="2021-09-07T12:47:00Z">
              <w:rPr>
                <w:rFonts w:ascii="Times" w:hAnsi="Times" w:cs="Arial"/>
                <w:i/>
                <w:iCs/>
                <w:lang w:eastAsia="en-US"/>
              </w:rPr>
            </w:rPrChange>
          </w:rPr>
          <w:t xml:space="preserve"> w zabudowie jednorodzinnej</w:t>
        </w:r>
      </w:ins>
      <w:ins w:id="5106" w:author="kaluz" w:date="2021-05-04T18:36:00Z">
        <w:r w:rsidRPr="008416E6">
          <w:rPr>
            <w:lang w:eastAsia="en-US"/>
            <w:rPrChange w:id="5107" w:author="Robert Pasternak" w:date="2021-09-07T12:47:00Z">
              <w:rPr>
                <w:rFonts w:ascii="Times" w:hAnsi="Times" w:cs="Arial"/>
                <w:i/>
                <w:iCs/>
                <w:lang w:eastAsia="en-US"/>
              </w:rPr>
            </w:rPrChange>
          </w:rPr>
          <w:t xml:space="preserve">, </w:t>
        </w:r>
      </w:ins>
      <w:ins w:id="5108" w:author="kaluz" w:date="2021-05-04T18:38:00Z">
        <w:r w:rsidRPr="008416E6">
          <w:rPr>
            <w:lang w:eastAsia="en-US"/>
            <w:rPrChange w:id="5109" w:author="Robert Pasternak" w:date="2021-09-07T12:47:00Z">
              <w:rPr>
                <w:rFonts w:ascii="Times" w:hAnsi="Times" w:cs="Arial"/>
                <w:i/>
                <w:iCs/>
                <w:lang w:eastAsia="en-US"/>
              </w:rPr>
            </w:rPrChange>
          </w:rPr>
          <w:t>umożliwiający</w:t>
        </w:r>
      </w:ins>
      <w:ins w:id="5110" w:author="kaluz" w:date="2021-05-04T18:36:00Z">
        <w:r w:rsidRPr="008416E6">
          <w:rPr>
            <w:lang w:eastAsia="en-US"/>
            <w:rPrChange w:id="5111" w:author="Robert Pasternak" w:date="2021-09-07T12:47:00Z">
              <w:rPr>
                <w:rFonts w:ascii="Times" w:hAnsi="Times" w:cs="Arial"/>
                <w:i/>
                <w:iCs/>
                <w:lang w:eastAsia="en-US"/>
              </w:rPr>
            </w:rPrChange>
          </w:rPr>
          <w:t xml:space="preserve"> odbi</w:t>
        </w:r>
      </w:ins>
      <w:ins w:id="5112" w:author="kaluz" w:date="2021-05-04T18:39:00Z">
        <w:r w:rsidRPr="008416E6">
          <w:rPr>
            <w:lang w:eastAsia="en-US"/>
            <w:rPrChange w:id="5113" w:author="Robert Pasternak" w:date="2021-09-07T12:47:00Z">
              <w:rPr>
                <w:rFonts w:ascii="Times" w:hAnsi="Times" w:cs="Arial"/>
                <w:i/>
                <w:iCs/>
                <w:lang w:eastAsia="en-US"/>
              </w:rPr>
            </w:rPrChange>
          </w:rPr>
          <w:t>ór</w:t>
        </w:r>
      </w:ins>
      <w:ins w:id="5114" w:author="kaluz" w:date="2021-05-04T18:36:00Z">
        <w:r w:rsidRPr="008416E6">
          <w:rPr>
            <w:lang w:eastAsia="en-US"/>
            <w:rPrChange w:id="5115" w:author="Robert Pasternak" w:date="2021-09-07T12:47:00Z">
              <w:rPr>
                <w:rFonts w:ascii="Times" w:hAnsi="Times" w:cs="Arial"/>
                <w:i/>
                <w:iCs/>
                <w:lang w:eastAsia="en-US"/>
              </w:rPr>
            </w:rPrChange>
          </w:rPr>
          <w:t xml:space="preserve"> odpadów zbieranych w pojemnikach wyposażonych w grzebieniowy mechanizm załadowczy</w:t>
        </w:r>
      </w:ins>
      <w:ins w:id="5116" w:author="Robert Pasternak" w:date="2021-07-01T09:36:00Z">
        <w:r w:rsidR="00D16F72" w:rsidRPr="008416E6">
          <w:rPr>
            <w:lang w:eastAsia="en-US"/>
          </w:rPr>
          <w:t xml:space="preserve">. </w:t>
        </w:r>
        <w:r w:rsidR="00D16F72" w:rsidRPr="008416E6">
          <w:t xml:space="preserve">Konstrukcja pojazdu powinna zabezpieczać zebrane odpady przed rozwiewaniem </w:t>
        </w:r>
        <w:r w:rsidR="00D16F72" w:rsidRPr="008416E6">
          <w:br/>
          <w:t>w trakcie transportu.</w:t>
        </w:r>
      </w:ins>
      <w:r w:rsidRPr="008416E6">
        <w:rPr>
          <w:lang w:eastAsia="en-US"/>
          <w:rPrChange w:id="5117" w:author="Robert Pasternak" w:date="2021-09-07T12:47:00Z">
            <w:rPr>
              <w:rFonts w:ascii="Times" w:hAnsi="Times" w:cs="Arial"/>
              <w:i/>
              <w:iCs/>
              <w:lang w:eastAsia="en-US"/>
            </w:rPr>
          </w:rPrChange>
        </w:rPr>
        <w:t>;</w:t>
      </w:r>
    </w:p>
    <w:p w14:paraId="36AB2512" w14:textId="77777777" w:rsidR="00361B44" w:rsidRPr="008416E6" w:rsidRDefault="00EE50EA">
      <w:pPr>
        <w:pStyle w:val="Akapitzlist"/>
        <w:numPr>
          <w:ilvl w:val="0"/>
          <w:numId w:val="9"/>
        </w:numPr>
        <w:autoSpaceDE w:val="0"/>
        <w:autoSpaceDN w:val="0"/>
        <w:spacing w:line="312" w:lineRule="auto"/>
        <w:rPr>
          <w:ins w:id="5118" w:author="kaluz" w:date="2021-05-04T18:30:00Z"/>
          <w:lang w:eastAsia="en-US"/>
          <w:rPrChange w:id="5119" w:author="Robert Pasternak" w:date="2021-09-07T12:47:00Z">
            <w:rPr>
              <w:ins w:id="5120" w:author="kaluz" w:date="2021-05-04T18:30:00Z"/>
              <w:rFonts w:ascii="Times" w:hAnsi="Times" w:cs="Arial"/>
              <w:lang w:eastAsia="en-US"/>
            </w:rPr>
          </w:rPrChange>
        </w:rPr>
        <w:pPrChange w:id="5121" w:author="Robert Pasternak" w:date="2021-05-13T11:34:00Z">
          <w:pPr>
            <w:pStyle w:val="Akapitzlist"/>
            <w:numPr>
              <w:numId w:val="9"/>
            </w:numPr>
            <w:autoSpaceDE w:val="0"/>
            <w:autoSpaceDN w:val="0"/>
            <w:spacing w:line="360" w:lineRule="auto"/>
            <w:ind w:hanging="360"/>
          </w:pPr>
        </w:pPrChange>
      </w:pPr>
      <w:ins w:id="5122" w:author="Robert Pasternak" w:date="2021-05-13T11:46:00Z">
        <w:r w:rsidRPr="008416E6">
          <w:rPr>
            <w:lang w:eastAsia="en-US"/>
          </w:rPr>
          <w:t xml:space="preserve">nie mniej niż </w:t>
        </w:r>
      </w:ins>
      <w:ins w:id="5123" w:author="Robert Pasternak" w:date="2021-06-24T11:47:00Z">
        <w:r w:rsidR="00E8156E" w:rsidRPr="008416E6">
          <w:rPr>
            <w:lang w:eastAsia="en-US"/>
          </w:rPr>
          <w:t>dwa</w:t>
        </w:r>
      </w:ins>
      <w:ins w:id="5124" w:author="Robert Pasternak" w:date="2021-05-13T11:46:00Z">
        <w:r w:rsidRPr="008416E6">
          <w:rPr>
            <w:lang w:eastAsia="en-US"/>
          </w:rPr>
          <w:t xml:space="preserve"> pojazd</w:t>
        </w:r>
      </w:ins>
      <w:ins w:id="5125" w:author="Robert Pasternak" w:date="2021-06-24T11:47:00Z">
        <w:r w:rsidR="00E8156E" w:rsidRPr="008416E6">
          <w:rPr>
            <w:lang w:eastAsia="en-US"/>
          </w:rPr>
          <w:t>y</w:t>
        </w:r>
      </w:ins>
      <w:ins w:id="5126" w:author="Robert Pasternak" w:date="2021-05-13T11:46:00Z">
        <w:r w:rsidRPr="008416E6">
          <w:rPr>
            <w:lang w:eastAsia="en-US"/>
          </w:rPr>
          <w:t xml:space="preserve"> do odbioru odpad</w:t>
        </w:r>
      </w:ins>
      <w:ins w:id="5127" w:author="Robert Pasternak" w:date="2021-05-13T11:47:00Z">
        <w:r w:rsidRPr="008416E6">
          <w:rPr>
            <w:lang w:eastAsia="en-US"/>
          </w:rPr>
          <w:t>ów wielkogabarytowych oraz zużytego sprzętu elektrycznego i elektronicznego</w:t>
        </w:r>
      </w:ins>
      <w:ins w:id="5128" w:author="Robert Pasternak" w:date="2021-07-01T09:36:00Z">
        <w:r w:rsidR="00D16F72" w:rsidRPr="008416E6">
          <w:rPr>
            <w:lang w:eastAsia="en-US"/>
          </w:rPr>
          <w:t xml:space="preserve">. </w:t>
        </w:r>
        <w:r w:rsidR="00D16F72" w:rsidRPr="008416E6">
          <w:t>Konstrukcja pojazdów powinna zabezpieczać zebrane odpady przed rozwiewaniem w trakcie transportu.</w:t>
        </w:r>
      </w:ins>
      <w:ins w:id="5129" w:author="Robert Pasternak" w:date="2021-05-13T11:47:00Z">
        <w:r w:rsidRPr="008416E6">
          <w:rPr>
            <w:lang w:eastAsia="en-US"/>
          </w:rPr>
          <w:t>;</w:t>
        </w:r>
      </w:ins>
    </w:p>
    <w:p w14:paraId="5EBA016C" w14:textId="77777777" w:rsidR="00361B44" w:rsidRPr="008416E6" w:rsidRDefault="00361B44">
      <w:pPr>
        <w:pStyle w:val="Akapitzlist"/>
        <w:numPr>
          <w:ilvl w:val="0"/>
          <w:numId w:val="9"/>
        </w:numPr>
        <w:autoSpaceDE w:val="0"/>
        <w:autoSpaceDN w:val="0"/>
        <w:spacing w:line="312" w:lineRule="auto"/>
        <w:rPr>
          <w:del w:id="5130" w:author="kaluz" w:date="2021-05-04T18:39:00Z"/>
          <w:lang w:eastAsia="en-US"/>
          <w:rPrChange w:id="5131" w:author="Robert Pasternak" w:date="2021-09-07T12:47:00Z">
            <w:rPr>
              <w:del w:id="5132" w:author="kaluz" w:date="2021-05-04T18:39:00Z"/>
              <w:rFonts w:ascii="Times" w:hAnsi="Times" w:cs="Arial"/>
              <w:lang w:eastAsia="en-US"/>
            </w:rPr>
          </w:rPrChange>
        </w:rPr>
        <w:pPrChange w:id="5133" w:author="Robert Pasternak" w:date="2021-05-13T11:34:00Z">
          <w:pPr>
            <w:pStyle w:val="Akapitzlist"/>
            <w:numPr>
              <w:numId w:val="9"/>
            </w:numPr>
            <w:autoSpaceDE w:val="0"/>
            <w:autoSpaceDN w:val="0"/>
            <w:spacing w:line="360" w:lineRule="auto"/>
            <w:ind w:hanging="360"/>
          </w:pPr>
        </w:pPrChange>
      </w:pPr>
    </w:p>
    <w:p w14:paraId="0AE2C05B" w14:textId="77777777" w:rsidR="00A861F6" w:rsidRDefault="00DC5FC8">
      <w:pPr>
        <w:pStyle w:val="Akapitzlist"/>
        <w:numPr>
          <w:ilvl w:val="0"/>
          <w:numId w:val="9"/>
        </w:numPr>
        <w:autoSpaceDE w:val="0"/>
        <w:autoSpaceDN w:val="0"/>
        <w:spacing w:line="312" w:lineRule="auto"/>
        <w:rPr>
          <w:ins w:id="5134" w:author="Robert Pasternak" w:date="2024-07-16T15:14:00Z"/>
          <w:lang w:eastAsia="en-US"/>
        </w:rPr>
        <w:pPrChange w:id="5135" w:author="Robert Pasternak" w:date="2021-05-13T11:34:00Z">
          <w:pPr>
            <w:pStyle w:val="Akapitzlist"/>
            <w:numPr>
              <w:numId w:val="9"/>
            </w:numPr>
            <w:autoSpaceDE w:val="0"/>
            <w:autoSpaceDN w:val="0"/>
            <w:spacing w:line="360" w:lineRule="auto"/>
            <w:ind w:hanging="360"/>
          </w:pPr>
        </w:pPrChange>
      </w:pPr>
      <w:r w:rsidRPr="008416E6">
        <w:rPr>
          <w:lang w:eastAsia="en-US"/>
        </w:rPr>
        <w:t xml:space="preserve">nie mniej niż </w:t>
      </w:r>
      <w:r w:rsidR="00F8281D" w:rsidRPr="008416E6">
        <w:rPr>
          <w:lang w:eastAsia="en-US"/>
        </w:rPr>
        <w:t>jednego pojazdu przeznaczonego do odbioru przeterminowanych leków</w:t>
      </w:r>
      <w:ins w:id="5136" w:author="Robert Pasternak" w:date="2024-07-16T15:14:00Z">
        <w:r w:rsidR="00A861F6">
          <w:rPr>
            <w:lang w:eastAsia="en-US"/>
          </w:rPr>
          <w:t>,</w:t>
        </w:r>
      </w:ins>
    </w:p>
    <w:p w14:paraId="20D57CEE" w14:textId="2DB7EA35" w:rsidR="00361B44" w:rsidRPr="008416E6" w:rsidRDefault="00A861F6">
      <w:pPr>
        <w:pStyle w:val="Akapitzlist"/>
        <w:numPr>
          <w:ilvl w:val="0"/>
          <w:numId w:val="9"/>
        </w:numPr>
        <w:autoSpaceDE w:val="0"/>
        <w:autoSpaceDN w:val="0"/>
        <w:spacing w:line="312" w:lineRule="auto"/>
        <w:rPr>
          <w:lang w:eastAsia="en-US"/>
        </w:rPr>
        <w:pPrChange w:id="5137" w:author="Robert Pasternak" w:date="2021-05-13T11:34:00Z">
          <w:pPr>
            <w:pStyle w:val="Akapitzlist"/>
            <w:numPr>
              <w:numId w:val="9"/>
            </w:numPr>
            <w:autoSpaceDE w:val="0"/>
            <w:autoSpaceDN w:val="0"/>
            <w:spacing w:line="360" w:lineRule="auto"/>
            <w:ind w:hanging="360"/>
          </w:pPr>
        </w:pPrChange>
      </w:pPr>
      <w:ins w:id="5138" w:author="Robert Pasternak" w:date="2024-07-16T15:14:00Z">
        <w:r>
          <w:rPr>
            <w:lang w:eastAsia="en-US"/>
          </w:rPr>
          <w:t xml:space="preserve">nie mniej niż jednego </w:t>
        </w:r>
        <w:r w:rsidRPr="008C33D4">
          <w:rPr>
            <w:lang w:eastAsia="en-US"/>
          </w:rPr>
          <w:t>pojazd</w:t>
        </w:r>
        <w:r>
          <w:rPr>
            <w:lang w:eastAsia="en-US"/>
          </w:rPr>
          <w:t>u</w:t>
        </w:r>
        <w:r w:rsidRPr="008C33D4">
          <w:rPr>
            <w:lang w:eastAsia="en-US"/>
          </w:rPr>
          <w:t xml:space="preserve"> wyposażon</w:t>
        </w:r>
        <w:r>
          <w:rPr>
            <w:lang w:eastAsia="en-US"/>
          </w:rPr>
          <w:t xml:space="preserve">ego </w:t>
        </w:r>
        <w:r w:rsidRPr="008C33D4">
          <w:rPr>
            <w:lang w:eastAsia="en-US"/>
          </w:rPr>
          <w:t>w co najmniej trzy miejsca siedzące, który wykorzystywany będzie do wykonywania przez Zamawiającego</w:t>
        </w:r>
        <w:r>
          <w:rPr>
            <w:lang w:eastAsia="en-US"/>
          </w:rPr>
          <w:t xml:space="preserve"> (przy udziale nie mniej niż dwóch przedstawicieli)</w:t>
        </w:r>
        <w:r w:rsidRPr="008C33D4">
          <w:rPr>
            <w:lang w:eastAsia="en-US"/>
          </w:rPr>
          <w:t xml:space="preserve"> przy udziale przedstawiciela Wykonawc</w:t>
        </w:r>
        <w:r>
          <w:rPr>
            <w:lang w:eastAsia="en-US"/>
          </w:rPr>
          <w:t>y</w:t>
        </w:r>
        <w:r w:rsidRPr="008C33D4">
          <w:rPr>
            <w:lang w:eastAsia="en-US"/>
          </w:rPr>
          <w:t xml:space="preserve"> czynności kontrolnych i weryfikacyjnych realizacji przez Wykonawcę Przedmiotu zamówienia. </w:t>
        </w:r>
        <w:r>
          <w:rPr>
            <w:lang w:eastAsia="en-US"/>
          </w:rPr>
          <w:t xml:space="preserve">Koszty związane z użytkowaniem </w:t>
        </w:r>
      </w:ins>
      <w:ins w:id="5139" w:author="Robert Pasternak" w:date="2024-07-16T15:15:00Z">
        <w:r>
          <w:rPr>
            <w:lang w:eastAsia="en-US"/>
          </w:rPr>
          <w:t xml:space="preserve">i eksploatacją </w:t>
        </w:r>
      </w:ins>
      <w:ins w:id="5140" w:author="Robert Pasternak" w:date="2024-07-16T15:14:00Z">
        <w:r>
          <w:rPr>
            <w:lang w:eastAsia="en-US"/>
          </w:rPr>
          <w:t>tego pojazdu ponosi Wykonawca.</w:t>
        </w:r>
      </w:ins>
      <w:del w:id="5141" w:author="Robert Pasternak" w:date="2024-07-16T15:14:00Z">
        <w:r w:rsidR="007F232F" w:rsidRPr="008416E6" w:rsidDel="00A861F6">
          <w:rPr>
            <w:lang w:eastAsia="en-US"/>
          </w:rPr>
          <w:delText>.</w:delText>
        </w:r>
      </w:del>
    </w:p>
    <w:p w14:paraId="39267121" w14:textId="77777777" w:rsidR="00361B44" w:rsidRDefault="00361B44">
      <w:pPr>
        <w:autoSpaceDE w:val="0"/>
        <w:autoSpaceDN w:val="0"/>
        <w:spacing w:line="312" w:lineRule="auto"/>
        <w:ind w:left="284"/>
        <w:rPr>
          <w:ins w:id="5142" w:author="Robert Pasternak" w:date="2024-07-18T11:02:00Z"/>
          <w:lang w:eastAsia="en-US"/>
        </w:rPr>
        <w:pPrChange w:id="5143" w:author="Robert Pasternak" w:date="2021-05-13T11:34:00Z">
          <w:pPr>
            <w:autoSpaceDE w:val="0"/>
            <w:autoSpaceDN w:val="0"/>
            <w:spacing w:line="360" w:lineRule="auto"/>
            <w:ind w:left="284"/>
          </w:pPr>
        </w:pPrChange>
      </w:pPr>
    </w:p>
    <w:p w14:paraId="5ACCC2D5" w14:textId="77777777" w:rsidR="00FF3648" w:rsidRPr="008416E6" w:rsidRDefault="00FF3648">
      <w:pPr>
        <w:autoSpaceDE w:val="0"/>
        <w:autoSpaceDN w:val="0"/>
        <w:spacing w:line="312" w:lineRule="auto"/>
        <w:ind w:left="284"/>
        <w:rPr>
          <w:ins w:id="5144" w:author="kaluz" w:date="2021-05-04T18:50:00Z"/>
          <w:lang w:eastAsia="en-US"/>
          <w:rPrChange w:id="5145" w:author="Robert Pasternak" w:date="2021-09-07T12:47:00Z">
            <w:rPr>
              <w:ins w:id="5146" w:author="kaluz" w:date="2021-05-04T18:50:00Z"/>
              <w:rFonts w:ascii="Times" w:hAnsi="Times" w:cs="Arial"/>
              <w:lang w:eastAsia="en-US"/>
            </w:rPr>
          </w:rPrChange>
        </w:rPr>
        <w:pPrChange w:id="5147" w:author="Robert Pasternak" w:date="2021-05-13T11:34:00Z">
          <w:pPr>
            <w:autoSpaceDE w:val="0"/>
            <w:autoSpaceDN w:val="0"/>
            <w:spacing w:line="360" w:lineRule="auto"/>
            <w:ind w:left="284"/>
          </w:pPr>
        </w:pPrChange>
      </w:pPr>
    </w:p>
    <w:p w14:paraId="12CEE172" w14:textId="31B3395B" w:rsidR="00361B44" w:rsidRPr="008416E6" w:rsidRDefault="00E11DE4">
      <w:pPr>
        <w:autoSpaceDE w:val="0"/>
        <w:autoSpaceDN w:val="0"/>
        <w:spacing w:line="312" w:lineRule="auto"/>
        <w:ind w:left="284"/>
        <w:rPr>
          <w:ins w:id="5148" w:author="kaluz" w:date="2021-05-04T18:48:00Z"/>
          <w:del w:id="5149" w:author="Robert Pasternak" w:date="2021-06-23T12:54:00Z"/>
          <w:lang w:eastAsia="en-US"/>
          <w:rPrChange w:id="5150" w:author="Robert Pasternak" w:date="2021-09-07T12:47:00Z">
            <w:rPr>
              <w:ins w:id="5151" w:author="kaluz" w:date="2021-05-04T18:48:00Z"/>
              <w:del w:id="5152" w:author="Robert Pasternak" w:date="2021-06-23T12:54:00Z"/>
              <w:rFonts w:ascii="Times" w:hAnsi="Times" w:cs="Arial"/>
              <w:lang w:eastAsia="en-US"/>
            </w:rPr>
          </w:rPrChange>
        </w:rPr>
        <w:pPrChange w:id="5153" w:author="Robert Pasternak" w:date="2021-05-13T11:34:00Z">
          <w:pPr>
            <w:autoSpaceDE w:val="0"/>
            <w:autoSpaceDN w:val="0"/>
            <w:spacing w:line="360" w:lineRule="auto"/>
            <w:ind w:left="284"/>
          </w:pPr>
        </w:pPrChange>
      </w:pPr>
      <w:ins w:id="5154" w:author="kaluz" w:date="2021-05-04T18:48:00Z">
        <w:del w:id="5155" w:author="Robert Pasternak" w:date="2024-07-16T15:15:00Z">
          <w:r w:rsidRPr="008416E6" w:rsidDel="00A861F6">
            <w:rPr>
              <w:lang w:eastAsia="en-US"/>
              <w:rPrChange w:id="5156" w:author="Robert Pasternak" w:date="2021-09-07T12:47:00Z">
                <w:rPr>
                  <w:rFonts w:ascii="Times" w:hAnsi="Times" w:cs="Arial"/>
                  <w:i/>
                  <w:iCs/>
                  <w:lang w:eastAsia="en-US"/>
                </w:rPr>
              </w:rPrChange>
            </w:rPr>
            <w:lastRenderedPageBreak/>
            <w:delText>Dodatkowo Zamawiający wymaga, aby Wykonawca dysponował pojazdem wyposażonym w co najmniej trzy miejsca siedzące</w:delText>
          </w:r>
        </w:del>
      </w:ins>
      <w:ins w:id="5157" w:author="kaluz" w:date="2021-05-04T18:49:00Z">
        <w:del w:id="5158" w:author="Robert Pasternak" w:date="2024-07-16T15:15:00Z">
          <w:r w:rsidRPr="008416E6" w:rsidDel="00A861F6">
            <w:rPr>
              <w:lang w:eastAsia="en-US"/>
              <w:rPrChange w:id="5159" w:author="Robert Pasternak" w:date="2021-09-07T12:47:00Z">
                <w:rPr>
                  <w:rFonts w:ascii="Times" w:hAnsi="Times" w:cs="Arial"/>
                  <w:i/>
                  <w:iCs/>
                  <w:lang w:eastAsia="en-US"/>
                </w:rPr>
              </w:rPrChange>
            </w:rPr>
            <w:delText xml:space="preserve">, który wykorzystywany będzie do wykonywania przez Zamawiającego przy udziale przedstawiciela </w:delText>
          </w:r>
        </w:del>
      </w:ins>
      <w:ins w:id="5160" w:author="kaluz" w:date="2021-05-04T18:51:00Z">
        <w:del w:id="5161" w:author="Robert Pasternak" w:date="2024-07-16T15:15:00Z">
          <w:r w:rsidRPr="008416E6" w:rsidDel="00A861F6">
            <w:rPr>
              <w:lang w:eastAsia="en-US"/>
              <w:rPrChange w:id="5162" w:author="Robert Pasternak" w:date="2021-09-07T12:47:00Z">
                <w:rPr>
                  <w:rFonts w:ascii="Times" w:hAnsi="Times" w:cs="Arial"/>
                  <w:i/>
                  <w:iCs/>
                  <w:lang w:eastAsia="en-US"/>
                </w:rPr>
              </w:rPrChange>
            </w:rPr>
            <w:delText>Wykonawc</w:delText>
          </w:r>
        </w:del>
        <w:del w:id="5163" w:author="Robert Pasternak" w:date="2021-07-12T11:31:00Z">
          <w:r w:rsidRPr="008416E6" w:rsidDel="00E251CD">
            <w:rPr>
              <w:lang w:eastAsia="en-US"/>
              <w:rPrChange w:id="5164" w:author="Robert Pasternak" w:date="2021-09-07T12:47:00Z">
                <w:rPr>
                  <w:rFonts w:ascii="Times" w:hAnsi="Times" w:cs="Arial"/>
                  <w:i/>
                  <w:iCs/>
                  <w:lang w:eastAsia="en-US"/>
                </w:rPr>
              </w:rPrChange>
            </w:rPr>
            <w:delText>y</w:delText>
          </w:r>
        </w:del>
        <w:del w:id="5165" w:author="Robert Pasternak" w:date="2024-07-16T15:15:00Z">
          <w:r w:rsidRPr="008416E6" w:rsidDel="00A861F6">
            <w:rPr>
              <w:lang w:eastAsia="en-US"/>
              <w:rPrChange w:id="5166" w:author="Robert Pasternak" w:date="2021-09-07T12:47:00Z">
                <w:rPr>
                  <w:rFonts w:ascii="Times" w:hAnsi="Times" w:cs="Arial"/>
                  <w:i/>
                  <w:iCs/>
                  <w:lang w:eastAsia="en-US"/>
                </w:rPr>
              </w:rPrChange>
            </w:rPr>
            <w:delText xml:space="preserve"> </w:delText>
          </w:r>
        </w:del>
      </w:ins>
      <w:ins w:id="5167" w:author="kaluz" w:date="2021-05-04T18:49:00Z">
        <w:del w:id="5168" w:author="Robert Pasternak" w:date="2024-07-16T15:15:00Z">
          <w:r w:rsidRPr="008416E6" w:rsidDel="00A861F6">
            <w:rPr>
              <w:lang w:eastAsia="en-US"/>
              <w:rPrChange w:id="5169" w:author="Robert Pasternak" w:date="2021-09-07T12:47:00Z">
                <w:rPr>
                  <w:rFonts w:ascii="Times" w:hAnsi="Times" w:cs="Arial"/>
                  <w:i/>
                  <w:iCs/>
                  <w:lang w:eastAsia="en-US"/>
                </w:rPr>
              </w:rPrChange>
            </w:rPr>
            <w:delText xml:space="preserve">czynności kontrolnych </w:delText>
          </w:r>
        </w:del>
      </w:ins>
      <w:ins w:id="5170" w:author="kaluz" w:date="2021-05-04T18:51:00Z">
        <w:del w:id="5171" w:author="Robert Pasternak" w:date="2024-07-16T15:15:00Z">
          <w:r w:rsidRPr="008416E6" w:rsidDel="00A861F6">
            <w:rPr>
              <w:lang w:eastAsia="en-US"/>
              <w:rPrChange w:id="5172" w:author="Robert Pasternak" w:date="2021-09-07T12:47:00Z">
                <w:rPr>
                  <w:rFonts w:ascii="Times" w:hAnsi="Times" w:cs="Arial"/>
                  <w:i/>
                  <w:iCs/>
                  <w:lang w:eastAsia="en-US"/>
                </w:rPr>
              </w:rPrChange>
            </w:rPr>
            <w:br/>
          </w:r>
        </w:del>
      </w:ins>
      <w:ins w:id="5173" w:author="kaluz" w:date="2021-05-04T18:49:00Z">
        <w:del w:id="5174" w:author="Robert Pasternak" w:date="2024-07-16T15:15:00Z">
          <w:r w:rsidRPr="008416E6" w:rsidDel="00A861F6">
            <w:rPr>
              <w:lang w:eastAsia="en-US"/>
              <w:rPrChange w:id="5175" w:author="Robert Pasternak" w:date="2021-09-07T12:47:00Z">
                <w:rPr>
                  <w:rFonts w:ascii="Times" w:hAnsi="Times" w:cs="Arial"/>
                  <w:i/>
                  <w:iCs/>
                  <w:lang w:eastAsia="en-US"/>
                </w:rPr>
              </w:rPrChange>
            </w:rPr>
            <w:delText xml:space="preserve">i weryfikacyjnych realizacji </w:delText>
          </w:r>
        </w:del>
      </w:ins>
      <w:ins w:id="5176" w:author="kaluz" w:date="2021-05-04T18:50:00Z">
        <w:del w:id="5177" w:author="Robert Pasternak" w:date="2024-07-16T15:15:00Z">
          <w:r w:rsidRPr="008416E6" w:rsidDel="00A861F6">
            <w:rPr>
              <w:lang w:eastAsia="en-US"/>
              <w:rPrChange w:id="5178" w:author="Robert Pasternak" w:date="2021-09-07T12:47:00Z">
                <w:rPr>
                  <w:rFonts w:ascii="Times" w:hAnsi="Times" w:cs="Arial"/>
                  <w:i/>
                  <w:iCs/>
                  <w:lang w:eastAsia="en-US"/>
                </w:rPr>
              </w:rPrChange>
            </w:rPr>
            <w:delText xml:space="preserve">przez Wykonawcę Przedmiotu zamówienia. </w:delText>
          </w:r>
        </w:del>
      </w:ins>
    </w:p>
    <w:p w14:paraId="25AB9FD1" w14:textId="43AC3139" w:rsidR="00361B44" w:rsidRPr="008416E6" w:rsidDel="00A861F6" w:rsidRDefault="00361B44">
      <w:pPr>
        <w:autoSpaceDE w:val="0"/>
        <w:autoSpaceDN w:val="0"/>
        <w:spacing w:line="312" w:lineRule="auto"/>
        <w:ind w:left="284"/>
        <w:rPr>
          <w:ins w:id="5179" w:author="kaluz" w:date="2021-05-04T18:50:00Z"/>
          <w:del w:id="5180" w:author="Robert Pasternak" w:date="2024-07-16T15:15:00Z"/>
          <w:lang w:eastAsia="en-US"/>
          <w:rPrChange w:id="5181" w:author="Robert Pasternak" w:date="2021-09-07T12:47:00Z">
            <w:rPr>
              <w:ins w:id="5182" w:author="kaluz" w:date="2021-05-04T18:50:00Z"/>
              <w:del w:id="5183" w:author="Robert Pasternak" w:date="2024-07-16T15:15:00Z"/>
              <w:rFonts w:ascii="Times" w:hAnsi="Times" w:cs="Arial"/>
              <w:lang w:eastAsia="en-US"/>
            </w:rPr>
          </w:rPrChange>
        </w:rPr>
        <w:pPrChange w:id="5184" w:author="Robert Pasternak" w:date="2021-06-23T12:54:00Z">
          <w:pPr>
            <w:autoSpaceDE w:val="0"/>
            <w:autoSpaceDN w:val="0"/>
            <w:spacing w:line="360" w:lineRule="auto"/>
            <w:ind w:left="284"/>
          </w:pPr>
        </w:pPrChange>
      </w:pPr>
    </w:p>
    <w:p w14:paraId="441EE0C1" w14:textId="2D24EB37" w:rsidR="00361B44" w:rsidRPr="008416E6" w:rsidDel="002E1F77" w:rsidRDefault="00E11DE4">
      <w:pPr>
        <w:autoSpaceDE w:val="0"/>
        <w:autoSpaceDN w:val="0"/>
        <w:spacing w:line="312" w:lineRule="auto"/>
        <w:ind w:left="284"/>
        <w:rPr>
          <w:del w:id="5185" w:author="Robert Pasternak" w:date="2021-07-15T13:51:00Z"/>
          <w:lang w:eastAsia="en-US"/>
          <w:rPrChange w:id="5186" w:author="Robert Pasternak" w:date="2021-09-07T12:47:00Z">
            <w:rPr>
              <w:del w:id="5187" w:author="Robert Pasternak" w:date="2021-07-15T13:51:00Z"/>
              <w:rFonts w:ascii="Times" w:hAnsi="Times" w:cs="Arial"/>
              <w:lang w:eastAsia="en-US"/>
            </w:rPr>
          </w:rPrChange>
        </w:rPr>
        <w:pPrChange w:id="5188" w:author="Robert Pasternak" w:date="2021-05-13T11:34:00Z">
          <w:pPr>
            <w:autoSpaceDE w:val="0"/>
            <w:autoSpaceDN w:val="0"/>
            <w:spacing w:line="360" w:lineRule="auto"/>
            <w:ind w:left="284"/>
          </w:pPr>
        </w:pPrChange>
      </w:pPr>
      <w:r w:rsidRPr="008416E6">
        <w:rPr>
          <w:lang w:eastAsia="en-US"/>
          <w:rPrChange w:id="5189" w:author="Robert Pasternak" w:date="2021-09-07T12:47:00Z">
            <w:rPr>
              <w:rFonts w:ascii="Times" w:hAnsi="Times" w:cs="Arial"/>
              <w:i/>
              <w:iCs/>
              <w:lang w:eastAsia="en-US"/>
            </w:rPr>
          </w:rPrChange>
        </w:rPr>
        <w:t xml:space="preserve">Wszystkie pojazdy wykorzystywane do realizacji Przedmiotu zamówienia muszą być dostosowane w zakresie wielkości do parametrów dróg po których będą się </w:t>
      </w:r>
      <w:del w:id="5190" w:author="Robert Pasternak" w:date="2021-09-07T12:22:00Z">
        <w:r w:rsidRPr="008416E6" w:rsidDel="00D76A68">
          <w:rPr>
            <w:lang w:eastAsia="en-US"/>
            <w:rPrChange w:id="5191" w:author="Robert Pasternak" w:date="2021-09-07T12:47:00Z">
              <w:rPr>
                <w:rFonts w:ascii="Times" w:hAnsi="Times" w:cs="Arial"/>
                <w:i/>
                <w:iCs/>
                <w:lang w:eastAsia="en-US"/>
              </w:rPr>
            </w:rPrChange>
          </w:rPr>
          <w:delText>porusz</w:delText>
        </w:r>
      </w:del>
      <w:ins w:id="5192" w:author="Grzegorz" w:date="2021-09-07T10:36:00Z">
        <w:del w:id="5193" w:author="Robert Pasternak" w:date="2021-09-07T12:22:00Z">
          <w:r w:rsidR="009C11E7" w:rsidRPr="008416E6" w:rsidDel="00D76A68">
            <w:rPr>
              <w:lang w:eastAsia="en-US"/>
            </w:rPr>
            <w:delText>np.</w:delText>
          </w:r>
        </w:del>
      </w:ins>
      <w:del w:id="5194" w:author="Robert Pasternak" w:date="2021-09-07T12:22:00Z">
        <w:r w:rsidRPr="008416E6" w:rsidDel="00D76A68">
          <w:rPr>
            <w:lang w:eastAsia="en-US"/>
            <w:rPrChange w:id="5195" w:author="Robert Pasternak" w:date="2021-09-07T12:47:00Z">
              <w:rPr>
                <w:rFonts w:ascii="Times" w:hAnsi="Times" w:cs="Arial"/>
                <w:i/>
                <w:iCs/>
                <w:lang w:eastAsia="en-US"/>
              </w:rPr>
            </w:rPrChange>
          </w:rPr>
          <w:delText>ać</w:delText>
        </w:r>
      </w:del>
      <w:ins w:id="5196" w:author="Robert Pasternak" w:date="2021-09-07T12:22:00Z">
        <w:r w:rsidR="00D76A68" w:rsidRPr="008416E6">
          <w:rPr>
            <w:lang w:eastAsia="en-US"/>
          </w:rPr>
          <w:t>porusza</w:t>
        </w:r>
      </w:ins>
      <w:ins w:id="5197" w:author="Robert Pasternak" w:date="2021-09-07T12:23:00Z">
        <w:r w:rsidR="00D76A68" w:rsidRPr="008416E6">
          <w:rPr>
            <w:lang w:eastAsia="en-US"/>
          </w:rPr>
          <w:t>ć</w:t>
        </w:r>
      </w:ins>
      <w:r w:rsidRPr="008416E6">
        <w:rPr>
          <w:lang w:eastAsia="en-US"/>
          <w:rPrChange w:id="5198" w:author="Robert Pasternak" w:date="2021-09-07T12:47:00Z">
            <w:rPr>
              <w:rFonts w:ascii="Times" w:hAnsi="Times" w:cs="Arial"/>
              <w:i/>
              <w:iCs/>
              <w:lang w:eastAsia="en-US"/>
            </w:rPr>
          </w:rPrChange>
        </w:rPr>
        <w:t>,</w:t>
      </w:r>
      <w:r w:rsidRPr="008416E6">
        <w:rPr>
          <w:lang w:eastAsia="en-US"/>
          <w:rPrChange w:id="5199" w:author="Robert Pasternak" w:date="2021-09-07T12:47:00Z">
            <w:rPr>
              <w:rFonts w:ascii="Times" w:hAnsi="Times" w:cs="Arial"/>
              <w:i/>
              <w:iCs/>
              <w:lang w:eastAsia="en-US"/>
            </w:rPr>
          </w:rPrChange>
        </w:rPr>
        <w:br/>
        <w:t>tj. szerokości, nośności itp.</w:t>
      </w:r>
    </w:p>
    <w:p w14:paraId="6FA11F0E" w14:textId="77777777" w:rsidR="00361B44" w:rsidRPr="008416E6" w:rsidRDefault="00361B44">
      <w:pPr>
        <w:autoSpaceDE w:val="0"/>
        <w:autoSpaceDN w:val="0"/>
        <w:spacing w:line="312" w:lineRule="auto"/>
        <w:rPr>
          <w:del w:id="5200" w:author="kaluz" w:date="2021-05-04T18:47:00Z"/>
          <w:lang w:eastAsia="en-US"/>
          <w:rPrChange w:id="5201" w:author="Robert Pasternak" w:date="2021-09-07T12:47:00Z">
            <w:rPr>
              <w:del w:id="5202" w:author="kaluz" w:date="2021-05-04T18:47:00Z"/>
              <w:rFonts w:ascii="Times" w:hAnsi="Times" w:cs="Arial"/>
              <w:lang w:eastAsia="en-US"/>
            </w:rPr>
          </w:rPrChange>
        </w:rPr>
        <w:pPrChange w:id="5203" w:author="Robert Pasternak" w:date="2021-07-15T13:51:00Z">
          <w:pPr>
            <w:autoSpaceDE w:val="0"/>
            <w:autoSpaceDN w:val="0"/>
            <w:spacing w:line="360" w:lineRule="auto"/>
            <w:ind w:left="284"/>
          </w:pPr>
        </w:pPrChange>
      </w:pPr>
    </w:p>
    <w:p w14:paraId="13315F37" w14:textId="77777777" w:rsidR="00361B44" w:rsidRPr="008416E6" w:rsidRDefault="00361B44">
      <w:pPr>
        <w:autoSpaceDE w:val="0"/>
        <w:autoSpaceDN w:val="0"/>
        <w:spacing w:line="312" w:lineRule="auto"/>
        <w:ind w:left="284"/>
        <w:rPr>
          <w:ins w:id="5204" w:author="Robert Pasternak" w:date="2021-05-13T07:50:00Z"/>
          <w:lang w:eastAsia="en-US"/>
          <w:rPrChange w:id="5205" w:author="Robert Pasternak" w:date="2021-09-07T12:47:00Z">
            <w:rPr>
              <w:ins w:id="5206" w:author="Robert Pasternak" w:date="2021-05-13T07:50:00Z"/>
              <w:rFonts w:ascii="Times" w:hAnsi="Times" w:cs="Arial"/>
              <w:lang w:eastAsia="en-US"/>
            </w:rPr>
          </w:rPrChange>
        </w:rPr>
        <w:pPrChange w:id="5207" w:author="Robert Pasternak" w:date="2021-07-15T13:51:00Z">
          <w:pPr>
            <w:autoSpaceDE w:val="0"/>
            <w:autoSpaceDN w:val="0"/>
            <w:spacing w:line="360" w:lineRule="auto"/>
            <w:ind w:left="284"/>
          </w:pPr>
        </w:pPrChange>
      </w:pPr>
    </w:p>
    <w:p w14:paraId="3FE93764" w14:textId="7C5B40B7" w:rsidR="00A861F6" w:rsidRPr="008416E6" w:rsidRDefault="00E11DE4">
      <w:pPr>
        <w:autoSpaceDE w:val="0"/>
        <w:autoSpaceDN w:val="0"/>
        <w:spacing w:line="312" w:lineRule="auto"/>
        <w:ind w:left="284"/>
        <w:rPr>
          <w:lang w:eastAsia="en-US"/>
          <w:rPrChange w:id="5208" w:author="Robert Pasternak" w:date="2021-09-07T12:47:00Z">
            <w:rPr>
              <w:rFonts w:ascii="Times" w:hAnsi="Times" w:cs="Arial"/>
              <w:lang w:eastAsia="en-US"/>
            </w:rPr>
          </w:rPrChange>
        </w:rPr>
        <w:pPrChange w:id="5209" w:author="Robert Pasternak" w:date="2024-07-18T11:02:00Z">
          <w:pPr>
            <w:autoSpaceDE w:val="0"/>
            <w:autoSpaceDN w:val="0"/>
            <w:spacing w:line="360" w:lineRule="auto"/>
            <w:ind w:left="284"/>
          </w:pPr>
        </w:pPrChange>
      </w:pPr>
      <w:ins w:id="5210" w:author="Robert Pasternak" w:date="2021-05-13T07:50:00Z">
        <w:r w:rsidRPr="008416E6">
          <w:rPr>
            <w:lang w:eastAsia="en-US"/>
            <w:rPrChange w:id="5211" w:author="Robert Pasternak" w:date="2021-09-07T12:47:00Z">
              <w:rPr>
                <w:rFonts w:ascii="Times" w:hAnsi="Times" w:cs="Arial"/>
                <w:i/>
                <w:iCs/>
                <w:lang w:eastAsia="en-US"/>
              </w:rPr>
            </w:rPrChange>
          </w:rPr>
          <w:t>Pojazdy</w:t>
        </w:r>
      </w:ins>
      <w:ins w:id="5212" w:author="Robert Pasternak" w:date="2021-05-13T07:51:00Z">
        <w:r w:rsidRPr="008416E6">
          <w:rPr>
            <w:lang w:eastAsia="en-US"/>
            <w:rPrChange w:id="5213" w:author="Robert Pasternak" w:date="2021-09-07T12:47:00Z">
              <w:rPr>
                <w:rFonts w:ascii="Times" w:hAnsi="Times" w:cs="Arial"/>
                <w:i/>
                <w:iCs/>
                <w:lang w:eastAsia="en-US"/>
              </w:rPr>
            </w:rPrChange>
          </w:rPr>
          <w:t xml:space="preserve"> wymienione w </w:t>
        </w:r>
      </w:ins>
      <w:ins w:id="5214" w:author="Robert Pasternak" w:date="2021-06-18T13:34:00Z">
        <w:r w:rsidR="00463419" w:rsidRPr="008416E6">
          <w:rPr>
            <w:lang w:eastAsia="en-US"/>
          </w:rPr>
          <w:t>p</w:t>
        </w:r>
      </w:ins>
      <w:ins w:id="5215" w:author="Robert Pasternak" w:date="2021-05-13T07:51:00Z">
        <w:r w:rsidRPr="008416E6">
          <w:rPr>
            <w:lang w:eastAsia="en-US"/>
            <w:rPrChange w:id="5216" w:author="Robert Pasternak" w:date="2021-09-07T12:47:00Z">
              <w:rPr>
                <w:rFonts w:ascii="Times" w:hAnsi="Times" w:cs="Arial"/>
                <w:i/>
                <w:iCs/>
                <w:lang w:eastAsia="en-US"/>
              </w:rPr>
            </w:rPrChange>
          </w:rPr>
          <w:t>p</w:t>
        </w:r>
      </w:ins>
      <w:ins w:id="5217" w:author="Robert Pasternak" w:date="2021-06-18T13:34:00Z">
        <w:r w:rsidR="00463419" w:rsidRPr="008416E6">
          <w:rPr>
            <w:lang w:eastAsia="en-US"/>
          </w:rPr>
          <w:t>kt.</w:t>
        </w:r>
      </w:ins>
      <w:ins w:id="5218" w:author="Robert Pasternak" w:date="2021-05-13T07:51:00Z">
        <w:r w:rsidRPr="008416E6">
          <w:rPr>
            <w:lang w:eastAsia="en-US"/>
            <w:rPrChange w:id="5219" w:author="Robert Pasternak" w:date="2021-09-07T12:47:00Z">
              <w:rPr>
                <w:rFonts w:ascii="Times" w:hAnsi="Times" w:cs="Arial"/>
                <w:i/>
                <w:iCs/>
                <w:lang w:eastAsia="en-US"/>
              </w:rPr>
            </w:rPrChange>
          </w:rPr>
          <w:t xml:space="preserve"> 2 stanowią minimalną liczbę i rodzaj pojazd</w:t>
        </w:r>
      </w:ins>
      <w:ins w:id="5220" w:author="Robert Pasternak" w:date="2021-05-13T07:52:00Z">
        <w:r w:rsidRPr="008416E6">
          <w:rPr>
            <w:lang w:eastAsia="en-US"/>
            <w:rPrChange w:id="5221" w:author="Robert Pasternak" w:date="2021-09-07T12:47:00Z">
              <w:rPr>
                <w:rFonts w:ascii="Times" w:hAnsi="Times" w:cs="Arial"/>
                <w:i/>
                <w:iCs/>
                <w:lang w:eastAsia="en-US"/>
              </w:rPr>
            </w:rPrChange>
          </w:rPr>
          <w:t xml:space="preserve">ów jakie Zamawiający wymaga do </w:t>
        </w:r>
      </w:ins>
      <w:ins w:id="5222" w:author="Robert Pasternak" w:date="2021-05-13T07:53:00Z">
        <w:r w:rsidRPr="008416E6">
          <w:rPr>
            <w:lang w:eastAsia="en-US"/>
            <w:rPrChange w:id="5223" w:author="Robert Pasternak" w:date="2021-09-07T12:47:00Z">
              <w:rPr>
                <w:rFonts w:ascii="Times" w:hAnsi="Times" w:cs="Arial"/>
                <w:i/>
                <w:iCs/>
                <w:lang w:eastAsia="en-US"/>
              </w:rPr>
            </w:rPrChange>
          </w:rPr>
          <w:t>prawidłowego</w:t>
        </w:r>
      </w:ins>
      <w:ins w:id="5224" w:author="Robert Pasternak" w:date="2021-05-13T07:52:00Z">
        <w:r w:rsidRPr="008416E6">
          <w:rPr>
            <w:lang w:eastAsia="en-US"/>
            <w:rPrChange w:id="5225" w:author="Robert Pasternak" w:date="2021-09-07T12:47:00Z">
              <w:rPr>
                <w:rFonts w:ascii="Times" w:hAnsi="Times" w:cs="Arial"/>
                <w:i/>
                <w:iCs/>
                <w:lang w:eastAsia="en-US"/>
              </w:rPr>
            </w:rPrChange>
          </w:rPr>
          <w:t xml:space="preserve"> realizowania Przedmiotu zamówienia</w:t>
        </w:r>
      </w:ins>
      <w:ins w:id="5226" w:author="Robert Pasternak" w:date="2021-05-13T07:54:00Z">
        <w:r w:rsidRPr="008416E6">
          <w:rPr>
            <w:lang w:eastAsia="en-US"/>
            <w:rPrChange w:id="5227" w:author="Robert Pasternak" w:date="2021-09-07T12:47:00Z">
              <w:rPr>
                <w:rFonts w:ascii="Times" w:hAnsi="Times" w:cs="Arial"/>
                <w:i/>
                <w:iCs/>
                <w:lang w:eastAsia="en-US"/>
              </w:rPr>
            </w:rPrChange>
          </w:rPr>
          <w:t xml:space="preserve">. </w:t>
        </w:r>
      </w:ins>
      <w:ins w:id="5228" w:author="Robert Pasternak" w:date="2021-09-07T12:23:00Z">
        <w:r w:rsidR="00D76A68" w:rsidRPr="008416E6">
          <w:rPr>
            <w:lang w:eastAsia="en-US"/>
          </w:rPr>
          <w:br/>
        </w:r>
      </w:ins>
      <w:ins w:id="5229" w:author="Robert Pasternak" w:date="2021-05-13T07:54:00Z">
        <w:r w:rsidRPr="008416E6">
          <w:rPr>
            <w:lang w:eastAsia="en-US"/>
            <w:rPrChange w:id="5230" w:author="Robert Pasternak" w:date="2021-09-07T12:47:00Z">
              <w:rPr>
                <w:rFonts w:ascii="Times" w:hAnsi="Times" w:cs="Arial"/>
                <w:i/>
                <w:iCs/>
                <w:lang w:eastAsia="en-US"/>
              </w:rPr>
            </w:rPrChange>
          </w:rPr>
          <w:t>Jeżeli Wykonawca</w:t>
        </w:r>
      </w:ins>
      <w:ins w:id="5231" w:author="Robert Pasternak" w:date="2021-05-13T07:55:00Z">
        <w:r w:rsidRPr="008416E6">
          <w:rPr>
            <w:lang w:eastAsia="en-US"/>
            <w:rPrChange w:id="5232" w:author="Robert Pasternak" w:date="2021-09-07T12:47:00Z">
              <w:rPr>
                <w:rFonts w:ascii="Times" w:hAnsi="Times" w:cs="Arial"/>
                <w:i/>
                <w:iCs/>
                <w:lang w:eastAsia="en-US"/>
              </w:rPr>
            </w:rPrChange>
          </w:rPr>
          <w:t xml:space="preserve"> uzna, że do prawidłowego realizowania Przedmiotu zamówienia potrzebował będzie większej </w:t>
        </w:r>
      </w:ins>
      <w:ins w:id="5233" w:author="Robert Pasternak" w:date="2021-07-12T11:32:00Z">
        <w:r w:rsidR="00E251CD" w:rsidRPr="008416E6">
          <w:rPr>
            <w:lang w:eastAsia="en-US"/>
          </w:rPr>
          <w:t>liczby</w:t>
        </w:r>
      </w:ins>
      <w:ins w:id="5234" w:author="Robert Pasternak" w:date="2021-05-13T07:55:00Z">
        <w:r w:rsidRPr="008416E6">
          <w:rPr>
            <w:lang w:eastAsia="en-US"/>
            <w:rPrChange w:id="5235" w:author="Robert Pasternak" w:date="2021-09-07T12:47:00Z">
              <w:rPr>
                <w:rFonts w:ascii="Times" w:hAnsi="Times" w:cs="Arial"/>
                <w:i/>
                <w:iCs/>
                <w:lang w:eastAsia="en-US"/>
              </w:rPr>
            </w:rPrChange>
          </w:rPr>
          <w:t xml:space="preserve"> pojazdów lub dodatkowe pojazdy innego typu</w:t>
        </w:r>
      </w:ins>
      <w:ins w:id="5236" w:author="Robert Pasternak" w:date="2021-05-13T11:48:00Z">
        <w:r w:rsidR="00EE50EA" w:rsidRPr="008416E6">
          <w:rPr>
            <w:lang w:eastAsia="en-US"/>
          </w:rPr>
          <w:t>,</w:t>
        </w:r>
      </w:ins>
      <w:ins w:id="5237" w:author="Piotr Szumlak" w:date="2021-07-08T11:14:00Z">
        <w:r w:rsidR="00421619" w:rsidRPr="008416E6">
          <w:rPr>
            <w:lang w:eastAsia="en-US"/>
          </w:rPr>
          <w:t xml:space="preserve"> </w:t>
        </w:r>
      </w:ins>
      <w:ins w:id="5238" w:author="Robert Pasternak" w:date="2021-05-13T07:56:00Z">
        <w:r w:rsidRPr="008416E6">
          <w:rPr>
            <w:lang w:eastAsia="en-US"/>
            <w:rPrChange w:id="5239" w:author="Robert Pasternak" w:date="2021-09-07T12:47:00Z">
              <w:rPr>
                <w:rFonts w:ascii="Times" w:hAnsi="Times" w:cs="Arial"/>
                <w:i/>
                <w:iCs/>
                <w:lang w:eastAsia="en-US"/>
              </w:rPr>
            </w:rPrChange>
          </w:rPr>
          <w:t>powinien je zapewnić.</w:t>
        </w:r>
      </w:ins>
      <w:ins w:id="5240" w:author="Robert Pasternak" w:date="2021-05-13T08:09:00Z">
        <w:r w:rsidRPr="008416E6">
          <w:rPr>
            <w:lang w:eastAsia="en-US"/>
            <w:rPrChange w:id="5241" w:author="Robert Pasternak" w:date="2021-09-07T12:47:00Z">
              <w:rPr>
                <w:rFonts w:ascii="Times" w:hAnsi="Times" w:cs="Arial"/>
                <w:i/>
                <w:iCs/>
                <w:lang w:eastAsia="en-US"/>
              </w:rPr>
            </w:rPrChange>
          </w:rPr>
          <w:t xml:space="preserve"> Wykonawcy nie przysługuje z tego tytułu wzrost należnego wynagrodzenia</w:t>
        </w:r>
      </w:ins>
      <w:ins w:id="5242" w:author="Robert Pasternak" w:date="2021-05-13T11:48:00Z">
        <w:r w:rsidR="00EE50EA" w:rsidRPr="008416E6">
          <w:rPr>
            <w:lang w:eastAsia="en-US"/>
          </w:rPr>
          <w:t xml:space="preserve"> lub wynagrodzenie dodatkowe</w:t>
        </w:r>
      </w:ins>
      <w:ins w:id="5243" w:author="Robert Pasternak" w:date="2021-05-13T08:09:00Z">
        <w:r w:rsidRPr="008416E6">
          <w:rPr>
            <w:lang w:eastAsia="en-US"/>
            <w:rPrChange w:id="5244" w:author="Robert Pasternak" w:date="2021-09-07T12:47:00Z">
              <w:rPr>
                <w:rFonts w:ascii="Times" w:hAnsi="Times" w:cs="Arial"/>
                <w:i/>
                <w:iCs/>
                <w:lang w:eastAsia="en-US"/>
              </w:rPr>
            </w:rPrChange>
          </w:rPr>
          <w:t>.</w:t>
        </w:r>
      </w:ins>
    </w:p>
    <w:p w14:paraId="4F1BDCFC" w14:textId="7A691344" w:rsidR="00823ED1" w:rsidRPr="008416E6" w:rsidRDefault="00E11DE4">
      <w:pPr>
        <w:numPr>
          <w:ilvl w:val="0"/>
          <w:numId w:val="16"/>
        </w:numPr>
        <w:autoSpaceDE w:val="0"/>
        <w:autoSpaceDN w:val="0"/>
        <w:spacing w:line="312" w:lineRule="auto"/>
        <w:rPr>
          <w:ins w:id="5245" w:author="Robert Pasternak" w:date="2021-06-08T10:06:00Z"/>
          <w:lang w:eastAsia="en-US"/>
        </w:rPr>
        <w:pPrChange w:id="5246" w:author="Robert Pasternak" w:date="2021-09-07T12:23:00Z">
          <w:pPr>
            <w:numPr>
              <w:numId w:val="16"/>
            </w:numPr>
            <w:autoSpaceDE w:val="0"/>
            <w:autoSpaceDN w:val="0"/>
            <w:spacing w:line="360" w:lineRule="auto"/>
            <w:ind w:left="284" w:hanging="284"/>
          </w:pPr>
        </w:pPrChange>
      </w:pPr>
      <w:r w:rsidRPr="008416E6">
        <w:rPr>
          <w:lang w:eastAsia="en-US"/>
          <w:rPrChange w:id="5247" w:author="Robert Pasternak" w:date="2021-09-07T12:47:00Z">
            <w:rPr>
              <w:rFonts w:ascii="Times" w:hAnsi="Times" w:cs="Arial"/>
              <w:i/>
              <w:iCs/>
              <w:lang w:eastAsia="en-US"/>
            </w:rPr>
          </w:rPrChange>
        </w:rPr>
        <w:t>Pojazdy w okresie realizacji Przedmiotu zamówienia muszą być w pełni sprawne, posiadać aktualne badania techniczne, być dopuszczone do ruchu, oznakowane widoczną nazwą Wykonawcy, danymi adresowymi  i je</w:t>
      </w:r>
      <w:ins w:id="5248" w:author="Robert Pasternak" w:date="2024-07-16T15:16:00Z">
        <w:r w:rsidR="00A861F6">
          <w:rPr>
            <w:lang w:eastAsia="en-US"/>
          </w:rPr>
          <w:t>go</w:t>
        </w:r>
      </w:ins>
      <w:del w:id="5249" w:author="Robert Pasternak" w:date="2024-07-16T15:16:00Z">
        <w:r w:rsidRPr="008416E6" w:rsidDel="00A861F6">
          <w:rPr>
            <w:lang w:eastAsia="en-US"/>
            <w:rPrChange w:id="5250" w:author="Robert Pasternak" w:date="2021-09-07T12:47:00Z">
              <w:rPr>
                <w:rFonts w:ascii="Times" w:hAnsi="Times" w:cs="Arial"/>
                <w:i/>
                <w:iCs/>
                <w:lang w:eastAsia="en-US"/>
              </w:rPr>
            </w:rPrChange>
          </w:rPr>
          <w:delText>j</w:delText>
        </w:r>
      </w:del>
      <w:r w:rsidRPr="008416E6">
        <w:rPr>
          <w:lang w:eastAsia="en-US"/>
          <w:rPrChange w:id="5251" w:author="Robert Pasternak" w:date="2021-09-07T12:47:00Z">
            <w:rPr>
              <w:rFonts w:ascii="Times" w:hAnsi="Times" w:cs="Arial"/>
              <w:i/>
              <w:iCs/>
              <w:lang w:eastAsia="en-US"/>
            </w:rPr>
          </w:rPrChange>
        </w:rPr>
        <w:t xml:space="preserve"> numerem telefonu oraz być wyposażone </w:t>
      </w:r>
      <w:ins w:id="5252" w:author="Robert Pasternak" w:date="2019-08-23T11:43:00Z">
        <w:r w:rsidRPr="008416E6">
          <w:rPr>
            <w:lang w:eastAsia="en-US"/>
            <w:rPrChange w:id="5253" w:author="Robert Pasternak" w:date="2021-09-07T12:47:00Z">
              <w:rPr>
                <w:rFonts w:ascii="Times" w:hAnsi="Times" w:cs="Arial"/>
                <w:i/>
                <w:iCs/>
                <w:lang w:eastAsia="en-US"/>
              </w:rPr>
            </w:rPrChange>
          </w:rPr>
          <w:br/>
        </w:r>
      </w:ins>
      <w:r w:rsidRPr="008416E6">
        <w:rPr>
          <w:lang w:eastAsia="en-US"/>
          <w:rPrChange w:id="5254" w:author="Robert Pasternak" w:date="2021-09-07T12:47:00Z">
            <w:rPr>
              <w:rFonts w:ascii="Times" w:hAnsi="Times" w:cs="Arial"/>
              <w:i/>
              <w:iCs/>
              <w:lang w:eastAsia="en-US"/>
            </w:rPr>
          </w:rPrChange>
        </w:rPr>
        <w:t>w narzędzia lub urządzenia umożliwiające sprzątanie terenu w przypadku jego zabrudzenia podczas realizacji odbioru odpadów.</w:t>
      </w:r>
    </w:p>
    <w:p w14:paraId="7AF97D78" w14:textId="77777777" w:rsidR="00361B44" w:rsidRPr="008416E6" w:rsidRDefault="00361B44">
      <w:pPr>
        <w:numPr>
          <w:ilvl w:val="0"/>
          <w:numId w:val="16"/>
        </w:numPr>
        <w:autoSpaceDE w:val="0"/>
        <w:autoSpaceDN w:val="0"/>
        <w:spacing w:line="312" w:lineRule="auto"/>
        <w:rPr>
          <w:del w:id="5255" w:author="Robert Pasternak" w:date="2021-06-08T10:06:00Z"/>
          <w:lang w:eastAsia="en-US"/>
          <w:rPrChange w:id="5256" w:author="Robert Pasternak" w:date="2021-09-07T12:47:00Z">
            <w:rPr>
              <w:del w:id="5257" w:author="Robert Pasternak" w:date="2021-06-08T10:06:00Z"/>
              <w:rFonts w:ascii="Times" w:hAnsi="Times" w:cs="Arial"/>
              <w:lang w:eastAsia="en-US"/>
            </w:rPr>
          </w:rPrChange>
        </w:rPr>
        <w:pPrChange w:id="5258" w:author="Robert Pasternak" w:date="2021-05-13T11:34:00Z">
          <w:pPr>
            <w:numPr>
              <w:numId w:val="16"/>
            </w:numPr>
            <w:autoSpaceDE w:val="0"/>
            <w:autoSpaceDN w:val="0"/>
            <w:spacing w:line="360" w:lineRule="auto"/>
            <w:ind w:left="284" w:hanging="284"/>
          </w:pPr>
        </w:pPrChange>
      </w:pPr>
    </w:p>
    <w:p w14:paraId="504F6133" w14:textId="77777777" w:rsidR="00361B44" w:rsidRPr="008416E6" w:rsidRDefault="00361B44">
      <w:pPr>
        <w:numPr>
          <w:ilvl w:val="0"/>
          <w:numId w:val="16"/>
        </w:numPr>
        <w:autoSpaceDE w:val="0"/>
        <w:autoSpaceDN w:val="0"/>
        <w:spacing w:line="312" w:lineRule="auto"/>
        <w:rPr>
          <w:del w:id="5259" w:author="Robert Pasternak" w:date="2021-06-08T10:06:00Z"/>
          <w:lang w:eastAsia="en-US"/>
          <w:rPrChange w:id="5260" w:author="Robert Pasternak" w:date="2021-09-07T12:47:00Z">
            <w:rPr>
              <w:del w:id="5261" w:author="Robert Pasternak" w:date="2021-06-08T10:06:00Z"/>
              <w:rFonts w:ascii="Times" w:hAnsi="Times" w:cs="Arial"/>
              <w:lang w:eastAsia="en-US"/>
            </w:rPr>
          </w:rPrChange>
        </w:rPr>
        <w:pPrChange w:id="5262" w:author="Robert Pasternak" w:date="2021-06-08T10:06:00Z">
          <w:pPr>
            <w:autoSpaceDE w:val="0"/>
            <w:autoSpaceDN w:val="0"/>
            <w:spacing w:line="360" w:lineRule="auto"/>
          </w:pPr>
        </w:pPrChange>
      </w:pPr>
    </w:p>
    <w:p w14:paraId="1050BE11" w14:textId="384ED2E0" w:rsidR="00361B44" w:rsidRPr="008416E6" w:rsidRDefault="00E11DE4">
      <w:pPr>
        <w:numPr>
          <w:ilvl w:val="0"/>
          <w:numId w:val="16"/>
        </w:numPr>
        <w:autoSpaceDE w:val="0"/>
        <w:autoSpaceDN w:val="0"/>
        <w:spacing w:line="312" w:lineRule="auto"/>
        <w:rPr>
          <w:ins w:id="5263" w:author="Robert Pasternak" w:date="2021-06-08T10:06:00Z"/>
          <w:lang w:eastAsia="en-US"/>
        </w:rPr>
        <w:pPrChange w:id="5264" w:author="Robert Pasternak" w:date="2021-06-08T10:06:00Z">
          <w:pPr>
            <w:numPr>
              <w:numId w:val="16"/>
            </w:numPr>
            <w:autoSpaceDE w:val="0"/>
            <w:autoSpaceDN w:val="0"/>
            <w:spacing w:line="360" w:lineRule="auto"/>
            <w:ind w:left="284" w:hanging="284"/>
          </w:pPr>
        </w:pPrChange>
      </w:pPr>
      <w:r w:rsidRPr="008416E6">
        <w:rPr>
          <w:lang w:eastAsia="en-US"/>
          <w:rPrChange w:id="5265" w:author="Robert Pasternak" w:date="2021-09-07T12:47:00Z">
            <w:rPr>
              <w:rFonts w:ascii="Times" w:hAnsi="Times" w:cs="Arial"/>
              <w:i/>
              <w:iCs/>
              <w:lang w:eastAsia="en-US"/>
            </w:rPr>
          </w:rPrChange>
        </w:rPr>
        <w:t>W razie awarii</w:t>
      </w:r>
      <w:ins w:id="5266" w:author="Robert Pasternak" w:date="2021-07-02T11:49:00Z">
        <w:r w:rsidR="00FA6A4B" w:rsidRPr="008416E6">
          <w:rPr>
            <w:rStyle w:val="Odwoanieprzypisudolnego"/>
            <w:lang w:eastAsia="en-US"/>
          </w:rPr>
          <w:footnoteReference w:id="4"/>
        </w:r>
      </w:ins>
      <w:r w:rsidRPr="008416E6">
        <w:rPr>
          <w:lang w:eastAsia="en-US"/>
          <w:rPrChange w:id="5283" w:author="Robert Pasternak" w:date="2021-09-07T12:47:00Z">
            <w:rPr>
              <w:rFonts w:ascii="Times" w:hAnsi="Times" w:cs="Arial"/>
              <w:i/>
              <w:iCs/>
              <w:lang w:eastAsia="en-US"/>
            </w:rPr>
          </w:rPrChange>
        </w:rPr>
        <w:t>, wymiany pojazdu</w:t>
      </w:r>
      <w:ins w:id="5284" w:author="kaluz" w:date="2021-05-04T19:17:00Z">
        <w:r w:rsidRPr="008416E6">
          <w:rPr>
            <w:lang w:eastAsia="en-US"/>
            <w:rPrChange w:id="5285" w:author="Robert Pasternak" w:date="2021-09-07T12:47:00Z">
              <w:rPr>
                <w:rFonts w:ascii="Times" w:hAnsi="Times" w:cs="Arial"/>
                <w:i/>
                <w:iCs/>
                <w:lang w:eastAsia="en-US"/>
              </w:rPr>
            </w:rPrChange>
          </w:rPr>
          <w:t xml:space="preserve"> lub</w:t>
        </w:r>
      </w:ins>
      <w:del w:id="5286" w:author="kaluz" w:date="2021-05-04T19:17:00Z">
        <w:r w:rsidRPr="008416E6">
          <w:rPr>
            <w:lang w:eastAsia="en-US"/>
            <w:rPrChange w:id="5287" w:author="Robert Pasternak" w:date="2021-09-07T12:47:00Z">
              <w:rPr>
                <w:rFonts w:ascii="Times" w:hAnsi="Times" w:cs="Arial"/>
                <w:i/>
                <w:iCs/>
                <w:lang w:eastAsia="en-US"/>
              </w:rPr>
            </w:rPrChange>
          </w:rPr>
          <w:delText>lub</w:delText>
        </w:r>
      </w:del>
      <w:r w:rsidRPr="008416E6">
        <w:rPr>
          <w:lang w:eastAsia="en-US"/>
          <w:rPrChange w:id="5288" w:author="Robert Pasternak" w:date="2021-09-07T12:47:00Z">
            <w:rPr>
              <w:rFonts w:ascii="Times" w:hAnsi="Times" w:cs="Arial"/>
              <w:i/>
              <w:iCs/>
              <w:lang w:eastAsia="en-US"/>
            </w:rPr>
          </w:rPrChange>
        </w:rPr>
        <w:t xml:space="preserve"> innych okoliczności eliminujących pojazd </w:t>
      </w:r>
      <w:ins w:id="5289" w:author="Robert Pasternak" w:date="2019-08-23T11:43:00Z">
        <w:r w:rsidRPr="008416E6">
          <w:rPr>
            <w:lang w:eastAsia="en-US"/>
            <w:rPrChange w:id="5290" w:author="Robert Pasternak" w:date="2021-09-07T12:47:00Z">
              <w:rPr>
                <w:rFonts w:ascii="Times" w:hAnsi="Times" w:cs="Arial"/>
                <w:i/>
                <w:iCs/>
                <w:lang w:eastAsia="en-US"/>
              </w:rPr>
            </w:rPrChange>
          </w:rPr>
          <w:br/>
        </w:r>
      </w:ins>
      <w:r w:rsidRPr="008416E6">
        <w:rPr>
          <w:lang w:eastAsia="en-US"/>
          <w:rPrChange w:id="5291" w:author="Robert Pasternak" w:date="2021-09-07T12:47:00Z">
            <w:rPr>
              <w:rFonts w:ascii="Times" w:hAnsi="Times" w:cs="Arial"/>
              <w:i/>
              <w:iCs/>
              <w:lang w:eastAsia="en-US"/>
            </w:rPr>
          </w:rPrChange>
        </w:rPr>
        <w:t xml:space="preserve">z  realizacji </w:t>
      </w:r>
      <w:del w:id="5292" w:author="Robert Pasternak" w:date="2021-07-01T14:28:00Z">
        <w:r w:rsidRPr="008416E6">
          <w:rPr>
            <w:lang w:eastAsia="en-US"/>
            <w:rPrChange w:id="5293" w:author="Robert Pasternak" w:date="2021-09-07T12:47:00Z">
              <w:rPr>
                <w:rFonts w:ascii="Times" w:hAnsi="Times" w:cs="Arial"/>
                <w:i/>
                <w:iCs/>
                <w:lang w:eastAsia="en-US"/>
              </w:rPr>
            </w:rPrChange>
          </w:rPr>
          <w:delText xml:space="preserve">usługi objętej </w:delText>
        </w:r>
      </w:del>
      <w:r w:rsidRPr="008416E6">
        <w:rPr>
          <w:lang w:eastAsia="en-US"/>
          <w:rPrChange w:id="5294" w:author="Robert Pasternak" w:date="2021-09-07T12:47:00Z">
            <w:rPr>
              <w:rFonts w:ascii="Times" w:hAnsi="Times" w:cs="Arial"/>
              <w:i/>
              <w:iCs/>
              <w:lang w:eastAsia="en-US"/>
            </w:rPr>
          </w:rPrChange>
        </w:rPr>
        <w:t>Przedmiot</w:t>
      </w:r>
      <w:del w:id="5295" w:author="Robert Pasternak" w:date="2021-07-01T14:28:00Z">
        <w:r w:rsidRPr="008416E6">
          <w:rPr>
            <w:lang w:eastAsia="en-US"/>
            <w:rPrChange w:id="5296" w:author="Robert Pasternak" w:date="2021-09-07T12:47:00Z">
              <w:rPr>
                <w:rFonts w:ascii="Times" w:hAnsi="Times" w:cs="Arial"/>
                <w:i/>
                <w:iCs/>
                <w:lang w:eastAsia="en-US"/>
              </w:rPr>
            </w:rPrChange>
          </w:rPr>
          <w:delText>em</w:delText>
        </w:r>
      </w:del>
      <w:ins w:id="5297" w:author="Robert Pasternak" w:date="2021-07-01T14:28:00Z">
        <w:r w:rsidR="00805711" w:rsidRPr="008416E6">
          <w:rPr>
            <w:lang w:eastAsia="en-US"/>
          </w:rPr>
          <w:t>u</w:t>
        </w:r>
      </w:ins>
      <w:r w:rsidRPr="008416E6">
        <w:rPr>
          <w:lang w:eastAsia="en-US"/>
          <w:rPrChange w:id="5298" w:author="Robert Pasternak" w:date="2021-09-07T12:47:00Z">
            <w:rPr>
              <w:rFonts w:ascii="Times" w:hAnsi="Times" w:cs="Arial"/>
              <w:i/>
              <w:iCs/>
              <w:lang w:eastAsia="en-US"/>
            </w:rPr>
          </w:rPrChange>
        </w:rPr>
        <w:t xml:space="preserve"> zamówienia, Wykonawca zobowiązany jest zapewnić pojazd zastępczy o nie niższej,</w:t>
      </w:r>
      <w:ins w:id="5299" w:author="Piotr Szumlak" w:date="2021-07-08T11:14:00Z">
        <w:r w:rsidR="0021460F" w:rsidRPr="008416E6">
          <w:rPr>
            <w:lang w:eastAsia="en-US"/>
          </w:rPr>
          <w:t xml:space="preserve"> </w:t>
        </w:r>
      </w:ins>
      <w:del w:id="5300" w:author="Robert Pasternak" w:date="2021-05-11T15:27:00Z">
        <w:r w:rsidRPr="008416E6">
          <w:rPr>
            <w:lang w:eastAsia="en-US"/>
            <w:rPrChange w:id="5301" w:author="Robert Pasternak" w:date="2021-09-07T12:47:00Z">
              <w:rPr>
                <w:rFonts w:ascii="Times" w:hAnsi="Times" w:cs="Arial"/>
                <w:i/>
                <w:iCs/>
                <w:lang w:eastAsia="en-US"/>
              </w:rPr>
            </w:rPrChange>
          </w:rPr>
          <w:delText xml:space="preserve">niż </w:delText>
        </w:r>
      </w:del>
      <w:del w:id="5302" w:author="kaluz" w:date="2021-05-04T18:53:00Z">
        <w:r w:rsidRPr="008416E6">
          <w:rPr>
            <w:lang w:eastAsia="en-US"/>
            <w:rPrChange w:id="5303" w:author="Robert Pasternak" w:date="2021-09-07T12:47:00Z">
              <w:rPr>
                <w:rFonts w:ascii="Times" w:hAnsi="Times" w:cs="Arial"/>
                <w:i/>
                <w:iCs/>
                <w:lang w:eastAsia="en-US"/>
              </w:rPr>
            </w:rPrChange>
          </w:rPr>
          <w:delText xml:space="preserve">zadeklarowanej w ofercie </w:delText>
        </w:r>
      </w:del>
      <w:r w:rsidRPr="008416E6">
        <w:rPr>
          <w:lang w:eastAsia="en-US"/>
          <w:rPrChange w:id="5304" w:author="Robert Pasternak" w:date="2021-09-07T12:47:00Z">
            <w:rPr>
              <w:rFonts w:ascii="Times" w:hAnsi="Times" w:cs="Arial"/>
              <w:i/>
              <w:iCs/>
              <w:lang w:eastAsia="en-US"/>
            </w:rPr>
          </w:rPrChange>
        </w:rPr>
        <w:t>normie</w:t>
      </w:r>
      <w:ins w:id="5305" w:author="Piotr Szumlak" w:date="2021-07-08T11:14:00Z">
        <w:r w:rsidR="0021460F" w:rsidRPr="008416E6">
          <w:rPr>
            <w:lang w:eastAsia="en-US"/>
          </w:rPr>
          <w:t xml:space="preserve"> </w:t>
        </w:r>
      </w:ins>
      <w:r w:rsidRPr="008416E6">
        <w:rPr>
          <w:lang w:eastAsia="en-US"/>
          <w:rPrChange w:id="5306" w:author="Robert Pasternak" w:date="2021-09-07T12:47:00Z">
            <w:rPr>
              <w:rFonts w:ascii="Times" w:hAnsi="Times" w:cs="Arial"/>
              <w:i/>
              <w:iCs/>
              <w:lang w:eastAsia="en-US"/>
            </w:rPr>
          </w:rPrChange>
        </w:rPr>
        <w:t xml:space="preserve">emisji spalin oraz wyposażony </w:t>
      </w:r>
      <w:ins w:id="5307" w:author="kaluz" w:date="2021-05-04T18:53:00Z">
        <w:del w:id="5308" w:author="Robert Pasternak" w:date="2021-07-01T14:28:00Z">
          <w:r w:rsidRPr="008416E6">
            <w:rPr>
              <w:lang w:eastAsia="en-US"/>
              <w:rPrChange w:id="5309" w:author="Robert Pasternak" w:date="2021-09-07T12:47:00Z">
                <w:rPr>
                  <w:rFonts w:ascii="Times" w:hAnsi="Times" w:cs="Arial"/>
                  <w:i/>
                  <w:iCs/>
                  <w:lang w:eastAsia="en-US"/>
                </w:rPr>
              </w:rPrChange>
            </w:rPr>
            <w:br/>
          </w:r>
        </w:del>
      </w:ins>
      <w:r w:rsidRPr="008416E6">
        <w:rPr>
          <w:lang w:eastAsia="en-US"/>
          <w:rPrChange w:id="5310" w:author="Robert Pasternak" w:date="2021-09-07T12:47:00Z">
            <w:rPr>
              <w:rFonts w:ascii="Times" w:hAnsi="Times" w:cs="Arial"/>
              <w:i/>
              <w:iCs/>
              <w:lang w:eastAsia="en-US"/>
            </w:rPr>
          </w:rPrChange>
        </w:rPr>
        <w:t>w systemy monitorujące oraz video rejestratory, o których mowa w ppkt. 7 i 8. Wykonawca w takim przypadku</w:t>
      </w:r>
      <w:ins w:id="5311" w:author="kaluz" w:date="2021-05-04T19:23:00Z">
        <w:r w:rsidRPr="008416E6">
          <w:rPr>
            <w:lang w:eastAsia="en-US"/>
            <w:rPrChange w:id="5312" w:author="Robert Pasternak" w:date="2021-09-07T12:47:00Z">
              <w:rPr>
                <w:rFonts w:ascii="Times" w:hAnsi="Times" w:cs="Arial"/>
                <w:i/>
                <w:iCs/>
                <w:lang w:eastAsia="en-US"/>
              </w:rPr>
            </w:rPrChange>
          </w:rPr>
          <w:t xml:space="preserve"> zobowiązany jest niezwłocznie powiadomić Zamawiającego drogą </w:t>
        </w:r>
      </w:ins>
      <w:ins w:id="5313" w:author="kaluz" w:date="2021-05-04T19:24:00Z">
        <w:r w:rsidRPr="008416E6">
          <w:rPr>
            <w:lang w:eastAsia="en-US"/>
            <w:rPrChange w:id="5314" w:author="Robert Pasternak" w:date="2021-09-07T12:47:00Z">
              <w:rPr>
                <w:rFonts w:ascii="Times" w:hAnsi="Times" w:cs="Arial"/>
                <w:i/>
                <w:iCs/>
                <w:lang w:eastAsia="en-US"/>
              </w:rPr>
            </w:rPrChange>
          </w:rPr>
          <w:t xml:space="preserve">elektroniczną na adres </w:t>
        </w:r>
        <w:del w:id="5315" w:author="Robert Pasternak" w:date="2021-07-01T14:29:00Z">
          <w:r w:rsidRPr="008416E6">
            <w:rPr>
              <w:lang w:eastAsia="en-US"/>
              <w:rPrChange w:id="5316" w:author="Robert Pasternak" w:date="2021-09-07T12:47:00Z">
                <w:rPr>
                  <w:rFonts w:ascii="Times" w:hAnsi="Times" w:cs="Arial"/>
                  <w:i/>
                  <w:iCs/>
                  <w:lang w:eastAsia="en-US"/>
                </w:rPr>
              </w:rPrChange>
            </w:rPr>
            <w:delText>e-mailowy</w:delText>
          </w:r>
        </w:del>
      </w:ins>
      <w:ins w:id="5317" w:author="Robert Pasternak" w:date="2021-07-01T14:29:00Z">
        <w:r w:rsidR="00805711" w:rsidRPr="008416E6">
          <w:rPr>
            <w:lang w:eastAsia="en-US"/>
          </w:rPr>
          <w:t>poczty elektronicznej</w:t>
        </w:r>
      </w:ins>
      <w:ins w:id="5318" w:author="kaluz" w:date="2021-05-04T19:24:00Z">
        <w:r w:rsidRPr="008416E6">
          <w:rPr>
            <w:lang w:eastAsia="en-US"/>
            <w:rPrChange w:id="5319" w:author="Robert Pasternak" w:date="2021-09-07T12:47:00Z">
              <w:rPr>
                <w:rFonts w:ascii="Times" w:hAnsi="Times" w:cs="Arial"/>
                <w:i/>
                <w:iCs/>
                <w:lang w:eastAsia="en-US"/>
              </w:rPr>
            </w:rPrChange>
          </w:rPr>
          <w:t xml:space="preserve"> koordynatora umowy o zaistnia</w:t>
        </w:r>
      </w:ins>
      <w:ins w:id="5320" w:author="kaluz" w:date="2021-05-04T19:25:00Z">
        <w:r w:rsidRPr="008416E6">
          <w:rPr>
            <w:lang w:eastAsia="en-US"/>
            <w:rPrChange w:id="5321" w:author="Robert Pasternak" w:date="2021-09-07T12:47:00Z">
              <w:rPr>
                <w:rFonts w:ascii="Times" w:hAnsi="Times" w:cs="Arial"/>
                <w:i/>
                <w:iCs/>
                <w:lang w:eastAsia="en-US"/>
              </w:rPr>
            </w:rPrChange>
          </w:rPr>
          <w:t>łej sytuacji oraz przedłożyć</w:t>
        </w:r>
      </w:ins>
      <w:del w:id="5322" w:author="kaluz" w:date="2021-05-04T19:25:00Z">
        <w:r w:rsidRPr="008416E6">
          <w:rPr>
            <w:lang w:eastAsia="en-US"/>
            <w:rPrChange w:id="5323" w:author="Robert Pasternak" w:date="2021-09-07T12:47:00Z">
              <w:rPr>
                <w:rFonts w:ascii="Times" w:hAnsi="Times" w:cs="Arial"/>
                <w:i/>
                <w:iCs/>
                <w:lang w:eastAsia="en-US"/>
              </w:rPr>
            </w:rPrChange>
          </w:rPr>
          <w:delText>,</w:delText>
        </w:r>
      </w:del>
      <w:r w:rsidRPr="008416E6">
        <w:rPr>
          <w:lang w:eastAsia="en-US"/>
          <w:rPrChange w:id="5324" w:author="Robert Pasternak" w:date="2021-09-07T12:47:00Z">
            <w:rPr>
              <w:rFonts w:ascii="Times" w:hAnsi="Times" w:cs="Arial"/>
              <w:i/>
              <w:iCs/>
              <w:lang w:eastAsia="en-US"/>
            </w:rPr>
          </w:rPrChange>
        </w:rPr>
        <w:t xml:space="preserve"> </w:t>
      </w:r>
      <w:ins w:id="5325" w:author="Piotr Szumlak" w:date="2021-07-08T11:15:00Z">
        <w:r w:rsidR="0021460F" w:rsidRPr="008416E6">
          <w:rPr>
            <w:lang w:eastAsia="en-US"/>
          </w:rPr>
          <w:br/>
        </w:r>
      </w:ins>
      <w:r w:rsidRPr="008416E6">
        <w:rPr>
          <w:lang w:eastAsia="en-US"/>
          <w:rPrChange w:id="5326" w:author="Robert Pasternak" w:date="2021-09-07T12:47:00Z">
            <w:rPr>
              <w:rFonts w:ascii="Times" w:hAnsi="Times" w:cs="Arial"/>
              <w:i/>
              <w:iCs/>
              <w:lang w:eastAsia="en-US"/>
            </w:rPr>
          </w:rPrChange>
        </w:rPr>
        <w:t xml:space="preserve">w terminie do </w:t>
      </w:r>
      <w:del w:id="5327" w:author="Robert Pasternak" w:date="2024-07-16T15:16:00Z">
        <w:r w:rsidRPr="008416E6" w:rsidDel="00A861F6">
          <w:rPr>
            <w:lang w:eastAsia="en-US"/>
            <w:rPrChange w:id="5328" w:author="Robert Pasternak" w:date="2021-09-07T12:47:00Z">
              <w:rPr>
                <w:rFonts w:ascii="Times" w:hAnsi="Times" w:cs="Arial"/>
                <w:i/>
                <w:iCs/>
                <w:lang w:eastAsia="en-US"/>
              </w:rPr>
            </w:rPrChange>
          </w:rPr>
          <w:delText xml:space="preserve">5 </w:delText>
        </w:r>
      </w:del>
      <w:ins w:id="5329" w:author="Robert Pasternak" w:date="2024-07-16T15:16:00Z">
        <w:r w:rsidR="00A861F6">
          <w:rPr>
            <w:lang w:eastAsia="en-US"/>
          </w:rPr>
          <w:t>3</w:t>
        </w:r>
        <w:r w:rsidR="00A861F6" w:rsidRPr="008416E6">
          <w:rPr>
            <w:lang w:eastAsia="en-US"/>
            <w:rPrChange w:id="5330" w:author="Robert Pasternak" w:date="2021-09-07T12:47:00Z">
              <w:rPr>
                <w:rFonts w:ascii="Times" w:hAnsi="Times" w:cs="Arial"/>
                <w:i/>
                <w:iCs/>
                <w:lang w:eastAsia="en-US"/>
              </w:rPr>
            </w:rPrChange>
          </w:rPr>
          <w:t xml:space="preserve"> </w:t>
        </w:r>
      </w:ins>
      <w:r w:rsidRPr="008416E6">
        <w:rPr>
          <w:lang w:eastAsia="en-US"/>
          <w:rPrChange w:id="5331" w:author="Robert Pasternak" w:date="2021-09-07T12:47:00Z">
            <w:rPr>
              <w:rFonts w:ascii="Times" w:hAnsi="Times" w:cs="Arial"/>
              <w:i/>
              <w:iCs/>
              <w:lang w:eastAsia="en-US"/>
            </w:rPr>
          </w:rPrChange>
        </w:rPr>
        <w:t xml:space="preserve">dni roboczych </w:t>
      </w:r>
      <w:del w:id="5332" w:author="kaluz" w:date="2021-05-04T19:25:00Z">
        <w:r w:rsidRPr="008416E6">
          <w:rPr>
            <w:lang w:eastAsia="en-US"/>
            <w:rPrChange w:id="5333" w:author="Robert Pasternak" w:date="2021-09-07T12:47:00Z">
              <w:rPr>
                <w:rFonts w:ascii="Times" w:hAnsi="Times" w:cs="Arial"/>
                <w:i/>
                <w:iCs/>
                <w:lang w:eastAsia="en-US"/>
              </w:rPr>
            </w:rPrChange>
          </w:rPr>
          <w:delText xml:space="preserve">zobowiązany jest złożyć Zamawiającemu </w:delText>
        </w:r>
      </w:del>
      <w:r w:rsidRPr="008416E6">
        <w:rPr>
          <w:lang w:eastAsia="en-US"/>
          <w:rPrChange w:id="5334" w:author="Robert Pasternak" w:date="2021-09-07T12:47:00Z">
            <w:rPr>
              <w:rFonts w:ascii="Times" w:hAnsi="Times" w:cs="Arial"/>
              <w:i/>
              <w:iCs/>
              <w:lang w:eastAsia="en-US"/>
            </w:rPr>
          </w:rPrChange>
        </w:rPr>
        <w:t xml:space="preserve">nowy wykaz pojazdów, o którym mowa </w:t>
      </w:r>
      <w:ins w:id="5335" w:author="kaluz" w:date="2021-05-04T19:26:00Z">
        <w:del w:id="5336" w:author="Robert Pasternak" w:date="2021-07-01T14:29:00Z">
          <w:r w:rsidRPr="008416E6">
            <w:rPr>
              <w:lang w:eastAsia="en-US"/>
              <w:rPrChange w:id="5337" w:author="Robert Pasternak" w:date="2021-09-07T12:47:00Z">
                <w:rPr>
                  <w:rFonts w:ascii="Times" w:hAnsi="Times" w:cs="Arial"/>
                  <w:i/>
                  <w:iCs/>
                  <w:lang w:eastAsia="en-US"/>
                </w:rPr>
              </w:rPrChange>
            </w:rPr>
            <w:br/>
          </w:r>
        </w:del>
      </w:ins>
      <w:ins w:id="5338" w:author="Robert Pasternak" w:date="2019-08-23T11:43:00Z">
        <w:del w:id="5339" w:author="kaluz" w:date="2021-05-04T18:54:00Z">
          <w:r w:rsidRPr="008416E6">
            <w:rPr>
              <w:lang w:eastAsia="en-US"/>
              <w:rPrChange w:id="5340" w:author="Robert Pasternak" w:date="2021-09-07T12:47:00Z">
                <w:rPr>
                  <w:rFonts w:ascii="Times" w:hAnsi="Times" w:cs="Arial"/>
                  <w:i/>
                  <w:iCs/>
                  <w:lang w:eastAsia="en-US"/>
                </w:rPr>
              </w:rPrChange>
            </w:rPr>
            <w:br/>
          </w:r>
        </w:del>
      </w:ins>
      <w:r w:rsidRPr="008416E6">
        <w:rPr>
          <w:lang w:eastAsia="en-US"/>
          <w:rPrChange w:id="5341" w:author="Robert Pasternak" w:date="2021-09-07T12:47:00Z">
            <w:rPr>
              <w:rFonts w:ascii="Times" w:hAnsi="Times" w:cs="Arial"/>
              <w:i/>
              <w:iCs/>
              <w:lang w:eastAsia="en-US"/>
            </w:rPr>
          </w:rPrChange>
        </w:rPr>
        <w:t xml:space="preserve">w ppkt. 9, uwzględniający te zmiany. Do wykazu Wykonawca zobowiązany jest dołączyć dokumenty potwierdzające spełnianie </w:t>
      </w:r>
      <w:ins w:id="5342" w:author="Robert Pasternak" w:date="2021-07-12T11:34:00Z">
        <w:r w:rsidR="00E251CD" w:rsidRPr="008416E6">
          <w:rPr>
            <w:lang w:eastAsia="en-US"/>
          </w:rPr>
          <w:t xml:space="preserve">przez pojazd wymaganej </w:t>
        </w:r>
      </w:ins>
      <w:del w:id="5343" w:author="kaluz" w:date="2021-05-04T18:54:00Z">
        <w:r w:rsidRPr="008416E6">
          <w:rPr>
            <w:lang w:eastAsia="en-US"/>
            <w:rPrChange w:id="5344" w:author="Robert Pasternak" w:date="2021-09-07T12:47:00Z">
              <w:rPr>
                <w:rFonts w:ascii="Times" w:hAnsi="Times" w:cs="Arial"/>
                <w:i/>
                <w:iCs/>
                <w:lang w:eastAsia="en-US"/>
              </w:rPr>
            </w:rPrChange>
          </w:rPr>
          <w:delText xml:space="preserve">zaoferowanej </w:delText>
        </w:r>
      </w:del>
      <w:r w:rsidRPr="008416E6">
        <w:rPr>
          <w:lang w:eastAsia="en-US"/>
          <w:rPrChange w:id="5345" w:author="Robert Pasternak" w:date="2021-09-07T12:47:00Z">
            <w:rPr>
              <w:rFonts w:ascii="Times" w:hAnsi="Times" w:cs="Arial"/>
              <w:i/>
              <w:iCs/>
              <w:lang w:eastAsia="en-US"/>
            </w:rPr>
          </w:rPrChange>
        </w:rPr>
        <w:t>normy emisji spalin.</w:t>
      </w:r>
      <w:ins w:id="5346" w:author="kaluz" w:date="2021-05-04T19:18:00Z">
        <w:r w:rsidRPr="008416E6">
          <w:rPr>
            <w:lang w:eastAsia="en-US"/>
            <w:rPrChange w:id="5347" w:author="Robert Pasternak" w:date="2021-09-07T12:47:00Z">
              <w:rPr>
                <w:rFonts w:ascii="Times" w:hAnsi="Times" w:cs="Arial"/>
                <w:i/>
                <w:iCs/>
                <w:lang w:eastAsia="en-US"/>
              </w:rPr>
            </w:rPrChange>
          </w:rPr>
          <w:t xml:space="preserve"> Wykonawca zobowiązany jest również </w:t>
        </w:r>
      </w:ins>
      <w:ins w:id="5348" w:author="kaluz" w:date="2021-05-04T19:26:00Z">
        <w:r w:rsidRPr="008416E6">
          <w:rPr>
            <w:lang w:eastAsia="en-US"/>
            <w:rPrChange w:id="5349" w:author="Robert Pasternak" w:date="2021-09-07T12:47:00Z">
              <w:rPr>
                <w:rFonts w:ascii="Times" w:hAnsi="Times" w:cs="Arial"/>
                <w:i/>
                <w:iCs/>
                <w:lang w:eastAsia="en-US"/>
              </w:rPr>
            </w:rPrChange>
          </w:rPr>
          <w:t xml:space="preserve">niezwłocznie </w:t>
        </w:r>
      </w:ins>
      <w:ins w:id="5350" w:author="kaluz" w:date="2021-05-04T19:18:00Z">
        <w:r w:rsidRPr="008416E6">
          <w:rPr>
            <w:lang w:eastAsia="en-US"/>
            <w:rPrChange w:id="5351" w:author="Robert Pasternak" w:date="2021-09-07T12:47:00Z">
              <w:rPr>
                <w:rFonts w:ascii="Times" w:hAnsi="Times" w:cs="Arial"/>
                <w:i/>
                <w:iCs/>
                <w:lang w:eastAsia="en-US"/>
              </w:rPr>
            </w:rPrChange>
          </w:rPr>
          <w:t xml:space="preserve">zgłosić Zamawiającemu dodatkowe pojazdy </w:t>
        </w:r>
      </w:ins>
      <w:ins w:id="5352" w:author="kaluz" w:date="2021-05-04T19:19:00Z">
        <w:r w:rsidRPr="008416E6">
          <w:rPr>
            <w:lang w:eastAsia="en-US"/>
            <w:rPrChange w:id="5353" w:author="Robert Pasternak" w:date="2021-09-07T12:47:00Z">
              <w:rPr>
                <w:rFonts w:ascii="Times" w:hAnsi="Times" w:cs="Arial"/>
                <w:i/>
                <w:iCs/>
                <w:lang w:eastAsia="en-US"/>
              </w:rPr>
            </w:rPrChange>
          </w:rPr>
          <w:t xml:space="preserve">wykorzystywane do realizacji Przedmiotu zamówienia. </w:t>
        </w:r>
      </w:ins>
      <w:ins w:id="5354" w:author="kaluz" w:date="2021-05-04T19:20:00Z">
        <w:r w:rsidRPr="008416E6">
          <w:rPr>
            <w:lang w:eastAsia="en-US"/>
            <w:rPrChange w:id="5355" w:author="Robert Pasternak" w:date="2021-09-07T12:47:00Z">
              <w:rPr>
                <w:rFonts w:ascii="Times" w:hAnsi="Times" w:cs="Arial"/>
                <w:i/>
                <w:iCs/>
                <w:lang w:eastAsia="en-US"/>
              </w:rPr>
            </w:rPrChange>
          </w:rPr>
          <w:t xml:space="preserve">Pojazdy te </w:t>
        </w:r>
        <w:del w:id="5356" w:author="Robert Pasternak" w:date="2021-07-01T14:30:00Z">
          <w:r w:rsidRPr="008416E6">
            <w:rPr>
              <w:lang w:eastAsia="en-US"/>
              <w:rPrChange w:id="5357" w:author="Robert Pasternak" w:date="2021-09-07T12:47:00Z">
                <w:rPr>
                  <w:rFonts w:ascii="Times" w:hAnsi="Times" w:cs="Arial"/>
                  <w:i/>
                  <w:iCs/>
                  <w:lang w:eastAsia="en-US"/>
                </w:rPr>
              </w:rPrChange>
            </w:rPr>
            <w:delText xml:space="preserve">również </w:delText>
          </w:r>
        </w:del>
        <w:r w:rsidRPr="008416E6">
          <w:rPr>
            <w:lang w:eastAsia="en-US"/>
            <w:rPrChange w:id="5358" w:author="Robert Pasternak" w:date="2021-09-07T12:47:00Z">
              <w:rPr>
                <w:rFonts w:ascii="Times" w:hAnsi="Times" w:cs="Arial"/>
                <w:i/>
                <w:iCs/>
                <w:lang w:eastAsia="en-US"/>
              </w:rPr>
            </w:rPrChange>
          </w:rPr>
          <w:t xml:space="preserve">muszą być </w:t>
        </w:r>
      </w:ins>
      <w:ins w:id="5359" w:author="kaluz" w:date="2021-05-04T19:21:00Z">
        <w:r w:rsidRPr="008416E6">
          <w:rPr>
            <w:lang w:eastAsia="en-US"/>
            <w:rPrChange w:id="5360" w:author="Robert Pasternak" w:date="2021-09-07T12:47:00Z">
              <w:rPr>
                <w:rFonts w:ascii="Times" w:hAnsi="Times" w:cs="Arial"/>
                <w:i/>
                <w:iCs/>
                <w:lang w:eastAsia="en-US"/>
              </w:rPr>
            </w:rPrChange>
          </w:rPr>
          <w:t xml:space="preserve">wyposażone w systemy monitorujące oraz video rejestratory, o których mowa w ppkt. 7 i 8. Wykonawca w takim przypadku również, w terminie do </w:t>
        </w:r>
        <w:del w:id="5361" w:author="Robert Pasternak" w:date="2024-07-16T15:17:00Z">
          <w:r w:rsidRPr="008416E6" w:rsidDel="00A861F6">
            <w:rPr>
              <w:lang w:eastAsia="en-US"/>
              <w:rPrChange w:id="5362" w:author="Robert Pasternak" w:date="2021-09-07T12:47:00Z">
                <w:rPr>
                  <w:rFonts w:ascii="Times" w:hAnsi="Times" w:cs="Arial"/>
                  <w:i/>
                  <w:iCs/>
                  <w:lang w:eastAsia="en-US"/>
                </w:rPr>
              </w:rPrChange>
            </w:rPr>
            <w:delText>5</w:delText>
          </w:r>
        </w:del>
      </w:ins>
      <w:ins w:id="5363" w:author="Robert Pasternak" w:date="2024-07-16T15:17:00Z">
        <w:r w:rsidR="00A861F6">
          <w:rPr>
            <w:lang w:eastAsia="en-US"/>
          </w:rPr>
          <w:t>3</w:t>
        </w:r>
      </w:ins>
      <w:ins w:id="5364" w:author="kaluz" w:date="2021-05-04T19:21:00Z">
        <w:r w:rsidRPr="008416E6">
          <w:rPr>
            <w:lang w:eastAsia="en-US"/>
            <w:rPrChange w:id="5365" w:author="Robert Pasternak" w:date="2021-09-07T12:47:00Z">
              <w:rPr>
                <w:rFonts w:ascii="Times" w:hAnsi="Times" w:cs="Arial"/>
                <w:i/>
                <w:iCs/>
                <w:lang w:eastAsia="en-US"/>
              </w:rPr>
            </w:rPrChange>
          </w:rPr>
          <w:t xml:space="preserve"> dni roboczych zobowiązany jest złożyć Zamawiającemu nowy wykaz pojazdów, o którym mowa w ppkt. 9, uwzględniający te zmiany</w:t>
        </w:r>
      </w:ins>
      <w:ins w:id="5366" w:author="kaluz" w:date="2021-05-04T19:22:00Z">
        <w:r w:rsidRPr="008416E6">
          <w:rPr>
            <w:lang w:eastAsia="en-US"/>
            <w:rPrChange w:id="5367" w:author="Robert Pasternak" w:date="2021-09-07T12:47:00Z">
              <w:rPr>
                <w:rFonts w:ascii="Times" w:hAnsi="Times" w:cs="Arial"/>
                <w:i/>
                <w:iCs/>
                <w:lang w:eastAsia="en-US"/>
              </w:rPr>
            </w:rPrChange>
          </w:rPr>
          <w:t xml:space="preserve"> wraz z wymaganymi dokumentami potwierdzającymi spełnianie przez dodatkowe pojazdy</w:t>
        </w:r>
      </w:ins>
      <w:ins w:id="5368" w:author="kaluz" w:date="2021-05-04T19:26:00Z">
        <w:r w:rsidRPr="008416E6">
          <w:rPr>
            <w:lang w:eastAsia="en-US"/>
            <w:rPrChange w:id="5369" w:author="Robert Pasternak" w:date="2021-09-07T12:47:00Z">
              <w:rPr>
                <w:rFonts w:ascii="Times" w:hAnsi="Times" w:cs="Arial"/>
                <w:i/>
                <w:iCs/>
                <w:lang w:eastAsia="en-US"/>
              </w:rPr>
            </w:rPrChange>
          </w:rPr>
          <w:t xml:space="preserve"> dopuszczalnej normy emisji spalin.</w:t>
        </w:r>
      </w:ins>
      <w:ins w:id="5370" w:author="Robert Pasternak" w:date="2024-07-17T09:12:00Z">
        <w:r w:rsidR="00FC0A4F">
          <w:rPr>
            <w:lang w:eastAsia="en-US"/>
          </w:rPr>
          <w:t xml:space="preserve"> </w:t>
        </w:r>
      </w:ins>
    </w:p>
    <w:p w14:paraId="0498522B" w14:textId="77777777" w:rsidR="00361B44" w:rsidRPr="008416E6" w:rsidRDefault="00361B44">
      <w:pPr>
        <w:numPr>
          <w:ilvl w:val="0"/>
          <w:numId w:val="16"/>
        </w:numPr>
        <w:autoSpaceDE w:val="0"/>
        <w:autoSpaceDN w:val="0"/>
        <w:spacing w:line="312" w:lineRule="auto"/>
        <w:rPr>
          <w:del w:id="5371" w:author="Robert Pasternak" w:date="2021-06-08T10:06:00Z"/>
          <w:lang w:eastAsia="en-US"/>
          <w:rPrChange w:id="5372" w:author="Robert Pasternak" w:date="2021-09-07T12:47:00Z">
            <w:rPr>
              <w:del w:id="5373" w:author="Robert Pasternak" w:date="2021-06-08T10:06:00Z"/>
              <w:rFonts w:ascii="Times" w:hAnsi="Times" w:cs="Arial"/>
              <w:lang w:eastAsia="en-US"/>
            </w:rPr>
          </w:rPrChange>
        </w:rPr>
        <w:pPrChange w:id="5374" w:author="Robert Pasternak" w:date="2021-06-08T10:06:00Z">
          <w:pPr>
            <w:numPr>
              <w:numId w:val="16"/>
            </w:numPr>
            <w:autoSpaceDE w:val="0"/>
            <w:autoSpaceDN w:val="0"/>
            <w:spacing w:line="360" w:lineRule="auto"/>
            <w:ind w:left="284" w:hanging="284"/>
          </w:pPr>
        </w:pPrChange>
      </w:pPr>
    </w:p>
    <w:p w14:paraId="6294F3BE" w14:textId="77777777" w:rsidR="00361B44" w:rsidRPr="008416E6" w:rsidRDefault="00361B44">
      <w:pPr>
        <w:numPr>
          <w:ilvl w:val="0"/>
          <w:numId w:val="16"/>
        </w:numPr>
        <w:autoSpaceDE w:val="0"/>
        <w:autoSpaceDN w:val="0"/>
        <w:spacing w:line="312" w:lineRule="auto"/>
        <w:rPr>
          <w:del w:id="5375" w:author="Robert Pasternak" w:date="2021-06-08T10:06:00Z"/>
          <w:lang w:eastAsia="en-US"/>
          <w:rPrChange w:id="5376" w:author="Robert Pasternak" w:date="2021-09-07T12:47:00Z">
            <w:rPr>
              <w:del w:id="5377" w:author="Robert Pasternak" w:date="2021-06-08T10:06:00Z"/>
              <w:rFonts w:ascii="Times" w:hAnsi="Times" w:cs="Arial"/>
              <w:lang w:eastAsia="en-US"/>
            </w:rPr>
          </w:rPrChange>
        </w:rPr>
        <w:pPrChange w:id="5378" w:author="Robert Pasternak" w:date="2021-06-08T10:06:00Z">
          <w:pPr>
            <w:autoSpaceDE w:val="0"/>
            <w:autoSpaceDN w:val="0"/>
            <w:spacing w:line="360" w:lineRule="auto"/>
          </w:pPr>
        </w:pPrChange>
      </w:pPr>
    </w:p>
    <w:p w14:paraId="07579BBD" w14:textId="0719FAA8" w:rsidR="00361B44" w:rsidRPr="008416E6" w:rsidRDefault="00E11DE4">
      <w:pPr>
        <w:numPr>
          <w:ilvl w:val="0"/>
          <w:numId w:val="16"/>
        </w:numPr>
        <w:autoSpaceDE w:val="0"/>
        <w:autoSpaceDN w:val="0"/>
        <w:spacing w:line="312" w:lineRule="auto"/>
        <w:rPr>
          <w:ins w:id="5379" w:author="Robert Pasternak" w:date="2021-07-02T10:43:00Z"/>
          <w:rPrChange w:id="5380" w:author="Robert Pasternak" w:date="2021-09-07T12:47:00Z">
            <w:rPr>
              <w:ins w:id="5381" w:author="Robert Pasternak" w:date="2021-07-02T10:43:00Z"/>
              <w:bCs/>
              <w:i/>
              <w:iCs/>
              <w:lang w:eastAsia="en-US"/>
            </w:rPr>
          </w:rPrChange>
        </w:rPr>
        <w:pPrChange w:id="5382" w:author="Robert Pasternak" w:date="2021-06-08T10:06:00Z">
          <w:pPr>
            <w:numPr>
              <w:numId w:val="16"/>
            </w:numPr>
            <w:spacing w:line="360" w:lineRule="auto"/>
            <w:ind w:left="284" w:hanging="284"/>
          </w:pPr>
        </w:pPrChange>
      </w:pPr>
      <w:del w:id="5383" w:author="Robert Pasternak" w:date="2021-07-01T14:30:00Z">
        <w:r w:rsidRPr="008416E6">
          <w:rPr>
            <w:lang w:eastAsia="en-US"/>
            <w:rPrChange w:id="5384" w:author="Robert Pasternak" w:date="2021-09-07T12:47:00Z">
              <w:rPr>
                <w:rFonts w:ascii="Times" w:hAnsi="Times" w:cs="Arial"/>
                <w:i/>
                <w:iCs/>
                <w:lang w:eastAsia="en-US"/>
              </w:rPr>
            </w:rPrChange>
          </w:rPr>
          <w:delText xml:space="preserve">Pojazdy do odbierania odpadów komunalnych powinny spełniać dla właściwego im roku produkcji określone przepisami wymagania dotyczące wartości emisji spalin. </w:delText>
        </w:r>
      </w:del>
      <w:r w:rsidRPr="008416E6">
        <w:rPr>
          <w:bCs/>
          <w:iCs/>
          <w:lang w:eastAsia="en-US"/>
          <w:rPrChange w:id="5385" w:author="Robert Pasternak" w:date="2021-09-07T12:47:00Z">
            <w:rPr>
              <w:rFonts w:ascii="Times" w:hAnsi="Times" w:cs="Arial"/>
              <w:bCs/>
              <w:i/>
              <w:iCs/>
              <w:lang w:eastAsia="en-US"/>
            </w:rPr>
          </w:rPrChange>
        </w:rPr>
        <w:t xml:space="preserve">Zamawiający dopuszcza wykonanie Przedmiotu zamówienia przez pojazdy spełniające wymagania minimum normy emisji spalin Euro </w:t>
      </w:r>
      <w:del w:id="5386" w:author="kaluz" w:date="2021-05-04T18:54:00Z">
        <w:r w:rsidRPr="008416E6">
          <w:rPr>
            <w:bCs/>
            <w:iCs/>
            <w:lang w:eastAsia="en-US"/>
            <w:rPrChange w:id="5387" w:author="Robert Pasternak" w:date="2021-09-07T12:47:00Z">
              <w:rPr>
                <w:rFonts w:ascii="Times" w:hAnsi="Times" w:cs="Arial"/>
                <w:bCs/>
                <w:i/>
                <w:iCs/>
                <w:lang w:eastAsia="en-US"/>
              </w:rPr>
            </w:rPrChange>
          </w:rPr>
          <w:delText>I</w:delText>
        </w:r>
      </w:del>
      <w:r w:rsidRPr="008416E6">
        <w:rPr>
          <w:bCs/>
          <w:iCs/>
          <w:lang w:eastAsia="en-US"/>
          <w:rPrChange w:id="5388" w:author="Robert Pasternak" w:date="2021-09-07T12:47:00Z">
            <w:rPr>
              <w:rFonts w:ascii="Times" w:hAnsi="Times" w:cs="Arial"/>
              <w:bCs/>
              <w:i/>
              <w:iCs/>
              <w:lang w:eastAsia="en-US"/>
            </w:rPr>
          </w:rPrChange>
        </w:rPr>
        <w:t xml:space="preserve">V (Euro </w:t>
      </w:r>
      <w:ins w:id="5389" w:author="kaluz" w:date="2021-05-04T18:54:00Z">
        <w:r w:rsidRPr="008416E6">
          <w:rPr>
            <w:bCs/>
            <w:iCs/>
            <w:lang w:eastAsia="en-US"/>
            <w:rPrChange w:id="5390" w:author="Robert Pasternak" w:date="2021-09-07T12:47:00Z">
              <w:rPr>
                <w:rFonts w:ascii="Times" w:hAnsi="Times" w:cs="Arial"/>
                <w:bCs/>
                <w:i/>
                <w:iCs/>
                <w:lang w:eastAsia="en-US"/>
              </w:rPr>
            </w:rPrChange>
          </w:rPr>
          <w:t>5</w:t>
        </w:r>
      </w:ins>
      <w:del w:id="5391" w:author="kaluz" w:date="2021-05-04T18:54:00Z">
        <w:r w:rsidRPr="008416E6">
          <w:rPr>
            <w:bCs/>
            <w:iCs/>
            <w:lang w:eastAsia="en-US"/>
            <w:rPrChange w:id="5392" w:author="Robert Pasternak" w:date="2021-09-07T12:47:00Z">
              <w:rPr>
                <w:rFonts w:ascii="Times" w:hAnsi="Times" w:cs="Arial"/>
                <w:bCs/>
                <w:i/>
                <w:iCs/>
                <w:lang w:eastAsia="en-US"/>
              </w:rPr>
            </w:rPrChange>
          </w:rPr>
          <w:delText>4</w:delText>
        </w:r>
      </w:del>
      <w:r w:rsidRPr="008416E6">
        <w:rPr>
          <w:bCs/>
          <w:iCs/>
          <w:lang w:eastAsia="en-US"/>
          <w:rPrChange w:id="5393" w:author="Robert Pasternak" w:date="2021-09-07T12:47:00Z">
            <w:rPr>
              <w:rFonts w:ascii="Times" w:hAnsi="Times" w:cs="Arial"/>
              <w:bCs/>
              <w:i/>
              <w:iCs/>
              <w:lang w:eastAsia="en-US"/>
            </w:rPr>
          </w:rPrChange>
        </w:rPr>
        <w:t>)</w:t>
      </w:r>
      <w:ins w:id="5394" w:author="kaluz" w:date="2021-05-04T18:54:00Z">
        <w:r w:rsidRPr="008416E6">
          <w:rPr>
            <w:bCs/>
            <w:iCs/>
            <w:lang w:eastAsia="en-US"/>
            <w:rPrChange w:id="5395" w:author="Robert Pasternak" w:date="2021-09-07T12:47:00Z">
              <w:rPr>
                <w:rFonts w:ascii="Times" w:hAnsi="Times" w:cs="Arial"/>
                <w:bCs/>
                <w:i/>
                <w:iCs/>
                <w:lang w:eastAsia="en-US"/>
              </w:rPr>
            </w:rPrChange>
          </w:rPr>
          <w:t>, z zastrze</w:t>
        </w:r>
      </w:ins>
      <w:ins w:id="5396" w:author="kaluz" w:date="2021-05-04T18:55:00Z">
        <w:r w:rsidRPr="008416E6">
          <w:rPr>
            <w:bCs/>
            <w:iCs/>
            <w:lang w:eastAsia="en-US"/>
            <w:rPrChange w:id="5397" w:author="Robert Pasternak" w:date="2021-09-07T12:47:00Z">
              <w:rPr>
                <w:rFonts w:ascii="Times" w:hAnsi="Times" w:cs="Arial"/>
                <w:bCs/>
                <w:i/>
                <w:iCs/>
                <w:lang w:eastAsia="en-US"/>
              </w:rPr>
            </w:rPrChange>
          </w:rPr>
          <w:t xml:space="preserve">żeniem, że co najmniej </w:t>
        </w:r>
      </w:ins>
      <w:ins w:id="5398" w:author="Robert Pasternak" w:date="2024-07-16T15:17:00Z">
        <w:r w:rsidR="00A861F6">
          <w:rPr>
            <w:bCs/>
            <w:iCs/>
            <w:lang w:eastAsia="en-US"/>
          </w:rPr>
          <w:t>80</w:t>
        </w:r>
      </w:ins>
      <w:ins w:id="5399" w:author="kaluz" w:date="2021-05-04T18:55:00Z">
        <w:del w:id="5400" w:author="Robert Pasternak" w:date="2024-07-16T15:17:00Z">
          <w:r w:rsidRPr="008416E6" w:rsidDel="00A861F6">
            <w:rPr>
              <w:bCs/>
              <w:iCs/>
              <w:lang w:eastAsia="en-US"/>
              <w:rPrChange w:id="5401" w:author="Robert Pasternak" w:date="2021-09-07T12:47:00Z">
                <w:rPr>
                  <w:rFonts w:ascii="Times" w:hAnsi="Times" w:cs="Arial"/>
                  <w:bCs/>
                  <w:i/>
                  <w:iCs/>
                  <w:lang w:eastAsia="en-US"/>
                </w:rPr>
              </w:rPrChange>
            </w:rPr>
            <w:delText>50</w:delText>
          </w:r>
        </w:del>
        <w:r w:rsidRPr="008416E6">
          <w:rPr>
            <w:bCs/>
            <w:iCs/>
            <w:lang w:eastAsia="en-US"/>
            <w:rPrChange w:id="5402" w:author="Robert Pasternak" w:date="2021-09-07T12:47:00Z">
              <w:rPr>
                <w:rFonts w:ascii="Times" w:hAnsi="Times" w:cs="Arial"/>
                <w:bCs/>
                <w:i/>
                <w:iCs/>
                <w:lang w:eastAsia="en-US"/>
              </w:rPr>
            </w:rPrChange>
          </w:rPr>
          <w:t xml:space="preserve">% wykorzystywanych do realizacji Przedmiotu zamówienia pojazdów musi spełniać normę emisji spalin </w:t>
        </w:r>
      </w:ins>
      <w:ins w:id="5403" w:author="kaluz" w:date="2021-05-04T18:56:00Z">
        <w:r w:rsidRPr="008416E6">
          <w:rPr>
            <w:bCs/>
            <w:iCs/>
            <w:lang w:eastAsia="en-US"/>
            <w:rPrChange w:id="5404" w:author="Robert Pasternak" w:date="2021-09-07T12:47:00Z">
              <w:rPr>
                <w:rFonts w:ascii="Times" w:hAnsi="Times" w:cs="Arial"/>
                <w:bCs/>
                <w:i/>
                <w:iCs/>
                <w:lang w:eastAsia="en-US"/>
              </w:rPr>
            </w:rPrChange>
          </w:rPr>
          <w:t>Euro VI (Euro 6)</w:t>
        </w:r>
      </w:ins>
      <w:ins w:id="5405" w:author="Robert Pasternak" w:date="2021-07-23T12:07:00Z">
        <w:r w:rsidR="00C4150F" w:rsidRPr="008416E6">
          <w:rPr>
            <w:bCs/>
            <w:iCs/>
            <w:lang w:eastAsia="en-US"/>
          </w:rPr>
          <w:t xml:space="preserve"> lub posiadać na</w:t>
        </w:r>
        <w:del w:id="5406" w:author="Grzegorz" w:date="2021-09-07T10:36:00Z">
          <w:r w:rsidR="00C4150F" w:rsidRPr="008416E6" w:rsidDel="009C11E7">
            <w:rPr>
              <w:bCs/>
              <w:iCs/>
              <w:lang w:eastAsia="en-US"/>
            </w:rPr>
            <w:delText>pę</w:delText>
          </w:r>
        </w:del>
      </w:ins>
      <w:ins w:id="5407" w:author="Grzegorz" w:date="2021-09-07T10:36:00Z">
        <w:r w:rsidR="009C11E7" w:rsidRPr="008416E6">
          <w:rPr>
            <w:bCs/>
            <w:iCs/>
            <w:lang w:eastAsia="en-US"/>
          </w:rPr>
          <w:t>p</w:t>
        </w:r>
      </w:ins>
      <w:ins w:id="5408" w:author="Robert Pasternak" w:date="2021-09-07T12:23:00Z">
        <w:r w:rsidR="00D76A68" w:rsidRPr="008416E6">
          <w:rPr>
            <w:bCs/>
            <w:iCs/>
            <w:lang w:eastAsia="en-US"/>
          </w:rPr>
          <w:t>ę</w:t>
        </w:r>
      </w:ins>
      <w:ins w:id="5409" w:author="Grzegorz" w:date="2021-09-07T10:36:00Z">
        <w:del w:id="5410" w:author="Robert Pasternak" w:date="2021-09-07T12:23:00Z">
          <w:r w:rsidR="009C11E7" w:rsidRPr="008416E6" w:rsidDel="00D76A68">
            <w:rPr>
              <w:bCs/>
              <w:iCs/>
              <w:lang w:eastAsia="en-US"/>
            </w:rPr>
            <w:delText>.</w:delText>
          </w:r>
        </w:del>
      </w:ins>
      <w:ins w:id="5411" w:author="Robert Pasternak" w:date="2021-07-23T12:07:00Z">
        <w:r w:rsidR="00C4150F" w:rsidRPr="008416E6">
          <w:rPr>
            <w:bCs/>
            <w:iCs/>
            <w:lang w:eastAsia="en-US"/>
          </w:rPr>
          <w:t>d niskoemisyjny</w:t>
        </w:r>
      </w:ins>
      <w:ins w:id="5412" w:author="Robert Pasternak" w:date="2021-07-23T12:09:00Z">
        <w:r w:rsidR="00C4150F" w:rsidRPr="008416E6">
          <w:rPr>
            <w:bCs/>
            <w:iCs/>
            <w:lang w:eastAsia="en-US"/>
          </w:rPr>
          <w:t xml:space="preserve"> </w:t>
        </w:r>
      </w:ins>
      <w:ins w:id="5413" w:author="Robert Pasternak" w:date="2021-07-23T12:07:00Z">
        <w:r w:rsidR="00C4150F" w:rsidRPr="008416E6">
          <w:rPr>
            <w:bCs/>
            <w:iCs/>
            <w:lang w:eastAsia="en-US"/>
          </w:rPr>
          <w:t>lub zeroemisyjny (np. hybrydowy</w:t>
        </w:r>
        <w:r w:rsidR="00D76A68" w:rsidRPr="008416E6">
          <w:rPr>
            <w:bCs/>
            <w:iCs/>
            <w:lang w:eastAsia="en-US"/>
          </w:rPr>
          <w:t xml:space="preserve">, </w:t>
        </w:r>
        <w:del w:id="5414" w:author="Grzegorz" w:date="2021-09-07T10:36:00Z">
          <w:r w:rsidR="00C4150F" w:rsidRPr="008416E6" w:rsidDel="009C11E7">
            <w:rPr>
              <w:bCs/>
              <w:iCs/>
              <w:lang w:eastAsia="en-US"/>
            </w:rPr>
            <w:delText xml:space="preserve"> el</w:delText>
          </w:r>
        </w:del>
      </w:ins>
      <w:ins w:id="5415" w:author="Grzegorz" w:date="2021-09-07T10:36:00Z">
        <w:del w:id="5416" w:author="Robert Pasternak" w:date="2021-09-07T12:23:00Z">
          <w:r w:rsidR="009C11E7" w:rsidRPr="008416E6" w:rsidDel="00D76A68">
            <w:rPr>
              <w:bCs/>
              <w:iCs/>
              <w:lang w:eastAsia="en-US"/>
            </w:rPr>
            <w:delText>np.</w:delText>
          </w:r>
        </w:del>
      </w:ins>
      <w:ins w:id="5417" w:author="Robert Pasternak" w:date="2021-09-07T12:23:00Z">
        <w:r w:rsidR="00D76A68" w:rsidRPr="008416E6">
          <w:rPr>
            <w:bCs/>
            <w:iCs/>
            <w:lang w:eastAsia="en-US"/>
          </w:rPr>
          <w:t>elektryczny</w:t>
        </w:r>
      </w:ins>
      <w:ins w:id="5418" w:author="Robert Pasternak" w:date="2021-07-23T12:07:00Z">
        <w:r w:rsidR="00C4150F" w:rsidRPr="008416E6">
          <w:rPr>
            <w:bCs/>
            <w:iCs/>
            <w:lang w:eastAsia="en-US"/>
          </w:rPr>
          <w:t xml:space="preserve">, </w:t>
        </w:r>
      </w:ins>
      <w:ins w:id="5419" w:author="Robert Pasternak" w:date="2021-07-29T15:04:00Z">
        <w:r w:rsidR="00054FC0" w:rsidRPr="008416E6">
          <w:rPr>
            <w:bCs/>
            <w:iCs/>
            <w:lang w:eastAsia="en-US"/>
          </w:rPr>
          <w:t>napędzany</w:t>
        </w:r>
      </w:ins>
      <w:ins w:id="5420" w:author="Robert Pasternak" w:date="2021-07-29T15:02:00Z">
        <w:r w:rsidR="00054FC0" w:rsidRPr="008416E6">
          <w:rPr>
            <w:bCs/>
            <w:iCs/>
            <w:lang w:eastAsia="en-US"/>
          </w:rPr>
          <w:t xml:space="preserve"> </w:t>
        </w:r>
      </w:ins>
      <w:ins w:id="5421" w:author="Robert Pasternak" w:date="2021-07-23T12:07:00Z">
        <w:r w:rsidR="00C4150F" w:rsidRPr="008416E6">
          <w:rPr>
            <w:bCs/>
            <w:iCs/>
            <w:lang w:eastAsia="en-US"/>
          </w:rPr>
          <w:t>gaz</w:t>
        </w:r>
      </w:ins>
      <w:ins w:id="5422" w:author="Robert Pasternak" w:date="2021-07-29T15:02:00Z">
        <w:r w:rsidR="00054FC0" w:rsidRPr="008416E6">
          <w:rPr>
            <w:bCs/>
            <w:iCs/>
            <w:lang w:eastAsia="en-US"/>
          </w:rPr>
          <w:t>em ziemnym</w:t>
        </w:r>
      </w:ins>
      <w:ins w:id="5423" w:author="Robert Pasternak" w:date="2021-07-23T12:07:00Z">
        <w:r w:rsidR="00C4150F" w:rsidRPr="008416E6">
          <w:rPr>
            <w:bCs/>
            <w:iCs/>
            <w:lang w:eastAsia="en-US"/>
          </w:rPr>
          <w:t xml:space="preserve"> </w:t>
        </w:r>
      </w:ins>
      <w:ins w:id="5424" w:author="Robert Pasternak" w:date="2021-07-23T12:08:00Z">
        <w:r w:rsidR="00C4150F" w:rsidRPr="008416E6">
          <w:rPr>
            <w:bCs/>
            <w:iCs/>
            <w:lang w:eastAsia="en-US"/>
          </w:rPr>
          <w:t>itp</w:t>
        </w:r>
      </w:ins>
      <w:ins w:id="5425" w:author="Robert Pasternak" w:date="2021-07-23T12:07:00Z">
        <w:r w:rsidR="00C4150F" w:rsidRPr="008416E6">
          <w:rPr>
            <w:bCs/>
            <w:iCs/>
            <w:lang w:eastAsia="en-US"/>
          </w:rPr>
          <w:t>.</w:t>
        </w:r>
      </w:ins>
      <w:ins w:id="5426" w:author="Robert Pasternak" w:date="2021-07-23T12:08:00Z">
        <w:r w:rsidR="00C4150F" w:rsidRPr="008416E6">
          <w:rPr>
            <w:bCs/>
            <w:iCs/>
            <w:lang w:eastAsia="en-US"/>
          </w:rPr>
          <w:t>)</w:t>
        </w:r>
      </w:ins>
      <w:r w:rsidRPr="008416E6">
        <w:rPr>
          <w:bCs/>
          <w:i/>
          <w:iCs/>
          <w:lang w:eastAsia="en-US"/>
          <w:rPrChange w:id="5427" w:author="Robert Pasternak" w:date="2021-09-07T12:47:00Z">
            <w:rPr>
              <w:rFonts w:ascii="Times" w:hAnsi="Times" w:cs="Arial"/>
              <w:bCs/>
              <w:i/>
              <w:iCs/>
              <w:lang w:eastAsia="en-US"/>
            </w:rPr>
          </w:rPrChange>
        </w:rPr>
        <w:t>.</w:t>
      </w:r>
      <w:ins w:id="5428" w:author="Robert Pasternak" w:date="2021-07-29T15:00:00Z">
        <w:r w:rsidR="00054FC0" w:rsidRPr="008416E6">
          <w:rPr>
            <w:bCs/>
            <w:i/>
            <w:iCs/>
            <w:lang w:eastAsia="en-US"/>
          </w:rPr>
          <w:t xml:space="preserve"> </w:t>
        </w:r>
        <w:r w:rsidR="00054FC0" w:rsidRPr="008416E6">
          <w:rPr>
            <w:bCs/>
            <w:iCs/>
            <w:lang w:eastAsia="en-US"/>
            <w:rPrChange w:id="5429" w:author="Robert Pasternak" w:date="2021-09-07T12:47:00Z">
              <w:rPr>
                <w:bCs/>
                <w:i/>
                <w:iCs/>
                <w:lang w:eastAsia="en-US"/>
              </w:rPr>
            </w:rPrChange>
          </w:rPr>
          <w:t xml:space="preserve">Pojazdy </w:t>
        </w:r>
      </w:ins>
      <w:ins w:id="5430" w:author="Robert Pasternak" w:date="2021-09-07T12:24:00Z">
        <w:r w:rsidR="00D76A68" w:rsidRPr="008416E6">
          <w:rPr>
            <w:bCs/>
            <w:iCs/>
            <w:lang w:eastAsia="en-US"/>
          </w:rPr>
          <w:br/>
        </w:r>
      </w:ins>
      <w:ins w:id="5431" w:author="Robert Pasternak" w:date="2021-07-29T15:00:00Z">
        <w:r w:rsidR="00054FC0" w:rsidRPr="008416E6">
          <w:rPr>
            <w:bCs/>
            <w:iCs/>
            <w:lang w:eastAsia="en-US"/>
            <w:rPrChange w:id="5432" w:author="Robert Pasternak" w:date="2021-09-07T12:47:00Z">
              <w:rPr>
                <w:bCs/>
                <w:i/>
                <w:iCs/>
                <w:lang w:eastAsia="en-US"/>
              </w:rPr>
            </w:rPrChange>
          </w:rPr>
          <w:t xml:space="preserve">o </w:t>
        </w:r>
      </w:ins>
      <w:ins w:id="5433" w:author="Robert Pasternak" w:date="2021-09-07T12:24:00Z">
        <w:r w:rsidR="00D76A68" w:rsidRPr="008416E6">
          <w:rPr>
            <w:bCs/>
            <w:iCs/>
            <w:lang w:eastAsia="en-US"/>
          </w:rPr>
          <w:t>napędzie</w:t>
        </w:r>
      </w:ins>
      <w:ins w:id="5434" w:author="Grzegorz" w:date="2021-09-07T10:36:00Z">
        <w:del w:id="5435" w:author="Robert Pasternak" w:date="2021-09-07T12:24:00Z">
          <w:r w:rsidR="009C11E7" w:rsidRPr="008416E6" w:rsidDel="00D76A68">
            <w:rPr>
              <w:bCs/>
              <w:iCs/>
              <w:lang w:eastAsia="en-US"/>
            </w:rPr>
            <w:delText>p.</w:delText>
          </w:r>
        </w:del>
      </w:ins>
      <w:ins w:id="5436" w:author="Robert Pasternak" w:date="2021-07-29T15:00:00Z">
        <w:r w:rsidR="00054FC0" w:rsidRPr="008416E6">
          <w:rPr>
            <w:bCs/>
            <w:iCs/>
            <w:lang w:eastAsia="en-US"/>
            <w:rPrChange w:id="5437" w:author="Robert Pasternak" w:date="2021-09-07T12:47:00Z">
              <w:rPr>
                <w:bCs/>
                <w:i/>
                <w:iCs/>
                <w:lang w:eastAsia="en-US"/>
              </w:rPr>
            </w:rPrChange>
          </w:rPr>
          <w:t xml:space="preserve"> niskoemisyjnym lub zeroemisyjnym </w:t>
        </w:r>
      </w:ins>
      <w:ins w:id="5438" w:author="Robert Pasternak" w:date="2021-07-29T15:01:00Z">
        <w:r w:rsidR="00054FC0" w:rsidRPr="008416E6">
          <w:rPr>
            <w:bCs/>
            <w:iCs/>
            <w:lang w:eastAsia="en-US"/>
          </w:rPr>
          <w:t>(np. hybrydo</w:t>
        </w:r>
        <w:del w:id="5439" w:author="Grzegorz" w:date="2021-09-07T10:36:00Z">
          <w:r w:rsidR="00054FC0" w:rsidRPr="008416E6" w:rsidDel="009C11E7">
            <w:rPr>
              <w:bCs/>
              <w:iCs/>
              <w:lang w:eastAsia="en-US"/>
            </w:rPr>
            <w:delText>wym</w:delText>
          </w:r>
        </w:del>
      </w:ins>
      <w:ins w:id="5440" w:author="Robert Pasternak" w:date="2021-09-07T12:24:00Z">
        <w:r w:rsidR="00D76A68" w:rsidRPr="008416E6">
          <w:rPr>
            <w:bCs/>
            <w:iCs/>
            <w:lang w:eastAsia="en-US"/>
          </w:rPr>
          <w:t>wym,</w:t>
        </w:r>
      </w:ins>
      <w:ins w:id="5441" w:author="Grzegorz" w:date="2021-09-07T10:36:00Z">
        <w:del w:id="5442" w:author="Robert Pasternak" w:date="2021-09-07T12:24:00Z">
          <w:r w:rsidR="009C11E7" w:rsidRPr="008416E6" w:rsidDel="00D76A68">
            <w:rPr>
              <w:bCs/>
              <w:iCs/>
              <w:lang w:eastAsia="en-US"/>
            </w:rPr>
            <w:delText>np.</w:delText>
          </w:r>
        </w:del>
      </w:ins>
      <w:ins w:id="5443" w:author="Robert Pasternak" w:date="2021-07-29T15:01:00Z">
        <w:r w:rsidR="00054FC0" w:rsidRPr="008416E6">
          <w:rPr>
            <w:bCs/>
            <w:iCs/>
            <w:lang w:eastAsia="en-US"/>
          </w:rPr>
          <w:t xml:space="preserve"> elektryczny</w:t>
        </w:r>
      </w:ins>
      <w:ins w:id="5444" w:author="Robert Pasternak" w:date="2021-07-29T15:02:00Z">
        <w:r w:rsidR="00054FC0" w:rsidRPr="008416E6">
          <w:rPr>
            <w:bCs/>
            <w:iCs/>
            <w:lang w:eastAsia="en-US"/>
          </w:rPr>
          <w:t>m</w:t>
        </w:r>
      </w:ins>
      <w:ins w:id="5445" w:author="Robert Pasternak" w:date="2021-07-29T15:01:00Z">
        <w:r w:rsidR="00054FC0" w:rsidRPr="008416E6">
          <w:rPr>
            <w:bCs/>
            <w:iCs/>
            <w:lang w:eastAsia="en-US"/>
          </w:rPr>
          <w:t xml:space="preserve">, </w:t>
        </w:r>
      </w:ins>
      <w:ins w:id="5446" w:author="Robert Pasternak" w:date="2021-07-29T15:04:00Z">
        <w:r w:rsidR="00054FC0" w:rsidRPr="008416E6">
          <w:rPr>
            <w:bCs/>
            <w:iCs/>
            <w:lang w:eastAsia="en-US"/>
          </w:rPr>
          <w:t>napędzanym</w:t>
        </w:r>
      </w:ins>
      <w:ins w:id="5447" w:author="Robert Pasternak" w:date="2021-07-29T15:02:00Z">
        <w:r w:rsidR="00054FC0" w:rsidRPr="008416E6">
          <w:rPr>
            <w:bCs/>
            <w:iCs/>
            <w:lang w:eastAsia="en-US"/>
          </w:rPr>
          <w:t xml:space="preserve"> gazem ziemnym</w:t>
        </w:r>
      </w:ins>
      <w:ins w:id="5448" w:author="Robert Pasternak" w:date="2021-07-29T15:01:00Z">
        <w:r w:rsidR="00054FC0" w:rsidRPr="008416E6">
          <w:rPr>
            <w:bCs/>
            <w:iCs/>
            <w:lang w:eastAsia="en-US"/>
          </w:rPr>
          <w:t xml:space="preserve"> itp.)</w:t>
        </w:r>
        <w:r w:rsidR="00054FC0" w:rsidRPr="008416E6">
          <w:rPr>
            <w:bCs/>
            <w:iCs/>
            <w:lang w:eastAsia="en-US"/>
            <w:rPrChange w:id="5449" w:author="Robert Pasternak" w:date="2021-09-07T12:47:00Z">
              <w:rPr>
                <w:bCs/>
                <w:i/>
                <w:iCs/>
                <w:lang w:eastAsia="en-US"/>
              </w:rPr>
            </w:rPrChange>
          </w:rPr>
          <w:t xml:space="preserve">. </w:t>
        </w:r>
      </w:ins>
      <w:ins w:id="5450" w:author="Robert Pasternak" w:date="2021-07-29T15:00:00Z">
        <w:r w:rsidR="00054FC0" w:rsidRPr="008416E6">
          <w:rPr>
            <w:bCs/>
            <w:iCs/>
            <w:lang w:eastAsia="en-US"/>
            <w:rPrChange w:id="5451" w:author="Robert Pasternak" w:date="2021-09-07T12:47:00Z">
              <w:rPr>
                <w:bCs/>
                <w:i/>
                <w:iCs/>
                <w:lang w:eastAsia="en-US"/>
              </w:rPr>
            </w:rPrChange>
          </w:rPr>
          <w:t xml:space="preserve">uznane będą przez </w:t>
        </w:r>
      </w:ins>
      <w:ins w:id="5452" w:author="Robert Pasternak" w:date="2021-07-29T15:01:00Z">
        <w:r w:rsidR="00054FC0" w:rsidRPr="008416E6">
          <w:rPr>
            <w:bCs/>
            <w:iCs/>
            <w:lang w:eastAsia="en-US"/>
            <w:rPrChange w:id="5453" w:author="Robert Pasternak" w:date="2021-09-07T12:47:00Z">
              <w:rPr>
                <w:bCs/>
                <w:i/>
                <w:iCs/>
                <w:lang w:eastAsia="en-US"/>
              </w:rPr>
            </w:rPrChange>
          </w:rPr>
          <w:t>Zamawiającego, jako</w:t>
        </w:r>
      </w:ins>
      <w:ins w:id="5454" w:author="Robert Pasternak" w:date="2021-07-29T15:03:00Z">
        <w:r w:rsidR="00054FC0" w:rsidRPr="008416E6">
          <w:rPr>
            <w:bCs/>
            <w:iCs/>
            <w:lang w:eastAsia="en-US"/>
          </w:rPr>
          <w:t xml:space="preserve"> pojazdy </w:t>
        </w:r>
        <w:r w:rsidR="00054FC0" w:rsidRPr="008416E6">
          <w:rPr>
            <w:bCs/>
            <w:iCs/>
            <w:lang w:eastAsia="en-US"/>
          </w:rPr>
          <w:lastRenderedPageBreak/>
          <w:t>spełniające normę emisji s</w:t>
        </w:r>
        <w:del w:id="5455" w:author="Grzegorz" w:date="2021-09-07T10:36:00Z">
          <w:r w:rsidR="00054FC0" w:rsidRPr="008416E6" w:rsidDel="009C11E7">
            <w:rPr>
              <w:bCs/>
              <w:iCs/>
              <w:lang w:eastAsia="en-US"/>
            </w:rPr>
            <w:delText>pal</w:delText>
          </w:r>
        </w:del>
      </w:ins>
      <w:ins w:id="5456" w:author="Grzegorz" w:date="2021-09-07T10:36:00Z">
        <w:r w:rsidR="009C11E7" w:rsidRPr="008416E6">
          <w:rPr>
            <w:bCs/>
            <w:iCs/>
            <w:lang w:eastAsia="en-US"/>
          </w:rPr>
          <w:t>np.</w:t>
        </w:r>
      </w:ins>
      <w:ins w:id="5457" w:author="Robert Pasternak" w:date="2021-07-29T15:03:00Z">
        <w:r w:rsidR="00054FC0" w:rsidRPr="008416E6">
          <w:rPr>
            <w:bCs/>
            <w:iCs/>
            <w:lang w:eastAsia="en-US"/>
          </w:rPr>
          <w:t>in Euro VI (Euro 6).</w:t>
        </w:r>
      </w:ins>
      <w:ins w:id="5458" w:author="Robert Pasternak" w:date="2021-07-29T15:01:00Z">
        <w:r w:rsidR="00054FC0" w:rsidRPr="008416E6">
          <w:rPr>
            <w:bCs/>
            <w:iCs/>
            <w:lang w:eastAsia="en-US"/>
            <w:rPrChange w:id="5459" w:author="Robert Pasternak" w:date="2021-09-07T12:47:00Z">
              <w:rPr>
                <w:bCs/>
                <w:i/>
                <w:iCs/>
                <w:lang w:eastAsia="en-US"/>
              </w:rPr>
            </w:rPrChange>
          </w:rPr>
          <w:t xml:space="preserve"> </w:t>
        </w:r>
      </w:ins>
      <w:ins w:id="5460" w:author="Robert Pasternak" w:date="2021-07-23T12:06:00Z">
        <w:r w:rsidR="00C4150F" w:rsidRPr="008416E6">
          <w:rPr>
            <w:bCs/>
            <w:iCs/>
            <w:lang w:eastAsia="en-US"/>
            <w:rPrChange w:id="5461" w:author="Robert Pasternak" w:date="2021-09-07T12:47:00Z">
              <w:rPr>
                <w:bCs/>
                <w:i/>
                <w:iCs/>
                <w:lang w:eastAsia="en-US"/>
              </w:rPr>
            </w:rPrChange>
          </w:rPr>
          <w:t xml:space="preserve"> </w:t>
        </w:r>
      </w:ins>
    </w:p>
    <w:p w14:paraId="46FE61B9" w14:textId="77777777" w:rsidR="00361B44" w:rsidRPr="008416E6" w:rsidRDefault="00E11DE4">
      <w:pPr>
        <w:pStyle w:val="Akapitzlist"/>
        <w:numPr>
          <w:ilvl w:val="0"/>
          <w:numId w:val="16"/>
        </w:numPr>
        <w:rPr>
          <w:del w:id="5462" w:author="Robert Pasternak" w:date="2021-06-08T10:07:00Z"/>
        </w:rPr>
        <w:pPrChange w:id="5463" w:author="Robert Pasternak" w:date="2021-07-02T10:43:00Z">
          <w:pPr>
            <w:numPr>
              <w:numId w:val="16"/>
            </w:numPr>
            <w:spacing w:line="360" w:lineRule="auto"/>
            <w:ind w:left="284" w:hanging="284"/>
          </w:pPr>
        </w:pPrChange>
      </w:pPr>
      <w:ins w:id="5464" w:author="Robert Pasternak" w:date="2021-07-02T10:41:00Z">
        <w:r w:rsidRPr="008416E6">
          <w:rPr>
            <w:rPrChange w:id="5465" w:author="Robert Pasternak" w:date="2021-09-07T12:47:00Z">
              <w:rPr>
                <w:i/>
                <w:iCs/>
              </w:rPr>
            </w:rPrChange>
          </w:rPr>
          <w:t xml:space="preserve">Zamawiający zgodnie z </w:t>
        </w:r>
      </w:ins>
      <w:ins w:id="5466" w:author="Robert Pasternak" w:date="2021-07-02T10:42:00Z">
        <w:r w:rsidRPr="008416E6">
          <w:rPr>
            <w:rPrChange w:id="5467" w:author="Robert Pasternak" w:date="2021-09-07T12:47:00Z">
              <w:rPr>
                <w:i/>
                <w:iCs/>
              </w:rPr>
            </w:rPrChange>
          </w:rPr>
          <w:t>art</w:t>
        </w:r>
      </w:ins>
      <w:ins w:id="5468" w:author="Robert Pasternak" w:date="2021-07-02T10:41:00Z">
        <w:r w:rsidRPr="008416E6">
          <w:rPr>
            <w:rPrChange w:id="5469" w:author="Robert Pasternak" w:date="2021-09-07T12:47:00Z">
              <w:rPr>
                <w:i/>
                <w:iCs/>
              </w:rPr>
            </w:rPrChange>
          </w:rPr>
          <w:t>.</w:t>
        </w:r>
      </w:ins>
      <w:ins w:id="5470" w:author="Robert Pasternak" w:date="2021-07-02T10:42:00Z">
        <w:r w:rsidRPr="008416E6">
          <w:rPr>
            <w:rPrChange w:id="5471" w:author="Robert Pasternak" w:date="2021-09-07T12:47:00Z">
              <w:rPr>
                <w:i/>
                <w:iCs/>
              </w:rPr>
            </w:rPrChange>
          </w:rPr>
          <w:t xml:space="preserve"> 68 ust. 3 ustawy z dnia 11 stycznia 2018 r. o</w:t>
        </w:r>
      </w:ins>
      <w:ins w:id="5472" w:author="Robert Pasternak" w:date="2021-07-02T10:47:00Z">
        <w:r w:rsidR="00057A39" w:rsidRPr="008416E6">
          <w:t xml:space="preserve"> elektromobilności i</w:t>
        </w:r>
      </w:ins>
      <w:ins w:id="5473" w:author="Robert Pasternak" w:date="2021-07-02T10:42:00Z">
        <w:r w:rsidRPr="008416E6">
          <w:rPr>
            <w:rPrChange w:id="5474" w:author="Robert Pasternak" w:date="2021-09-07T12:47:00Z">
              <w:rPr>
                <w:i/>
                <w:iCs/>
              </w:rPr>
            </w:rPrChange>
          </w:rPr>
          <w:t xml:space="preserve"> paliwach alternatywnych wymaga, aby</w:t>
        </w:r>
      </w:ins>
      <w:ins w:id="5475" w:author="Piotr Szumlak" w:date="2021-07-08T11:17:00Z">
        <w:r w:rsidR="0021460F" w:rsidRPr="008416E6">
          <w:t xml:space="preserve"> </w:t>
        </w:r>
      </w:ins>
    </w:p>
    <w:p w14:paraId="27F7DBA9" w14:textId="77777777" w:rsidR="00361B44" w:rsidRPr="008416E6" w:rsidRDefault="00361B44">
      <w:pPr>
        <w:pStyle w:val="Akapitzlist"/>
        <w:numPr>
          <w:ilvl w:val="0"/>
          <w:numId w:val="16"/>
        </w:numPr>
        <w:rPr>
          <w:del w:id="5476" w:author="Robert Pasternak" w:date="2019-12-03T10:44:00Z"/>
          <w:rPrChange w:id="5477" w:author="Robert Pasternak" w:date="2021-09-07T12:47:00Z">
            <w:rPr>
              <w:del w:id="5478" w:author="Robert Pasternak" w:date="2019-12-03T10:44:00Z"/>
              <w:rFonts w:ascii="Times" w:hAnsi="Times" w:cs="Arial"/>
            </w:rPr>
          </w:rPrChange>
        </w:rPr>
        <w:pPrChange w:id="5479" w:author="Robert Pasternak" w:date="2021-07-02T10:43:00Z">
          <w:pPr>
            <w:spacing w:line="360" w:lineRule="auto"/>
          </w:pPr>
        </w:pPrChange>
      </w:pPr>
    </w:p>
    <w:p w14:paraId="6AB2B9FC" w14:textId="77777777" w:rsidR="00361B44" w:rsidRPr="008416E6" w:rsidRDefault="00361B44">
      <w:pPr>
        <w:pStyle w:val="Akapitzlist"/>
        <w:numPr>
          <w:ilvl w:val="0"/>
          <w:numId w:val="16"/>
        </w:numPr>
        <w:rPr>
          <w:del w:id="5480" w:author="Robert Pasternak" w:date="2019-12-03T10:44:00Z"/>
          <w:rPrChange w:id="5481" w:author="Robert Pasternak" w:date="2021-09-07T12:47:00Z">
            <w:rPr>
              <w:del w:id="5482" w:author="Robert Pasternak" w:date="2019-12-03T10:44:00Z"/>
              <w:rFonts w:ascii="Times" w:hAnsi="Times" w:cs="Arial"/>
            </w:rPr>
          </w:rPrChange>
        </w:rPr>
        <w:pPrChange w:id="5483" w:author="Robert Pasternak" w:date="2021-07-02T10:43:00Z">
          <w:pPr>
            <w:spacing w:line="360" w:lineRule="auto"/>
          </w:pPr>
        </w:pPrChange>
      </w:pPr>
    </w:p>
    <w:p w14:paraId="6595DF59" w14:textId="77777777" w:rsidR="00361B44" w:rsidRPr="008416E6" w:rsidRDefault="00361B44">
      <w:pPr>
        <w:pStyle w:val="Akapitzlist"/>
        <w:numPr>
          <w:ilvl w:val="0"/>
          <w:numId w:val="16"/>
        </w:numPr>
        <w:rPr>
          <w:del w:id="5484" w:author="Robert Pasternak" w:date="2021-06-08T10:07:00Z"/>
          <w:rPrChange w:id="5485" w:author="Robert Pasternak" w:date="2021-09-07T12:47:00Z">
            <w:rPr>
              <w:del w:id="5486" w:author="Robert Pasternak" w:date="2021-06-08T10:07:00Z"/>
              <w:rFonts w:ascii="Times" w:hAnsi="Times" w:cs="Arial"/>
            </w:rPr>
          </w:rPrChange>
        </w:rPr>
        <w:pPrChange w:id="5487" w:author="Robert Pasternak" w:date="2021-07-02T10:43:00Z">
          <w:pPr>
            <w:spacing w:line="360" w:lineRule="auto"/>
          </w:pPr>
        </w:pPrChange>
      </w:pPr>
    </w:p>
    <w:p w14:paraId="41A63B43" w14:textId="0AB1A1BA" w:rsidR="00361B44" w:rsidRPr="008416E6" w:rsidRDefault="00E11DE4">
      <w:pPr>
        <w:pStyle w:val="Akapitzlist"/>
        <w:numPr>
          <w:ilvl w:val="0"/>
          <w:numId w:val="16"/>
        </w:numPr>
        <w:rPr>
          <w:ins w:id="5488" w:author="Robert Pasternak" w:date="2021-06-08T10:08:00Z"/>
        </w:rPr>
        <w:pPrChange w:id="5489" w:author="Robert Pasternak" w:date="2021-07-02T10:43:00Z">
          <w:pPr>
            <w:numPr>
              <w:numId w:val="16"/>
            </w:numPr>
            <w:spacing w:line="360" w:lineRule="auto"/>
            <w:ind w:left="284" w:hanging="284"/>
          </w:pPr>
        </w:pPrChange>
      </w:pPr>
      <w:r w:rsidRPr="008416E6">
        <w:rPr>
          <w:rPrChange w:id="5490" w:author="Robert Pasternak" w:date="2021-09-07T12:47:00Z">
            <w:rPr>
              <w:i/>
              <w:iCs/>
            </w:rPr>
          </w:rPrChange>
        </w:rPr>
        <w:t xml:space="preserve">Wykonawca </w:t>
      </w:r>
      <w:del w:id="5491" w:author="Robert Pasternak" w:date="2021-07-01T14:45:00Z">
        <w:r w:rsidRPr="008416E6">
          <w:rPr>
            <w:rPrChange w:id="5492" w:author="Robert Pasternak" w:date="2021-09-07T12:47:00Z">
              <w:rPr>
                <w:i/>
                <w:iCs/>
              </w:rPr>
            </w:rPrChange>
          </w:rPr>
          <w:delText>od dnia 1 stycznia 2020</w:delText>
        </w:r>
      </w:del>
      <w:ins w:id="5493" w:author="kaluz" w:date="2021-05-04T18:56:00Z">
        <w:del w:id="5494" w:author="Robert Pasternak" w:date="2021-07-01T14:45:00Z">
          <w:r w:rsidRPr="008416E6">
            <w:rPr>
              <w:rPrChange w:id="5495" w:author="Robert Pasternak" w:date="2021-09-07T12:47:00Z">
                <w:rPr>
                  <w:i/>
                  <w:iCs/>
                </w:rPr>
              </w:rPrChange>
            </w:rPr>
            <w:delText>2</w:delText>
          </w:r>
        </w:del>
      </w:ins>
      <w:ins w:id="5496" w:author="Robert Pasternak" w:date="2021-07-01T14:45:00Z">
        <w:r w:rsidR="00DE4170" w:rsidRPr="008416E6">
          <w:t>począwszy od dnia rozpoczę</w:t>
        </w:r>
      </w:ins>
      <w:ins w:id="5497" w:author="Robert Pasternak" w:date="2021-07-01T14:46:00Z">
        <w:r w:rsidR="00DE4170" w:rsidRPr="008416E6">
          <w:t>cia realizacji Przedmiotu zamówienia</w:t>
        </w:r>
      </w:ins>
      <w:ins w:id="5498" w:author="Robert Pasternak" w:date="2021-07-02T10:52:00Z">
        <w:r w:rsidR="00A93FBC" w:rsidRPr="008416E6">
          <w:t>,</w:t>
        </w:r>
      </w:ins>
      <w:ins w:id="5499" w:author="Piotr Szumlak" w:date="2021-07-08T11:17:00Z">
        <w:r w:rsidR="0021460F" w:rsidRPr="008416E6">
          <w:t xml:space="preserve"> </w:t>
        </w:r>
      </w:ins>
      <w:del w:id="5500" w:author="Robert Pasternak" w:date="2021-07-01T14:46:00Z">
        <w:r w:rsidRPr="008416E6">
          <w:rPr>
            <w:rPrChange w:id="5501" w:author="Robert Pasternak" w:date="2021-09-07T12:47:00Z">
              <w:rPr>
                <w:i/>
                <w:iCs/>
              </w:rPr>
            </w:rPrChange>
          </w:rPr>
          <w:delText xml:space="preserve"> roku</w:delText>
        </w:r>
      </w:del>
      <w:del w:id="5502" w:author="Robert Pasternak" w:date="2021-07-02T10:44:00Z">
        <w:r w:rsidRPr="008416E6">
          <w:rPr>
            <w:rPrChange w:id="5503" w:author="Robert Pasternak" w:date="2021-09-07T12:47:00Z">
              <w:rPr>
                <w:i/>
                <w:iCs/>
              </w:rPr>
            </w:rPrChange>
          </w:rPr>
          <w:delText xml:space="preserve">zobowiązany jest </w:delText>
        </w:r>
      </w:del>
      <w:del w:id="5504" w:author="Piotr Szumlak" w:date="2021-07-08T11:17:00Z">
        <w:r w:rsidRPr="008416E6">
          <w:rPr>
            <w:rPrChange w:id="5505" w:author="Robert Pasternak" w:date="2021-09-07T12:47:00Z">
              <w:rPr>
                <w:i/>
                <w:iCs/>
              </w:rPr>
            </w:rPrChange>
          </w:rPr>
          <w:delText>posiadać</w:delText>
        </w:r>
      </w:del>
      <w:ins w:id="5506" w:author="Robert Pasternak" w:date="2021-07-02T10:44:00Z">
        <w:del w:id="5507" w:author="Piotr Szumlak" w:date="2021-07-08T11:17:00Z">
          <w:r w:rsidR="00057A39" w:rsidRPr="008416E6" w:rsidDel="0021460F">
            <w:delText>posiadał</w:delText>
          </w:r>
        </w:del>
      </w:ins>
      <w:ins w:id="5508" w:author="Piotr Szumlak" w:date="2021-07-08T11:17:00Z">
        <w:r w:rsidR="0021460F" w:rsidRPr="008416E6">
          <w:t>posiada</w:t>
        </w:r>
      </w:ins>
      <w:ins w:id="5509" w:author="Robert Pasternak" w:date="2021-07-12T11:35:00Z">
        <w:r w:rsidR="00082806" w:rsidRPr="008416E6">
          <w:t>ł</w:t>
        </w:r>
      </w:ins>
      <w:ins w:id="5510" w:author="Piotr Szumlak" w:date="2021-07-08T11:17:00Z">
        <w:del w:id="5511" w:author="Robert Pasternak" w:date="2021-07-12T11:36:00Z">
          <w:r w:rsidR="0021460F" w:rsidRPr="008416E6" w:rsidDel="00082806">
            <w:delText>ć</w:delText>
          </w:r>
        </w:del>
        <w:r w:rsidR="0021460F" w:rsidRPr="008416E6">
          <w:t xml:space="preserve"> </w:t>
        </w:r>
        <w:del w:id="5512" w:author="Robert Pasternak" w:date="2021-07-12T11:36:00Z">
          <w:r w:rsidR="0021460F" w:rsidRPr="008416E6" w:rsidDel="00082806">
            <w:delText xml:space="preserve">posiadał </w:delText>
          </w:r>
        </w:del>
      </w:ins>
      <w:ins w:id="5513" w:author="Robert Pasternak" w:date="2021-07-02T10:48:00Z">
        <w:r w:rsidR="00057A39" w:rsidRPr="008416E6">
          <w:t xml:space="preserve">we flocie </w:t>
        </w:r>
      </w:ins>
      <w:ins w:id="5514" w:author="Robert Pasternak" w:date="2021-07-02T10:52:00Z">
        <w:r w:rsidR="00A93FBC" w:rsidRPr="008416E6">
          <w:t>wykorzystywanych</w:t>
        </w:r>
      </w:ins>
      <w:ins w:id="5515" w:author="Piotr Szumlak" w:date="2021-07-08T11:17:00Z">
        <w:r w:rsidR="0021460F" w:rsidRPr="008416E6">
          <w:t xml:space="preserve"> </w:t>
        </w:r>
      </w:ins>
      <w:ins w:id="5516" w:author="Robert Pasternak" w:date="2021-07-02T10:48:00Z">
        <w:r w:rsidR="00057A39" w:rsidRPr="008416E6">
          <w:t xml:space="preserve">do realizacji Przedmiotu zamówienia </w:t>
        </w:r>
      </w:ins>
      <w:ins w:id="5517" w:author="Robert Pasternak" w:date="2021-07-02T10:49:00Z">
        <w:r w:rsidR="00057A39" w:rsidRPr="008416E6">
          <w:t xml:space="preserve">pojazdów, </w:t>
        </w:r>
      </w:ins>
      <w:ins w:id="5518" w:author="Robert Pasternak" w:date="2021-07-02T10:53:00Z">
        <w:r w:rsidR="00A93FBC" w:rsidRPr="008416E6">
          <w:t>nie mniejszy niż</w:t>
        </w:r>
      </w:ins>
      <w:ins w:id="5519" w:author="Piotr Szumlak" w:date="2021-07-08T11:17:00Z">
        <w:r w:rsidR="0021460F" w:rsidRPr="008416E6">
          <w:t xml:space="preserve"> </w:t>
        </w:r>
      </w:ins>
      <w:del w:id="5520" w:author="Robert Pasternak" w:date="2021-07-02T10:53:00Z">
        <w:r w:rsidRPr="008416E6">
          <w:rPr>
            <w:rPrChange w:id="5521" w:author="Robert Pasternak" w:date="2021-09-07T12:47:00Z">
              <w:rPr>
                <w:i/>
                <w:iCs/>
              </w:rPr>
            </w:rPrChange>
          </w:rPr>
          <w:delText>minimalny</w:delText>
        </w:r>
      </w:del>
      <w:ins w:id="5522" w:author="Robert Pasternak" w:date="2021-07-02T10:48:00Z">
        <w:r w:rsidR="00057A39" w:rsidRPr="008416E6">
          <w:t xml:space="preserve">określony w powyższej ustawie, </w:t>
        </w:r>
      </w:ins>
      <w:r w:rsidRPr="008416E6">
        <w:rPr>
          <w:rPrChange w:id="5523" w:author="Robert Pasternak" w:date="2021-09-07T12:47:00Z">
            <w:rPr>
              <w:i/>
              <w:iCs/>
            </w:rPr>
          </w:rPrChange>
        </w:rPr>
        <w:t>udział pojazdów elektrycznych lub pojazdów napędzanych gazem ziemnym</w:t>
      </w:r>
      <w:ins w:id="5524" w:author="Robert Pasternak" w:date="2021-07-02T10:53:00Z">
        <w:r w:rsidR="00A93FBC" w:rsidRPr="008416E6">
          <w:t>.</w:t>
        </w:r>
      </w:ins>
      <w:ins w:id="5525" w:author="Piotr Szumlak" w:date="2021-07-08T11:17:00Z">
        <w:r w:rsidR="0021460F" w:rsidRPr="008416E6">
          <w:t xml:space="preserve"> </w:t>
        </w:r>
        <w:del w:id="5526" w:author="Robert Pasternak" w:date="2021-07-12T11:36:00Z">
          <w:r w:rsidR="0021460F" w:rsidRPr="008416E6" w:rsidDel="00082806">
            <w:br/>
          </w:r>
        </w:del>
      </w:ins>
      <w:ins w:id="5527" w:author="Robert Pasternak" w:date="2021-07-02T10:57:00Z">
        <w:r w:rsidR="00A93FBC" w:rsidRPr="008416E6">
          <w:t>W trakcie realizacji Przedmiotu zamówienia Wykonawca zobowiązany jest na każde żądanie Zamawiającego</w:t>
        </w:r>
      </w:ins>
      <w:ins w:id="5528" w:author="Robert Pasternak" w:date="2021-07-02T11:00:00Z">
        <w:r w:rsidR="00A93FBC" w:rsidRPr="008416E6">
          <w:t>, w terminie określonym w żądaniu</w:t>
        </w:r>
      </w:ins>
      <w:ins w:id="5529" w:author="Robert Pasternak" w:date="2021-07-29T14:54:00Z">
        <w:r w:rsidR="00054FC0" w:rsidRPr="008416E6">
          <w:t>,</w:t>
        </w:r>
      </w:ins>
      <w:ins w:id="5530" w:author="Robert Pasternak" w:date="2021-07-02T11:00:00Z">
        <w:r w:rsidR="00A93FBC" w:rsidRPr="008416E6">
          <w:t xml:space="preserve"> jednak nie krótszym niż 5 dni roboczych,</w:t>
        </w:r>
      </w:ins>
      <w:ins w:id="5531" w:author="Robert Pasternak" w:date="2021-07-02T10:57:00Z">
        <w:r w:rsidR="00A93FBC" w:rsidRPr="008416E6">
          <w:t xml:space="preserve"> przed</w:t>
        </w:r>
      </w:ins>
      <w:ins w:id="5532" w:author="Robert Pasternak" w:date="2021-07-02T10:58:00Z">
        <w:r w:rsidR="00A93FBC" w:rsidRPr="008416E6">
          <w:t xml:space="preserve">łożyć dowody potwierdzające spełnianie przez niego wymogu posiadania </w:t>
        </w:r>
      </w:ins>
      <w:ins w:id="5533" w:author="Robert Pasternak" w:date="2021-07-02T11:00:00Z">
        <w:r w:rsidR="00A93FBC" w:rsidRPr="008416E6">
          <w:t xml:space="preserve">we flocie </w:t>
        </w:r>
      </w:ins>
      <w:ins w:id="5534" w:author="Robert Pasternak" w:date="2021-07-02T10:59:00Z">
        <w:r w:rsidR="00A93FBC" w:rsidRPr="008416E6">
          <w:t>pojazdów</w:t>
        </w:r>
      </w:ins>
      <w:ins w:id="5535" w:author="Robert Pasternak" w:date="2021-07-02T11:00:00Z">
        <w:r w:rsidR="00A93FBC" w:rsidRPr="008416E6">
          <w:t xml:space="preserve"> wykorzystywanych do realizacji </w:t>
        </w:r>
      </w:ins>
      <w:ins w:id="5536" w:author="Robert Pasternak" w:date="2021-07-02T11:01:00Z">
        <w:r w:rsidR="00A93FBC" w:rsidRPr="008416E6">
          <w:t>Przedmiotu zamówienia, pojazdów</w:t>
        </w:r>
      </w:ins>
      <w:ins w:id="5537" w:author="Robert Pasternak" w:date="2021-07-02T10:59:00Z">
        <w:r w:rsidR="00A93FBC" w:rsidRPr="008416E6">
          <w:t xml:space="preserve"> zasilanych paliwami alternatywnymi</w:t>
        </w:r>
      </w:ins>
      <w:ins w:id="5538" w:author="Robert Pasternak" w:date="2021-07-29T14:56:00Z">
        <w:r w:rsidR="00054FC0" w:rsidRPr="008416E6">
          <w:t>,</w:t>
        </w:r>
      </w:ins>
      <w:ins w:id="5539" w:author="Robert Pasternak" w:date="2021-07-29T14:55:00Z">
        <w:r w:rsidR="00054FC0" w:rsidRPr="008416E6">
          <w:t xml:space="preserve"> o których mowa powyżej</w:t>
        </w:r>
      </w:ins>
      <w:ins w:id="5540" w:author="Robert Pasternak" w:date="2021-07-02T10:59:00Z">
        <w:r w:rsidR="00A93FBC" w:rsidRPr="008416E6">
          <w:t>.</w:t>
        </w:r>
      </w:ins>
      <w:ins w:id="5541" w:author="Piotr Szumlak" w:date="2021-07-08T11:18:00Z">
        <w:r w:rsidR="0021460F" w:rsidRPr="008416E6">
          <w:t xml:space="preserve"> </w:t>
        </w:r>
      </w:ins>
      <w:ins w:id="5542" w:author="Robert Pasternak" w:date="2021-07-02T11:01:00Z">
        <w:r w:rsidR="00054FC0" w:rsidRPr="008416E6">
          <w:t>Nie</w:t>
        </w:r>
        <w:r w:rsidR="00221638" w:rsidRPr="008416E6">
          <w:t>przedłożenie przez Wykonawcę żądanych dowodów w wyznaczonym terminie, uznane b</w:t>
        </w:r>
      </w:ins>
      <w:ins w:id="5543" w:author="Robert Pasternak" w:date="2021-07-02T11:02:00Z">
        <w:r w:rsidR="00221638" w:rsidRPr="008416E6">
          <w:t>ędzie przez Zamawiającego za brak spełniania</w:t>
        </w:r>
      </w:ins>
      <w:ins w:id="5544" w:author="Robert Pasternak" w:date="2021-07-29T14:55:00Z">
        <w:r w:rsidR="00054FC0" w:rsidRPr="008416E6">
          <w:t xml:space="preserve"> </w:t>
        </w:r>
      </w:ins>
      <w:ins w:id="5545" w:author="Robert Pasternak" w:date="2021-07-02T11:02:00Z">
        <w:r w:rsidR="00221638" w:rsidRPr="008416E6">
          <w:t>przez Wykonawcę wymogu posiadania</w:t>
        </w:r>
      </w:ins>
      <w:ins w:id="5546" w:author="Piotr Szumlak" w:date="2021-07-08T11:18:00Z">
        <w:r w:rsidR="0021460F" w:rsidRPr="008416E6">
          <w:t xml:space="preserve"> </w:t>
        </w:r>
      </w:ins>
      <w:ins w:id="5547" w:author="Robert Pasternak" w:date="2021-07-02T11:03:00Z">
        <w:r w:rsidR="00221638" w:rsidRPr="008416E6">
          <w:t>we flocie pojazdów wykorzystywanych do realizacji Przedmiotu zamówienia, pojazdów zasilanych paliwami alternatywnymi</w:t>
        </w:r>
      </w:ins>
      <w:ins w:id="5548" w:author="Robert Pasternak" w:date="2021-07-29T14:57:00Z">
        <w:r w:rsidR="00054FC0" w:rsidRPr="008416E6">
          <w:t>, o których mowa powyżej.</w:t>
        </w:r>
      </w:ins>
      <w:ins w:id="5549" w:author="Robert Pasternak" w:date="2021-07-02T11:03:00Z">
        <w:r w:rsidR="00221638" w:rsidRPr="008416E6">
          <w:t xml:space="preserve"> </w:t>
        </w:r>
      </w:ins>
      <w:ins w:id="5550" w:author="Piotr Szumlak" w:date="2021-07-08T11:18:00Z">
        <w:del w:id="5551" w:author="Robert Pasternak" w:date="2021-07-12T11:36:00Z">
          <w:r w:rsidR="0021460F" w:rsidRPr="008416E6" w:rsidDel="00082806">
            <w:br/>
          </w:r>
        </w:del>
      </w:ins>
      <w:ins w:id="5552" w:author="Robert Pasternak" w:date="2021-07-02T11:03:00Z">
        <w:r w:rsidR="00221638" w:rsidRPr="008416E6">
          <w:t>Z tytułu nie spełniania przez Wykonawcę wymogu po</w:t>
        </w:r>
      </w:ins>
      <w:ins w:id="5553" w:author="Robert Pasternak" w:date="2021-07-02T11:04:00Z">
        <w:r w:rsidR="00221638" w:rsidRPr="008416E6">
          <w:t xml:space="preserve">siadania we flocie pojazdów wykorzystywanych do realizacji Przedmiotu zamówienia, pojazdów </w:t>
        </w:r>
      </w:ins>
      <w:ins w:id="5554" w:author="Robert Pasternak" w:date="2021-07-29T14:58:00Z">
        <w:r w:rsidR="00054FC0" w:rsidRPr="008416E6">
          <w:t>elektrycznych lub pojazdów napędzanych gazem ziemnym</w:t>
        </w:r>
      </w:ins>
      <w:ins w:id="5555" w:author="Robert Pasternak" w:date="2021-07-29T14:59:00Z">
        <w:r w:rsidR="00054FC0" w:rsidRPr="008416E6">
          <w:t>,</w:t>
        </w:r>
      </w:ins>
      <w:ins w:id="5556" w:author="Robert Pasternak" w:date="2021-07-02T11:04:00Z">
        <w:r w:rsidR="00221638" w:rsidRPr="008416E6">
          <w:t xml:space="preserve"> Zamawiający</w:t>
        </w:r>
      </w:ins>
      <w:ins w:id="5557" w:author="Robert Pasternak" w:date="2021-07-02T11:06:00Z">
        <w:r w:rsidR="00221638" w:rsidRPr="008416E6">
          <w:t xml:space="preserve"> przewiduje sankcje </w:t>
        </w:r>
      </w:ins>
      <w:ins w:id="5558" w:author="Robert Pasternak" w:date="2021-07-02T11:07:00Z">
        <w:r w:rsidR="00221638" w:rsidRPr="008416E6">
          <w:t>określone</w:t>
        </w:r>
      </w:ins>
      <w:ins w:id="5559" w:author="Robert Pasternak" w:date="2021-07-02T11:06:00Z">
        <w:r w:rsidR="00221638" w:rsidRPr="008416E6">
          <w:t xml:space="preserve"> </w:t>
        </w:r>
      </w:ins>
      <w:ins w:id="5560" w:author="Robert Pasternak" w:date="2024-07-16T15:19:00Z">
        <w:r w:rsidR="00A861F6">
          <w:br/>
        </w:r>
      </w:ins>
      <w:ins w:id="5561" w:author="Robert Pasternak" w:date="2021-07-02T11:06:00Z">
        <w:r w:rsidR="00221638" w:rsidRPr="008416E6">
          <w:t>w Umowie.</w:t>
        </w:r>
      </w:ins>
      <w:del w:id="5562" w:author="Robert Pasternak" w:date="2021-07-02T10:48:00Z">
        <w:r w:rsidRPr="008416E6">
          <w:rPr>
            <w:rPrChange w:id="5563" w:author="Robert Pasternak" w:date="2021-09-07T12:47:00Z">
              <w:rPr>
                <w:i/>
                <w:iCs/>
              </w:rPr>
            </w:rPrChange>
          </w:rPr>
          <w:delText xml:space="preserve">we flocie użytkowanych </w:delText>
        </w:r>
      </w:del>
      <w:del w:id="5564" w:author="Robert Pasternak" w:date="2021-07-02T10:50:00Z">
        <w:r w:rsidRPr="008416E6">
          <w:rPr>
            <w:rPrChange w:id="5565" w:author="Robert Pasternak" w:date="2021-09-07T12:47:00Z">
              <w:rPr>
                <w:i/>
                <w:iCs/>
              </w:rPr>
            </w:rPrChange>
          </w:rPr>
          <w:delText>pojazdów przy wykonywaniu Przedmiotu zamówienia, określony w ustawie</w:delText>
        </w:r>
      </w:del>
      <w:del w:id="5566" w:author="Robert Pasternak" w:date="2021-07-01T14:46:00Z">
        <w:r w:rsidRPr="008416E6">
          <w:rPr>
            <w:rPrChange w:id="5567" w:author="Robert Pasternak" w:date="2021-09-07T12:47:00Z">
              <w:rPr>
                <w:i/>
                <w:iCs/>
              </w:rPr>
            </w:rPrChange>
          </w:rPr>
          <w:br/>
        </w:r>
      </w:del>
      <w:del w:id="5568" w:author="Robert Pasternak" w:date="2021-07-02T10:50:00Z">
        <w:r w:rsidRPr="008416E6">
          <w:rPr>
            <w:rPrChange w:id="5569" w:author="Robert Pasternak" w:date="2021-09-07T12:47:00Z">
              <w:rPr>
                <w:i/>
                <w:iCs/>
              </w:rPr>
            </w:rPrChange>
          </w:rPr>
          <w:delText xml:space="preserve">z dnia 11 stycznia 2018 roku o elektromobilności </w:delText>
        </w:r>
        <w:bookmarkStart w:id="5570" w:name="_Hlk12662181"/>
        <w:r w:rsidRPr="008416E6">
          <w:rPr>
            <w:rPrChange w:id="5571" w:author="Robert Pasternak" w:date="2021-09-07T12:47:00Z">
              <w:rPr>
                <w:i/>
                <w:iCs/>
              </w:rPr>
            </w:rPrChange>
          </w:rPr>
          <w:delText xml:space="preserve">i paliwach alternatywnych </w:delText>
        </w:r>
      </w:del>
      <w:bookmarkEnd w:id="5570"/>
      <w:del w:id="5572" w:author="Robert Pasternak" w:date="2021-07-01T14:46:00Z">
        <w:r w:rsidRPr="008416E6">
          <w:rPr>
            <w:rPrChange w:id="5573" w:author="Robert Pasternak" w:date="2021-09-07T12:47:00Z">
              <w:rPr>
                <w:i/>
                <w:iCs/>
              </w:rPr>
            </w:rPrChange>
          </w:rPr>
          <w:br/>
        </w:r>
      </w:del>
      <w:del w:id="5574" w:author="Robert Pasternak" w:date="2021-07-02T10:50:00Z">
        <w:r w:rsidRPr="008416E6">
          <w:rPr>
            <w:rPrChange w:id="5575" w:author="Robert Pasternak" w:date="2021-09-07T12:47:00Z">
              <w:rPr>
                <w:i/>
                <w:iCs/>
              </w:rPr>
            </w:rPrChange>
          </w:rPr>
          <w:delText>(Dz. U. z 2019 r. poz. 1124) lub innych przepisach prawa.</w:delText>
        </w:r>
      </w:del>
    </w:p>
    <w:p w14:paraId="213C62B1" w14:textId="77777777" w:rsidR="00361B44" w:rsidRPr="008416E6" w:rsidRDefault="00361B44">
      <w:pPr>
        <w:pStyle w:val="Akapitzlist"/>
        <w:numPr>
          <w:ilvl w:val="0"/>
          <w:numId w:val="16"/>
        </w:numPr>
        <w:rPr>
          <w:del w:id="5576" w:author="Robert Pasternak" w:date="2021-06-08T10:08:00Z"/>
          <w:rPrChange w:id="5577" w:author="Robert Pasternak" w:date="2021-09-07T12:47:00Z">
            <w:rPr>
              <w:del w:id="5578" w:author="Robert Pasternak" w:date="2021-06-08T10:08:00Z"/>
              <w:rFonts w:ascii="Times" w:hAnsi="Times" w:cs="Arial"/>
            </w:rPr>
          </w:rPrChange>
        </w:rPr>
        <w:pPrChange w:id="5579" w:author="Robert Pasternak" w:date="2021-06-08T10:07:00Z">
          <w:pPr>
            <w:numPr>
              <w:numId w:val="16"/>
            </w:numPr>
            <w:spacing w:line="360" w:lineRule="auto"/>
            <w:ind w:left="284" w:hanging="284"/>
          </w:pPr>
        </w:pPrChange>
      </w:pPr>
    </w:p>
    <w:p w14:paraId="24A2E29D" w14:textId="77777777" w:rsidR="00361B44" w:rsidRPr="008416E6" w:rsidRDefault="00361B44">
      <w:pPr>
        <w:pStyle w:val="Akapitzlist"/>
        <w:numPr>
          <w:ilvl w:val="0"/>
          <w:numId w:val="16"/>
        </w:numPr>
        <w:rPr>
          <w:del w:id="5580" w:author="Robert Pasternak" w:date="2021-06-08T10:08:00Z"/>
          <w:rPrChange w:id="5581" w:author="Robert Pasternak" w:date="2021-09-07T12:47:00Z">
            <w:rPr>
              <w:del w:id="5582" w:author="Robert Pasternak" w:date="2021-06-08T10:08:00Z"/>
              <w:rFonts w:ascii="Times" w:hAnsi="Times" w:cs="Arial"/>
            </w:rPr>
          </w:rPrChange>
        </w:rPr>
        <w:pPrChange w:id="5583" w:author="Robert Pasternak" w:date="2021-06-08T10:08:00Z">
          <w:pPr>
            <w:spacing w:line="360" w:lineRule="auto"/>
          </w:pPr>
        </w:pPrChange>
      </w:pPr>
    </w:p>
    <w:p w14:paraId="17DC715C" w14:textId="58D0AF09" w:rsidR="00082806" w:rsidRPr="008416E6" w:rsidRDefault="00505D17">
      <w:pPr>
        <w:pStyle w:val="Akapitzlist"/>
        <w:numPr>
          <w:ilvl w:val="0"/>
          <w:numId w:val="16"/>
        </w:numPr>
        <w:rPr>
          <w:ins w:id="5584" w:author="Robert Pasternak" w:date="2021-06-08T10:10:00Z"/>
        </w:rPr>
        <w:pPrChange w:id="5585" w:author="Robert Pasternak" w:date="2021-07-12T11:44:00Z">
          <w:pPr>
            <w:numPr>
              <w:numId w:val="16"/>
            </w:numPr>
            <w:autoSpaceDE w:val="0"/>
            <w:autoSpaceDN w:val="0"/>
            <w:spacing w:line="360" w:lineRule="auto"/>
            <w:ind w:left="284" w:hanging="284"/>
          </w:pPr>
        </w:pPrChange>
      </w:pPr>
      <w:r w:rsidRPr="008416E6">
        <w:rPr>
          <w:lang w:eastAsia="en-US"/>
        </w:rPr>
        <w:t>Wszystkie pojazdy</w:t>
      </w:r>
      <w:ins w:id="5586" w:author="Piotr Szumlak" w:date="2021-07-08T11:18:00Z">
        <w:r w:rsidR="0021460F" w:rsidRPr="008416E6">
          <w:rPr>
            <w:lang w:eastAsia="en-US"/>
          </w:rPr>
          <w:t xml:space="preserve"> </w:t>
        </w:r>
      </w:ins>
      <w:r w:rsidRPr="008416E6">
        <w:rPr>
          <w:lang w:eastAsia="en-US"/>
        </w:rPr>
        <w:t xml:space="preserve">wykorzystywane do realizacji </w:t>
      </w:r>
      <w:r w:rsidR="007F232F" w:rsidRPr="008416E6">
        <w:rPr>
          <w:lang w:eastAsia="en-US"/>
        </w:rPr>
        <w:t>P</w:t>
      </w:r>
      <w:r w:rsidRPr="008416E6">
        <w:rPr>
          <w:lang w:eastAsia="en-US"/>
        </w:rPr>
        <w:t xml:space="preserve">rzedmiotu zamówienia </w:t>
      </w:r>
      <w:ins w:id="5587" w:author="Robert Pasternak" w:date="2024-07-16T15:19:00Z">
        <w:r w:rsidR="00A861F6">
          <w:rPr>
            <w:lang w:eastAsia="en-US"/>
          </w:rPr>
          <w:t xml:space="preserve">obejmującego odbiór i transport odpadów </w:t>
        </w:r>
      </w:ins>
      <w:r w:rsidR="00523EC6" w:rsidRPr="008416E6">
        <w:rPr>
          <w:lang w:eastAsia="en-US"/>
        </w:rPr>
        <w:t xml:space="preserve">muszą być </w:t>
      </w:r>
      <w:r w:rsidRPr="008416E6">
        <w:rPr>
          <w:lang w:eastAsia="en-US"/>
        </w:rPr>
        <w:t xml:space="preserve">wyposażone </w:t>
      </w:r>
      <w:r w:rsidR="002255E2" w:rsidRPr="008416E6">
        <w:rPr>
          <w:lang w:eastAsia="en-US"/>
        </w:rPr>
        <w:t xml:space="preserve">w: </w:t>
      </w:r>
      <w:r w:rsidR="002255E2" w:rsidRPr="008416E6">
        <w:t xml:space="preserve">czujniki zapisujące dane o miejscach wyładunku </w:t>
      </w:r>
      <w:r w:rsidR="00E11DE4" w:rsidRPr="008416E6">
        <w:rPr>
          <w:rStyle w:val="Uwydatnienie"/>
          <w:i w:val="0"/>
          <w:rPrChange w:id="5588" w:author="Robert Pasternak" w:date="2021-09-07T12:47:00Z">
            <w:rPr>
              <w:rStyle w:val="Uwydatnienie"/>
              <w:rFonts w:ascii="Times" w:hAnsi="Times" w:cs="Arial"/>
              <w:i w:val="0"/>
            </w:rPr>
          </w:rPrChange>
        </w:rPr>
        <w:t>odpadów</w:t>
      </w:r>
      <w:ins w:id="5589" w:author="Robert Pasternak" w:date="2021-07-01T14:47:00Z">
        <w:r w:rsidR="00DE4170" w:rsidRPr="008416E6">
          <w:rPr>
            <w:rStyle w:val="Uwydatnienie"/>
            <w:i w:val="0"/>
          </w:rPr>
          <w:t xml:space="preserve"> oraz </w:t>
        </w:r>
      </w:ins>
      <w:del w:id="5590" w:author="Robert Pasternak" w:date="2021-07-01T14:47:00Z">
        <w:r w:rsidR="00E11DE4" w:rsidRPr="008416E6">
          <w:rPr>
            <w:rStyle w:val="Uwydatnienie"/>
            <w:i w:val="0"/>
            <w:rPrChange w:id="5591" w:author="Robert Pasternak" w:date="2021-09-07T12:47:00Z">
              <w:rPr>
                <w:rStyle w:val="Uwydatnienie"/>
                <w:rFonts w:ascii="Times" w:hAnsi="Times" w:cs="Arial"/>
                <w:i w:val="0"/>
              </w:rPr>
            </w:rPrChange>
          </w:rPr>
          <w:delText>;</w:delText>
        </w:r>
      </w:del>
      <w:del w:id="5592" w:author="Robert Pasternak" w:date="2021-06-18T13:36:00Z">
        <w:r w:rsidRPr="008416E6" w:rsidDel="00463419">
          <w:rPr>
            <w:lang w:eastAsia="en-US"/>
          </w:rPr>
          <w:delText>w</w:delText>
        </w:r>
      </w:del>
      <w:del w:id="5593" w:author="Robert Pasternak" w:date="2021-07-01T14:47:00Z">
        <w:r w:rsidRPr="008416E6" w:rsidDel="00DE4170">
          <w:rPr>
            <w:lang w:eastAsia="en-US"/>
          </w:rPr>
          <w:delText> </w:delText>
        </w:r>
      </w:del>
      <w:r w:rsidRPr="008416E6">
        <w:rPr>
          <w:lang w:eastAsia="en-US"/>
        </w:rPr>
        <w:t>urządzenia monitorujące</w:t>
      </w:r>
      <w:r w:rsidR="00290A9C" w:rsidRPr="008416E6">
        <w:rPr>
          <w:lang w:eastAsia="en-US"/>
        </w:rPr>
        <w:t>, bazujące na systemie pozycjonowania satelitarnego</w:t>
      </w:r>
      <w:r w:rsidRPr="008416E6">
        <w:rPr>
          <w:lang w:eastAsia="en-US"/>
        </w:rPr>
        <w:t xml:space="preserve">, umożliwiające śledzenie aktualnej </w:t>
      </w:r>
      <w:r w:rsidR="00290A9C" w:rsidRPr="008416E6">
        <w:rPr>
          <w:lang w:eastAsia="en-US"/>
        </w:rPr>
        <w:t>pozycji</w:t>
      </w:r>
      <w:r w:rsidRPr="008416E6">
        <w:rPr>
          <w:lang w:eastAsia="en-US"/>
        </w:rPr>
        <w:t xml:space="preserve"> pojazdów</w:t>
      </w:r>
      <w:del w:id="5594" w:author="kaluz" w:date="2021-05-04T20:23:00Z">
        <w:r w:rsidR="00290A9C" w:rsidRPr="008416E6" w:rsidDel="009F0474">
          <w:rPr>
            <w:lang w:eastAsia="en-US"/>
          </w:rPr>
          <w:delText>(</w:delText>
        </w:r>
        <w:r w:rsidRPr="008416E6" w:rsidDel="009F0474">
          <w:rPr>
            <w:lang w:eastAsia="en-US"/>
          </w:rPr>
          <w:delText>co 5 sekund lub czę</w:delText>
        </w:r>
      </w:del>
      <w:del w:id="5595" w:author="kaluz" w:date="2021-05-04T20:22:00Z">
        <w:r w:rsidRPr="008416E6" w:rsidDel="009F0474">
          <w:rPr>
            <w:lang w:eastAsia="en-US"/>
          </w:rPr>
          <w:delText>ściej</w:delText>
        </w:r>
        <w:r w:rsidR="00290A9C" w:rsidRPr="008416E6" w:rsidDel="009F0474">
          <w:rPr>
            <w:lang w:eastAsia="en-US"/>
          </w:rPr>
          <w:delText>)</w:delText>
        </w:r>
      </w:del>
      <w:r w:rsidR="002255E2" w:rsidRPr="008416E6">
        <w:rPr>
          <w:lang w:eastAsia="en-US"/>
        </w:rPr>
        <w:t xml:space="preserve"> i</w:t>
      </w:r>
      <w:r w:rsidRPr="008416E6">
        <w:rPr>
          <w:lang w:eastAsia="en-US"/>
        </w:rPr>
        <w:t xml:space="preserve"> rzeczywistego czasu pracy</w:t>
      </w:r>
      <w:r w:rsidR="00290A9C" w:rsidRPr="008416E6">
        <w:rPr>
          <w:lang w:eastAsia="en-US"/>
        </w:rPr>
        <w:t xml:space="preserve"> pojazdów</w:t>
      </w:r>
      <w:r w:rsidR="002255E2" w:rsidRPr="008416E6">
        <w:rPr>
          <w:lang w:eastAsia="en-US"/>
        </w:rPr>
        <w:t xml:space="preserve"> oraz</w:t>
      </w:r>
      <w:ins w:id="5596" w:author="Piotr Szumlak" w:date="2021-07-08T11:18:00Z">
        <w:r w:rsidR="0021460F" w:rsidRPr="008416E6">
          <w:rPr>
            <w:lang w:eastAsia="en-US"/>
          </w:rPr>
          <w:t xml:space="preserve"> </w:t>
        </w:r>
      </w:ins>
      <w:r w:rsidRPr="008416E6">
        <w:t>trwałe zapisywanie, przechowywanie i odczytywanie danych o położeniu pojaz</w:t>
      </w:r>
      <w:r w:rsidR="002255E2" w:rsidRPr="008416E6">
        <w:t xml:space="preserve">dów, </w:t>
      </w:r>
      <w:r w:rsidR="00E748B8" w:rsidRPr="008416E6">
        <w:t>miejscach</w:t>
      </w:r>
      <w:r w:rsidR="002255E2" w:rsidRPr="008416E6">
        <w:t xml:space="preserve"> postojów </w:t>
      </w:r>
      <w:ins w:id="5597" w:author="Robert Pasternak" w:date="2021-05-11T15:22:00Z">
        <w:del w:id="5598" w:author="Piotr Szumlak" w:date="2021-07-08T11:19:00Z">
          <w:r w:rsidR="00150CDC" w:rsidRPr="008416E6" w:rsidDel="0021460F">
            <w:br/>
          </w:r>
        </w:del>
      </w:ins>
      <w:r w:rsidR="002255E2" w:rsidRPr="008416E6">
        <w:t>i</w:t>
      </w:r>
      <w:r w:rsidRPr="008416E6">
        <w:t xml:space="preserve"> przebytej trasy pojazdów</w:t>
      </w:r>
      <w:r w:rsidRPr="008416E6">
        <w:rPr>
          <w:lang w:eastAsia="en-US"/>
        </w:rPr>
        <w:t>.</w:t>
      </w:r>
      <w:ins w:id="5599" w:author="Piotr Szumlak" w:date="2021-07-08T11:19:00Z">
        <w:r w:rsidR="0021460F" w:rsidRPr="008416E6">
          <w:rPr>
            <w:lang w:eastAsia="en-US"/>
          </w:rPr>
          <w:t xml:space="preserve"> </w:t>
        </w:r>
      </w:ins>
      <w:ins w:id="5600" w:author="Robert Pasternak" w:date="2021-05-11T15:23:00Z">
        <w:r w:rsidR="00E11DE4" w:rsidRPr="008416E6">
          <w:rPr>
            <w:lang w:eastAsia="en-US"/>
            <w:rPrChange w:id="5601" w:author="Robert Pasternak" w:date="2021-09-07T12:47:00Z">
              <w:rPr>
                <w:rFonts w:ascii="Times" w:hAnsi="Times" w:cs="Arial"/>
                <w:i/>
                <w:iCs/>
                <w:lang w:eastAsia="en-US"/>
              </w:rPr>
            </w:rPrChange>
          </w:rPr>
          <w:t xml:space="preserve">System monitorujący powinien </w:t>
        </w:r>
      </w:ins>
      <w:ins w:id="5602" w:author="Robert Pasternak" w:date="2021-05-11T15:22:00Z">
        <w:r w:rsidR="00150CDC" w:rsidRPr="008416E6">
          <w:t>nieprzerwane zbiera</w:t>
        </w:r>
      </w:ins>
      <w:ins w:id="5603" w:author="Robert Pasternak" w:date="2021-05-11T15:23:00Z">
        <w:r w:rsidR="00150CDC" w:rsidRPr="008416E6">
          <w:t>ć</w:t>
        </w:r>
      </w:ins>
      <w:ins w:id="5604" w:author="Robert Pasternak" w:date="2021-05-11T15:22:00Z">
        <w:r w:rsidR="00150CDC" w:rsidRPr="008416E6">
          <w:t xml:space="preserve"> dan</w:t>
        </w:r>
      </w:ins>
      <w:ins w:id="5605" w:author="Robert Pasternak" w:date="2021-05-11T15:23:00Z">
        <w:r w:rsidR="00150CDC" w:rsidRPr="008416E6">
          <w:t>e</w:t>
        </w:r>
      </w:ins>
      <w:ins w:id="5606" w:author="Piotr Szumlak" w:date="2021-07-08T11:19:00Z">
        <w:r w:rsidR="0021460F" w:rsidRPr="008416E6">
          <w:t xml:space="preserve"> </w:t>
        </w:r>
      </w:ins>
      <w:ins w:id="5607" w:author="Robert Pasternak" w:date="2021-05-11T15:23:00Z">
        <w:del w:id="5608" w:author="Piotr Szumlak" w:date="2021-07-08T11:19:00Z">
          <w:r w:rsidR="00150CDC" w:rsidRPr="008416E6" w:rsidDel="0021460F">
            <w:br/>
          </w:r>
        </w:del>
      </w:ins>
      <w:ins w:id="5609" w:author="Robert Pasternak" w:date="2021-05-11T15:22:00Z">
        <w:r w:rsidR="00150CDC" w:rsidRPr="008416E6">
          <w:t xml:space="preserve">o pojeździe </w:t>
        </w:r>
      </w:ins>
      <w:ins w:id="5610" w:author="Robert Pasternak" w:date="2021-05-11T15:23:00Z">
        <w:r w:rsidR="00150CDC" w:rsidRPr="008416E6">
          <w:t xml:space="preserve">również </w:t>
        </w:r>
      </w:ins>
      <w:ins w:id="5611" w:author="Robert Pasternak" w:date="2021-05-11T15:22:00Z">
        <w:r w:rsidR="00150CDC" w:rsidRPr="008416E6">
          <w:t xml:space="preserve">w przypadku braku łączności </w:t>
        </w:r>
      </w:ins>
      <w:ins w:id="5612" w:author="Robert Pasternak" w:date="2024-07-16T15:19:00Z">
        <w:r w:rsidR="00A861F6">
          <w:br/>
        </w:r>
      </w:ins>
      <w:ins w:id="5613" w:author="Robert Pasternak" w:date="2021-05-11T15:22:00Z">
        <w:r w:rsidR="00150CDC" w:rsidRPr="008416E6">
          <w:t xml:space="preserve">z serwerem. </w:t>
        </w:r>
      </w:ins>
      <w:ins w:id="5614" w:author="kaluz" w:date="2021-05-04T19:59:00Z">
        <w:r w:rsidR="008B455C" w:rsidRPr="008416E6">
          <w:rPr>
            <w:lang w:eastAsia="en-US"/>
          </w:rPr>
          <w:t>Zamawiają</w:t>
        </w:r>
      </w:ins>
      <w:ins w:id="5615" w:author="kaluz" w:date="2021-05-04T20:00:00Z">
        <w:r w:rsidR="008B455C" w:rsidRPr="008416E6">
          <w:rPr>
            <w:lang w:eastAsia="en-US"/>
          </w:rPr>
          <w:t xml:space="preserve">cy wymaga dostępu w trybie online do przedmiotowego systemu </w:t>
        </w:r>
      </w:ins>
      <w:ins w:id="5616" w:author="Robert Pasternak" w:date="2024-07-16T15:19:00Z">
        <w:r w:rsidR="00A861F6">
          <w:rPr>
            <w:lang w:eastAsia="en-US"/>
          </w:rPr>
          <w:br/>
        </w:r>
      </w:ins>
      <w:ins w:id="5617" w:author="kaluz" w:date="2021-05-04T20:00:00Z">
        <w:r w:rsidR="008B455C" w:rsidRPr="008416E6">
          <w:rPr>
            <w:lang w:eastAsia="en-US"/>
          </w:rPr>
          <w:t xml:space="preserve">w zakresie obejmującym co najmniej dostęp do </w:t>
        </w:r>
      </w:ins>
      <w:ins w:id="5618" w:author="kaluz" w:date="2021-05-04T20:20:00Z">
        <w:r w:rsidR="00566637" w:rsidRPr="008416E6">
          <w:rPr>
            <w:lang w:eastAsia="en-US"/>
          </w:rPr>
          <w:t>monitorowania</w:t>
        </w:r>
      </w:ins>
      <w:ins w:id="5619" w:author="kaluz" w:date="2021-05-04T20:00:00Z">
        <w:r w:rsidR="008B455C" w:rsidRPr="008416E6">
          <w:rPr>
            <w:lang w:eastAsia="en-US"/>
          </w:rPr>
          <w:t xml:space="preserve"> aktualnej pozycji pojazd</w:t>
        </w:r>
      </w:ins>
      <w:ins w:id="5620" w:author="kaluz" w:date="2021-05-04T20:01:00Z">
        <w:r w:rsidR="008B455C" w:rsidRPr="008416E6">
          <w:rPr>
            <w:lang w:eastAsia="en-US"/>
          </w:rPr>
          <w:t>ów</w:t>
        </w:r>
      </w:ins>
      <w:ins w:id="5621" w:author="Robert Pasternak" w:date="2021-07-01T14:47:00Z">
        <w:r w:rsidR="00DE4170" w:rsidRPr="008416E6">
          <w:rPr>
            <w:lang w:eastAsia="en-US"/>
          </w:rPr>
          <w:t xml:space="preserve"> oraz</w:t>
        </w:r>
      </w:ins>
      <w:ins w:id="5622" w:author="kaluz" w:date="2021-05-04T20:01:00Z">
        <w:del w:id="5623" w:author="Robert Pasternak" w:date="2021-07-01T14:47:00Z">
          <w:r w:rsidR="008B455C" w:rsidRPr="008416E6" w:rsidDel="00DE4170">
            <w:rPr>
              <w:lang w:eastAsia="en-US"/>
            </w:rPr>
            <w:delText>,</w:delText>
          </w:r>
        </w:del>
        <w:r w:rsidR="008B455C" w:rsidRPr="008416E6">
          <w:rPr>
            <w:lang w:eastAsia="en-US"/>
          </w:rPr>
          <w:t xml:space="preserve"> historii przebytych tras</w:t>
        </w:r>
      </w:ins>
      <w:ins w:id="5624" w:author="Robert Pasternak" w:date="2021-06-08T10:09:00Z">
        <w:r w:rsidR="00531541" w:rsidRPr="008416E6">
          <w:rPr>
            <w:lang w:eastAsia="en-US"/>
          </w:rPr>
          <w:t xml:space="preserve"> (kreślonej na cyfrowej mapie)</w:t>
        </w:r>
      </w:ins>
      <w:ins w:id="5625" w:author="kaluz" w:date="2021-05-04T20:01:00Z">
        <w:r w:rsidR="008B455C" w:rsidRPr="008416E6">
          <w:rPr>
            <w:lang w:eastAsia="en-US"/>
          </w:rPr>
          <w:t xml:space="preserve"> i miejsc roz</w:t>
        </w:r>
      </w:ins>
      <w:ins w:id="5626" w:author="kaluz" w:date="2021-05-04T20:02:00Z">
        <w:r w:rsidR="008B455C" w:rsidRPr="008416E6">
          <w:rPr>
            <w:lang w:eastAsia="en-US"/>
          </w:rPr>
          <w:t>ładunku</w:t>
        </w:r>
      </w:ins>
      <w:ins w:id="5627" w:author="Robert Pasternak" w:date="2021-06-08T10:09:00Z">
        <w:r w:rsidR="00531541" w:rsidRPr="008416E6">
          <w:rPr>
            <w:lang w:eastAsia="en-US"/>
          </w:rPr>
          <w:t>,</w:t>
        </w:r>
      </w:ins>
      <w:ins w:id="5628" w:author="kaluz" w:date="2021-05-04T20:24:00Z">
        <w:r w:rsidR="009F0474" w:rsidRPr="008416E6">
          <w:rPr>
            <w:lang w:eastAsia="en-US"/>
          </w:rPr>
          <w:t xml:space="preserve"> </w:t>
        </w:r>
      </w:ins>
      <w:ins w:id="5629" w:author="Robert Pasternak" w:date="2024-07-16T15:19:00Z">
        <w:r w:rsidR="00A861F6">
          <w:rPr>
            <w:lang w:eastAsia="en-US"/>
          </w:rPr>
          <w:br/>
        </w:r>
      </w:ins>
      <w:ins w:id="5630" w:author="kaluz" w:date="2021-05-04T20:24:00Z">
        <w:r w:rsidR="009F0474" w:rsidRPr="008416E6">
          <w:rPr>
            <w:lang w:eastAsia="en-US"/>
          </w:rPr>
          <w:t xml:space="preserve">z co najmniej </w:t>
        </w:r>
        <w:del w:id="5631" w:author="Robert Pasternak" w:date="2021-05-11T15:23:00Z">
          <w:r w:rsidR="009F0474" w:rsidRPr="008416E6" w:rsidDel="00150CDC">
            <w:rPr>
              <w:lang w:eastAsia="en-US"/>
            </w:rPr>
            <w:br/>
          </w:r>
        </w:del>
        <w:del w:id="5632" w:author="Robert Pasternak" w:date="2021-05-11T15:25:00Z">
          <w:r w:rsidR="009F0474" w:rsidRPr="008416E6" w:rsidDel="00150CDC">
            <w:rPr>
              <w:lang w:eastAsia="en-US"/>
            </w:rPr>
            <w:delText>30</w:delText>
          </w:r>
        </w:del>
      </w:ins>
      <w:ins w:id="5633" w:author="Robert Pasternak" w:date="2021-05-11T15:25:00Z">
        <w:r w:rsidR="00E11DE4" w:rsidRPr="008416E6">
          <w:rPr>
            <w:lang w:eastAsia="en-US"/>
            <w:rPrChange w:id="5634" w:author="Robert Pasternak" w:date="2021-09-07T12:47:00Z">
              <w:rPr>
                <w:rFonts w:ascii="Times" w:hAnsi="Times" w:cs="Arial"/>
                <w:i/>
                <w:iCs/>
                <w:lang w:eastAsia="en-US"/>
              </w:rPr>
            </w:rPrChange>
          </w:rPr>
          <w:t>180</w:t>
        </w:r>
      </w:ins>
      <w:ins w:id="5635" w:author="kaluz" w:date="2021-05-04T20:24:00Z">
        <w:r w:rsidR="009F0474" w:rsidRPr="008416E6">
          <w:rPr>
            <w:lang w:eastAsia="en-US"/>
          </w:rPr>
          <w:t xml:space="preserve"> dni</w:t>
        </w:r>
      </w:ins>
      <w:ins w:id="5636" w:author="kaluz" w:date="2021-05-04T20:02:00Z">
        <w:r w:rsidR="008B455C" w:rsidRPr="008416E6">
          <w:rPr>
            <w:lang w:eastAsia="en-US"/>
          </w:rPr>
          <w:t>.</w:t>
        </w:r>
      </w:ins>
      <w:ins w:id="5637" w:author="kaluz" w:date="2021-05-04T20:15:00Z">
        <w:r w:rsidR="00D70494" w:rsidRPr="008416E6">
          <w:rPr>
            <w:lang w:eastAsia="en-US"/>
          </w:rPr>
          <w:t xml:space="preserve"> Zamawiający wymaga</w:t>
        </w:r>
        <w:r w:rsidR="00566637" w:rsidRPr="008416E6">
          <w:rPr>
            <w:lang w:eastAsia="en-US"/>
          </w:rPr>
          <w:t xml:space="preserve">, </w:t>
        </w:r>
      </w:ins>
      <w:ins w:id="5638" w:author="Robert Pasternak" w:date="2021-06-08T10:09:00Z">
        <w:del w:id="5639" w:author="Piotr Szumlak" w:date="2021-07-08T11:19:00Z">
          <w:r w:rsidR="00B05F7E" w:rsidRPr="008416E6" w:rsidDel="0021460F">
            <w:rPr>
              <w:lang w:eastAsia="en-US"/>
            </w:rPr>
            <w:br/>
          </w:r>
        </w:del>
      </w:ins>
      <w:ins w:id="5640" w:author="kaluz" w:date="2021-05-04T20:15:00Z">
        <w:r w:rsidR="00566637" w:rsidRPr="008416E6">
          <w:rPr>
            <w:lang w:eastAsia="en-US"/>
          </w:rPr>
          <w:t xml:space="preserve">aby </w:t>
        </w:r>
      </w:ins>
      <w:ins w:id="5641" w:author="kaluz" w:date="2021-05-04T20:16:00Z">
        <w:del w:id="5642" w:author="Robert Pasternak" w:date="2021-06-18T13:36:00Z">
          <w:r w:rsidR="00566637" w:rsidRPr="008416E6" w:rsidDel="00463419">
            <w:rPr>
              <w:lang w:eastAsia="en-US"/>
            </w:rPr>
            <w:delText xml:space="preserve">udostępniony </w:delText>
          </w:r>
        </w:del>
        <w:r w:rsidR="00566637" w:rsidRPr="008416E6">
          <w:rPr>
            <w:lang w:eastAsia="en-US"/>
          </w:rPr>
          <w:t xml:space="preserve">dostęp </w:t>
        </w:r>
        <w:del w:id="5643" w:author="Robert Pasternak" w:date="2021-07-01T14:48:00Z">
          <w:r w:rsidR="00566637" w:rsidRPr="008416E6" w:rsidDel="00DE4170">
            <w:rPr>
              <w:lang w:eastAsia="en-US"/>
            </w:rPr>
            <w:delText>odbywał się</w:delText>
          </w:r>
        </w:del>
      </w:ins>
      <w:ins w:id="5644" w:author="Robert Pasternak" w:date="2021-07-01T14:48:00Z">
        <w:r w:rsidR="00DE4170" w:rsidRPr="008416E6">
          <w:rPr>
            <w:lang w:eastAsia="en-US"/>
          </w:rPr>
          <w:t>miał miejsce</w:t>
        </w:r>
      </w:ins>
      <w:ins w:id="5645" w:author="kaluz" w:date="2021-05-04T20:16:00Z">
        <w:r w:rsidR="00566637" w:rsidRPr="008416E6">
          <w:rPr>
            <w:lang w:eastAsia="en-US"/>
          </w:rPr>
          <w:t xml:space="preserve"> za pomocą jednej platformy oraz aby po zalogowaniu si</w:t>
        </w:r>
      </w:ins>
      <w:ins w:id="5646" w:author="kaluz" w:date="2021-05-04T20:17:00Z">
        <w:r w:rsidR="00566637" w:rsidRPr="008416E6">
          <w:rPr>
            <w:lang w:eastAsia="en-US"/>
          </w:rPr>
          <w:t>ę do systemu widoczne były wszystkie pojazdy</w:t>
        </w:r>
      </w:ins>
      <w:ins w:id="5647" w:author="Robert Pasternak" w:date="2021-07-01T14:48:00Z">
        <w:r w:rsidR="00DE4170" w:rsidRPr="008416E6">
          <w:rPr>
            <w:lang w:eastAsia="en-US"/>
          </w:rPr>
          <w:t>,</w:t>
        </w:r>
      </w:ins>
      <w:ins w:id="5648" w:author="kaluz" w:date="2021-05-04T20:17:00Z">
        <w:r w:rsidR="00566637" w:rsidRPr="008416E6">
          <w:rPr>
            <w:lang w:eastAsia="en-US"/>
          </w:rPr>
          <w:t xml:space="preserve"> </w:t>
        </w:r>
      </w:ins>
      <w:ins w:id="5649" w:author="Robert Pasternak" w:date="2024-07-16T15:19:00Z">
        <w:r w:rsidR="00A861F6">
          <w:rPr>
            <w:lang w:eastAsia="en-US"/>
          </w:rPr>
          <w:br/>
        </w:r>
      </w:ins>
      <w:ins w:id="5650" w:author="kaluz" w:date="2021-05-04T20:17:00Z">
        <w:r w:rsidR="00566637" w:rsidRPr="008416E6">
          <w:rPr>
            <w:lang w:eastAsia="en-US"/>
          </w:rPr>
          <w:t>do kt</w:t>
        </w:r>
      </w:ins>
      <w:ins w:id="5651" w:author="kaluz" w:date="2021-05-04T20:18:00Z">
        <w:r w:rsidR="00566637" w:rsidRPr="008416E6">
          <w:rPr>
            <w:lang w:eastAsia="en-US"/>
          </w:rPr>
          <w:t xml:space="preserve">órych Wykonawca </w:t>
        </w:r>
        <w:del w:id="5652" w:author="Robert Pasternak" w:date="2021-07-01T14:48:00Z">
          <w:r w:rsidR="00566637" w:rsidRPr="008416E6" w:rsidDel="00DE4170">
            <w:rPr>
              <w:lang w:eastAsia="en-US"/>
            </w:rPr>
            <w:delText>udostępnił</w:delText>
          </w:r>
        </w:del>
      </w:ins>
      <w:ins w:id="5653" w:author="Robert Pasternak" w:date="2021-07-01T14:48:00Z">
        <w:r w:rsidR="00DE4170" w:rsidRPr="008416E6">
          <w:rPr>
            <w:lang w:eastAsia="en-US"/>
          </w:rPr>
          <w:t>umożliwił</w:t>
        </w:r>
      </w:ins>
      <w:ins w:id="5654" w:author="kaluz" w:date="2021-05-04T20:18:00Z">
        <w:r w:rsidR="00566637" w:rsidRPr="008416E6">
          <w:rPr>
            <w:lang w:eastAsia="en-US"/>
          </w:rPr>
          <w:t xml:space="preserve"> dostęp Zamawiającemu </w:t>
        </w:r>
      </w:ins>
      <w:ins w:id="5655" w:author="kaluz" w:date="2021-05-04T20:19:00Z">
        <w:r w:rsidR="00566637" w:rsidRPr="008416E6">
          <w:rPr>
            <w:lang w:eastAsia="en-US"/>
          </w:rPr>
          <w:t>(tzn. wszystkie pojazdy pod jednym loginem)</w:t>
        </w:r>
      </w:ins>
      <w:ins w:id="5656" w:author="kaluz" w:date="2021-05-04T20:20:00Z">
        <w:r w:rsidR="00566637" w:rsidRPr="008416E6">
          <w:rPr>
            <w:lang w:eastAsia="en-US"/>
          </w:rPr>
          <w:t>.</w:t>
        </w:r>
      </w:ins>
      <w:ins w:id="5657" w:author="Piotr Szumlak" w:date="2021-07-08T11:19:00Z">
        <w:r w:rsidR="0021460F" w:rsidRPr="008416E6">
          <w:rPr>
            <w:lang w:eastAsia="en-US"/>
          </w:rPr>
          <w:t xml:space="preserve"> </w:t>
        </w:r>
      </w:ins>
      <w:ins w:id="5658" w:author="kaluz" w:date="2021-05-04T20:25:00Z">
        <w:r w:rsidR="009F0474" w:rsidRPr="008416E6">
          <w:rPr>
            <w:lang w:eastAsia="en-US"/>
          </w:rPr>
          <w:t xml:space="preserve">Wykonawca </w:t>
        </w:r>
        <w:del w:id="5659" w:author="Piotr Szumlak" w:date="2021-07-08T11:19:00Z">
          <w:r w:rsidR="009F0474" w:rsidRPr="008416E6" w:rsidDel="0021460F">
            <w:rPr>
              <w:lang w:eastAsia="en-US"/>
            </w:rPr>
            <w:delText>zapewni</w:delText>
          </w:r>
        </w:del>
      </w:ins>
      <w:ins w:id="5660" w:author="Robert Pasternak" w:date="2021-07-01T14:49:00Z">
        <w:del w:id="5661" w:author="Piotr Szumlak" w:date="2021-07-08T11:19:00Z">
          <w:r w:rsidR="00DE4170" w:rsidRPr="008416E6" w:rsidDel="0021460F">
            <w:rPr>
              <w:lang w:eastAsia="en-US"/>
            </w:rPr>
            <w:delText>udostępni</w:delText>
          </w:r>
        </w:del>
      </w:ins>
      <w:ins w:id="5662" w:author="Piotr Szumlak" w:date="2021-07-08T11:19:00Z">
        <w:r w:rsidR="0021460F" w:rsidRPr="008416E6">
          <w:rPr>
            <w:lang w:eastAsia="en-US"/>
          </w:rPr>
          <w:t xml:space="preserve">zapewni </w:t>
        </w:r>
        <w:del w:id="5663" w:author="Robert Pasternak" w:date="2021-07-12T11:44:00Z">
          <w:r w:rsidR="0021460F" w:rsidRPr="008416E6" w:rsidDel="00082806">
            <w:rPr>
              <w:lang w:eastAsia="en-US"/>
            </w:rPr>
            <w:delText xml:space="preserve">udostępni </w:delText>
          </w:r>
        </w:del>
      </w:ins>
      <w:ins w:id="5664" w:author="kaluz" w:date="2021-05-04T20:26:00Z">
        <w:r w:rsidR="004178E1" w:rsidRPr="008416E6">
          <w:rPr>
            <w:lang w:eastAsia="en-US"/>
          </w:rPr>
          <w:t xml:space="preserve">lokalizację aktualnej pozycji pojazdu, przebytej trasy pojazdu i historii tras na cyfrowej mapie, </w:t>
        </w:r>
      </w:ins>
      <w:ins w:id="5665" w:author="kaluz" w:date="2021-05-04T20:27:00Z">
        <w:r w:rsidR="004178E1" w:rsidRPr="008416E6">
          <w:rPr>
            <w:lang w:eastAsia="en-US"/>
          </w:rPr>
          <w:t xml:space="preserve">umożliwiającej jednoznaczne określenie miejsca (adresu) </w:t>
        </w:r>
      </w:ins>
      <w:ins w:id="5666" w:author="kaluz" w:date="2021-05-04T20:29:00Z">
        <w:r w:rsidR="004178E1" w:rsidRPr="008416E6">
          <w:rPr>
            <w:lang w:eastAsia="en-US"/>
          </w:rPr>
          <w:t>realizacji</w:t>
        </w:r>
      </w:ins>
      <w:ins w:id="5667" w:author="Piotr Szumlak" w:date="2021-07-08T11:20:00Z">
        <w:r w:rsidR="00286C0A" w:rsidRPr="008416E6">
          <w:rPr>
            <w:lang w:eastAsia="en-US"/>
          </w:rPr>
          <w:t xml:space="preserve"> </w:t>
        </w:r>
      </w:ins>
      <w:ins w:id="5668" w:author="kaluz" w:date="2021-05-04T20:29:00Z">
        <w:r w:rsidR="004178E1" w:rsidRPr="008416E6">
          <w:rPr>
            <w:lang w:eastAsia="en-US"/>
          </w:rPr>
          <w:t xml:space="preserve">Przedmiotu zamówienia. </w:t>
        </w:r>
      </w:ins>
    </w:p>
    <w:p w14:paraId="7EF5A578" w14:textId="77777777" w:rsidR="00361B44" w:rsidRPr="008416E6" w:rsidRDefault="00361B44">
      <w:pPr>
        <w:rPr>
          <w:del w:id="5669" w:author="Robert Pasternak" w:date="2021-06-21T14:10:00Z"/>
          <w:rPrChange w:id="5670" w:author="Robert Pasternak" w:date="2021-09-07T12:47:00Z">
            <w:rPr>
              <w:del w:id="5671" w:author="Robert Pasternak" w:date="2021-06-21T14:10:00Z"/>
              <w:lang w:eastAsia="en-US"/>
            </w:rPr>
          </w:rPrChange>
        </w:rPr>
        <w:pPrChange w:id="5672" w:author="Robert Pasternak" w:date="2021-06-08T10:10:00Z">
          <w:pPr>
            <w:numPr>
              <w:numId w:val="16"/>
            </w:numPr>
            <w:autoSpaceDE w:val="0"/>
            <w:autoSpaceDN w:val="0"/>
            <w:spacing w:line="360" w:lineRule="auto"/>
            <w:ind w:left="284" w:hanging="284"/>
          </w:pPr>
        </w:pPrChange>
      </w:pPr>
    </w:p>
    <w:p w14:paraId="30D9DEA3" w14:textId="77777777" w:rsidR="00361B44" w:rsidRPr="008416E6" w:rsidRDefault="00361B44">
      <w:pPr>
        <w:autoSpaceDE w:val="0"/>
        <w:autoSpaceDN w:val="0"/>
        <w:spacing w:line="312" w:lineRule="auto"/>
        <w:rPr>
          <w:del w:id="5673" w:author="Robert Pasternak" w:date="2021-06-23T08:11:00Z"/>
          <w:lang w:eastAsia="en-US"/>
          <w:rPrChange w:id="5674" w:author="Robert Pasternak" w:date="2021-09-07T12:47:00Z">
            <w:rPr>
              <w:del w:id="5675" w:author="Robert Pasternak" w:date="2021-06-23T08:11:00Z"/>
              <w:rFonts w:ascii="Times" w:hAnsi="Times" w:cs="Arial"/>
              <w:lang w:eastAsia="en-US"/>
            </w:rPr>
          </w:rPrChange>
        </w:rPr>
        <w:pPrChange w:id="5676" w:author="Robert Pasternak" w:date="2021-05-13T11:34:00Z">
          <w:pPr>
            <w:autoSpaceDE w:val="0"/>
            <w:autoSpaceDN w:val="0"/>
            <w:spacing w:line="360" w:lineRule="auto"/>
          </w:pPr>
        </w:pPrChange>
      </w:pPr>
    </w:p>
    <w:p w14:paraId="313ED860" w14:textId="69B61BAA" w:rsidR="00361B44" w:rsidRPr="00FC0A4F" w:rsidRDefault="004458C1">
      <w:pPr>
        <w:numPr>
          <w:ilvl w:val="0"/>
          <w:numId w:val="16"/>
        </w:numPr>
        <w:spacing w:line="312" w:lineRule="auto"/>
        <w:rPr>
          <w:ins w:id="5677" w:author="Robert Pasternak" w:date="2021-06-08T10:06:00Z"/>
          <w:color w:val="FF0000"/>
          <w:rPrChange w:id="5678" w:author="Robert Pasternak" w:date="2024-07-17T09:16:00Z">
            <w:rPr>
              <w:ins w:id="5679" w:author="Robert Pasternak" w:date="2021-06-08T10:06:00Z"/>
              <w:color w:val="000000" w:themeColor="text1"/>
              <w:shd w:val="clear" w:color="auto" w:fill="FFFFFF"/>
            </w:rPr>
          </w:rPrChange>
        </w:rPr>
        <w:pPrChange w:id="5680" w:author="Robert Pasternak" w:date="2024-07-17T09:16:00Z">
          <w:pPr>
            <w:numPr>
              <w:numId w:val="16"/>
            </w:numPr>
            <w:spacing w:line="360" w:lineRule="auto"/>
            <w:ind w:left="284" w:hanging="284"/>
          </w:pPr>
        </w:pPrChange>
      </w:pPr>
      <w:r w:rsidRPr="008416E6">
        <w:t>Wszystkie pojazdy</w:t>
      </w:r>
      <w:ins w:id="5681" w:author="Robert Pasternak" w:date="2021-06-07T16:10:00Z">
        <w:r w:rsidR="006444EA" w:rsidRPr="008416E6">
          <w:t xml:space="preserve"> (bez względu na rodzaj pojazdu, przeznaczenie i typ zabudowy</w:t>
        </w:r>
      </w:ins>
      <w:ins w:id="5682" w:author="Robert Pasternak" w:date="2021-06-07T16:11:00Z">
        <w:r w:rsidR="006444EA" w:rsidRPr="008416E6">
          <w:t>)</w:t>
        </w:r>
      </w:ins>
      <w:r w:rsidRPr="008416E6">
        <w:t xml:space="preserve"> przeznaczone do realizacji </w:t>
      </w:r>
      <w:r w:rsidR="007F232F" w:rsidRPr="008416E6">
        <w:t>P</w:t>
      </w:r>
      <w:r w:rsidRPr="008416E6">
        <w:t xml:space="preserve">rzedmiotu zamówienia muszą być wyposażone </w:t>
      </w:r>
      <w:r w:rsidR="00907684" w:rsidRPr="008416E6">
        <w:t xml:space="preserve">w </w:t>
      </w:r>
      <w:ins w:id="5683" w:author="Robert Pasternak" w:date="2021-05-11T15:29:00Z">
        <w:r w:rsidR="00150CDC" w:rsidRPr="008416E6">
          <w:t xml:space="preserve">dwa </w:t>
        </w:r>
      </w:ins>
      <w:r w:rsidR="00DC1E9E" w:rsidRPr="008416E6">
        <w:t xml:space="preserve">video </w:t>
      </w:r>
      <w:r w:rsidR="00907684" w:rsidRPr="008416E6">
        <w:t>rejestratory</w:t>
      </w:r>
      <w:ins w:id="5684" w:author="Robert Pasternak" w:date="2021-05-11T15:29:00Z">
        <w:r w:rsidR="00150CDC" w:rsidRPr="008416E6">
          <w:t>:</w:t>
        </w:r>
      </w:ins>
      <w:del w:id="5685" w:author="Robert Pasternak" w:date="2021-05-11T15:29:00Z">
        <w:r w:rsidR="00907684" w:rsidRPr="008416E6" w:rsidDel="00150CDC">
          <w:delText>,</w:delText>
        </w:r>
      </w:del>
      <w:ins w:id="5686" w:author="Robert Pasternak" w:date="2021-05-11T15:29:00Z">
        <w:r w:rsidR="00150CDC" w:rsidRPr="008416E6">
          <w:t xml:space="preserve"> pierwszy</w:t>
        </w:r>
      </w:ins>
      <w:r w:rsidR="00907684" w:rsidRPr="008416E6">
        <w:t xml:space="preserve"> rejestrując</w:t>
      </w:r>
      <w:ins w:id="5687" w:author="Robert Pasternak" w:date="2021-05-11T15:29:00Z">
        <w:r w:rsidR="00150CDC" w:rsidRPr="008416E6">
          <w:t>y</w:t>
        </w:r>
      </w:ins>
      <w:del w:id="5688" w:author="Robert Pasternak" w:date="2021-05-11T15:29:00Z">
        <w:r w:rsidR="00907684" w:rsidRPr="008416E6" w:rsidDel="00150CDC">
          <w:delText>e</w:delText>
        </w:r>
      </w:del>
      <w:r w:rsidR="00907684" w:rsidRPr="008416E6">
        <w:t xml:space="preserve"> trasę przejazdu pojazdów realizujących </w:t>
      </w:r>
      <w:r w:rsidR="00435A46" w:rsidRPr="008416E6">
        <w:t>P</w:t>
      </w:r>
      <w:r w:rsidR="00907684" w:rsidRPr="008416E6">
        <w:t>rzedmiot zamówienia</w:t>
      </w:r>
      <w:r w:rsidR="00435A46" w:rsidRPr="008416E6">
        <w:t xml:space="preserve"> (rejestrator umieszczony z przodu pojazdu) oraz </w:t>
      </w:r>
      <w:ins w:id="5689" w:author="Robert Pasternak" w:date="2021-05-11T15:29:00Z">
        <w:r w:rsidR="00150CDC" w:rsidRPr="008416E6">
          <w:t xml:space="preserve">drugi </w:t>
        </w:r>
      </w:ins>
      <w:del w:id="5690" w:author="Robert Pasternak" w:date="2021-05-11T15:29:00Z">
        <w:r w:rsidR="00435A46" w:rsidRPr="008416E6" w:rsidDel="00150CDC">
          <w:delText>rejestrator</w:delText>
        </w:r>
      </w:del>
      <w:r w:rsidR="00435A46" w:rsidRPr="008416E6">
        <w:t xml:space="preserve"> umieszczony </w:t>
      </w:r>
      <w:r w:rsidR="00E21C0F" w:rsidRPr="008416E6">
        <w:t>na pojeździe,</w:t>
      </w:r>
      <w:r w:rsidR="00435A46" w:rsidRPr="008416E6">
        <w:t xml:space="preserve"> rejestrujący jakość wykonywania usługi </w:t>
      </w:r>
      <w:r w:rsidR="007F232F" w:rsidRPr="008416E6">
        <w:t xml:space="preserve">w ramach Przedmiotu zamówienia </w:t>
      </w:r>
      <w:r w:rsidR="00435A46" w:rsidRPr="008416E6">
        <w:lastRenderedPageBreak/>
        <w:t>(</w:t>
      </w:r>
      <w:r w:rsidR="00DC1E9E" w:rsidRPr="008416E6">
        <w:t xml:space="preserve">video </w:t>
      </w:r>
      <w:r w:rsidR="00435A46" w:rsidRPr="008416E6">
        <w:t>rejestracja załadunku oraz rodzaju odbieranych odpadów)</w:t>
      </w:r>
      <w:r w:rsidR="00907684" w:rsidRPr="008416E6">
        <w:t xml:space="preserve">. Zamawiający wymaga, aby </w:t>
      </w:r>
      <w:r w:rsidR="00907684" w:rsidRPr="008416E6">
        <w:rPr>
          <w:shd w:val="clear" w:color="auto" w:fill="FFFFFF"/>
          <w:rPrChange w:id="5691" w:author="Robert Pasternak" w:date="2021-09-07T12:47:00Z">
            <w:rPr>
              <w:color w:val="000000"/>
              <w:shd w:val="clear" w:color="auto" w:fill="FFFFFF"/>
            </w:rPr>
          </w:rPrChange>
        </w:rPr>
        <w:t xml:space="preserve">rozdzielczość </w:t>
      </w:r>
      <w:del w:id="5692" w:author="kaluz" w:date="2021-05-04T18:58:00Z">
        <w:r w:rsidR="00907684" w:rsidRPr="008416E6" w:rsidDel="001F55F4">
          <w:rPr>
            <w:shd w:val="clear" w:color="auto" w:fill="FFFFFF"/>
            <w:rPrChange w:id="5693" w:author="Robert Pasternak" w:date="2021-09-07T12:47:00Z">
              <w:rPr>
                <w:color w:val="000000"/>
                <w:shd w:val="clear" w:color="auto" w:fill="FFFFFF"/>
              </w:rPr>
            </w:rPrChange>
          </w:rPr>
          <w:delText xml:space="preserve">nagrywanego </w:delText>
        </w:r>
      </w:del>
      <w:ins w:id="5694" w:author="kaluz" w:date="2021-05-04T18:58:00Z">
        <w:r w:rsidR="001F55F4" w:rsidRPr="008416E6">
          <w:rPr>
            <w:shd w:val="clear" w:color="auto" w:fill="FFFFFF"/>
            <w:rPrChange w:id="5695" w:author="Robert Pasternak" w:date="2021-09-07T12:47:00Z">
              <w:rPr>
                <w:color w:val="000000"/>
                <w:shd w:val="clear" w:color="auto" w:fill="FFFFFF"/>
              </w:rPr>
            </w:rPrChange>
          </w:rPr>
          <w:t xml:space="preserve">rejestrowanego </w:t>
        </w:r>
      </w:ins>
      <w:r w:rsidR="00907684" w:rsidRPr="008416E6">
        <w:rPr>
          <w:shd w:val="clear" w:color="auto" w:fill="FFFFFF"/>
          <w:rPrChange w:id="5696" w:author="Robert Pasternak" w:date="2021-09-07T12:47:00Z">
            <w:rPr>
              <w:color w:val="000000"/>
              <w:shd w:val="clear" w:color="auto" w:fill="FFFFFF"/>
            </w:rPr>
          </w:rPrChange>
        </w:rPr>
        <w:t>obrazu wynosiła</w:t>
      </w:r>
      <w:r w:rsidR="00E748B8" w:rsidRPr="008416E6">
        <w:rPr>
          <w:shd w:val="clear" w:color="auto" w:fill="FFFFFF"/>
          <w:rPrChange w:id="5697" w:author="Robert Pasternak" w:date="2021-09-07T12:47:00Z">
            <w:rPr>
              <w:color w:val="000000"/>
              <w:shd w:val="clear" w:color="auto" w:fill="FFFFFF"/>
            </w:rPr>
          </w:rPrChange>
        </w:rPr>
        <w:t>,</w:t>
      </w:r>
      <w:ins w:id="5698" w:author="Piotr Szumlak" w:date="2021-07-09T07:35:00Z">
        <w:r w:rsidR="00361B44" w:rsidRPr="008416E6">
          <w:rPr>
            <w:shd w:val="clear" w:color="auto" w:fill="FFFFFF"/>
            <w:rPrChange w:id="5699" w:author="Robert Pasternak" w:date="2021-09-07T12:47:00Z">
              <w:rPr>
                <w:color w:val="000000"/>
                <w:shd w:val="clear" w:color="auto" w:fill="FFFFFF"/>
              </w:rPr>
            </w:rPrChange>
          </w:rPr>
          <w:t xml:space="preserve"> </w:t>
        </w:r>
      </w:ins>
      <w:r w:rsidR="008D7FF0" w:rsidRPr="008416E6">
        <w:rPr>
          <w:shd w:val="clear" w:color="auto" w:fill="FFFFFF"/>
          <w:rPrChange w:id="5700" w:author="Robert Pasternak" w:date="2021-09-07T12:47:00Z">
            <w:rPr>
              <w:color w:val="000000"/>
              <w:shd w:val="clear" w:color="auto" w:fill="FFFFFF"/>
            </w:rPr>
          </w:rPrChange>
        </w:rPr>
        <w:t>co najmniej</w:t>
      </w:r>
      <w:r w:rsidR="00907684" w:rsidRPr="008416E6">
        <w:rPr>
          <w:shd w:val="clear" w:color="auto" w:fill="FFFFFF"/>
          <w:rPrChange w:id="5701" w:author="Robert Pasternak" w:date="2021-09-07T12:47:00Z">
            <w:rPr>
              <w:color w:val="000000"/>
              <w:shd w:val="clear" w:color="auto" w:fill="FFFFFF"/>
            </w:rPr>
          </w:rPrChange>
        </w:rPr>
        <w:t xml:space="preserve"> 720p, </w:t>
      </w:r>
      <w:del w:id="5702" w:author="Robert Pasternak" w:date="2019-08-23T11:44:00Z">
        <w:r w:rsidR="00E748B8" w:rsidRPr="008416E6" w:rsidDel="007E216D">
          <w:rPr>
            <w:shd w:val="clear" w:color="auto" w:fill="FFFFFF"/>
            <w:rPrChange w:id="5703" w:author="Robert Pasternak" w:date="2021-09-07T12:47:00Z">
              <w:rPr>
                <w:color w:val="000000"/>
                <w:shd w:val="clear" w:color="auto" w:fill="FFFFFF"/>
              </w:rPr>
            </w:rPrChange>
          </w:rPr>
          <w:br/>
        </w:r>
      </w:del>
      <w:r w:rsidR="00907684" w:rsidRPr="008416E6">
        <w:rPr>
          <w:shd w:val="clear" w:color="auto" w:fill="FFFFFF"/>
          <w:rPrChange w:id="5704" w:author="Robert Pasternak" w:date="2021-09-07T12:47:00Z">
            <w:rPr>
              <w:color w:val="000000"/>
              <w:shd w:val="clear" w:color="auto" w:fill="FFFFFF"/>
            </w:rPr>
          </w:rPrChange>
        </w:rPr>
        <w:t xml:space="preserve">czyli 1280x720 </w:t>
      </w:r>
      <w:r w:rsidR="002255E2" w:rsidRPr="008416E6">
        <w:rPr>
          <w:shd w:val="clear" w:color="auto" w:fill="FFFFFF"/>
          <w:rPrChange w:id="5705" w:author="Robert Pasternak" w:date="2021-09-07T12:47:00Z">
            <w:rPr>
              <w:color w:val="000000"/>
              <w:shd w:val="clear" w:color="auto" w:fill="FFFFFF"/>
            </w:rPr>
          </w:rPrChange>
        </w:rPr>
        <w:t xml:space="preserve">pikseli </w:t>
      </w:r>
      <w:r w:rsidR="00907684" w:rsidRPr="008416E6">
        <w:rPr>
          <w:shd w:val="clear" w:color="auto" w:fill="FFFFFF"/>
          <w:rPrChange w:id="5706" w:author="Robert Pasternak" w:date="2021-09-07T12:47:00Z">
            <w:rPr>
              <w:color w:val="000000"/>
              <w:shd w:val="clear" w:color="auto" w:fill="FFFFFF"/>
            </w:rPr>
          </w:rPrChange>
        </w:rPr>
        <w:t>(HD)</w:t>
      </w:r>
      <w:r w:rsidR="002255E2" w:rsidRPr="008416E6">
        <w:rPr>
          <w:shd w:val="clear" w:color="auto" w:fill="FFFFFF"/>
          <w:rPrChange w:id="5707" w:author="Robert Pasternak" w:date="2021-09-07T12:47:00Z">
            <w:rPr>
              <w:color w:val="000000"/>
              <w:shd w:val="clear" w:color="auto" w:fill="FFFFFF"/>
            </w:rPr>
          </w:rPrChange>
        </w:rPr>
        <w:t xml:space="preserve"> a kąt widzenia wynosił m</w:t>
      </w:r>
      <w:r w:rsidR="008D7FF0" w:rsidRPr="008416E6">
        <w:rPr>
          <w:shd w:val="clear" w:color="auto" w:fill="FFFFFF"/>
          <w:rPrChange w:id="5708" w:author="Robert Pasternak" w:date="2021-09-07T12:47:00Z">
            <w:rPr>
              <w:color w:val="000000"/>
              <w:shd w:val="clear" w:color="auto" w:fill="FFFFFF"/>
            </w:rPr>
          </w:rPrChange>
        </w:rPr>
        <w:t>in. 120 stopni</w:t>
      </w:r>
      <w:r w:rsidR="00907684" w:rsidRPr="008416E6">
        <w:rPr>
          <w:shd w:val="clear" w:color="auto" w:fill="FFFFFF"/>
          <w:rPrChange w:id="5709" w:author="Robert Pasternak" w:date="2021-09-07T12:47:00Z">
            <w:rPr>
              <w:color w:val="000000"/>
              <w:shd w:val="clear" w:color="auto" w:fill="FFFFFF"/>
            </w:rPr>
          </w:rPrChange>
        </w:rPr>
        <w:t>. Rejestrowany obraz powinien dodatkowo zawierać datę i g</w:t>
      </w:r>
      <w:r w:rsidR="008D7FF0" w:rsidRPr="008416E6">
        <w:rPr>
          <w:shd w:val="clear" w:color="auto" w:fill="FFFFFF"/>
          <w:rPrChange w:id="5710" w:author="Robert Pasternak" w:date="2021-09-07T12:47:00Z">
            <w:rPr>
              <w:color w:val="000000"/>
              <w:shd w:val="clear" w:color="auto" w:fill="FFFFFF"/>
            </w:rPr>
          </w:rPrChange>
        </w:rPr>
        <w:t>odzinę przejazdu</w:t>
      </w:r>
      <w:ins w:id="5711" w:author="kaluz" w:date="2021-05-04T20:02:00Z">
        <w:r w:rsidR="008B455C" w:rsidRPr="008416E6">
          <w:rPr>
            <w:shd w:val="clear" w:color="auto" w:fill="FFFFFF"/>
            <w:rPrChange w:id="5712" w:author="Robert Pasternak" w:date="2021-09-07T12:47:00Z">
              <w:rPr>
                <w:color w:val="000000"/>
                <w:shd w:val="clear" w:color="auto" w:fill="FFFFFF"/>
              </w:rPr>
            </w:rPrChange>
          </w:rPr>
          <w:t xml:space="preserve"> oraz numer rejestracyjny pojazdu</w:t>
        </w:r>
      </w:ins>
      <w:r w:rsidR="008D7FF0" w:rsidRPr="008416E6">
        <w:rPr>
          <w:shd w:val="clear" w:color="auto" w:fill="FFFFFF"/>
          <w:rPrChange w:id="5713" w:author="Robert Pasternak" w:date="2021-09-07T12:47:00Z">
            <w:rPr>
              <w:color w:val="000000"/>
              <w:shd w:val="clear" w:color="auto" w:fill="FFFFFF"/>
            </w:rPr>
          </w:rPrChange>
        </w:rPr>
        <w:t>.</w:t>
      </w:r>
      <w:ins w:id="5714" w:author="kaluz" w:date="2021-05-04T19:01:00Z">
        <w:r w:rsidR="001F55F4" w:rsidRPr="008416E6">
          <w:rPr>
            <w:shd w:val="clear" w:color="auto" w:fill="FFFFFF"/>
            <w:rPrChange w:id="5715" w:author="Robert Pasternak" w:date="2021-09-07T12:47:00Z">
              <w:rPr>
                <w:color w:val="000000"/>
                <w:shd w:val="clear" w:color="auto" w:fill="FFFFFF"/>
              </w:rPr>
            </w:rPrChange>
          </w:rPr>
          <w:t xml:space="preserve"> Zamawiający wymaga, aby </w:t>
        </w:r>
      </w:ins>
      <w:ins w:id="5716" w:author="kaluz" w:date="2021-05-04T19:03:00Z">
        <w:r w:rsidR="00356678" w:rsidRPr="008416E6">
          <w:rPr>
            <w:shd w:val="clear" w:color="auto" w:fill="FFFFFF"/>
            <w:rPrChange w:id="5717" w:author="Robert Pasternak" w:date="2021-09-07T12:47:00Z">
              <w:rPr>
                <w:color w:val="000000"/>
                <w:shd w:val="clear" w:color="auto" w:fill="FFFFFF"/>
              </w:rPr>
            </w:rPrChange>
          </w:rPr>
          <w:t xml:space="preserve">posiadał dostęp online do </w:t>
        </w:r>
      </w:ins>
      <w:ins w:id="5718" w:author="kaluz" w:date="2021-05-04T19:01:00Z">
        <w:r w:rsidR="001F55F4" w:rsidRPr="008416E6">
          <w:rPr>
            <w:shd w:val="clear" w:color="auto" w:fill="FFFFFF"/>
            <w:rPrChange w:id="5719" w:author="Robert Pasternak" w:date="2021-09-07T12:47:00Z">
              <w:rPr>
                <w:color w:val="000000"/>
                <w:shd w:val="clear" w:color="auto" w:fill="FFFFFF"/>
              </w:rPr>
            </w:rPrChange>
          </w:rPr>
          <w:t>obraz</w:t>
        </w:r>
      </w:ins>
      <w:ins w:id="5720" w:author="kaluz" w:date="2021-05-04T19:03:00Z">
        <w:r w:rsidR="00356678" w:rsidRPr="008416E6">
          <w:rPr>
            <w:shd w:val="clear" w:color="auto" w:fill="FFFFFF"/>
            <w:rPrChange w:id="5721" w:author="Robert Pasternak" w:date="2021-09-07T12:47:00Z">
              <w:rPr>
                <w:color w:val="000000"/>
                <w:shd w:val="clear" w:color="auto" w:fill="FFFFFF"/>
              </w:rPr>
            </w:rPrChange>
          </w:rPr>
          <w:t>ów</w:t>
        </w:r>
      </w:ins>
      <w:ins w:id="5722" w:author="kaluz" w:date="2021-05-04T19:01:00Z">
        <w:r w:rsidR="001F55F4" w:rsidRPr="008416E6">
          <w:rPr>
            <w:shd w:val="clear" w:color="auto" w:fill="FFFFFF"/>
            <w:rPrChange w:id="5723" w:author="Robert Pasternak" w:date="2021-09-07T12:47:00Z">
              <w:rPr>
                <w:color w:val="000000"/>
                <w:shd w:val="clear" w:color="auto" w:fill="FFFFFF"/>
              </w:rPr>
            </w:rPrChange>
          </w:rPr>
          <w:t xml:space="preserve"> rejestrowany</w:t>
        </w:r>
      </w:ins>
      <w:ins w:id="5724" w:author="kaluz" w:date="2021-05-04T19:03:00Z">
        <w:r w:rsidR="00356678" w:rsidRPr="008416E6">
          <w:rPr>
            <w:shd w:val="clear" w:color="auto" w:fill="FFFFFF"/>
            <w:rPrChange w:id="5725" w:author="Robert Pasternak" w:date="2021-09-07T12:47:00Z">
              <w:rPr>
                <w:color w:val="000000"/>
                <w:shd w:val="clear" w:color="auto" w:fill="FFFFFF"/>
              </w:rPr>
            </w:rPrChange>
          </w:rPr>
          <w:t>ch</w:t>
        </w:r>
      </w:ins>
      <w:ins w:id="5726" w:author="kaluz" w:date="2021-05-04T19:01:00Z">
        <w:r w:rsidR="001F55F4" w:rsidRPr="008416E6">
          <w:rPr>
            <w:shd w:val="clear" w:color="auto" w:fill="FFFFFF"/>
            <w:rPrChange w:id="5727" w:author="Robert Pasternak" w:date="2021-09-07T12:47:00Z">
              <w:rPr>
                <w:color w:val="000000"/>
                <w:shd w:val="clear" w:color="auto" w:fill="FFFFFF"/>
              </w:rPr>
            </w:rPrChange>
          </w:rPr>
          <w:t xml:space="preserve"> przez video rejestratory umieszczone na pojazdach wykorzystywanych do realizacji </w:t>
        </w:r>
      </w:ins>
      <w:ins w:id="5728" w:author="kaluz" w:date="2021-05-04T19:02:00Z">
        <w:r w:rsidR="001F55F4" w:rsidRPr="008416E6">
          <w:rPr>
            <w:shd w:val="clear" w:color="auto" w:fill="FFFFFF"/>
            <w:rPrChange w:id="5729" w:author="Robert Pasternak" w:date="2021-09-07T12:47:00Z">
              <w:rPr>
                <w:color w:val="000000"/>
                <w:shd w:val="clear" w:color="auto" w:fill="FFFFFF"/>
              </w:rPr>
            </w:rPrChange>
          </w:rPr>
          <w:t>P</w:t>
        </w:r>
        <w:r w:rsidR="00356678" w:rsidRPr="008416E6">
          <w:rPr>
            <w:shd w:val="clear" w:color="auto" w:fill="FFFFFF"/>
            <w:rPrChange w:id="5730" w:author="Robert Pasternak" w:date="2021-09-07T12:47:00Z">
              <w:rPr>
                <w:color w:val="000000"/>
                <w:shd w:val="clear" w:color="auto" w:fill="FFFFFF"/>
              </w:rPr>
            </w:rPrChange>
          </w:rPr>
          <w:t>rzedmiotu zam</w:t>
        </w:r>
      </w:ins>
      <w:ins w:id="5731" w:author="kaluz" w:date="2021-05-04T19:03:00Z">
        <w:r w:rsidR="00356678" w:rsidRPr="008416E6">
          <w:rPr>
            <w:shd w:val="clear" w:color="auto" w:fill="FFFFFF"/>
            <w:rPrChange w:id="5732" w:author="Robert Pasternak" w:date="2021-09-07T12:47:00Z">
              <w:rPr>
                <w:color w:val="000000"/>
                <w:shd w:val="clear" w:color="auto" w:fill="FFFFFF"/>
              </w:rPr>
            </w:rPrChange>
          </w:rPr>
          <w:t xml:space="preserve">ówienia w czasie </w:t>
        </w:r>
      </w:ins>
      <w:ins w:id="5733" w:author="kaluz" w:date="2021-05-04T19:04:00Z">
        <w:r w:rsidR="00356678" w:rsidRPr="008416E6">
          <w:rPr>
            <w:shd w:val="clear" w:color="auto" w:fill="FFFFFF"/>
            <w:rPrChange w:id="5734" w:author="Robert Pasternak" w:date="2021-09-07T12:47:00Z">
              <w:rPr>
                <w:color w:val="000000"/>
                <w:shd w:val="clear" w:color="auto" w:fill="FFFFFF"/>
              </w:rPr>
            </w:rPrChange>
          </w:rPr>
          <w:t>rzeczywistym oraz z możliwością przeglądania historii zarejestrowanych obrazów. Zamawiaj</w:t>
        </w:r>
      </w:ins>
      <w:ins w:id="5735" w:author="kaluz" w:date="2021-05-04T19:05:00Z">
        <w:r w:rsidR="00356678" w:rsidRPr="008416E6">
          <w:rPr>
            <w:shd w:val="clear" w:color="auto" w:fill="FFFFFF"/>
            <w:rPrChange w:id="5736" w:author="Robert Pasternak" w:date="2021-09-07T12:47:00Z">
              <w:rPr>
                <w:color w:val="000000"/>
                <w:shd w:val="clear" w:color="auto" w:fill="FFFFFF"/>
              </w:rPr>
            </w:rPrChange>
          </w:rPr>
          <w:t xml:space="preserve">ący wymaga, aby posiadał dostęp do </w:t>
        </w:r>
      </w:ins>
      <w:ins w:id="5737" w:author="kaluz" w:date="2021-05-04T19:11:00Z">
        <w:r w:rsidR="00356678" w:rsidRPr="008416E6">
          <w:rPr>
            <w:shd w:val="clear" w:color="auto" w:fill="FFFFFF"/>
            <w:rPrChange w:id="5738" w:author="Robert Pasternak" w:date="2021-09-07T12:47:00Z">
              <w:rPr>
                <w:color w:val="000000"/>
                <w:shd w:val="clear" w:color="auto" w:fill="FFFFFF"/>
              </w:rPr>
            </w:rPrChange>
          </w:rPr>
          <w:t xml:space="preserve">przeglądania </w:t>
        </w:r>
      </w:ins>
      <w:ins w:id="5739" w:author="kaluz" w:date="2021-05-04T19:05:00Z">
        <w:r w:rsidR="00356678" w:rsidRPr="008416E6">
          <w:rPr>
            <w:shd w:val="clear" w:color="auto" w:fill="FFFFFF"/>
            <w:rPrChange w:id="5740" w:author="Robert Pasternak" w:date="2021-09-07T12:47:00Z">
              <w:rPr>
                <w:color w:val="000000"/>
                <w:shd w:val="clear" w:color="auto" w:fill="FFFFFF"/>
              </w:rPr>
            </w:rPrChange>
          </w:rPr>
          <w:t>historii zarejestrowanych przez video rejestratory nagrań obejmującej okres</w:t>
        </w:r>
      </w:ins>
      <w:ins w:id="5741" w:author="Robert Pasternak" w:date="2021-06-08T10:11:00Z">
        <w:r w:rsidR="00B05F7E" w:rsidRPr="008416E6">
          <w:rPr>
            <w:shd w:val="clear" w:color="auto" w:fill="FFFFFF"/>
            <w:rPrChange w:id="5742" w:author="Robert Pasternak" w:date="2021-09-07T12:47:00Z">
              <w:rPr>
                <w:color w:val="000000"/>
                <w:shd w:val="clear" w:color="auto" w:fill="FFFFFF"/>
              </w:rPr>
            </w:rPrChange>
          </w:rPr>
          <w:t>,</w:t>
        </w:r>
      </w:ins>
      <w:ins w:id="5743" w:author="kaluz" w:date="2021-05-04T19:05:00Z">
        <w:r w:rsidR="00356678" w:rsidRPr="008416E6">
          <w:rPr>
            <w:shd w:val="clear" w:color="auto" w:fill="FFFFFF"/>
            <w:rPrChange w:id="5744" w:author="Robert Pasternak" w:date="2021-09-07T12:47:00Z">
              <w:rPr>
                <w:color w:val="000000"/>
                <w:shd w:val="clear" w:color="auto" w:fill="FFFFFF"/>
              </w:rPr>
            </w:rPrChange>
          </w:rPr>
          <w:t xml:space="preserve"> co najmniej </w:t>
        </w:r>
      </w:ins>
      <w:ins w:id="5745" w:author="Robert Pasternak" w:date="2021-05-13T11:48:00Z">
        <w:r w:rsidR="00EE50EA" w:rsidRPr="008416E6">
          <w:rPr>
            <w:shd w:val="clear" w:color="auto" w:fill="FFFFFF"/>
            <w:rPrChange w:id="5746" w:author="Robert Pasternak" w:date="2021-09-07T12:47:00Z">
              <w:rPr>
                <w:color w:val="000000"/>
                <w:shd w:val="clear" w:color="auto" w:fill="FFFFFF"/>
              </w:rPr>
            </w:rPrChange>
          </w:rPr>
          <w:br/>
        </w:r>
      </w:ins>
      <w:ins w:id="5747" w:author="kaluz" w:date="2021-05-04T19:05:00Z">
        <w:r w:rsidR="00356678" w:rsidRPr="008416E6">
          <w:rPr>
            <w:shd w:val="clear" w:color="auto" w:fill="FFFFFF"/>
            <w:rPrChange w:id="5748" w:author="Robert Pasternak" w:date="2021-09-07T12:47:00Z">
              <w:rPr>
                <w:color w:val="000000"/>
                <w:shd w:val="clear" w:color="auto" w:fill="FFFFFF"/>
              </w:rPr>
            </w:rPrChange>
          </w:rPr>
          <w:t>30 dni</w:t>
        </w:r>
      </w:ins>
      <w:ins w:id="5749" w:author="kaluz" w:date="2021-05-04T19:06:00Z">
        <w:r w:rsidR="00356678" w:rsidRPr="008416E6">
          <w:rPr>
            <w:shd w:val="clear" w:color="auto" w:fill="FFFFFF"/>
            <w:rPrChange w:id="5750" w:author="Robert Pasternak" w:date="2021-09-07T12:47:00Z">
              <w:rPr>
                <w:color w:val="000000"/>
                <w:shd w:val="clear" w:color="auto" w:fill="FFFFFF"/>
              </w:rPr>
            </w:rPrChange>
          </w:rPr>
          <w:t xml:space="preserve">. Zamawiający wymaga, aby posiadał </w:t>
        </w:r>
      </w:ins>
      <w:ins w:id="5751" w:author="kaluz" w:date="2021-05-04T19:07:00Z">
        <w:r w:rsidR="00356678" w:rsidRPr="008416E6">
          <w:rPr>
            <w:shd w:val="clear" w:color="auto" w:fill="FFFFFF"/>
            <w:rPrChange w:id="5752" w:author="Robert Pasternak" w:date="2021-09-07T12:47:00Z">
              <w:rPr>
                <w:color w:val="000000"/>
                <w:shd w:val="clear" w:color="auto" w:fill="FFFFFF"/>
              </w:rPr>
            </w:rPrChange>
          </w:rPr>
          <w:t xml:space="preserve">samodzielnie </w:t>
        </w:r>
      </w:ins>
      <w:ins w:id="5753" w:author="kaluz" w:date="2021-05-04T19:06:00Z">
        <w:r w:rsidR="00356678" w:rsidRPr="008416E6">
          <w:rPr>
            <w:shd w:val="clear" w:color="auto" w:fill="FFFFFF"/>
            <w:rPrChange w:id="5754" w:author="Robert Pasternak" w:date="2021-09-07T12:47:00Z">
              <w:rPr>
                <w:color w:val="000000"/>
                <w:shd w:val="clear" w:color="auto" w:fill="FFFFFF"/>
              </w:rPr>
            </w:rPrChange>
          </w:rPr>
          <w:t>możliwość trwałego zapisywania nagrań</w:t>
        </w:r>
      </w:ins>
      <w:ins w:id="5755" w:author="kaluz" w:date="2021-05-04T19:07:00Z">
        <w:r w:rsidR="00356678" w:rsidRPr="008416E6">
          <w:rPr>
            <w:shd w:val="clear" w:color="auto" w:fill="FFFFFF"/>
            <w:rPrChange w:id="5756" w:author="Robert Pasternak" w:date="2021-09-07T12:47:00Z">
              <w:rPr>
                <w:color w:val="000000"/>
                <w:shd w:val="clear" w:color="auto" w:fill="FFFFFF"/>
              </w:rPr>
            </w:rPrChange>
          </w:rPr>
          <w:t xml:space="preserve"> zarejestrowanych przez video rejestratory, a w przypadku gdy </w:t>
        </w:r>
      </w:ins>
      <w:ins w:id="5757" w:author="Piotr Szumlak" w:date="2021-07-08T11:22:00Z">
        <w:del w:id="5758" w:author="Robert Pasternak" w:date="2021-07-12T11:46:00Z">
          <w:r w:rsidR="00286C0A" w:rsidRPr="008416E6" w:rsidDel="009F25A5">
            <w:rPr>
              <w:shd w:val="clear" w:color="auto" w:fill="FFFFFF"/>
              <w:rPrChange w:id="5759" w:author="Robert Pasternak" w:date="2021-09-07T12:47:00Z">
                <w:rPr>
                  <w:color w:val="000000"/>
                  <w:shd w:val="clear" w:color="auto" w:fill="FFFFFF"/>
                </w:rPr>
              </w:rPrChange>
            </w:rPr>
            <w:br/>
          </w:r>
        </w:del>
      </w:ins>
      <w:ins w:id="5760" w:author="kaluz" w:date="2021-05-04T19:07:00Z">
        <w:r w:rsidR="00356678" w:rsidRPr="008416E6">
          <w:rPr>
            <w:shd w:val="clear" w:color="auto" w:fill="FFFFFF"/>
            <w:rPrChange w:id="5761" w:author="Robert Pasternak" w:date="2021-09-07T12:47:00Z">
              <w:rPr>
                <w:color w:val="000000"/>
                <w:shd w:val="clear" w:color="auto" w:fill="FFFFFF"/>
              </w:rPr>
            </w:rPrChange>
          </w:rPr>
          <w:t>z przyczyn technicznych lub technologicznych nie b</w:t>
        </w:r>
      </w:ins>
      <w:ins w:id="5762" w:author="kaluz" w:date="2021-05-04T19:08:00Z">
        <w:r w:rsidR="00356678" w:rsidRPr="008416E6">
          <w:rPr>
            <w:shd w:val="clear" w:color="auto" w:fill="FFFFFF"/>
            <w:rPrChange w:id="5763" w:author="Robert Pasternak" w:date="2021-09-07T12:47:00Z">
              <w:rPr>
                <w:color w:val="000000"/>
                <w:shd w:val="clear" w:color="auto" w:fill="FFFFFF"/>
              </w:rPr>
            </w:rPrChange>
          </w:rPr>
          <w:t>ędzie to możliwe</w:t>
        </w:r>
      </w:ins>
      <w:ins w:id="5764" w:author="Robert Pasternak" w:date="2021-07-01T14:55:00Z">
        <w:r w:rsidR="00BB67C7" w:rsidRPr="008416E6">
          <w:rPr>
            <w:shd w:val="clear" w:color="auto" w:fill="FFFFFF"/>
            <w:rPrChange w:id="5765" w:author="Robert Pasternak" w:date="2021-09-07T12:47:00Z">
              <w:rPr>
                <w:color w:val="000000"/>
                <w:shd w:val="clear" w:color="auto" w:fill="FFFFFF"/>
              </w:rPr>
            </w:rPrChange>
          </w:rPr>
          <w:t>,</w:t>
        </w:r>
      </w:ins>
      <w:ins w:id="5766" w:author="Piotr Szumlak" w:date="2021-07-09T07:35:00Z">
        <w:r w:rsidR="00361B44" w:rsidRPr="008416E6">
          <w:rPr>
            <w:shd w:val="clear" w:color="auto" w:fill="FFFFFF"/>
            <w:rPrChange w:id="5767" w:author="Robert Pasternak" w:date="2021-09-07T12:47:00Z">
              <w:rPr>
                <w:color w:val="000000"/>
                <w:shd w:val="clear" w:color="auto" w:fill="FFFFFF"/>
              </w:rPr>
            </w:rPrChange>
          </w:rPr>
          <w:t xml:space="preserve"> </w:t>
        </w:r>
      </w:ins>
      <w:r w:rsidR="008D7FF0" w:rsidRPr="008416E6">
        <w:rPr>
          <w:shd w:val="clear" w:color="auto" w:fill="FFFFFF"/>
          <w:rPrChange w:id="5768" w:author="Robert Pasternak" w:date="2021-09-07T12:47:00Z">
            <w:rPr>
              <w:color w:val="000000"/>
              <w:shd w:val="clear" w:color="auto" w:fill="FFFFFF"/>
            </w:rPr>
          </w:rPrChange>
        </w:rPr>
        <w:t xml:space="preserve">Wykonawca zobowiązany jest przekazywać Zamawiającemu zarejestrowane obrazy </w:t>
      </w:r>
      <w:r w:rsidR="00970DB0" w:rsidRPr="008416E6">
        <w:rPr>
          <w:shd w:val="clear" w:color="auto" w:fill="FFFFFF"/>
          <w:rPrChange w:id="5769" w:author="Robert Pasternak" w:date="2021-09-07T12:47:00Z">
            <w:rPr>
              <w:color w:val="000000"/>
              <w:shd w:val="clear" w:color="auto" w:fill="FFFFFF"/>
            </w:rPr>
          </w:rPrChange>
        </w:rPr>
        <w:t xml:space="preserve">z </w:t>
      </w:r>
      <w:r w:rsidR="008D7FF0" w:rsidRPr="008416E6">
        <w:rPr>
          <w:shd w:val="clear" w:color="auto" w:fill="FFFFFF"/>
          <w:rPrChange w:id="5770" w:author="Robert Pasternak" w:date="2021-09-07T12:47:00Z">
            <w:rPr>
              <w:color w:val="000000"/>
              <w:shd w:val="clear" w:color="auto" w:fill="FFFFFF"/>
            </w:rPr>
          </w:rPrChange>
        </w:rPr>
        <w:t xml:space="preserve">video </w:t>
      </w:r>
      <w:r w:rsidR="00970DB0" w:rsidRPr="008416E6">
        <w:rPr>
          <w:shd w:val="clear" w:color="auto" w:fill="FFFFFF"/>
          <w:rPrChange w:id="5771" w:author="Robert Pasternak" w:date="2021-09-07T12:47:00Z">
            <w:rPr>
              <w:color w:val="000000"/>
              <w:shd w:val="clear" w:color="auto" w:fill="FFFFFF"/>
            </w:rPr>
          </w:rPrChange>
        </w:rPr>
        <w:t>rejestratorów</w:t>
      </w:r>
      <w:del w:id="5772" w:author="kaluz" w:date="2021-05-04T19:09:00Z">
        <w:r w:rsidR="00DC1E9E" w:rsidRPr="008416E6" w:rsidDel="00356678">
          <w:rPr>
            <w:shd w:val="clear" w:color="auto" w:fill="FFFFFF"/>
            <w:rPrChange w:id="5773" w:author="Robert Pasternak" w:date="2021-09-07T12:47:00Z">
              <w:rPr>
                <w:color w:val="000000"/>
                <w:shd w:val="clear" w:color="auto" w:fill="FFFFFF"/>
              </w:rPr>
            </w:rPrChange>
          </w:rPr>
          <w:delText>,</w:delText>
        </w:r>
        <w:r w:rsidR="008D7FF0" w:rsidRPr="008416E6" w:rsidDel="00356678">
          <w:rPr>
            <w:shd w:val="clear" w:color="auto" w:fill="FFFFFF"/>
            <w:rPrChange w:id="5774" w:author="Robert Pasternak" w:date="2021-09-07T12:47:00Z">
              <w:rPr>
                <w:color w:val="000000"/>
                <w:shd w:val="clear" w:color="auto" w:fill="FFFFFF"/>
              </w:rPr>
            </w:rPrChange>
          </w:rPr>
          <w:delText>o których mowa powyżej</w:delText>
        </w:r>
      </w:del>
      <w:r w:rsidR="00970DB0" w:rsidRPr="008416E6">
        <w:rPr>
          <w:shd w:val="clear" w:color="auto" w:fill="FFFFFF"/>
          <w:rPrChange w:id="5775" w:author="Robert Pasternak" w:date="2021-09-07T12:47:00Z">
            <w:rPr>
              <w:color w:val="000000"/>
              <w:shd w:val="clear" w:color="auto" w:fill="FFFFFF"/>
            </w:rPr>
          </w:rPrChange>
        </w:rPr>
        <w:t>,</w:t>
      </w:r>
      <w:ins w:id="5776" w:author="Piotr Szumlak" w:date="2021-07-08T11:22:00Z">
        <w:r w:rsidR="00286C0A" w:rsidRPr="008416E6">
          <w:rPr>
            <w:shd w:val="clear" w:color="auto" w:fill="FFFFFF"/>
            <w:rPrChange w:id="5777" w:author="Robert Pasternak" w:date="2021-09-07T12:47:00Z">
              <w:rPr>
                <w:color w:val="000000"/>
                <w:shd w:val="clear" w:color="auto" w:fill="FFFFFF"/>
              </w:rPr>
            </w:rPrChange>
          </w:rPr>
          <w:t xml:space="preserve"> </w:t>
        </w:r>
      </w:ins>
      <w:r w:rsidR="00970DB0" w:rsidRPr="008416E6">
        <w:rPr>
          <w:shd w:val="clear" w:color="auto" w:fill="FFFFFF"/>
          <w:rPrChange w:id="5778" w:author="Robert Pasternak" w:date="2021-09-07T12:47:00Z">
            <w:rPr>
              <w:color w:val="000000" w:themeColor="text1"/>
              <w:shd w:val="clear" w:color="auto" w:fill="FFFFFF"/>
            </w:rPr>
          </w:rPrChange>
        </w:rPr>
        <w:t>na każde żądanie Zamawiającego</w:t>
      </w:r>
      <w:r w:rsidR="009A6697" w:rsidRPr="008416E6">
        <w:rPr>
          <w:shd w:val="clear" w:color="auto" w:fill="FFFFFF"/>
          <w:rPrChange w:id="5779" w:author="Robert Pasternak" w:date="2021-09-07T12:47:00Z">
            <w:rPr>
              <w:color w:val="000000" w:themeColor="text1"/>
              <w:shd w:val="clear" w:color="auto" w:fill="FFFFFF"/>
            </w:rPr>
          </w:rPrChange>
        </w:rPr>
        <w:t xml:space="preserve"> w terminie do </w:t>
      </w:r>
      <w:del w:id="5780" w:author="kaluz" w:date="2021-05-04T19:00:00Z">
        <w:r w:rsidR="009A6697" w:rsidRPr="008416E6" w:rsidDel="001F55F4">
          <w:rPr>
            <w:shd w:val="clear" w:color="auto" w:fill="FFFFFF"/>
            <w:rPrChange w:id="5781" w:author="Robert Pasternak" w:date="2021-09-07T12:47:00Z">
              <w:rPr>
                <w:color w:val="000000" w:themeColor="text1"/>
                <w:shd w:val="clear" w:color="auto" w:fill="FFFFFF"/>
              </w:rPr>
            </w:rPrChange>
          </w:rPr>
          <w:delText xml:space="preserve">5 </w:delText>
        </w:r>
      </w:del>
      <w:ins w:id="5782" w:author="kaluz" w:date="2021-05-04T19:00:00Z">
        <w:r w:rsidR="001F55F4" w:rsidRPr="008416E6">
          <w:rPr>
            <w:shd w:val="clear" w:color="auto" w:fill="FFFFFF"/>
            <w:rPrChange w:id="5783" w:author="Robert Pasternak" w:date="2021-09-07T12:47:00Z">
              <w:rPr>
                <w:color w:val="000000" w:themeColor="text1"/>
                <w:shd w:val="clear" w:color="auto" w:fill="FFFFFF"/>
              </w:rPr>
            </w:rPrChange>
          </w:rPr>
          <w:t xml:space="preserve">5 </w:t>
        </w:r>
      </w:ins>
      <w:r w:rsidR="009A6697" w:rsidRPr="008416E6">
        <w:rPr>
          <w:shd w:val="clear" w:color="auto" w:fill="FFFFFF"/>
          <w:rPrChange w:id="5784" w:author="Robert Pasternak" w:date="2021-09-07T12:47:00Z">
            <w:rPr>
              <w:color w:val="000000" w:themeColor="text1"/>
              <w:shd w:val="clear" w:color="auto" w:fill="FFFFFF"/>
            </w:rPr>
          </w:rPrChange>
        </w:rPr>
        <w:t xml:space="preserve">dni roboczych od dnia zgłoszenia Wykonawcy konieczności udostępnienia zarejestrowanych </w:t>
      </w:r>
      <w:del w:id="5785" w:author="kaluz" w:date="2021-05-04T19:09:00Z">
        <w:r w:rsidR="009A6697" w:rsidRPr="008416E6" w:rsidDel="00356678">
          <w:rPr>
            <w:shd w:val="clear" w:color="auto" w:fill="FFFFFF"/>
            <w:rPrChange w:id="5786" w:author="Robert Pasternak" w:date="2021-09-07T12:47:00Z">
              <w:rPr>
                <w:color w:val="000000" w:themeColor="text1"/>
                <w:shd w:val="clear" w:color="auto" w:fill="FFFFFF"/>
              </w:rPr>
            </w:rPrChange>
          </w:rPr>
          <w:delText xml:space="preserve">obrazów </w:delText>
        </w:r>
      </w:del>
      <w:ins w:id="5787" w:author="kaluz" w:date="2021-05-04T19:09:00Z">
        <w:r w:rsidR="00356678" w:rsidRPr="008416E6">
          <w:rPr>
            <w:shd w:val="clear" w:color="auto" w:fill="FFFFFF"/>
            <w:rPrChange w:id="5788" w:author="Robert Pasternak" w:date="2021-09-07T12:47:00Z">
              <w:rPr>
                <w:color w:val="000000" w:themeColor="text1"/>
                <w:shd w:val="clear" w:color="auto" w:fill="FFFFFF"/>
              </w:rPr>
            </w:rPrChange>
          </w:rPr>
          <w:t xml:space="preserve">nagrań </w:t>
        </w:r>
      </w:ins>
      <w:r w:rsidR="009A6697" w:rsidRPr="008416E6">
        <w:rPr>
          <w:shd w:val="clear" w:color="auto" w:fill="FFFFFF"/>
          <w:rPrChange w:id="5789" w:author="Robert Pasternak" w:date="2021-09-07T12:47:00Z">
            <w:rPr>
              <w:color w:val="000000" w:themeColor="text1"/>
              <w:shd w:val="clear" w:color="auto" w:fill="FFFFFF"/>
            </w:rPr>
          </w:rPrChange>
        </w:rPr>
        <w:t xml:space="preserve">video (Zamawiający wskaże daty </w:t>
      </w:r>
      <w:ins w:id="5790" w:author="Robert Pasternak" w:date="2024-07-17T09:14:00Z">
        <w:r w:rsidR="00FC0A4F">
          <w:rPr>
            <w:shd w:val="clear" w:color="auto" w:fill="FFFFFF"/>
          </w:rPr>
          <w:br/>
        </w:r>
      </w:ins>
      <w:ins w:id="5791" w:author="kaluz" w:date="2021-05-04T20:03:00Z">
        <w:del w:id="5792" w:author="Piotr Szumlak" w:date="2021-07-08T11:22:00Z">
          <w:r w:rsidR="008B455C" w:rsidRPr="008416E6" w:rsidDel="00286C0A">
            <w:rPr>
              <w:shd w:val="clear" w:color="auto" w:fill="FFFFFF"/>
              <w:rPrChange w:id="5793" w:author="Robert Pasternak" w:date="2021-09-07T12:47:00Z">
                <w:rPr>
                  <w:color w:val="000000" w:themeColor="text1"/>
                  <w:shd w:val="clear" w:color="auto" w:fill="FFFFFF"/>
                </w:rPr>
              </w:rPrChange>
            </w:rPr>
            <w:br/>
          </w:r>
        </w:del>
      </w:ins>
      <w:r w:rsidR="009A6697" w:rsidRPr="008416E6">
        <w:rPr>
          <w:shd w:val="clear" w:color="auto" w:fill="FFFFFF"/>
          <w:rPrChange w:id="5794" w:author="Robert Pasternak" w:date="2021-09-07T12:47:00Z">
            <w:rPr>
              <w:color w:val="000000" w:themeColor="text1"/>
              <w:shd w:val="clear" w:color="auto" w:fill="FFFFFF"/>
            </w:rPr>
          </w:rPrChange>
        </w:rPr>
        <w:t xml:space="preserve">i pojazdy z jakich </w:t>
      </w:r>
      <w:del w:id="5795" w:author="Robert Pasternak" w:date="2021-07-12T11:46:00Z">
        <w:r w:rsidR="009A6697" w:rsidRPr="008416E6" w:rsidDel="009F25A5">
          <w:rPr>
            <w:shd w:val="clear" w:color="auto" w:fill="FFFFFF"/>
            <w:rPrChange w:id="5796" w:author="Robert Pasternak" w:date="2021-09-07T12:47:00Z">
              <w:rPr>
                <w:color w:val="000000" w:themeColor="text1"/>
                <w:shd w:val="clear" w:color="auto" w:fill="FFFFFF"/>
              </w:rPr>
            </w:rPrChange>
          </w:rPr>
          <w:delText xml:space="preserve">oczekuje </w:delText>
        </w:r>
      </w:del>
      <w:ins w:id="5797" w:author="Robert Pasternak" w:date="2021-07-12T11:46:00Z">
        <w:r w:rsidR="009F25A5" w:rsidRPr="008416E6">
          <w:rPr>
            <w:shd w:val="clear" w:color="auto" w:fill="FFFFFF"/>
            <w:rPrChange w:id="5798" w:author="Robert Pasternak" w:date="2021-09-07T12:47:00Z">
              <w:rPr>
                <w:color w:val="000000" w:themeColor="text1"/>
                <w:shd w:val="clear" w:color="auto" w:fill="FFFFFF"/>
              </w:rPr>
            </w:rPrChange>
          </w:rPr>
          <w:t xml:space="preserve">żąda </w:t>
        </w:r>
      </w:ins>
      <w:r w:rsidR="009A6697" w:rsidRPr="008416E6">
        <w:rPr>
          <w:shd w:val="clear" w:color="auto" w:fill="FFFFFF"/>
          <w:rPrChange w:id="5799" w:author="Robert Pasternak" w:date="2021-09-07T12:47:00Z">
            <w:rPr>
              <w:color w:val="000000" w:themeColor="text1"/>
              <w:shd w:val="clear" w:color="auto" w:fill="FFFFFF"/>
            </w:rPr>
          </w:rPrChange>
        </w:rPr>
        <w:t>nagrań)</w:t>
      </w:r>
      <w:r w:rsidR="00970DB0" w:rsidRPr="008416E6">
        <w:rPr>
          <w:shd w:val="clear" w:color="auto" w:fill="FFFFFF"/>
          <w:rPrChange w:id="5800" w:author="Robert Pasternak" w:date="2021-09-07T12:47:00Z">
            <w:rPr>
              <w:color w:val="000000" w:themeColor="text1"/>
              <w:shd w:val="clear" w:color="auto" w:fill="FFFFFF"/>
            </w:rPr>
          </w:rPrChange>
        </w:rPr>
        <w:t>.</w:t>
      </w:r>
      <w:ins w:id="5801" w:author="Piotr Szumlak" w:date="2021-07-08T11:23:00Z">
        <w:r w:rsidR="00286C0A" w:rsidRPr="008416E6">
          <w:rPr>
            <w:shd w:val="clear" w:color="auto" w:fill="FFFFFF"/>
            <w:rPrChange w:id="5802" w:author="Robert Pasternak" w:date="2021-09-07T12:47:00Z">
              <w:rPr>
                <w:color w:val="000000" w:themeColor="text1"/>
                <w:shd w:val="clear" w:color="auto" w:fill="FFFFFF"/>
              </w:rPr>
            </w:rPrChange>
          </w:rPr>
          <w:t xml:space="preserve"> </w:t>
        </w:r>
      </w:ins>
      <w:ins w:id="5803" w:author="kaluz" w:date="2021-05-04T19:11:00Z">
        <w:r w:rsidR="00356678" w:rsidRPr="008416E6">
          <w:rPr>
            <w:shd w:val="clear" w:color="auto" w:fill="FFFFFF"/>
            <w:rPrChange w:id="5804" w:author="Robert Pasternak" w:date="2021-09-07T12:47:00Z">
              <w:rPr>
                <w:color w:val="000000" w:themeColor="text1"/>
                <w:shd w:val="clear" w:color="auto" w:fill="FFFFFF"/>
              </w:rPr>
            </w:rPrChange>
          </w:rPr>
          <w:t>Sposób przekazania nagra</w:t>
        </w:r>
      </w:ins>
      <w:ins w:id="5805" w:author="kaluz" w:date="2021-05-04T19:12:00Z">
        <w:r w:rsidR="00356678" w:rsidRPr="008416E6">
          <w:rPr>
            <w:shd w:val="clear" w:color="auto" w:fill="FFFFFF"/>
            <w:rPrChange w:id="5806" w:author="Robert Pasternak" w:date="2021-09-07T12:47:00Z">
              <w:rPr>
                <w:color w:val="000000" w:themeColor="text1"/>
                <w:shd w:val="clear" w:color="auto" w:fill="FFFFFF"/>
              </w:rPr>
            </w:rPrChange>
          </w:rPr>
          <w:t xml:space="preserve">ń Zamawiający uzgodni </w:t>
        </w:r>
      </w:ins>
      <w:ins w:id="5807" w:author="Robert Pasternak" w:date="2024-07-17T09:14:00Z">
        <w:r w:rsidR="00FC0A4F">
          <w:rPr>
            <w:shd w:val="clear" w:color="auto" w:fill="FFFFFF"/>
          </w:rPr>
          <w:br/>
        </w:r>
      </w:ins>
      <w:ins w:id="5808" w:author="kaluz" w:date="2021-05-04T20:03:00Z">
        <w:del w:id="5809" w:author="Piotr Szumlak" w:date="2021-07-08T11:22:00Z">
          <w:r w:rsidR="008B455C" w:rsidRPr="008416E6" w:rsidDel="00286C0A">
            <w:rPr>
              <w:shd w:val="clear" w:color="auto" w:fill="FFFFFF"/>
              <w:rPrChange w:id="5810" w:author="Robert Pasternak" w:date="2021-09-07T12:47:00Z">
                <w:rPr>
                  <w:color w:val="000000" w:themeColor="text1"/>
                  <w:shd w:val="clear" w:color="auto" w:fill="FFFFFF"/>
                </w:rPr>
              </w:rPrChange>
            </w:rPr>
            <w:br/>
          </w:r>
        </w:del>
      </w:ins>
      <w:ins w:id="5811" w:author="kaluz" w:date="2021-05-04T19:12:00Z">
        <w:r w:rsidR="00356678" w:rsidRPr="008416E6">
          <w:rPr>
            <w:shd w:val="clear" w:color="auto" w:fill="FFFFFF"/>
            <w:rPrChange w:id="5812" w:author="Robert Pasternak" w:date="2021-09-07T12:47:00Z">
              <w:rPr>
                <w:color w:val="000000" w:themeColor="text1"/>
                <w:shd w:val="clear" w:color="auto" w:fill="FFFFFF"/>
              </w:rPr>
            </w:rPrChange>
          </w:rPr>
          <w:t xml:space="preserve">z Wykonawcą. </w:t>
        </w:r>
      </w:ins>
      <w:r w:rsidR="00970DB0" w:rsidRPr="008416E6">
        <w:rPr>
          <w:shd w:val="clear" w:color="auto" w:fill="FFFFFF"/>
          <w:rPrChange w:id="5813" w:author="Robert Pasternak" w:date="2021-09-07T12:47:00Z">
            <w:rPr>
              <w:color w:val="000000" w:themeColor="text1"/>
              <w:shd w:val="clear" w:color="auto" w:fill="FFFFFF"/>
            </w:rPr>
          </w:rPrChange>
        </w:rPr>
        <w:t>Wykonawca zobowiązany jest przechowywać zarejestrowany obraz z v</w:t>
      </w:r>
      <w:r w:rsidR="00435A46" w:rsidRPr="008416E6">
        <w:rPr>
          <w:shd w:val="clear" w:color="auto" w:fill="FFFFFF"/>
          <w:rPrChange w:id="5814" w:author="Robert Pasternak" w:date="2021-09-07T12:47:00Z">
            <w:rPr>
              <w:color w:val="000000" w:themeColor="text1"/>
              <w:shd w:val="clear" w:color="auto" w:fill="FFFFFF"/>
            </w:rPr>
          </w:rPrChange>
        </w:rPr>
        <w:t xml:space="preserve">ideo rejestratorów przez okres </w:t>
      </w:r>
      <w:r w:rsidR="00970DB0" w:rsidRPr="008416E6">
        <w:rPr>
          <w:shd w:val="clear" w:color="auto" w:fill="FFFFFF"/>
          <w:rPrChange w:id="5815" w:author="Robert Pasternak" w:date="2021-09-07T12:47:00Z">
            <w:rPr>
              <w:color w:val="000000" w:themeColor="text1"/>
              <w:shd w:val="clear" w:color="auto" w:fill="FFFFFF"/>
            </w:rPr>
          </w:rPrChange>
        </w:rPr>
        <w:t xml:space="preserve">co najmniej </w:t>
      </w:r>
      <w:del w:id="5816" w:author="kaluz" w:date="2021-05-04T19:11:00Z">
        <w:r w:rsidR="00E21C0F" w:rsidRPr="008416E6" w:rsidDel="00356678">
          <w:rPr>
            <w:shd w:val="clear" w:color="auto" w:fill="FFFFFF"/>
            <w:rPrChange w:id="5817" w:author="Robert Pasternak" w:date="2021-09-07T12:47:00Z">
              <w:rPr>
                <w:color w:val="000000" w:themeColor="text1"/>
                <w:shd w:val="clear" w:color="auto" w:fill="FFFFFF"/>
              </w:rPr>
            </w:rPrChange>
          </w:rPr>
          <w:br/>
        </w:r>
      </w:del>
      <w:del w:id="5818" w:author="kaluz" w:date="2021-05-04T19:00:00Z">
        <w:r w:rsidR="00E21C0F" w:rsidRPr="008416E6" w:rsidDel="001F55F4">
          <w:rPr>
            <w:shd w:val="clear" w:color="auto" w:fill="FFFFFF"/>
            <w:rPrChange w:id="5819" w:author="Robert Pasternak" w:date="2021-09-07T12:47:00Z">
              <w:rPr>
                <w:color w:val="000000" w:themeColor="text1"/>
                <w:shd w:val="clear" w:color="auto" w:fill="FFFFFF"/>
              </w:rPr>
            </w:rPrChange>
          </w:rPr>
          <w:delText xml:space="preserve">50 </w:delText>
        </w:r>
      </w:del>
      <w:ins w:id="5820" w:author="kaluz" w:date="2021-05-04T19:00:00Z">
        <w:r w:rsidR="001F55F4" w:rsidRPr="008416E6">
          <w:rPr>
            <w:shd w:val="clear" w:color="auto" w:fill="FFFFFF"/>
            <w:rPrChange w:id="5821" w:author="Robert Pasternak" w:date="2021-09-07T12:47:00Z">
              <w:rPr>
                <w:color w:val="000000" w:themeColor="text1"/>
                <w:shd w:val="clear" w:color="auto" w:fill="FFFFFF"/>
              </w:rPr>
            </w:rPrChange>
          </w:rPr>
          <w:t xml:space="preserve">30 </w:t>
        </w:r>
      </w:ins>
      <w:r w:rsidR="00E21C0F" w:rsidRPr="008416E6">
        <w:rPr>
          <w:shd w:val="clear" w:color="auto" w:fill="FFFFFF"/>
          <w:rPrChange w:id="5822" w:author="Robert Pasternak" w:date="2021-09-07T12:47:00Z">
            <w:rPr>
              <w:color w:val="000000" w:themeColor="text1"/>
              <w:shd w:val="clear" w:color="auto" w:fill="FFFFFF"/>
            </w:rPr>
          </w:rPrChange>
        </w:rPr>
        <w:t>dni</w:t>
      </w:r>
      <w:r w:rsidR="00970DB0" w:rsidRPr="008416E6">
        <w:rPr>
          <w:shd w:val="clear" w:color="auto" w:fill="FFFFFF"/>
          <w:rPrChange w:id="5823" w:author="Robert Pasternak" w:date="2021-09-07T12:47:00Z">
            <w:rPr>
              <w:color w:val="000000" w:themeColor="text1"/>
              <w:shd w:val="clear" w:color="auto" w:fill="FFFFFF"/>
            </w:rPr>
          </w:rPrChange>
        </w:rPr>
        <w:t>.</w:t>
      </w:r>
      <w:ins w:id="5824" w:author="Robert Pasternak" w:date="2024-07-17T09:14:00Z">
        <w:r w:rsidR="00FC0A4F">
          <w:rPr>
            <w:shd w:val="clear" w:color="auto" w:fill="FFFFFF"/>
          </w:rPr>
          <w:t xml:space="preserve"> Każdorazowo p</w:t>
        </w:r>
        <w:r w:rsidR="00FC0A4F">
          <w:rPr>
            <w:color w:val="000000" w:themeColor="text1"/>
            <w:shd w:val="clear" w:color="auto" w:fill="FFFFFF"/>
          </w:rPr>
          <w:t xml:space="preserve">rzed rozpoczęciem realizacji odbioru odpadów Wykonawca zobowiązany jest oczyścić zamontowane na pojeździe video rejestratory z zanieczyszczeń. </w:t>
        </w:r>
      </w:ins>
    </w:p>
    <w:p w14:paraId="52FFA773" w14:textId="77777777" w:rsidR="00361B44" w:rsidRPr="008416E6" w:rsidRDefault="00361B44">
      <w:pPr>
        <w:numPr>
          <w:ilvl w:val="0"/>
          <w:numId w:val="16"/>
        </w:numPr>
        <w:spacing w:line="312" w:lineRule="auto"/>
        <w:rPr>
          <w:del w:id="5825" w:author="Robert Pasternak" w:date="2021-06-08T10:06:00Z"/>
          <w:rPrChange w:id="5826" w:author="Robert Pasternak" w:date="2021-09-07T12:47:00Z">
            <w:rPr>
              <w:del w:id="5827" w:author="Robert Pasternak" w:date="2021-06-08T10:06:00Z"/>
              <w:rFonts w:ascii="Times" w:hAnsi="Times" w:cs="Arial"/>
              <w:color w:val="FF0000"/>
            </w:rPr>
          </w:rPrChange>
        </w:rPr>
        <w:pPrChange w:id="5828" w:author="Robert Pasternak" w:date="2021-05-13T11:34:00Z">
          <w:pPr>
            <w:numPr>
              <w:numId w:val="16"/>
            </w:numPr>
            <w:spacing w:line="360" w:lineRule="auto"/>
            <w:ind w:left="284" w:hanging="284"/>
          </w:pPr>
        </w:pPrChange>
      </w:pPr>
    </w:p>
    <w:p w14:paraId="34C7D90B" w14:textId="77777777" w:rsidR="00361B44" w:rsidRPr="008416E6" w:rsidRDefault="00361B44">
      <w:pPr>
        <w:numPr>
          <w:ilvl w:val="0"/>
          <w:numId w:val="16"/>
        </w:numPr>
        <w:spacing w:line="312" w:lineRule="auto"/>
        <w:rPr>
          <w:del w:id="5829" w:author="Robert Pasternak" w:date="2021-06-08T10:06:00Z"/>
          <w:rPrChange w:id="5830" w:author="Robert Pasternak" w:date="2021-09-07T12:47:00Z">
            <w:rPr>
              <w:del w:id="5831" w:author="Robert Pasternak" w:date="2021-06-08T10:06:00Z"/>
              <w:rFonts w:ascii="Times" w:hAnsi="Times" w:cs="Arial"/>
              <w:color w:val="FF0000"/>
            </w:rPr>
          </w:rPrChange>
        </w:rPr>
        <w:pPrChange w:id="5832" w:author="Robert Pasternak" w:date="2021-06-08T10:06:00Z">
          <w:pPr>
            <w:spacing w:line="360" w:lineRule="auto"/>
          </w:pPr>
        </w:pPrChange>
      </w:pPr>
    </w:p>
    <w:p w14:paraId="71DE54E8" w14:textId="13D42B06" w:rsidR="00361B44" w:rsidRPr="008416E6" w:rsidRDefault="00290A9C">
      <w:pPr>
        <w:numPr>
          <w:ilvl w:val="0"/>
          <w:numId w:val="16"/>
        </w:numPr>
        <w:spacing w:line="312" w:lineRule="auto"/>
        <w:rPr>
          <w:ins w:id="5833" w:author="Robert Pasternak" w:date="2021-06-18T13:42:00Z"/>
          <w:rPrChange w:id="5834" w:author="Robert Pasternak" w:date="2021-09-07T12:47:00Z">
            <w:rPr>
              <w:ins w:id="5835" w:author="Robert Pasternak" w:date="2021-06-18T13:42:00Z"/>
              <w:shd w:val="clear" w:color="auto" w:fill="FFFFFF"/>
            </w:rPr>
          </w:rPrChange>
        </w:rPr>
        <w:pPrChange w:id="5836" w:author="Robert Pasternak" w:date="2021-06-08T10:06:00Z">
          <w:pPr>
            <w:shd w:val="clear" w:color="auto" w:fill="FFFFFF" w:themeFill="background1"/>
            <w:spacing w:line="360" w:lineRule="auto"/>
          </w:pPr>
        </w:pPrChange>
      </w:pPr>
      <w:r w:rsidRPr="008416E6">
        <w:rPr>
          <w:shd w:val="clear" w:color="auto" w:fill="FFFFFF"/>
        </w:rPr>
        <w:t xml:space="preserve">Wykonawca </w:t>
      </w:r>
      <w:ins w:id="5837" w:author="Robert Pasternak" w:date="2021-07-28T10:42:00Z">
        <w:r w:rsidR="00823ED1" w:rsidRPr="008416E6">
          <w:rPr>
            <w:shd w:val="clear" w:color="auto" w:fill="FFFFFF"/>
          </w:rPr>
          <w:t>najpóźniej w dniu rozpocz</w:t>
        </w:r>
      </w:ins>
      <w:ins w:id="5838" w:author="Robert Pasternak" w:date="2021-07-28T10:43:00Z">
        <w:r w:rsidR="00823ED1" w:rsidRPr="008416E6">
          <w:rPr>
            <w:shd w:val="clear" w:color="auto" w:fill="FFFFFF"/>
          </w:rPr>
          <w:t xml:space="preserve">ęcia realizacji Przedmiotu zamówienia </w:t>
        </w:r>
      </w:ins>
      <w:del w:id="5839" w:author="Robert Pasternak" w:date="2021-07-28T10:43:00Z">
        <w:r w:rsidR="00390688" w:rsidRPr="008416E6" w:rsidDel="00823ED1">
          <w:rPr>
            <w:shd w:val="clear" w:color="auto" w:fill="FFFFFF"/>
          </w:rPr>
          <w:delText xml:space="preserve">w terminie do </w:delText>
        </w:r>
      </w:del>
      <w:ins w:id="5840" w:author="kaluz" w:date="2021-05-04T19:16:00Z">
        <w:del w:id="5841" w:author="Robert Pasternak" w:date="2021-05-12T12:02:00Z">
          <w:r w:rsidR="00D43EDA" w:rsidRPr="008416E6" w:rsidDel="00D27996">
            <w:rPr>
              <w:shd w:val="clear" w:color="auto" w:fill="FFFFFF"/>
            </w:rPr>
            <w:delText>10</w:delText>
          </w:r>
        </w:del>
      </w:ins>
      <w:del w:id="5842" w:author="Robert Pasternak" w:date="2021-07-28T10:43:00Z">
        <w:r w:rsidR="00C448DC" w:rsidRPr="008416E6" w:rsidDel="00823ED1">
          <w:rPr>
            <w:shd w:val="clear" w:color="auto" w:fill="FFFFFF"/>
          </w:rPr>
          <w:delText>5</w:delText>
        </w:r>
        <w:r w:rsidR="00390688" w:rsidRPr="008416E6" w:rsidDel="00823ED1">
          <w:rPr>
            <w:shd w:val="clear" w:color="auto" w:fill="FFFFFF"/>
          </w:rPr>
          <w:delText xml:space="preserve"> dni </w:delText>
        </w:r>
        <w:r w:rsidR="00C448DC" w:rsidRPr="008416E6" w:rsidDel="00823ED1">
          <w:rPr>
            <w:shd w:val="clear" w:color="auto" w:fill="FFFFFF"/>
          </w:rPr>
          <w:delText xml:space="preserve">roboczych </w:delText>
        </w:r>
        <w:r w:rsidR="00390688" w:rsidRPr="008416E6" w:rsidDel="00823ED1">
          <w:rPr>
            <w:shd w:val="clear" w:color="auto" w:fill="FFFFFF"/>
          </w:rPr>
          <w:delText xml:space="preserve">od dnia podpisania umowy </w:delText>
        </w:r>
      </w:del>
      <w:r w:rsidR="00390688" w:rsidRPr="008416E6">
        <w:rPr>
          <w:shd w:val="clear" w:color="auto" w:fill="FFFFFF"/>
        </w:rPr>
        <w:t xml:space="preserve">zobowiązany jest przekazać szczegółowy wykaz pojazdów, </w:t>
      </w:r>
      <w:r w:rsidR="002255E2" w:rsidRPr="008416E6">
        <w:rPr>
          <w:shd w:val="clear" w:color="auto" w:fill="FFFFFF"/>
        </w:rPr>
        <w:t>których</w:t>
      </w:r>
      <w:r w:rsidR="00390688" w:rsidRPr="008416E6">
        <w:rPr>
          <w:shd w:val="clear" w:color="auto" w:fill="FFFFFF"/>
        </w:rPr>
        <w:t xml:space="preserve"> będzie używał do realizacji </w:t>
      </w:r>
      <w:r w:rsidR="007F232F" w:rsidRPr="008416E6">
        <w:rPr>
          <w:shd w:val="clear" w:color="auto" w:fill="FFFFFF"/>
        </w:rPr>
        <w:t>P</w:t>
      </w:r>
      <w:r w:rsidR="00390688" w:rsidRPr="008416E6">
        <w:rPr>
          <w:shd w:val="clear" w:color="auto" w:fill="FFFFFF"/>
        </w:rPr>
        <w:t>rzedmiotu zamówienia</w:t>
      </w:r>
      <w:ins w:id="5843" w:author="kaluz" w:date="2021-05-04T19:15:00Z">
        <w:r w:rsidR="00D43EDA" w:rsidRPr="008416E6">
          <w:rPr>
            <w:shd w:val="clear" w:color="auto" w:fill="FFFFFF"/>
          </w:rPr>
          <w:t>.</w:t>
        </w:r>
      </w:ins>
      <w:ins w:id="5844" w:author="Robert Pasternak" w:date="2021-06-07T16:15:00Z">
        <w:r w:rsidR="006444EA" w:rsidRPr="008416E6">
          <w:rPr>
            <w:shd w:val="clear" w:color="auto" w:fill="FFFFFF"/>
          </w:rPr>
          <w:t xml:space="preserve"> W przypadku, gdy Wykonawca do realizacji </w:t>
        </w:r>
      </w:ins>
      <w:ins w:id="5845" w:author="Robert Pasternak" w:date="2021-06-07T16:16:00Z">
        <w:r w:rsidR="006444EA" w:rsidRPr="008416E6">
          <w:rPr>
            <w:shd w:val="clear" w:color="auto" w:fill="FFFFFF"/>
          </w:rPr>
          <w:t>Przedmiotu zamówienia wykorzystywał będzie pojazdy inne niż ujęte w przedłożonym wykazie, zobowiązany jest każdorazowo przedkładać Zamawiaj</w:t>
        </w:r>
      </w:ins>
      <w:ins w:id="5846" w:author="Robert Pasternak" w:date="2021-06-07T16:17:00Z">
        <w:r w:rsidR="006444EA" w:rsidRPr="008416E6">
          <w:rPr>
            <w:shd w:val="clear" w:color="auto" w:fill="FFFFFF"/>
          </w:rPr>
          <w:t>ącemu</w:t>
        </w:r>
      </w:ins>
      <w:ins w:id="5847" w:author="Robert Pasternak" w:date="2021-06-07T16:16:00Z">
        <w:r w:rsidR="006444EA" w:rsidRPr="008416E6">
          <w:rPr>
            <w:shd w:val="clear" w:color="auto" w:fill="FFFFFF"/>
          </w:rPr>
          <w:t xml:space="preserve"> nowy, akt</w:t>
        </w:r>
      </w:ins>
      <w:ins w:id="5848" w:author="Robert Pasternak" w:date="2021-06-07T16:17:00Z">
        <w:r w:rsidR="006444EA" w:rsidRPr="008416E6">
          <w:rPr>
            <w:shd w:val="clear" w:color="auto" w:fill="FFFFFF"/>
          </w:rPr>
          <w:t xml:space="preserve">ualny wykaz pojazdów. </w:t>
        </w:r>
      </w:ins>
      <w:del w:id="5849" w:author="kaluz" w:date="2021-05-04T19:14:00Z">
        <w:r w:rsidR="00390688" w:rsidRPr="008416E6" w:rsidDel="00D43EDA">
          <w:rPr>
            <w:shd w:val="clear" w:color="auto" w:fill="FFFFFF"/>
          </w:rPr>
          <w:delText xml:space="preserve">– </w:delText>
        </w:r>
        <w:r w:rsidR="00EA6DA1" w:rsidRPr="008416E6" w:rsidDel="00D43EDA">
          <w:rPr>
            <w:shd w:val="clear" w:color="auto" w:fill="FFFFFF"/>
          </w:rPr>
          <w:delText>z wyszczególnieniem pojazdów</w:delText>
        </w:r>
        <w:r w:rsidR="002255E2" w:rsidRPr="008416E6" w:rsidDel="00D43EDA">
          <w:rPr>
            <w:shd w:val="clear" w:color="auto" w:fill="FFFFFF"/>
          </w:rPr>
          <w:delText>,</w:delText>
        </w:r>
        <w:r w:rsidR="00EA6DA1" w:rsidRPr="008416E6" w:rsidDel="00D43EDA">
          <w:rPr>
            <w:shd w:val="clear" w:color="auto" w:fill="FFFFFF"/>
          </w:rPr>
          <w:delText xml:space="preserve"> za które Wykonawca otrzymał dodatkowe punkty </w:delText>
        </w:r>
        <w:r w:rsidR="00E11DE4" w:rsidRPr="008416E6">
          <w:rPr>
            <w:bCs/>
            <w:rPrChange w:id="5850" w:author="Robert Pasternak" w:date="2021-09-07T12:47:00Z">
              <w:rPr>
                <w:rFonts w:ascii="Times" w:hAnsi="Times"/>
                <w:bCs/>
                <w:i/>
                <w:iCs/>
              </w:rPr>
            </w:rPrChange>
          </w:rPr>
          <w:delText>za spełnienie kryteriów niezwiązanych z ceną podczas oceny oferty.</w:delText>
        </w:r>
      </w:del>
      <w:r w:rsidR="002255E2" w:rsidRPr="008416E6">
        <w:rPr>
          <w:shd w:val="clear" w:color="auto" w:fill="FFFFFF"/>
        </w:rPr>
        <w:t>W</w:t>
      </w:r>
      <w:r w:rsidR="00390688" w:rsidRPr="008416E6">
        <w:rPr>
          <w:shd w:val="clear" w:color="auto" w:fill="FFFFFF"/>
        </w:rPr>
        <w:t xml:space="preserve">ykaz powinien zawierać w szczególności: rodzaj i typ pojazdu, numer rejestracyjny pojazdu, normę </w:t>
      </w:r>
      <w:r w:rsidR="008C0B18" w:rsidRPr="008416E6">
        <w:rPr>
          <w:shd w:val="clear" w:color="auto" w:fill="FFFFFF"/>
        </w:rPr>
        <w:t xml:space="preserve">emisji </w:t>
      </w:r>
      <w:r w:rsidR="00390688" w:rsidRPr="008416E6">
        <w:rPr>
          <w:shd w:val="clear" w:color="auto" w:fill="FFFFFF"/>
        </w:rPr>
        <w:t>spalin dla silnika (EURO)</w:t>
      </w:r>
      <w:ins w:id="5851" w:author="Piotr Szumlak" w:date="2021-07-08T11:23:00Z">
        <w:r w:rsidR="00286C0A" w:rsidRPr="008416E6">
          <w:rPr>
            <w:shd w:val="clear" w:color="auto" w:fill="FFFFFF"/>
          </w:rPr>
          <w:t>, typ napędu</w:t>
        </w:r>
      </w:ins>
      <w:ins w:id="5852" w:author="Robert Pasternak" w:date="2021-07-28T10:43:00Z">
        <w:r w:rsidR="00823ED1" w:rsidRPr="008416E6">
          <w:rPr>
            <w:shd w:val="clear" w:color="auto" w:fill="FFFFFF"/>
          </w:rPr>
          <w:t xml:space="preserve">, informacje </w:t>
        </w:r>
      </w:ins>
      <w:ins w:id="5853" w:author="Robert Pasternak" w:date="2024-07-17T09:26:00Z">
        <w:r w:rsidR="0050444D">
          <w:rPr>
            <w:shd w:val="clear" w:color="auto" w:fill="FFFFFF"/>
          </w:rPr>
          <w:br/>
        </w:r>
      </w:ins>
      <w:ins w:id="5854" w:author="Robert Pasternak" w:date="2021-07-28T10:43:00Z">
        <w:r w:rsidR="00823ED1" w:rsidRPr="008416E6">
          <w:rPr>
            <w:shd w:val="clear" w:color="auto" w:fill="FFFFFF"/>
          </w:rPr>
          <w:t>o podstawie dysponowania</w:t>
        </w:r>
      </w:ins>
      <w:r w:rsidR="00CD68E7" w:rsidRPr="008416E6">
        <w:rPr>
          <w:shd w:val="clear" w:color="auto" w:fill="FFFFFF"/>
        </w:rPr>
        <w:t>.</w:t>
      </w:r>
      <w:r w:rsidR="00674BCC" w:rsidRPr="008416E6">
        <w:rPr>
          <w:shd w:val="clear" w:color="auto" w:fill="FFFFFF"/>
        </w:rPr>
        <w:t xml:space="preserve"> Do wykazu należy dołączyć </w:t>
      </w:r>
      <w:r w:rsidR="00E82DCE" w:rsidRPr="008416E6">
        <w:rPr>
          <w:shd w:val="clear" w:color="auto" w:fill="FFFFFF"/>
        </w:rPr>
        <w:t xml:space="preserve">kopię </w:t>
      </w:r>
      <w:r w:rsidR="00674BCC" w:rsidRPr="008416E6">
        <w:rPr>
          <w:shd w:val="clear" w:color="auto" w:fill="FFFFFF"/>
        </w:rPr>
        <w:t>dokument</w:t>
      </w:r>
      <w:r w:rsidR="00E82DCE" w:rsidRPr="008416E6">
        <w:rPr>
          <w:shd w:val="clear" w:color="auto" w:fill="FFFFFF"/>
        </w:rPr>
        <w:t>ów</w:t>
      </w:r>
      <w:r w:rsidR="00674BCC" w:rsidRPr="008416E6">
        <w:rPr>
          <w:shd w:val="clear" w:color="auto" w:fill="FFFFFF"/>
        </w:rPr>
        <w:t xml:space="preserve"> potwierdzając</w:t>
      </w:r>
      <w:r w:rsidR="00E82DCE" w:rsidRPr="008416E6">
        <w:rPr>
          <w:shd w:val="clear" w:color="auto" w:fill="FFFFFF"/>
        </w:rPr>
        <w:t>ych</w:t>
      </w:r>
      <w:r w:rsidR="00674BCC" w:rsidRPr="008416E6">
        <w:rPr>
          <w:shd w:val="clear" w:color="auto" w:fill="FFFFFF"/>
        </w:rPr>
        <w:t xml:space="preserve"> spełnianie </w:t>
      </w:r>
      <w:del w:id="5855" w:author="Robert Pasternak" w:date="2021-07-28T10:43:00Z">
        <w:r w:rsidR="00674BCC" w:rsidRPr="008416E6" w:rsidDel="00823ED1">
          <w:rPr>
            <w:shd w:val="clear" w:color="auto" w:fill="FFFFFF"/>
          </w:rPr>
          <w:delText xml:space="preserve">zaoferowanej </w:delText>
        </w:r>
      </w:del>
      <w:ins w:id="5856" w:author="Robert Pasternak" w:date="2021-07-28T10:43:00Z">
        <w:r w:rsidR="00823ED1" w:rsidRPr="008416E6">
          <w:rPr>
            <w:shd w:val="clear" w:color="auto" w:fill="FFFFFF"/>
          </w:rPr>
          <w:t xml:space="preserve">wymaganej </w:t>
        </w:r>
      </w:ins>
      <w:r w:rsidR="00674BCC" w:rsidRPr="008416E6">
        <w:rPr>
          <w:shd w:val="clear" w:color="auto" w:fill="FFFFFF"/>
        </w:rPr>
        <w:t xml:space="preserve">normy emisji spalin. Dokumentem takim może być w szczególności: wyciąg ze świadectwa homologacji albo świadectwa zgodności WE, kserokopia dowodu rejestracyjnego lub karty pojazdu lub inny </w:t>
      </w:r>
      <w:r w:rsidR="00015D9F" w:rsidRPr="008416E6">
        <w:rPr>
          <w:shd w:val="clear" w:color="auto" w:fill="FFFFFF"/>
        </w:rPr>
        <w:t>dokument potwierdzający normę emisji spalin.</w:t>
      </w:r>
      <w:ins w:id="5857" w:author="Robert Pasternak" w:date="2021-07-28T10:44:00Z">
        <w:r w:rsidR="00823ED1" w:rsidRPr="008416E6">
          <w:rPr>
            <w:shd w:val="clear" w:color="auto" w:fill="FFFFFF"/>
          </w:rPr>
          <w:t xml:space="preserve"> P</w:t>
        </w:r>
        <w:del w:id="5858" w:author="Grzegorz" w:date="2021-09-07T10:36:00Z">
          <w:r w:rsidR="00823ED1" w:rsidRPr="008416E6" w:rsidDel="009C11E7">
            <w:rPr>
              <w:shd w:val="clear" w:color="auto" w:fill="FFFFFF"/>
            </w:rPr>
            <w:delText>oj</w:delText>
          </w:r>
        </w:del>
      </w:ins>
      <w:ins w:id="5859" w:author="Robert Pasternak" w:date="2024-07-17T09:26:00Z">
        <w:r w:rsidR="0050444D">
          <w:rPr>
            <w:shd w:val="clear" w:color="auto" w:fill="FFFFFF"/>
          </w:rPr>
          <w:t>oj</w:t>
        </w:r>
      </w:ins>
      <w:ins w:id="5860" w:author="Grzegorz" w:date="2021-09-07T10:36:00Z">
        <w:del w:id="5861" w:author="Robert Pasternak" w:date="2024-07-17T09:26:00Z">
          <w:r w:rsidR="009C11E7" w:rsidRPr="008416E6" w:rsidDel="0050444D">
            <w:rPr>
              <w:shd w:val="clear" w:color="auto" w:fill="FFFFFF"/>
            </w:rPr>
            <w:delText>p.</w:delText>
          </w:r>
        </w:del>
      </w:ins>
      <w:ins w:id="5862" w:author="Robert Pasternak" w:date="2021-07-28T10:44:00Z">
        <w:r w:rsidR="00823ED1" w:rsidRPr="008416E6">
          <w:rPr>
            <w:shd w:val="clear" w:color="auto" w:fill="FFFFFF"/>
          </w:rPr>
          <w:t xml:space="preserve">azdy o napędzie niskoemisyjnym lub zeroemisyjnym </w:t>
        </w:r>
      </w:ins>
      <w:ins w:id="5863" w:author="Robert Pasternak" w:date="2021-09-07T12:24:00Z">
        <w:r w:rsidR="00D76A68" w:rsidRPr="008416E6">
          <w:rPr>
            <w:shd w:val="clear" w:color="auto" w:fill="FFFFFF"/>
          </w:rPr>
          <w:br/>
        </w:r>
      </w:ins>
      <w:ins w:id="5864" w:author="Robert Pasternak" w:date="2021-07-28T10:44:00Z">
        <w:r w:rsidR="00823ED1" w:rsidRPr="008416E6">
          <w:rPr>
            <w:shd w:val="clear" w:color="auto" w:fill="FFFFFF"/>
          </w:rPr>
          <w:t>(np. hybrydowe, elektryczne, gazowe, wodorowe) traktowane b</w:t>
        </w:r>
      </w:ins>
      <w:ins w:id="5865" w:author="Robert Pasternak" w:date="2021-07-28T10:45:00Z">
        <w:r w:rsidR="00823ED1" w:rsidRPr="008416E6">
          <w:rPr>
            <w:shd w:val="clear" w:color="auto" w:fill="FFFFFF"/>
          </w:rPr>
          <w:t>ędę jako pojazdy spełniające normę emisji spalin EURO 6.</w:t>
        </w:r>
      </w:ins>
    </w:p>
    <w:p w14:paraId="796C4748" w14:textId="77777777" w:rsidR="00361B44" w:rsidRPr="008416E6" w:rsidRDefault="00361B44">
      <w:pPr>
        <w:shd w:val="clear" w:color="auto" w:fill="FFFFFF" w:themeFill="background1"/>
        <w:spacing w:line="312" w:lineRule="auto"/>
        <w:rPr>
          <w:del w:id="5866" w:author="Robert Pasternak" w:date="2021-06-07T16:15:00Z"/>
          <w:rPrChange w:id="5867" w:author="Robert Pasternak" w:date="2021-09-07T12:47:00Z">
            <w:rPr>
              <w:del w:id="5868" w:author="Robert Pasternak" w:date="2021-06-07T16:15:00Z"/>
              <w:rFonts w:ascii="Times" w:hAnsi="Times" w:cs="Arial"/>
            </w:rPr>
          </w:rPrChange>
        </w:rPr>
        <w:pPrChange w:id="5869" w:author="Robert Pasternak" w:date="2021-06-18T13:42:00Z">
          <w:pPr>
            <w:numPr>
              <w:numId w:val="16"/>
            </w:numPr>
            <w:shd w:val="clear" w:color="auto" w:fill="FFFFFF" w:themeFill="background1"/>
            <w:spacing w:line="360" w:lineRule="auto"/>
            <w:ind w:left="284" w:hanging="284"/>
          </w:pPr>
        </w:pPrChange>
      </w:pPr>
    </w:p>
    <w:p w14:paraId="49F790DD" w14:textId="77777777" w:rsidR="00361B44" w:rsidRPr="008416E6" w:rsidRDefault="00361B44">
      <w:pPr>
        <w:spacing w:line="312" w:lineRule="auto"/>
        <w:rPr>
          <w:del w:id="5870" w:author="Robert Pasternak" w:date="2021-06-23T08:11:00Z"/>
          <w:rPrChange w:id="5871" w:author="Robert Pasternak" w:date="2021-09-07T12:47:00Z">
            <w:rPr>
              <w:del w:id="5872" w:author="Robert Pasternak" w:date="2021-06-23T08:11:00Z"/>
              <w:rFonts w:ascii="Times" w:hAnsi="Times" w:cs="Arial"/>
              <w:color w:val="FF0000"/>
            </w:rPr>
          </w:rPrChange>
        </w:rPr>
        <w:pPrChange w:id="5873" w:author="Robert Pasternak" w:date="2021-06-18T13:42:00Z">
          <w:pPr>
            <w:shd w:val="clear" w:color="auto" w:fill="FFFFFF" w:themeFill="background1"/>
            <w:spacing w:line="360" w:lineRule="auto"/>
          </w:pPr>
        </w:pPrChange>
      </w:pPr>
    </w:p>
    <w:p w14:paraId="397D43EE" w14:textId="77777777" w:rsidR="00361B44" w:rsidRPr="008416E6" w:rsidRDefault="004458C1">
      <w:pPr>
        <w:numPr>
          <w:ilvl w:val="0"/>
          <w:numId w:val="16"/>
        </w:numPr>
        <w:spacing w:line="312" w:lineRule="auto"/>
        <w:rPr>
          <w:del w:id="5874" w:author="Robert Pasternak" w:date="2021-06-18T13:42:00Z"/>
          <w:rPrChange w:id="5875" w:author="Robert Pasternak" w:date="2021-09-07T12:47:00Z">
            <w:rPr>
              <w:del w:id="5876" w:author="Robert Pasternak" w:date="2021-06-18T13:42:00Z"/>
              <w:rFonts w:ascii="Times" w:hAnsi="Times" w:cs="Arial"/>
            </w:rPr>
          </w:rPrChange>
        </w:rPr>
        <w:pPrChange w:id="5877" w:author="Robert Pasternak" w:date="2021-05-13T11:34:00Z">
          <w:pPr>
            <w:numPr>
              <w:numId w:val="16"/>
            </w:numPr>
            <w:spacing w:line="360" w:lineRule="auto"/>
            <w:ind w:left="284" w:hanging="284"/>
          </w:pPr>
        </w:pPrChange>
      </w:pPr>
      <w:r w:rsidRPr="008416E6">
        <w:t xml:space="preserve">Zamawiający zastrzega sobie prawo do przeprowadzania kontroli stanu </w:t>
      </w:r>
      <w:r w:rsidR="002255E2" w:rsidRPr="008416E6">
        <w:t>liczbowego</w:t>
      </w:r>
      <w:ins w:id="5878" w:author="Piotr Szumlak" w:date="2021-07-08T11:24:00Z">
        <w:r w:rsidR="00286C0A" w:rsidRPr="008416E6">
          <w:t xml:space="preserve"> </w:t>
        </w:r>
      </w:ins>
      <w:ins w:id="5879" w:author="kaluz" w:date="2021-05-04T19:28:00Z">
        <w:r w:rsidR="00F85005" w:rsidRPr="008416E6">
          <w:t xml:space="preserve">wymaganych do realizacji Przedmiotu zamówienia pojazdów </w:t>
        </w:r>
      </w:ins>
      <w:r w:rsidRPr="008416E6">
        <w:t xml:space="preserve">posiadanych </w:t>
      </w:r>
      <w:del w:id="5880" w:author="kaluz" w:date="2021-05-04T19:28:00Z">
        <w:r w:rsidRPr="008416E6" w:rsidDel="00F85005">
          <w:delText xml:space="preserve">pojazdów do realizacji </w:delText>
        </w:r>
        <w:r w:rsidR="00E82DCE" w:rsidRPr="008416E6" w:rsidDel="00F85005">
          <w:delText>P</w:delText>
        </w:r>
        <w:r w:rsidRPr="008416E6" w:rsidDel="00F85005">
          <w:delText>rzed</w:delText>
        </w:r>
      </w:del>
      <w:del w:id="5881" w:author="kaluz" w:date="2021-05-04T19:29:00Z">
        <w:r w:rsidRPr="008416E6" w:rsidDel="00F85005">
          <w:delText>miotu zamówienia</w:delText>
        </w:r>
      </w:del>
      <w:ins w:id="5882" w:author="kaluz" w:date="2021-05-04T19:29:00Z">
        <w:r w:rsidR="00F85005" w:rsidRPr="008416E6">
          <w:t>przez Wykonawcę</w:t>
        </w:r>
      </w:ins>
      <w:r w:rsidRPr="008416E6">
        <w:t xml:space="preserve">, zarówno bezpośrednio przed </w:t>
      </w:r>
      <w:r w:rsidR="009B6065" w:rsidRPr="008416E6">
        <w:t>zawarciem</w:t>
      </w:r>
      <w:r w:rsidRPr="008416E6">
        <w:t xml:space="preserve"> umowy</w:t>
      </w:r>
      <w:r w:rsidR="002255E2" w:rsidRPr="008416E6">
        <w:t>,</w:t>
      </w:r>
      <w:r w:rsidRPr="008416E6">
        <w:t xml:space="preserve"> jaki i w trakcie jej obowiązywania.</w:t>
      </w:r>
      <w:r w:rsidR="007710F0" w:rsidRPr="008416E6">
        <w:t xml:space="preserve"> Przeprowadzenie kontroli i jej wynik udokumentowane zostaną </w:t>
      </w:r>
      <w:ins w:id="5883" w:author="kaluz" w:date="2021-05-04T19:29:00Z">
        <w:r w:rsidR="00F85005" w:rsidRPr="008416E6">
          <w:br/>
        </w:r>
      </w:ins>
      <w:r w:rsidR="007710F0" w:rsidRPr="008416E6">
        <w:t xml:space="preserve">w protokole podpisanym przez przedstawiciela Zamawiającego </w:t>
      </w:r>
      <w:del w:id="5884" w:author="Robert Pasternak" w:date="2019-08-23T11:44:00Z">
        <w:r w:rsidR="009B6065" w:rsidRPr="008416E6" w:rsidDel="007E216D">
          <w:br/>
        </w:r>
      </w:del>
      <w:r w:rsidR="007710F0" w:rsidRPr="008416E6">
        <w:t>i Wykonawcy.</w:t>
      </w:r>
    </w:p>
    <w:p w14:paraId="15A3CC8B" w14:textId="77777777" w:rsidR="00361B44" w:rsidRPr="008416E6" w:rsidRDefault="00361B44">
      <w:pPr>
        <w:numPr>
          <w:ilvl w:val="0"/>
          <w:numId w:val="16"/>
        </w:numPr>
        <w:spacing w:line="312" w:lineRule="auto"/>
        <w:pPrChange w:id="5885" w:author="Robert Pasternak" w:date="2021-06-18T13:42:00Z">
          <w:pPr>
            <w:pStyle w:val="Akapitzlist"/>
            <w:spacing w:line="360" w:lineRule="auto"/>
          </w:pPr>
        </w:pPrChange>
      </w:pPr>
    </w:p>
    <w:p w14:paraId="47EAA41F" w14:textId="0B4C7ED0" w:rsidR="00B05F7E" w:rsidRPr="008416E6" w:rsidRDefault="004400A8">
      <w:pPr>
        <w:numPr>
          <w:ilvl w:val="0"/>
          <w:numId w:val="16"/>
        </w:numPr>
        <w:spacing w:line="312" w:lineRule="auto"/>
        <w:rPr>
          <w:ins w:id="5886" w:author="Robert Pasternak" w:date="2021-06-08T10:13:00Z"/>
        </w:rPr>
      </w:pPr>
      <w:r w:rsidRPr="008416E6">
        <w:t xml:space="preserve">Z tytułu niespełnienia przez </w:t>
      </w:r>
      <w:r w:rsidRPr="008416E6">
        <w:rPr>
          <w:rPrChange w:id="5887" w:author="Robert Pasternak" w:date="2021-09-07T12:47:00Z">
            <w:rPr>
              <w:color w:val="000000"/>
            </w:rPr>
          </w:rPrChange>
        </w:rPr>
        <w:t xml:space="preserve">Wykonawcę wymogów posiadania </w:t>
      </w:r>
      <w:del w:id="5888" w:author="Robert Pasternak" w:date="2024-07-17T09:28:00Z">
        <w:r w:rsidRPr="008416E6" w:rsidDel="0050444D">
          <w:rPr>
            <w:rPrChange w:id="5889" w:author="Robert Pasternak" w:date="2021-09-07T12:47:00Z">
              <w:rPr>
                <w:color w:val="000000"/>
              </w:rPr>
            </w:rPrChange>
          </w:rPr>
          <w:delText xml:space="preserve">odpowiednich </w:delText>
        </w:r>
      </w:del>
      <w:ins w:id="5890" w:author="Robert Pasternak" w:date="2024-07-17T09:28:00Z">
        <w:r w:rsidR="0050444D">
          <w:t>wymaganych</w:t>
        </w:r>
        <w:r w:rsidR="0050444D" w:rsidRPr="008416E6">
          <w:rPr>
            <w:rPrChange w:id="5891" w:author="Robert Pasternak" w:date="2021-09-07T12:47:00Z">
              <w:rPr>
                <w:color w:val="000000"/>
              </w:rPr>
            </w:rPrChange>
          </w:rPr>
          <w:t xml:space="preserve"> </w:t>
        </w:r>
      </w:ins>
      <w:r w:rsidRPr="008416E6">
        <w:rPr>
          <w:rPrChange w:id="5892" w:author="Robert Pasternak" w:date="2021-09-07T12:47:00Z">
            <w:rPr>
              <w:color w:val="000000"/>
            </w:rPr>
          </w:rPrChange>
        </w:rPr>
        <w:t>pojazdów</w:t>
      </w:r>
      <w:ins w:id="5893" w:author="Robert Pasternak" w:date="2024-07-17T09:28:00Z">
        <w:r w:rsidR="0050444D">
          <w:t xml:space="preserve"> </w:t>
        </w:r>
        <w:r w:rsidR="0050444D">
          <w:lastRenderedPageBreak/>
          <w:t>zarówno co do rodzaju jak i ilości pojazdów</w:t>
        </w:r>
      </w:ins>
      <w:del w:id="5894" w:author="Robert Pasternak" w:date="2024-07-17T09:29:00Z">
        <w:r w:rsidR="009B6065" w:rsidRPr="008416E6" w:rsidDel="0050444D">
          <w:rPr>
            <w:rPrChange w:id="5895" w:author="Robert Pasternak" w:date="2021-09-07T12:47:00Z">
              <w:rPr>
                <w:color w:val="000000"/>
              </w:rPr>
            </w:rPrChange>
          </w:rPr>
          <w:delText>,</w:delText>
        </w:r>
        <w:r w:rsidRPr="008416E6" w:rsidDel="0050444D">
          <w:rPr>
            <w:rPrChange w:id="5896" w:author="Robert Pasternak" w:date="2021-09-07T12:47:00Z">
              <w:rPr>
                <w:color w:val="000000"/>
              </w:rPr>
            </w:rPrChange>
          </w:rPr>
          <w:br/>
          <w:delText xml:space="preserve">o których mowa w </w:delText>
        </w:r>
      </w:del>
      <w:del w:id="5897" w:author="Robert Pasternak" w:date="2021-07-01T14:58:00Z">
        <w:r w:rsidR="008C0B18" w:rsidRPr="008416E6" w:rsidDel="00BB67C7">
          <w:rPr>
            <w:rPrChange w:id="5898" w:author="Robert Pasternak" w:date="2021-09-07T12:47:00Z">
              <w:rPr>
                <w:color w:val="000000"/>
              </w:rPr>
            </w:rPrChange>
          </w:rPr>
          <w:delText>pkt.</w:delText>
        </w:r>
        <w:r w:rsidRPr="008416E6" w:rsidDel="00BB67C7">
          <w:rPr>
            <w:rPrChange w:id="5899" w:author="Robert Pasternak" w:date="2021-09-07T12:47:00Z">
              <w:rPr>
                <w:color w:val="000000"/>
              </w:rPr>
            </w:rPrChange>
          </w:rPr>
          <w:delText xml:space="preserve"> 4</w:delText>
        </w:r>
      </w:del>
      <w:r w:rsidRPr="008416E6">
        <w:rPr>
          <w:rPrChange w:id="5900" w:author="Robert Pasternak" w:date="2021-09-07T12:47:00Z">
            <w:rPr>
              <w:color w:val="000000"/>
            </w:rPr>
          </w:rPrChange>
        </w:rPr>
        <w:t xml:space="preserve">, Zamawiający przewiduje sankcję w postaci obowiązku zapłaty przez Wykonawcę kary umownej w wysokości określonej w </w:t>
      </w:r>
      <w:r w:rsidR="002255E2" w:rsidRPr="008416E6">
        <w:rPr>
          <w:rPrChange w:id="5901" w:author="Robert Pasternak" w:date="2021-09-07T12:47:00Z">
            <w:rPr>
              <w:color w:val="000000"/>
            </w:rPr>
          </w:rPrChange>
        </w:rPr>
        <w:t>U</w:t>
      </w:r>
      <w:r w:rsidRPr="008416E6">
        <w:rPr>
          <w:rPrChange w:id="5902" w:author="Robert Pasternak" w:date="2021-09-07T12:47:00Z">
            <w:rPr>
              <w:color w:val="000000"/>
            </w:rPr>
          </w:rPrChange>
        </w:rPr>
        <w:t>mowie.</w:t>
      </w:r>
    </w:p>
    <w:p w14:paraId="0FA718E0" w14:textId="77777777" w:rsidR="00361B44" w:rsidRPr="008416E6" w:rsidRDefault="00361B44">
      <w:pPr>
        <w:numPr>
          <w:ilvl w:val="0"/>
          <w:numId w:val="16"/>
        </w:numPr>
        <w:spacing w:line="312" w:lineRule="auto"/>
        <w:rPr>
          <w:del w:id="5903" w:author="Robert Pasternak" w:date="2021-06-08T10:15:00Z"/>
          <w:rPrChange w:id="5904" w:author="Robert Pasternak" w:date="2021-09-07T12:47:00Z">
            <w:rPr>
              <w:del w:id="5905" w:author="Robert Pasternak" w:date="2021-06-08T10:15:00Z"/>
              <w:rFonts w:ascii="Times" w:hAnsi="Times" w:cs="Arial"/>
            </w:rPr>
          </w:rPrChange>
        </w:rPr>
        <w:pPrChange w:id="5906" w:author="Robert Pasternak" w:date="2021-05-13T11:34:00Z">
          <w:pPr>
            <w:numPr>
              <w:numId w:val="16"/>
            </w:numPr>
            <w:spacing w:line="360" w:lineRule="auto"/>
            <w:ind w:left="284" w:hanging="284"/>
          </w:pPr>
        </w:pPrChange>
      </w:pPr>
    </w:p>
    <w:p w14:paraId="1871F429" w14:textId="77777777" w:rsidR="00361B44" w:rsidRPr="008416E6" w:rsidRDefault="00361B44">
      <w:pPr>
        <w:pStyle w:val="Akapitzlist"/>
        <w:numPr>
          <w:ilvl w:val="0"/>
          <w:numId w:val="16"/>
        </w:numPr>
        <w:spacing w:line="312" w:lineRule="auto"/>
        <w:rPr>
          <w:del w:id="5907" w:author="Robert Pasternak" w:date="2021-06-08T10:15:00Z"/>
          <w:rPrChange w:id="5908" w:author="Robert Pasternak" w:date="2021-09-07T12:47:00Z">
            <w:rPr>
              <w:del w:id="5909" w:author="Robert Pasternak" w:date="2021-06-08T10:15:00Z"/>
              <w:rFonts w:ascii="Times" w:hAnsi="Times" w:cs="Arial"/>
            </w:rPr>
          </w:rPrChange>
        </w:rPr>
        <w:pPrChange w:id="5910" w:author="Robert Pasternak" w:date="2021-06-08T10:15:00Z">
          <w:pPr>
            <w:pStyle w:val="Akapitzlist"/>
            <w:spacing w:line="360" w:lineRule="auto"/>
          </w:pPr>
        </w:pPrChange>
      </w:pPr>
    </w:p>
    <w:p w14:paraId="66B097DE" w14:textId="7E27291D" w:rsidR="00361B44" w:rsidRPr="008416E6" w:rsidRDefault="00E11DE4">
      <w:pPr>
        <w:numPr>
          <w:ilvl w:val="0"/>
          <w:numId w:val="16"/>
        </w:numPr>
        <w:spacing w:line="312" w:lineRule="auto"/>
        <w:rPr>
          <w:ins w:id="5911" w:author="Robert Pasternak" w:date="2021-06-08T10:16:00Z"/>
        </w:rPr>
        <w:pPrChange w:id="5912" w:author="Robert Pasternak" w:date="2021-06-08T10:15:00Z">
          <w:pPr>
            <w:numPr>
              <w:numId w:val="16"/>
            </w:numPr>
            <w:spacing w:line="360" w:lineRule="auto"/>
            <w:ind w:left="284" w:hanging="284"/>
          </w:pPr>
        </w:pPrChange>
      </w:pPr>
      <w:r w:rsidRPr="008416E6">
        <w:rPr>
          <w:rPrChange w:id="5913" w:author="Robert Pasternak" w:date="2021-09-07T12:47:00Z">
            <w:rPr>
              <w:rFonts w:ascii="Times" w:hAnsi="Times" w:cs="Arial"/>
              <w:i/>
              <w:iCs/>
            </w:rPr>
          </w:rPrChange>
        </w:rPr>
        <w:t xml:space="preserve">Wykonawca wyposaży pojazdy </w:t>
      </w:r>
      <w:del w:id="5914" w:author="Robert Pasternak" w:date="2021-07-01T14:58:00Z">
        <w:r w:rsidRPr="008416E6">
          <w:rPr>
            <w:rPrChange w:id="5915" w:author="Robert Pasternak" w:date="2021-09-07T12:47:00Z">
              <w:rPr>
                <w:rFonts w:ascii="Times" w:hAnsi="Times" w:cs="Arial"/>
                <w:i/>
                <w:iCs/>
              </w:rPr>
            </w:rPrChange>
          </w:rPr>
          <w:delText xml:space="preserve">na bocznych burtach </w:delText>
        </w:r>
      </w:del>
      <w:r w:rsidRPr="008416E6">
        <w:rPr>
          <w:rPrChange w:id="5916" w:author="Robert Pasternak" w:date="2021-09-07T12:47:00Z">
            <w:rPr>
              <w:rFonts w:ascii="Times" w:hAnsi="Times" w:cs="Arial"/>
              <w:i/>
              <w:iCs/>
            </w:rPr>
          </w:rPrChange>
        </w:rPr>
        <w:t xml:space="preserve">w tablice </w:t>
      </w:r>
      <w:ins w:id="5917" w:author="Robert Pasternak" w:date="2021-07-01T14:58:00Z">
        <w:r w:rsidR="00BB67C7" w:rsidRPr="008416E6">
          <w:t xml:space="preserve">umieszczone na bocznych </w:t>
        </w:r>
      </w:ins>
      <w:ins w:id="5918" w:author="Robert Pasternak" w:date="2021-09-07T12:25:00Z">
        <w:r w:rsidR="00D76A68" w:rsidRPr="008416E6">
          <w:t>burtach</w:t>
        </w:r>
      </w:ins>
      <w:ins w:id="5919" w:author="Grzegorz" w:date="2021-09-07T10:36:00Z">
        <w:del w:id="5920" w:author="Robert Pasternak" w:date="2021-09-07T12:25:00Z">
          <w:r w:rsidR="009C11E7" w:rsidRPr="008416E6" w:rsidDel="00D76A68">
            <w:delText>p.</w:delText>
          </w:r>
        </w:del>
      </w:ins>
      <w:ins w:id="5921" w:author="Robert Pasternak" w:date="2021-07-01T14:58:00Z">
        <w:r w:rsidR="00BB67C7" w:rsidRPr="008416E6">
          <w:t>,</w:t>
        </w:r>
      </w:ins>
      <w:ins w:id="5922" w:author="Piotr Szumlak" w:date="2021-07-08T11:25:00Z">
        <w:r w:rsidR="00286C0A" w:rsidRPr="008416E6">
          <w:t xml:space="preserve"> </w:t>
        </w:r>
      </w:ins>
      <w:r w:rsidRPr="008416E6">
        <w:rPr>
          <w:rPrChange w:id="5923" w:author="Robert Pasternak" w:date="2021-09-07T12:47:00Z">
            <w:rPr>
              <w:rFonts w:ascii="Times" w:hAnsi="Times" w:cs="Arial"/>
              <w:i/>
              <w:iCs/>
            </w:rPr>
          </w:rPrChange>
        </w:rPr>
        <w:t>inform</w:t>
      </w:r>
      <w:ins w:id="5924" w:author="Robert Pasternak" w:date="2021-07-01T14:58:00Z">
        <w:r w:rsidR="00BB67C7" w:rsidRPr="008416E6">
          <w:t>ujące</w:t>
        </w:r>
      </w:ins>
      <w:del w:id="5925" w:author="Robert Pasternak" w:date="2021-07-01T14:58:00Z">
        <w:r w:rsidRPr="008416E6">
          <w:rPr>
            <w:rPrChange w:id="5926" w:author="Robert Pasternak" w:date="2021-09-07T12:47:00Z">
              <w:rPr>
                <w:rFonts w:ascii="Times" w:hAnsi="Times" w:cs="Arial"/>
                <w:i/>
                <w:iCs/>
              </w:rPr>
            </w:rPrChange>
          </w:rPr>
          <w:delText>a</w:delText>
        </w:r>
      </w:del>
      <w:del w:id="5927" w:author="Robert Pasternak" w:date="2021-07-01T14:59:00Z">
        <w:r w:rsidRPr="008416E6">
          <w:rPr>
            <w:rPrChange w:id="5928" w:author="Robert Pasternak" w:date="2021-09-07T12:47:00Z">
              <w:rPr>
                <w:rFonts w:ascii="Times" w:hAnsi="Times" w:cs="Arial"/>
                <w:i/>
                <w:iCs/>
              </w:rPr>
            </w:rPrChange>
          </w:rPr>
          <w:delText>cyjne</w:delText>
        </w:r>
      </w:del>
      <w:r w:rsidRPr="008416E6">
        <w:rPr>
          <w:rPrChange w:id="5929" w:author="Robert Pasternak" w:date="2021-09-07T12:47:00Z">
            <w:rPr>
              <w:rFonts w:ascii="Times" w:hAnsi="Times" w:cs="Arial"/>
              <w:i/>
              <w:iCs/>
            </w:rPr>
          </w:rPrChange>
        </w:rPr>
        <w:t xml:space="preserve"> o rodzaju </w:t>
      </w:r>
      <w:del w:id="5930" w:author="Robert Pasternak" w:date="2021-09-07T12:25:00Z">
        <w:r w:rsidRPr="008416E6" w:rsidDel="00D76A68">
          <w:rPr>
            <w:rPrChange w:id="5931" w:author="Robert Pasternak" w:date="2021-09-07T12:47:00Z">
              <w:rPr>
                <w:rFonts w:ascii="Times" w:hAnsi="Times" w:cs="Arial"/>
                <w:i/>
                <w:iCs/>
              </w:rPr>
            </w:rPrChange>
          </w:rPr>
          <w:delText>odbiera</w:delText>
        </w:r>
      </w:del>
      <w:ins w:id="5932" w:author="Grzegorz" w:date="2021-09-07T10:36:00Z">
        <w:del w:id="5933" w:author="Robert Pasternak" w:date="2021-09-07T12:25:00Z">
          <w:r w:rsidR="009C11E7" w:rsidRPr="008416E6" w:rsidDel="00D76A68">
            <w:delText>np.</w:delText>
          </w:r>
        </w:del>
      </w:ins>
      <w:del w:id="5934" w:author="Robert Pasternak" w:date="2021-09-07T12:25:00Z">
        <w:r w:rsidRPr="008416E6" w:rsidDel="00D76A68">
          <w:rPr>
            <w:rPrChange w:id="5935" w:author="Robert Pasternak" w:date="2021-09-07T12:47:00Z">
              <w:rPr>
                <w:rFonts w:ascii="Times" w:hAnsi="Times" w:cs="Arial"/>
                <w:i/>
                <w:iCs/>
              </w:rPr>
            </w:rPrChange>
          </w:rPr>
          <w:delText>nych</w:delText>
        </w:r>
      </w:del>
      <w:ins w:id="5936" w:author="Robert Pasternak" w:date="2021-09-07T12:25:00Z">
        <w:r w:rsidR="00D76A68" w:rsidRPr="008416E6">
          <w:t>odbieranych</w:t>
        </w:r>
      </w:ins>
      <w:r w:rsidRPr="008416E6">
        <w:rPr>
          <w:rPrChange w:id="5937" w:author="Robert Pasternak" w:date="2021-09-07T12:47:00Z">
            <w:rPr>
              <w:rFonts w:ascii="Times" w:hAnsi="Times" w:cs="Arial"/>
              <w:i/>
              <w:iCs/>
            </w:rPr>
          </w:rPrChange>
        </w:rPr>
        <w:t xml:space="preserve"> odpadów, np. „Odpady zmieszane”, „Szkło”, „Bio” itp. Tablice powinny być widoczne i czytelne, pozwalające bez problemu określić, jaki rodzaj odpadów odbiera pojazd. </w:t>
      </w:r>
    </w:p>
    <w:p w14:paraId="1FBF0AB9" w14:textId="77777777" w:rsidR="00361B44" w:rsidRPr="008416E6" w:rsidRDefault="00361B44">
      <w:pPr>
        <w:numPr>
          <w:ilvl w:val="0"/>
          <w:numId w:val="16"/>
        </w:numPr>
        <w:spacing w:line="312" w:lineRule="auto"/>
        <w:rPr>
          <w:ins w:id="5938" w:author="kaluz" w:date="2021-05-04T19:49:00Z"/>
          <w:del w:id="5939" w:author="Robert Pasternak" w:date="2021-06-08T10:16:00Z"/>
          <w:rPrChange w:id="5940" w:author="Robert Pasternak" w:date="2021-09-07T12:47:00Z">
            <w:rPr>
              <w:ins w:id="5941" w:author="kaluz" w:date="2021-05-04T19:49:00Z"/>
              <w:del w:id="5942" w:author="Robert Pasternak" w:date="2021-06-08T10:16:00Z"/>
              <w:rFonts w:ascii="Times" w:hAnsi="Times" w:cs="Arial"/>
            </w:rPr>
          </w:rPrChange>
        </w:rPr>
        <w:pPrChange w:id="5943" w:author="Robert Pasternak" w:date="2021-06-08T10:15:00Z">
          <w:pPr>
            <w:numPr>
              <w:numId w:val="16"/>
            </w:numPr>
            <w:spacing w:line="360" w:lineRule="auto"/>
            <w:ind w:left="284" w:hanging="284"/>
          </w:pPr>
        </w:pPrChange>
      </w:pPr>
    </w:p>
    <w:p w14:paraId="7F0B2455" w14:textId="77777777" w:rsidR="00361B44" w:rsidRPr="008416E6" w:rsidRDefault="00361B44">
      <w:pPr>
        <w:pStyle w:val="Akapitzlist"/>
        <w:numPr>
          <w:ilvl w:val="0"/>
          <w:numId w:val="16"/>
        </w:numPr>
        <w:spacing w:line="312" w:lineRule="auto"/>
        <w:rPr>
          <w:ins w:id="5944" w:author="kaluz" w:date="2021-05-04T19:49:00Z"/>
          <w:del w:id="5945" w:author="Robert Pasternak" w:date="2021-06-08T10:16:00Z"/>
          <w:rPrChange w:id="5946" w:author="Robert Pasternak" w:date="2021-09-07T12:47:00Z">
            <w:rPr>
              <w:ins w:id="5947" w:author="kaluz" w:date="2021-05-04T19:49:00Z"/>
              <w:del w:id="5948" w:author="Robert Pasternak" w:date="2021-06-08T10:16:00Z"/>
              <w:rFonts w:ascii="Times" w:hAnsi="Times" w:cs="Arial"/>
            </w:rPr>
          </w:rPrChange>
        </w:rPr>
        <w:pPrChange w:id="5949" w:author="Robert Pasternak" w:date="2021-06-08T10:16:00Z">
          <w:pPr>
            <w:numPr>
              <w:numId w:val="16"/>
            </w:numPr>
            <w:spacing w:line="360" w:lineRule="auto"/>
            <w:ind w:left="284" w:hanging="284"/>
          </w:pPr>
        </w:pPrChange>
      </w:pPr>
    </w:p>
    <w:p w14:paraId="697DDBDE" w14:textId="10A99F0C" w:rsidR="00361B44" w:rsidRPr="008416E6" w:rsidRDefault="00E11DE4">
      <w:pPr>
        <w:numPr>
          <w:ilvl w:val="0"/>
          <w:numId w:val="16"/>
        </w:numPr>
        <w:spacing w:line="312" w:lineRule="auto"/>
        <w:rPr>
          <w:ins w:id="5950" w:author="Robert Pasternak" w:date="2021-06-08T10:23:00Z"/>
        </w:rPr>
        <w:pPrChange w:id="5951" w:author="Robert Pasternak" w:date="2021-06-08T10:16:00Z">
          <w:pPr>
            <w:numPr>
              <w:numId w:val="16"/>
            </w:numPr>
            <w:spacing w:line="360" w:lineRule="auto"/>
            <w:ind w:left="284" w:hanging="284"/>
          </w:pPr>
        </w:pPrChange>
      </w:pPr>
      <w:ins w:id="5952" w:author="kaluz" w:date="2021-05-04T19:49:00Z">
        <w:r w:rsidRPr="008416E6">
          <w:rPr>
            <w:lang w:eastAsia="en-US"/>
            <w:rPrChange w:id="5953" w:author="Robert Pasternak" w:date="2021-09-07T12:47:00Z">
              <w:rPr>
                <w:rFonts w:ascii="Times" w:hAnsi="Times" w:cs="Arial"/>
                <w:i/>
                <w:iCs/>
                <w:lang w:eastAsia="en-US"/>
              </w:rPr>
            </w:rPrChange>
          </w:rPr>
          <w:t xml:space="preserve">Wszystkie pojazdy </w:t>
        </w:r>
      </w:ins>
      <w:ins w:id="5954" w:author="kaluz" w:date="2021-05-04T19:50:00Z">
        <w:r w:rsidRPr="008416E6">
          <w:rPr>
            <w:lang w:eastAsia="en-US"/>
            <w:rPrChange w:id="5955" w:author="Robert Pasternak" w:date="2021-09-07T12:47:00Z">
              <w:rPr>
                <w:rFonts w:ascii="Times" w:hAnsi="Times" w:cs="Arial"/>
                <w:i/>
                <w:iCs/>
                <w:lang w:eastAsia="en-US"/>
              </w:rPr>
            </w:rPrChange>
          </w:rPr>
          <w:t>wyko</w:t>
        </w:r>
      </w:ins>
      <w:ins w:id="5956" w:author="Robert Pasternak" w:date="2021-06-18T13:42:00Z">
        <w:r w:rsidR="00930435" w:rsidRPr="008416E6">
          <w:rPr>
            <w:lang w:eastAsia="en-US"/>
          </w:rPr>
          <w:t>rzystywane</w:t>
        </w:r>
      </w:ins>
      <w:ins w:id="5957" w:author="kaluz" w:date="2021-05-04T19:50:00Z">
        <w:del w:id="5958" w:author="Robert Pasternak" w:date="2021-06-18T13:42:00Z">
          <w:r w:rsidRPr="008416E6">
            <w:rPr>
              <w:lang w:eastAsia="en-US"/>
              <w:rPrChange w:id="5959" w:author="Robert Pasternak" w:date="2021-09-07T12:47:00Z">
                <w:rPr>
                  <w:rFonts w:ascii="Times" w:hAnsi="Times" w:cs="Arial"/>
                  <w:i/>
                  <w:iCs/>
                  <w:lang w:eastAsia="en-US"/>
                </w:rPr>
              </w:rPrChange>
            </w:rPr>
            <w:delText>nujące</w:delText>
          </w:r>
        </w:del>
      </w:ins>
      <w:ins w:id="5960" w:author="Robert Pasternak" w:date="2021-06-18T13:42:00Z">
        <w:r w:rsidR="00930435" w:rsidRPr="008416E6">
          <w:rPr>
            <w:lang w:eastAsia="en-US"/>
          </w:rPr>
          <w:t xml:space="preserve"> przy realizacji</w:t>
        </w:r>
      </w:ins>
      <w:ins w:id="5961" w:author="kaluz" w:date="2021-05-04T19:49:00Z">
        <w:r w:rsidRPr="008416E6">
          <w:rPr>
            <w:lang w:eastAsia="en-US"/>
            <w:rPrChange w:id="5962" w:author="Robert Pasternak" w:date="2021-09-07T12:47:00Z">
              <w:rPr>
                <w:rFonts w:ascii="Times" w:hAnsi="Times" w:cs="Arial"/>
                <w:i/>
                <w:iCs/>
                <w:lang w:eastAsia="en-US"/>
              </w:rPr>
            </w:rPrChange>
          </w:rPr>
          <w:t xml:space="preserve"> Przedmiotu zamówienia muszą być wyposażone w</w:t>
        </w:r>
      </w:ins>
      <w:ins w:id="5963" w:author="kaluz" w:date="2021-05-04T19:50:00Z">
        <w:r w:rsidRPr="008416E6">
          <w:rPr>
            <w:lang w:eastAsia="en-US"/>
            <w:rPrChange w:id="5964" w:author="Robert Pasternak" w:date="2021-09-07T12:47:00Z">
              <w:rPr>
                <w:rFonts w:ascii="Times" w:hAnsi="Times" w:cs="Arial"/>
                <w:i/>
                <w:iCs/>
                <w:lang w:eastAsia="en-US"/>
              </w:rPr>
            </w:rPrChange>
          </w:rPr>
          <w:t xml:space="preserve"> tablet lub inne urządzenie mobilne z systemem operacyjnym </w:t>
        </w:r>
      </w:ins>
      <w:ins w:id="5965" w:author="kaluz" w:date="2021-05-04T19:51:00Z">
        <w:r w:rsidRPr="008416E6">
          <w:rPr>
            <w:lang w:eastAsia="en-US"/>
            <w:rPrChange w:id="5966" w:author="Robert Pasternak" w:date="2021-09-07T12:47:00Z">
              <w:rPr>
                <w:rFonts w:ascii="Times" w:hAnsi="Times" w:cs="Arial"/>
                <w:i/>
                <w:iCs/>
                <w:lang w:eastAsia="en-US"/>
              </w:rPr>
            </w:rPrChange>
          </w:rPr>
          <w:t>Android, umo</w:t>
        </w:r>
      </w:ins>
      <w:ins w:id="5967" w:author="kaluz" w:date="2021-05-04T19:52:00Z">
        <w:r w:rsidRPr="008416E6">
          <w:rPr>
            <w:lang w:eastAsia="en-US"/>
            <w:rPrChange w:id="5968" w:author="Robert Pasternak" w:date="2021-09-07T12:47:00Z">
              <w:rPr>
                <w:rFonts w:ascii="Times" w:hAnsi="Times" w:cs="Arial"/>
                <w:i/>
                <w:iCs/>
                <w:lang w:eastAsia="en-US"/>
              </w:rPr>
            </w:rPrChange>
          </w:rPr>
          <w:t xml:space="preserve">żliwiające wykonywanie zdjęć oraz sporządzanie notatek tekstowych. Urządzenia </w:t>
        </w:r>
      </w:ins>
      <w:ins w:id="5969" w:author="Robert Pasternak" w:date="2024-07-17T09:29:00Z">
        <w:r w:rsidR="0050444D">
          <w:rPr>
            <w:lang w:eastAsia="en-US"/>
          </w:rPr>
          <w:br/>
        </w:r>
      </w:ins>
      <w:ins w:id="5970" w:author="kaluz" w:date="2021-05-04T19:52:00Z">
        <w:r w:rsidRPr="008416E6">
          <w:rPr>
            <w:lang w:eastAsia="en-US"/>
            <w:rPrChange w:id="5971" w:author="Robert Pasternak" w:date="2021-09-07T12:47:00Z">
              <w:rPr>
                <w:rFonts w:ascii="Times" w:hAnsi="Times" w:cs="Arial"/>
                <w:i/>
                <w:iCs/>
                <w:lang w:eastAsia="en-US"/>
              </w:rPr>
            </w:rPrChange>
          </w:rPr>
          <w:t>te powinny mie</w:t>
        </w:r>
      </w:ins>
      <w:ins w:id="5972" w:author="kaluz" w:date="2021-05-04T19:53:00Z">
        <w:r w:rsidRPr="008416E6">
          <w:rPr>
            <w:lang w:eastAsia="en-US"/>
            <w:rPrChange w:id="5973" w:author="Robert Pasternak" w:date="2021-09-07T12:47:00Z">
              <w:rPr>
                <w:rFonts w:ascii="Times" w:hAnsi="Times" w:cs="Arial"/>
                <w:i/>
                <w:iCs/>
                <w:lang w:eastAsia="en-US"/>
              </w:rPr>
            </w:rPrChange>
          </w:rPr>
          <w:t xml:space="preserve">ć dostęp do sieci </w:t>
        </w:r>
        <w:del w:id="5974" w:author="Robert Pasternak" w:date="2021-07-01T14:59:00Z">
          <w:r w:rsidRPr="008416E6">
            <w:rPr>
              <w:lang w:eastAsia="en-US"/>
              <w:rPrChange w:id="5975" w:author="Robert Pasternak" w:date="2021-09-07T12:47:00Z">
                <w:rPr>
                  <w:rFonts w:ascii="Times" w:hAnsi="Times" w:cs="Arial"/>
                  <w:i/>
                  <w:iCs/>
                  <w:lang w:eastAsia="en-US"/>
                </w:rPr>
              </w:rPrChange>
            </w:rPr>
            <w:delText>online</w:delText>
          </w:r>
        </w:del>
      </w:ins>
      <w:ins w:id="5976" w:author="Robert Pasternak" w:date="2021-07-01T14:59:00Z">
        <w:r w:rsidR="00BB67C7" w:rsidRPr="008416E6">
          <w:rPr>
            <w:lang w:eastAsia="en-US"/>
          </w:rPr>
          <w:t>internetowej</w:t>
        </w:r>
      </w:ins>
      <w:ins w:id="5977" w:author="kaluz" w:date="2021-05-04T19:53:00Z">
        <w:r w:rsidRPr="008416E6">
          <w:rPr>
            <w:lang w:eastAsia="en-US"/>
            <w:rPrChange w:id="5978" w:author="Robert Pasternak" w:date="2021-09-07T12:47:00Z">
              <w:rPr>
                <w:rFonts w:ascii="Times" w:hAnsi="Times" w:cs="Arial"/>
                <w:i/>
                <w:iCs/>
                <w:lang w:eastAsia="en-US"/>
              </w:rPr>
            </w:rPrChange>
          </w:rPr>
          <w:t xml:space="preserve">. Zamawiający </w:t>
        </w:r>
        <w:del w:id="5979" w:author="Robert Pasternak" w:date="2021-07-01T15:00:00Z">
          <w:r w:rsidRPr="008416E6">
            <w:rPr>
              <w:lang w:eastAsia="en-US"/>
              <w:rPrChange w:id="5980" w:author="Robert Pasternak" w:date="2021-09-07T12:47:00Z">
                <w:rPr>
                  <w:rFonts w:ascii="Times" w:hAnsi="Times" w:cs="Arial"/>
                  <w:i/>
                  <w:iCs/>
                  <w:lang w:eastAsia="en-US"/>
                </w:rPr>
              </w:rPrChange>
            </w:rPr>
            <w:delText>udostępni</w:delText>
          </w:r>
        </w:del>
      </w:ins>
      <w:ins w:id="5981" w:author="Robert Pasternak" w:date="2021-07-01T15:00:00Z">
        <w:r w:rsidR="00BB67C7" w:rsidRPr="008416E6">
          <w:rPr>
            <w:lang w:eastAsia="en-US"/>
          </w:rPr>
          <w:t>umożliwi</w:t>
        </w:r>
      </w:ins>
      <w:ins w:id="5982" w:author="kaluz" w:date="2021-05-04T19:53:00Z">
        <w:r w:rsidRPr="008416E6">
          <w:rPr>
            <w:lang w:eastAsia="en-US"/>
            <w:rPrChange w:id="5983" w:author="Robert Pasternak" w:date="2021-09-07T12:47:00Z">
              <w:rPr>
                <w:rFonts w:ascii="Times" w:hAnsi="Times" w:cs="Arial"/>
                <w:i/>
                <w:iCs/>
                <w:lang w:eastAsia="en-US"/>
              </w:rPr>
            </w:rPrChange>
          </w:rPr>
          <w:t xml:space="preserve"> Wykonawcy dostęp do aplikacji mobilnej za pomocą, której </w:t>
        </w:r>
      </w:ins>
      <w:ins w:id="5984" w:author="kaluz" w:date="2021-05-04T19:54:00Z">
        <w:del w:id="5985" w:author="Robert Pasternak" w:date="2021-09-07T12:25:00Z">
          <w:r w:rsidRPr="008416E6" w:rsidDel="00D76A68">
            <w:rPr>
              <w:lang w:eastAsia="en-US"/>
              <w:rPrChange w:id="5986" w:author="Robert Pasternak" w:date="2021-09-07T12:47:00Z">
                <w:rPr>
                  <w:rFonts w:ascii="Times" w:hAnsi="Times" w:cs="Arial"/>
                  <w:i/>
                  <w:iCs/>
                  <w:lang w:eastAsia="en-US"/>
                </w:rPr>
              </w:rPrChange>
            </w:rPr>
            <w:delText>Wykona</w:delText>
          </w:r>
        </w:del>
      </w:ins>
      <w:ins w:id="5987" w:author="Grzegorz" w:date="2021-09-07T10:36:00Z">
        <w:del w:id="5988" w:author="Robert Pasternak" w:date="2021-09-07T12:25:00Z">
          <w:r w:rsidR="009C11E7" w:rsidRPr="008416E6" w:rsidDel="00D76A68">
            <w:rPr>
              <w:lang w:eastAsia="en-US"/>
            </w:rPr>
            <w:delText>np.</w:delText>
          </w:r>
        </w:del>
      </w:ins>
      <w:ins w:id="5989" w:author="kaluz" w:date="2021-05-04T19:54:00Z">
        <w:del w:id="5990" w:author="Robert Pasternak" w:date="2021-09-07T12:25:00Z">
          <w:r w:rsidRPr="008416E6" w:rsidDel="00D76A68">
            <w:rPr>
              <w:lang w:eastAsia="en-US"/>
              <w:rPrChange w:id="5991" w:author="Robert Pasternak" w:date="2021-09-07T12:47:00Z">
                <w:rPr>
                  <w:rFonts w:ascii="Times" w:hAnsi="Times" w:cs="Arial"/>
                  <w:i/>
                  <w:iCs/>
                  <w:lang w:eastAsia="en-US"/>
                </w:rPr>
              </w:rPrChange>
            </w:rPr>
            <w:delText>wca</w:delText>
          </w:r>
        </w:del>
      </w:ins>
      <w:ins w:id="5992" w:author="Robert Pasternak" w:date="2021-09-07T12:25:00Z">
        <w:r w:rsidR="00D76A68" w:rsidRPr="008416E6">
          <w:rPr>
            <w:lang w:eastAsia="en-US"/>
          </w:rPr>
          <w:t>Wykonawca</w:t>
        </w:r>
      </w:ins>
      <w:ins w:id="5993" w:author="kaluz" w:date="2021-05-04T19:54:00Z">
        <w:r w:rsidRPr="008416E6">
          <w:rPr>
            <w:lang w:eastAsia="en-US"/>
            <w:rPrChange w:id="5994" w:author="Robert Pasternak" w:date="2021-09-07T12:47:00Z">
              <w:rPr>
                <w:rFonts w:ascii="Times" w:hAnsi="Times" w:cs="Arial"/>
                <w:i/>
                <w:iCs/>
                <w:lang w:eastAsia="en-US"/>
              </w:rPr>
            </w:rPrChange>
          </w:rPr>
          <w:t xml:space="preserve"> </w:t>
        </w:r>
      </w:ins>
      <w:ins w:id="5995" w:author="Robert Pasternak" w:date="2021-07-01T15:00:00Z">
        <w:r w:rsidR="00BB67C7" w:rsidRPr="008416E6">
          <w:rPr>
            <w:lang w:eastAsia="en-US"/>
          </w:rPr>
          <w:t xml:space="preserve">będzie </w:t>
        </w:r>
      </w:ins>
      <w:ins w:id="5996" w:author="kaluz" w:date="2021-05-04T19:54:00Z">
        <w:r w:rsidRPr="008416E6">
          <w:rPr>
            <w:lang w:eastAsia="en-US"/>
            <w:rPrChange w:id="5997" w:author="Robert Pasternak" w:date="2021-09-07T12:47:00Z">
              <w:rPr>
                <w:rFonts w:ascii="Times" w:hAnsi="Times" w:cs="Arial"/>
                <w:i/>
                <w:iCs/>
                <w:lang w:eastAsia="en-US"/>
              </w:rPr>
            </w:rPrChange>
          </w:rPr>
          <w:t xml:space="preserve">dokumentował </w:t>
        </w:r>
        <w:del w:id="5998" w:author="Robert Pasternak" w:date="2021-07-01T15:00:00Z">
          <w:r w:rsidRPr="008416E6">
            <w:rPr>
              <w:lang w:eastAsia="en-US"/>
              <w:rPrChange w:id="5999" w:author="Robert Pasternak" w:date="2021-09-07T12:47:00Z">
                <w:rPr>
                  <w:rFonts w:ascii="Times" w:hAnsi="Times" w:cs="Arial"/>
                  <w:i/>
                  <w:iCs/>
                  <w:lang w:eastAsia="en-US"/>
                </w:rPr>
              </w:rPrChange>
            </w:rPr>
            <w:delText xml:space="preserve">będzie </w:delText>
          </w:r>
        </w:del>
        <w:r w:rsidRPr="008416E6">
          <w:rPr>
            <w:lang w:eastAsia="en-US"/>
            <w:rPrChange w:id="6000" w:author="Robert Pasternak" w:date="2021-09-07T12:47:00Z">
              <w:rPr>
                <w:rFonts w:ascii="Times" w:hAnsi="Times" w:cs="Arial"/>
                <w:i/>
                <w:iCs/>
                <w:lang w:eastAsia="en-US"/>
              </w:rPr>
            </w:rPrChange>
          </w:rPr>
          <w:t>i zgłaszał Zamawiającemu m.in. brak dojazdu do miejsca gromadzenia odpadów, brak wystawionego pojemnika z odpadami</w:t>
        </w:r>
        <w:del w:id="6001" w:author="Robert Pasternak" w:date="2021-06-08T10:17:00Z">
          <w:r w:rsidRPr="008416E6">
            <w:rPr>
              <w:lang w:eastAsia="en-US"/>
              <w:rPrChange w:id="6002" w:author="Robert Pasternak" w:date="2021-09-07T12:47:00Z">
                <w:rPr>
                  <w:rFonts w:ascii="Times" w:hAnsi="Times" w:cs="Arial"/>
                  <w:i/>
                  <w:iCs/>
                  <w:lang w:eastAsia="en-US"/>
                </w:rPr>
              </w:rPrChange>
            </w:rPr>
            <w:delText>, przypadki niew</w:delText>
          </w:r>
        </w:del>
      </w:ins>
      <w:ins w:id="6003" w:author="kaluz" w:date="2021-05-04T19:55:00Z">
        <w:del w:id="6004" w:author="Robert Pasternak" w:date="2021-06-08T10:17:00Z">
          <w:r w:rsidRPr="008416E6">
            <w:rPr>
              <w:lang w:eastAsia="en-US"/>
              <w:rPrChange w:id="6005" w:author="Robert Pasternak" w:date="2021-09-07T12:47:00Z">
                <w:rPr>
                  <w:rFonts w:ascii="Times" w:hAnsi="Times" w:cs="Arial"/>
                  <w:i/>
                  <w:iCs/>
                  <w:lang w:eastAsia="en-US"/>
                </w:rPr>
              </w:rPrChange>
            </w:rPr>
            <w:delText>łaściwej segregacji odpadów</w:delText>
          </w:r>
        </w:del>
        <w:r w:rsidRPr="008416E6">
          <w:rPr>
            <w:lang w:eastAsia="en-US"/>
            <w:rPrChange w:id="6006" w:author="Robert Pasternak" w:date="2021-09-07T12:47:00Z">
              <w:rPr>
                <w:rFonts w:ascii="Times" w:hAnsi="Times" w:cs="Arial"/>
                <w:i/>
                <w:iCs/>
                <w:lang w:eastAsia="en-US"/>
              </w:rPr>
            </w:rPrChange>
          </w:rPr>
          <w:t>, uszkodzony pojemnik</w:t>
        </w:r>
      </w:ins>
      <w:ins w:id="6007" w:author="Robert Pasternak" w:date="2021-06-18T13:42:00Z">
        <w:r w:rsidR="00930435" w:rsidRPr="008416E6">
          <w:rPr>
            <w:lang w:eastAsia="en-US"/>
          </w:rPr>
          <w:t>, niewłaściwą segregację odpad</w:t>
        </w:r>
      </w:ins>
      <w:ins w:id="6008" w:author="Robert Pasternak" w:date="2021-06-18T13:43:00Z">
        <w:r w:rsidR="00930435" w:rsidRPr="008416E6">
          <w:rPr>
            <w:lang w:eastAsia="en-US"/>
          </w:rPr>
          <w:t>ów</w:t>
        </w:r>
      </w:ins>
      <w:ins w:id="6009" w:author="kaluz" w:date="2021-05-04T19:55:00Z">
        <w:r w:rsidRPr="008416E6">
          <w:rPr>
            <w:lang w:eastAsia="en-US"/>
            <w:rPrChange w:id="6010" w:author="Robert Pasternak" w:date="2021-09-07T12:47:00Z">
              <w:rPr>
                <w:rFonts w:ascii="Times" w:hAnsi="Times" w:cs="Arial"/>
                <w:i/>
                <w:iCs/>
                <w:lang w:eastAsia="en-US"/>
              </w:rPr>
            </w:rPrChange>
          </w:rPr>
          <w:t>.</w:t>
        </w:r>
      </w:ins>
    </w:p>
    <w:p w14:paraId="1C68D1C1" w14:textId="77777777" w:rsidR="00361B44" w:rsidRPr="008416E6" w:rsidRDefault="00F11E99">
      <w:pPr>
        <w:pStyle w:val="Akapitzlist"/>
        <w:numPr>
          <w:ilvl w:val="0"/>
          <w:numId w:val="16"/>
        </w:numPr>
        <w:spacing w:line="312" w:lineRule="auto"/>
        <w:pPrChange w:id="6011" w:author="Robert Pasternak" w:date="2021-06-08T10:23:00Z">
          <w:pPr>
            <w:spacing w:line="312" w:lineRule="auto"/>
          </w:pPr>
        </w:pPrChange>
      </w:pPr>
      <w:moveToRangeStart w:id="6012" w:author="Robert Pasternak" w:date="2021-06-08T10:23:00Z" w:name="move74040204"/>
      <w:moveTo w:id="6013" w:author="Robert Pasternak" w:date="2021-06-08T10:23:00Z">
        <w:r w:rsidRPr="008416E6">
          <w:t>Pojazdy, nie mogą brać udziału w realizacji Przedmiotu zamówienia gdy:</w:t>
        </w:r>
      </w:moveTo>
    </w:p>
    <w:p w14:paraId="7C43A77C" w14:textId="77777777" w:rsidR="002E1F77" w:rsidRPr="008416E6" w:rsidRDefault="00F11E99">
      <w:pPr>
        <w:pStyle w:val="Akapitzlist"/>
        <w:numPr>
          <w:ilvl w:val="1"/>
          <w:numId w:val="60"/>
        </w:numPr>
        <w:spacing w:line="312" w:lineRule="auto"/>
        <w:rPr>
          <w:ins w:id="6014" w:author="Robert Pasternak" w:date="2021-06-08T10:23:00Z"/>
        </w:rPr>
        <w:pPrChange w:id="6015" w:author="Robert Pasternak" w:date="2021-07-28T10:45:00Z">
          <w:pPr>
            <w:pStyle w:val="Akapitzlist"/>
            <w:numPr>
              <w:numId w:val="16"/>
            </w:numPr>
            <w:spacing w:line="312" w:lineRule="auto"/>
            <w:ind w:left="284" w:hanging="284"/>
          </w:pPr>
        </w:pPrChange>
      </w:pPr>
      <w:moveTo w:id="6016" w:author="Robert Pasternak" w:date="2021-06-08T10:23:00Z">
        <w:r w:rsidRPr="008416E6">
          <w:t>nie są wyposażone w system monitorujący, o którym mowa w ppkt. 7 oraz w dwa video rejestratory, o których mowa w ppkt. 8,</w:t>
        </w:r>
      </w:moveTo>
    </w:p>
    <w:p w14:paraId="4A7D4019" w14:textId="77777777" w:rsidR="00361B44" w:rsidRPr="008416E6" w:rsidRDefault="007B2691">
      <w:pPr>
        <w:pStyle w:val="Akapitzlist"/>
        <w:numPr>
          <w:ilvl w:val="1"/>
          <w:numId w:val="60"/>
        </w:numPr>
        <w:spacing w:line="312" w:lineRule="auto"/>
        <w:rPr>
          <w:del w:id="6017" w:author="Robert Pasternak" w:date="2021-06-08T10:23:00Z"/>
        </w:rPr>
        <w:pPrChange w:id="6018" w:author="Robert Pasternak" w:date="2021-06-08T10:23:00Z">
          <w:pPr>
            <w:pStyle w:val="Akapitzlist"/>
            <w:numPr>
              <w:numId w:val="16"/>
            </w:numPr>
            <w:spacing w:line="312" w:lineRule="auto"/>
            <w:ind w:left="284" w:hanging="284"/>
          </w:pPr>
        </w:pPrChange>
      </w:pPr>
      <w:ins w:id="6019" w:author="Robert Pasternak" w:date="2021-07-12T11:53:00Z">
        <w:r w:rsidRPr="008416E6">
          <w:t xml:space="preserve">posiadają niesprawny </w:t>
        </w:r>
      </w:ins>
    </w:p>
    <w:p w14:paraId="4210E941" w14:textId="77777777" w:rsidR="00361B44" w:rsidRPr="008416E6" w:rsidRDefault="00F11E99">
      <w:pPr>
        <w:pStyle w:val="Akapitzlist"/>
        <w:numPr>
          <w:ilvl w:val="1"/>
          <w:numId w:val="60"/>
        </w:numPr>
        <w:spacing w:line="312" w:lineRule="auto"/>
        <w:rPr>
          <w:ins w:id="6020" w:author="Robert Pasternak" w:date="2021-06-08T10:24:00Z"/>
        </w:rPr>
        <w:pPrChange w:id="6021" w:author="Robert Pasternak" w:date="2021-07-29T15:18:00Z">
          <w:pPr>
            <w:pStyle w:val="Akapitzlist"/>
            <w:numPr>
              <w:numId w:val="16"/>
            </w:numPr>
            <w:spacing w:line="312" w:lineRule="auto"/>
            <w:ind w:left="284" w:hanging="284"/>
          </w:pPr>
        </w:pPrChange>
      </w:pPr>
      <w:moveTo w:id="6022" w:author="Robert Pasternak" w:date="2021-06-08T10:23:00Z">
        <w:r w:rsidRPr="008416E6">
          <w:t>system monitorujący</w:t>
        </w:r>
      </w:moveTo>
      <w:ins w:id="6023" w:author="Robert Pasternak" w:date="2021-06-18T13:44:00Z">
        <w:r w:rsidR="00930435" w:rsidRPr="008416E6">
          <w:t>,</w:t>
        </w:r>
      </w:ins>
      <w:moveTo w:id="6024" w:author="Robert Pasternak" w:date="2021-06-08T10:23:00Z">
        <w:r w:rsidRPr="008416E6">
          <w:t xml:space="preserve"> o którym mowa w ppkt. 7  lub </w:t>
        </w:r>
      </w:moveTo>
      <w:ins w:id="6025" w:author="Robert Pasternak" w:date="2021-07-12T11:53:00Z">
        <w:r w:rsidR="007B2691" w:rsidRPr="008416E6">
          <w:t>niesprawny kt</w:t>
        </w:r>
      </w:ins>
      <w:ins w:id="6026" w:author="Robert Pasternak" w:date="2021-07-12T11:54:00Z">
        <w:r w:rsidR="007B2691" w:rsidRPr="008416E6">
          <w:t xml:space="preserve">órykolwiek z </w:t>
        </w:r>
      </w:ins>
      <w:moveTo w:id="6027" w:author="Robert Pasternak" w:date="2021-06-08T10:23:00Z">
        <w:r w:rsidRPr="008416E6">
          <w:t>video rejestrator</w:t>
        </w:r>
      </w:moveTo>
      <w:ins w:id="6028" w:author="Robert Pasternak" w:date="2021-07-12T11:54:00Z">
        <w:r w:rsidR="007B2691" w:rsidRPr="008416E6">
          <w:t>ów</w:t>
        </w:r>
      </w:ins>
      <w:moveTo w:id="6029" w:author="Robert Pasternak" w:date="2021-06-08T10:23:00Z">
        <w:del w:id="6030" w:author="Robert Pasternak" w:date="2021-07-12T11:54:00Z">
          <w:r w:rsidRPr="008416E6" w:rsidDel="007B2691">
            <w:delText>y</w:delText>
          </w:r>
        </w:del>
      </w:moveTo>
      <w:ins w:id="6031" w:author="Robert Pasternak" w:date="2021-06-18T13:44:00Z">
        <w:r w:rsidR="00930435" w:rsidRPr="008416E6">
          <w:t>,</w:t>
        </w:r>
      </w:ins>
      <w:moveTo w:id="6032" w:author="Robert Pasternak" w:date="2021-06-08T10:23:00Z">
        <w:r w:rsidRPr="008416E6">
          <w:t xml:space="preserve"> o których mowa w ppkt. 8</w:t>
        </w:r>
      </w:moveTo>
      <w:ins w:id="6033" w:author="Robert Pasternak" w:date="2021-07-12T11:54:00Z">
        <w:r w:rsidR="007B2691" w:rsidRPr="008416E6">
          <w:t>,</w:t>
        </w:r>
      </w:ins>
      <w:ins w:id="6034" w:author="Robert Pasternak" w:date="2021-06-18T13:44:00Z">
        <w:r w:rsidR="00930435" w:rsidRPr="008416E6">
          <w:t xml:space="preserve"> </w:t>
        </w:r>
      </w:ins>
      <w:moveTo w:id="6035" w:author="Robert Pasternak" w:date="2021-06-08T10:23:00Z">
        <w:del w:id="6036" w:author="Robert Pasternak" w:date="2021-07-12T11:54:00Z">
          <w:r w:rsidRPr="008416E6" w:rsidDel="007B2691">
            <w:delText xml:space="preserve"> są niesprawne,</w:delText>
          </w:r>
        </w:del>
      </w:moveTo>
    </w:p>
    <w:p w14:paraId="1DD14B37" w14:textId="77777777" w:rsidR="00361B44" w:rsidRPr="008416E6" w:rsidRDefault="00361B44">
      <w:pPr>
        <w:pStyle w:val="Akapitzlist"/>
        <w:numPr>
          <w:ilvl w:val="1"/>
          <w:numId w:val="60"/>
        </w:numPr>
        <w:spacing w:line="312" w:lineRule="auto"/>
        <w:rPr>
          <w:del w:id="6037" w:author="Robert Pasternak" w:date="2021-06-08T10:23:00Z"/>
        </w:rPr>
        <w:pPrChange w:id="6038" w:author="Robert Pasternak" w:date="2021-06-08T10:24:00Z">
          <w:pPr>
            <w:pStyle w:val="Akapitzlist"/>
            <w:numPr>
              <w:numId w:val="16"/>
            </w:numPr>
            <w:spacing w:line="312" w:lineRule="auto"/>
            <w:ind w:left="284" w:hanging="284"/>
          </w:pPr>
        </w:pPrChange>
      </w:pPr>
    </w:p>
    <w:p w14:paraId="08546C7A" w14:textId="77777777" w:rsidR="0050444D" w:rsidRDefault="00F11E99">
      <w:pPr>
        <w:pStyle w:val="Akapitzlist"/>
        <w:numPr>
          <w:ilvl w:val="1"/>
          <w:numId w:val="60"/>
        </w:numPr>
        <w:spacing w:line="312" w:lineRule="auto"/>
        <w:rPr>
          <w:ins w:id="6039" w:author="Robert Pasternak" w:date="2024-07-17T09:30:00Z"/>
        </w:rPr>
        <w:pPrChange w:id="6040" w:author="Robert Pasternak" w:date="2021-06-08T10:24:00Z">
          <w:pPr>
            <w:pStyle w:val="Akapitzlist"/>
            <w:numPr>
              <w:numId w:val="16"/>
            </w:numPr>
            <w:spacing w:line="312" w:lineRule="auto"/>
            <w:ind w:left="284" w:hanging="284"/>
          </w:pPr>
        </w:pPrChange>
      </w:pPr>
      <w:moveTo w:id="6041" w:author="Robert Pasternak" w:date="2021-06-08T10:23:00Z">
        <w:r w:rsidRPr="008416E6">
          <w:t xml:space="preserve">Zamawiający z przyczyn niezależnych od niego, nie posiada dostępu w czasie rzeczywistym do systemu monitorującego pojazd o którym mowa w ppk. 7 lub </w:t>
        </w:r>
      </w:moveTo>
      <w:ins w:id="6042" w:author="Robert Pasternak" w:date="2021-07-12T11:54:00Z">
        <w:r w:rsidR="007B2691" w:rsidRPr="008416E6">
          <w:br/>
        </w:r>
      </w:ins>
      <w:moveTo w:id="6043" w:author="Robert Pasternak" w:date="2021-06-08T10:23:00Z">
        <w:r w:rsidRPr="008416E6">
          <w:t>do obrazów rejestrowanych przez video rejestratory o których mowa w ppkt. 8</w:t>
        </w:r>
      </w:moveTo>
      <w:ins w:id="6044" w:author="Robert Pasternak" w:date="2024-07-17T09:30:00Z">
        <w:r w:rsidR="0050444D">
          <w:t>,</w:t>
        </w:r>
      </w:ins>
    </w:p>
    <w:p w14:paraId="0037C459" w14:textId="77777777" w:rsidR="0050444D" w:rsidRDefault="0050444D" w:rsidP="0050444D">
      <w:pPr>
        <w:pStyle w:val="Akapitzlist"/>
        <w:numPr>
          <w:ilvl w:val="1"/>
          <w:numId w:val="60"/>
        </w:numPr>
        <w:spacing w:line="312" w:lineRule="auto"/>
        <w:rPr>
          <w:ins w:id="6045" w:author="Robert Pasternak" w:date="2024-07-17T09:30:00Z"/>
        </w:rPr>
      </w:pPr>
      <w:ins w:id="6046" w:author="Robert Pasternak" w:date="2024-07-17T09:30:00Z">
        <w:r>
          <w:t xml:space="preserve">nie posiadają ważnego badania technicznego, aktualnej policy OC lub badań odpowiedniego urzędu dozoru technicznego jeżeli jest wymagane. </w:t>
        </w:r>
      </w:ins>
    </w:p>
    <w:p w14:paraId="013F4657" w14:textId="0AC0863A" w:rsidR="00361B44" w:rsidRPr="008416E6" w:rsidDel="00823ED1" w:rsidRDefault="00361B44">
      <w:pPr>
        <w:rPr>
          <w:del w:id="6047" w:author="Robert Pasternak" w:date="2021-06-08T10:24:00Z"/>
        </w:rPr>
        <w:pPrChange w:id="6048" w:author="Robert Pasternak" w:date="2024-07-17T09:30:00Z">
          <w:pPr>
            <w:numPr>
              <w:numId w:val="16"/>
            </w:numPr>
            <w:spacing w:line="360" w:lineRule="auto"/>
            <w:ind w:left="284" w:hanging="284"/>
          </w:pPr>
        </w:pPrChange>
      </w:pPr>
    </w:p>
    <w:moveToRangeEnd w:id="6012"/>
    <w:p w14:paraId="2FD3C1D0" w14:textId="77777777" w:rsidR="00361B44" w:rsidRPr="008416E6" w:rsidRDefault="00361B44">
      <w:pPr>
        <w:spacing w:line="312" w:lineRule="auto"/>
        <w:rPr>
          <w:del w:id="6049" w:author="Robert Pasternak" w:date="2021-06-08T10:17:00Z"/>
          <w:rPrChange w:id="6050" w:author="Robert Pasternak" w:date="2021-09-07T12:47:00Z">
            <w:rPr>
              <w:del w:id="6051" w:author="Robert Pasternak" w:date="2021-06-08T10:17:00Z"/>
              <w:rFonts w:ascii="Times" w:hAnsi="Times" w:cs="Arial"/>
            </w:rPr>
          </w:rPrChange>
        </w:rPr>
        <w:pPrChange w:id="6052" w:author="Robert Pasternak" w:date="2021-09-07T12:25:00Z">
          <w:pPr>
            <w:numPr>
              <w:numId w:val="16"/>
            </w:numPr>
            <w:spacing w:line="360" w:lineRule="auto"/>
            <w:ind w:left="284" w:hanging="284"/>
          </w:pPr>
        </w:pPrChange>
      </w:pPr>
    </w:p>
    <w:p w14:paraId="69BF1CB4" w14:textId="77777777" w:rsidR="00361B44" w:rsidRPr="008416E6" w:rsidRDefault="00361B44">
      <w:pPr>
        <w:pStyle w:val="Akapitzlist"/>
        <w:spacing w:line="312" w:lineRule="auto"/>
        <w:ind w:left="0"/>
        <w:rPr>
          <w:del w:id="6053" w:author="Robert Pasternak" w:date="2021-06-08T10:17:00Z"/>
          <w:rPrChange w:id="6054" w:author="Robert Pasternak" w:date="2021-09-07T12:47:00Z">
            <w:rPr>
              <w:del w:id="6055" w:author="Robert Pasternak" w:date="2021-06-08T10:17:00Z"/>
              <w:rFonts w:ascii="Times" w:hAnsi="Times" w:cs="Arial"/>
            </w:rPr>
          </w:rPrChange>
        </w:rPr>
        <w:pPrChange w:id="6056" w:author="Robert Pasternak" w:date="2021-09-07T12:25:00Z">
          <w:pPr>
            <w:pStyle w:val="Akapitzlist"/>
            <w:spacing w:line="360" w:lineRule="auto"/>
          </w:pPr>
        </w:pPrChange>
      </w:pPr>
    </w:p>
    <w:p w14:paraId="63BD24EB" w14:textId="77777777" w:rsidR="00361B44" w:rsidRPr="008416E6" w:rsidRDefault="00E11DE4">
      <w:pPr>
        <w:spacing w:line="312" w:lineRule="auto"/>
        <w:rPr>
          <w:ins w:id="6057" w:author="kaluz" w:date="2021-05-04T20:30:00Z"/>
          <w:del w:id="6058" w:author="Robert Pasternak" w:date="2021-06-08T10:22:00Z"/>
          <w:rPrChange w:id="6059" w:author="Robert Pasternak" w:date="2021-09-07T12:47:00Z">
            <w:rPr>
              <w:ins w:id="6060" w:author="kaluz" w:date="2021-05-04T20:30:00Z"/>
              <w:del w:id="6061" w:author="Robert Pasternak" w:date="2021-06-08T10:22:00Z"/>
              <w:rFonts w:ascii="Times" w:hAnsi="Times" w:cs="Arial"/>
            </w:rPr>
          </w:rPrChange>
        </w:rPr>
        <w:pPrChange w:id="6062" w:author="Robert Pasternak" w:date="2021-09-07T12:25:00Z">
          <w:pPr>
            <w:numPr>
              <w:numId w:val="16"/>
            </w:numPr>
            <w:spacing w:line="360" w:lineRule="auto"/>
            <w:ind w:left="284" w:hanging="284"/>
          </w:pPr>
        </w:pPrChange>
      </w:pPr>
      <w:del w:id="6063" w:author="Robert Pasternak" w:date="2021-06-08T10:22:00Z">
        <w:r w:rsidRPr="008416E6">
          <w:rPr>
            <w:rPrChange w:id="6064" w:author="Robert Pasternak" w:date="2021-09-07T12:47:00Z">
              <w:rPr>
                <w:rFonts w:ascii="Times" w:hAnsi="Times" w:cs="Arial"/>
                <w:i/>
                <w:iCs/>
              </w:rPr>
            </w:rPrChange>
          </w:rPr>
          <w:delText>Nieprzedłożenie wykazu pojazdów wraz z wymaganymi dokumentami w terminach określonych w ppkt. 4 i 9 traktowane będzie jako niewypełnienie zobowiązania</w:delText>
        </w:r>
      </w:del>
      <w:del w:id="6065" w:author="Robert Pasternak" w:date="2021-06-08T10:18:00Z">
        <w:r w:rsidRPr="008416E6">
          <w:rPr>
            <w:rPrChange w:id="6066" w:author="Robert Pasternak" w:date="2021-09-07T12:47:00Z">
              <w:rPr>
                <w:rFonts w:ascii="Times" w:hAnsi="Times" w:cs="Arial"/>
                <w:i/>
                <w:iCs/>
              </w:rPr>
            </w:rPrChange>
          </w:rPr>
          <w:delText xml:space="preserve">, o którym mowa w </w:delText>
        </w:r>
        <w:r w:rsidRPr="008416E6">
          <w:rPr>
            <w:rPrChange w:id="6067" w:author="Robert Pasternak" w:date="2021-09-07T12:47:00Z">
              <w:rPr>
                <w:rFonts w:ascii="Times" w:hAnsi="Times" w:cs="Times"/>
                <w:i/>
                <w:iCs/>
              </w:rPr>
            </w:rPrChange>
          </w:rPr>
          <w:delText>§3 ust. 1 pkt. 6 załącznika nr 7 do SIWZ</w:delText>
        </w:r>
      </w:del>
      <w:del w:id="6068" w:author="Robert Pasternak" w:date="2021-06-08T10:22:00Z">
        <w:r w:rsidRPr="008416E6">
          <w:rPr>
            <w:rPrChange w:id="6069" w:author="Robert Pasternak" w:date="2021-09-07T12:47:00Z">
              <w:rPr>
                <w:rFonts w:ascii="Times" w:hAnsi="Times" w:cs="Arial"/>
                <w:i/>
                <w:iCs/>
              </w:rPr>
            </w:rPrChange>
          </w:rPr>
          <w:delText>, pod groźbą rozwiązania umowy przez Zamawiającego z przyczyn zależnych od Wykonawcy.</w:delText>
        </w:r>
      </w:del>
    </w:p>
    <w:p w14:paraId="6A3E2B0D" w14:textId="77777777" w:rsidR="00361B44" w:rsidRPr="008416E6" w:rsidRDefault="00361B44">
      <w:pPr>
        <w:spacing w:line="312" w:lineRule="auto"/>
        <w:rPr>
          <w:ins w:id="6070" w:author="kaluz" w:date="2021-05-04T19:32:00Z"/>
          <w:del w:id="6071" w:author="Robert Pasternak" w:date="2021-06-08T10:22:00Z"/>
        </w:rPr>
        <w:pPrChange w:id="6072" w:author="Robert Pasternak" w:date="2021-09-07T12:25:00Z">
          <w:pPr>
            <w:numPr>
              <w:numId w:val="16"/>
            </w:numPr>
            <w:spacing w:line="360" w:lineRule="auto"/>
            <w:ind w:left="284" w:hanging="284"/>
          </w:pPr>
        </w:pPrChange>
      </w:pPr>
    </w:p>
    <w:p w14:paraId="6E069033" w14:textId="77777777" w:rsidR="00361B44" w:rsidRPr="008416E6" w:rsidDel="002E1F77" w:rsidRDefault="00E11DE4">
      <w:pPr>
        <w:spacing w:line="312" w:lineRule="auto"/>
        <w:rPr>
          <w:ins w:id="6073" w:author="kaluz" w:date="2021-05-04T19:42:00Z"/>
          <w:del w:id="6074" w:author="Robert Pasternak" w:date="2021-07-15T13:52:00Z"/>
        </w:rPr>
        <w:pPrChange w:id="6075" w:author="Robert Pasternak" w:date="2021-09-07T12:25:00Z">
          <w:pPr>
            <w:numPr>
              <w:numId w:val="16"/>
            </w:numPr>
            <w:spacing w:line="360" w:lineRule="auto"/>
            <w:ind w:left="284" w:hanging="284"/>
          </w:pPr>
        </w:pPrChange>
      </w:pPr>
      <w:moveFromRangeStart w:id="6076" w:author="Robert Pasternak" w:date="2021-06-08T10:23:00Z" w:name="move74040204"/>
      <w:moveFrom w:id="6077" w:author="Robert Pasternak" w:date="2021-06-08T10:23:00Z">
        <w:ins w:id="6078" w:author="kaluz" w:date="2021-05-04T19:32:00Z">
          <w:r w:rsidRPr="008416E6">
            <w:rPr>
              <w:rPrChange w:id="6079" w:author="Robert Pasternak" w:date="2021-09-07T12:47:00Z">
                <w:rPr>
                  <w:rFonts w:ascii="Times" w:hAnsi="Times" w:cs="Arial"/>
                  <w:i/>
                  <w:iCs/>
                </w:rPr>
              </w:rPrChange>
            </w:rPr>
            <w:t xml:space="preserve">Pojazdy, </w:t>
          </w:r>
        </w:ins>
        <w:ins w:id="6080" w:author="kaluz" w:date="2021-05-04T19:39:00Z">
          <w:r w:rsidRPr="008416E6">
            <w:rPr>
              <w:rPrChange w:id="6081" w:author="Robert Pasternak" w:date="2021-09-07T12:47:00Z">
                <w:rPr>
                  <w:rFonts w:ascii="Times" w:hAnsi="Times" w:cs="Arial"/>
                  <w:i/>
                  <w:iCs/>
                </w:rPr>
              </w:rPrChange>
            </w:rPr>
            <w:t xml:space="preserve">nie mogą brać udziału w realizacji </w:t>
          </w:r>
        </w:ins>
        <w:ins w:id="6082" w:author="kaluz" w:date="2021-05-04T19:42:00Z">
          <w:r w:rsidRPr="008416E6">
            <w:rPr>
              <w:rPrChange w:id="6083" w:author="Robert Pasternak" w:date="2021-09-07T12:47:00Z">
                <w:rPr>
                  <w:rFonts w:ascii="Times" w:hAnsi="Times" w:cs="Arial"/>
                  <w:i/>
                  <w:iCs/>
                </w:rPr>
              </w:rPrChange>
            </w:rPr>
            <w:t>P</w:t>
          </w:r>
        </w:ins>
        <w:ins w:id="6084" w:author="kaluz" w:date="2021-05-04T19:39:00Z">
          <w:r w:rsidRPr="008416E6">
            <w:rPr>
              <w:rPrChange w:id="6085" w:author="Robert Pasternak" w:date="2021-09-07T12:47:00Z">
                <w:rPr>
                  <w:rFonts w:ascii="Times" w:hAnsi="Times" w:cs="Arial"/>
                  <w:i/>
                  <w:iCs/>
                </w:rPr>
              </w:rPrChange>
            </w:rPr>
            <w:t>rzedmiotu zam</w:t>
          </w:r>
        </w:ins>
        <w:ins w:id="6086" w:author="kaluz" w:date="2021-05-04T19:42:00Z">
          <w:r w:rsidRPr="008416E6">
            <w:rPr>
              <w:rPrChange w:id="6087" w:author="Robert Pasternak" w:date="2021-09-07T12:47:00Z">
                <w:rPr>
                  <w:rFonts w:ascii="Times" w:hAnsi="Times" w:cs="Arial"/>
                  <w:i/>
                  <w:iCs/>
                </w:rPr>
              </w:rPrChange>
            </w:rPr>
            <w:t>ówienia gdy:</w:t>
          </w:r>
        </w:ins>
      </w:moveFrom>
    </w:p>
    <w:p w14:paraId="0CD6E5BF" w14:textId="77777777" w:rsidR="00361B44" w:rsidRPr="008416E6" w:rsidRDefault="00F85005">
      <w:pPr>
        <w:spacing w:line="312" w:lineRule="auto"/>
        <w:rPr>
          <w:ins w:id="6088" w:author="kaluz" w:date="2021-05-04T19:42:00Z"/>
          <w:del w:id="6089" w:author="Piotr Szumlak" w:date="2021-07-08T11:27:00Z"/>
          <w:rPrChange w:id="6090" w:author="Robert Pasternak" w:date="2021-09-07T12:47:00Z">
            <w:rPr>
              <w:ins w:id="6091" w:author="kaluz" w:date="2021-05-04T19:42:00Z"/>
              <w:del w:id="6092" w:author="Piotr Szumlak" w:date="2021-07-08T11:27:00Z"/>
              <w:rFonts w:ascii="Times" w:hAnsi="Times" w:cs="Arial"/>
            </w:rPr>
          </w:rPrChange>
        </w:rPr>
        <w:pPrChange w:id="6093" w:author="Robert Pasternak" w:date="2021-09-07T12:25:00Z">
          <w:pPr>
            <w:numPr>
              <w:numId w:val="16"/>
            </w:numPr>
            <w:spacing w:line="360" w:lineRule="auto"/>
            <w:ind w:left="284" w:hanging="284"/>
          </w:pPr>
        </w:pPrChange>
      </w:pPr>
      <w:moveFrom w:id="6094" w:author="Robert Pasternak" w:date="2021-06-08T10:23:00Z">
        <w:ins w:id="6095" w:author="kaluz" w:date="2021-05-04T19:32:00Z">
          <w:del w:id="6096" w:author="Piotr Szumlak" w:date="2021-07-08T11:27:00Z">
            <w:r w:rsidRPr="008416E6" w:rsidDel="00286C0A">
              <w:delText>nie są wyposażone w system monitorujący</w:delText>
            </w:r>
          </w:del>
        </w:ins>
        <w:ins w:id="6097" w:author="kaluz" w:date="2021-05-04T19:42:00Z">
          <w:del w:id="6098" w:author="Piotr Szumlak" w:date="2021-07-08T11:27:00Z">
            <w:r w:rsidR="00E11DE4" w:rsidRPr="008416E6">
              <w:rPr>
                <w:rPrChange w:id="6099" w:author="Robert Pasternak" w:date="2021-09-07T12:47:00Z">
                  <w:rPr>
                    <w:rFonts w:ascii="Times" w:hAnsi="Times" w:cs="Arial"/>
                    <w:i/>
                    <w:iCs/>
                  </w:rPr>
                </w:rPrChange>
              </w:rPr>
              <w:delText>,</w:delText>
            </w:r>
          </w:del>
        </w:ins>
        <w:ins w:id="6100" w:author="kaluz" w:date="2021-05-04T19:33:00Z">
          <w:del w:id="6101" w:author="Piotr Szumlak" w:date="2021-07-08T11:27:00Z">
            <w:r w:rsidRPr="008416E6" w:rsidDel="00286C0A">
              <w:delText xml:space="preserve">o którym mowa w ppkt. </w:delText>
            </w:r>
          </w:del>
        </w:ins>
        <w:ins w:id="6102" w:author="kaluz" w:date="2021-05-04T19:34:00Z">
          <w:del w:id="6103" w:author="Piotr Szumlak" w:date="2021-07-08T11:27:00Z">
            <w:r w:rsidR="003F19D2" w:rsidRPr="008416E6" w:rsidDel="00286C0A">
              <w:delText xml:space="preserve">7 </w:delText>
            </w:r>
          </w:del>
        </w:ins>
        <w:ins w:id="6104" w:author="kaluz" w:date="2021-05-04T19:32:00Z">
          <w:del w:id="6105" w:author="Piotr Szumlak" w:date="2021-07-08T11:27:00Z">
            <w:r w:rsidRPr="008416E6" w:rsidDel="00286C0A">
              <w:delText>oraz w dwa video rejestratory</w:delText>
            </w:r>
          </w:del>
        </w:ins>
        <w:ins w:id="6106" w:author="kaluz" w:date="2021-05-04T19:42:00Z">
          <w:del w:id="6107" w:author="Piotr Szumlak" w:date="2021-07-08T11:27:00Z">
            <w:r w:rsidR="00E11DE4" w:rsidRPr="008416E6">
              <w:rPr>
                <w:rPrChange w:id="6108" w:author="Robert Pasternak" w:date="2021-09-07T12:47:00Z">
                  <w:rPr>
                    <w:rFonts w:ascii="Times" w:hAnsi="Times" w:cs="Arial"/>
                    <w:i/>
                    <w:iCs/>
                  </w:rPr>
                </w:rPrChange>
              </w:rPr>
              <w:delText>,</w:delText>
            </w:r>
          </w:del>
        </w:ins>
        <w:ins w:id="6109" w:author="kaluz" w:date="2021-05-04T19:32:00Z">
          <w:del w:id="6110" w:author="Piotr Szumlak" w:date="2021-07-08T11:27:00Z">
            <w:r w:rsidRPr="008416E6" w:rsidDel="00286C0A">
              <w:delText xml:space="preserve"> o</w:delText>
            </w:r>
          </w:del>
        </w:ins>
        <w:ins w:id="6111" w:author="kaluz" w:date="2021-05-04T19:34:00Z">
          <w:del w:id="6112" w:author="Piotr Szumlak" w:date="2021-07-08T11:27:00Z">
            <w:r w:rsidR="003F19D2" w:rsidRPr="008416E6" w:rsidDel="00286C0A">
              <w:delText xml:space="preserve"> których mowa w ppkt. 8</w:delText>
            </w:r>
          </w:del>
        </w:ins>
        <w:ins w:id="6113" w:author="kaluz" w:date="2021-05-04T19:42:00Z">
          <w:del w:id="6114" w:author="Piotr Szumlak" w:date="2021-07-08T11:27:00Z">
            <w:r w:rsidR="00E11DE4" w:rsidRPr="008416E6">
              <w:rPr>
                <w:rPrChange w:id="6115" w:author="Robert Pasternak" w:date="2021-09-07T12:47:00Z">
                  <w:rPr>
                    <w:rFonts w:ascii="Times" w:hAnsi="Times" w:cs="Arial"/>
                    <w:i/>
                    <w:iCs/>
                  </w:rPr>
                </w:rPrChange>
              </w:rPr>
              <w:delText>,</w:delText>
            </w:r>
          </w:del>
        </w:ins>
      </w:moveFrom>
    </w:p>
    <w:p w14:paraId="2B38958C" w14:textId="77777777" w:rsidR="00361B44" w:rsidRPr="008416E6" w:rsidRDefault="00E11DE4">
      <w:pPr>
        <w:rPr>
          <w:ins w:id="6116" w:author="kaluz" w:date="2021-05-04T19:43:00Z"/>
          <w:del w:id="6117" w:author="Piotr Szumlak" w:date="2021-07-08T11:27:00Z"/>
          <w:rPrChange w:id="6118" w:author="Robert Pasternak" w:date="2021-09-07T12:47:00Z">
            <w:rPr>
              <w:ins w:id="6119" w:author="kaluz" w:date="2021-05-04T19:43:00Z"/>
              <w:del w:id="6120" w:author="Piotr Szumlak" w:date="2021-07-08T11:27:00Z"/>
              <w:rFonts w:ascii="Times" w:hAnsi="Times" w:cs="Arial"/>
            </w:rPr>
          </w:rPrChange>
        </w:rPr>
        <w:pPrChange w:id="6121" w:author="Robert Pasternak" w:date="2021-09-07T12:25:00Z">
          <w:pPr>
            <w:numPr>
              <w:numId w:val="16"/>
            </w:numPr>
            <w:spacing w:line="360" w:lineRule="auto"/>
            <w:ind w:left="284" w:hanging="284"/>
          </w:pPr>
        </w:pPrChange>
      </w:pPr>
      <w:moveFrom w:id="6122" w:author="Robert Pasternak" w:date="2021-06-08T10:23:00Z">
        <w:ins w:id="6123" w:author="kaluz" w:date="2021-05-04T19:34:00Z">
          <w:r w:rsidRPr="008416E6">
            <w:rPr>
              <w:rPrChange w:id="6124" w:author="Robert Pasternak" w:date="2021-09-07T12:47:00Z">
                <w:rPr>
                  <w:rFonts w:ascii="Times" w:hAnsi="Times" w:cs="Arial"/>
                  <w:i/>
                  <w:iCs/>
                </w:rPr>
              </w:rPrChange>
            </w:rPr>
            <w:t>system</w:t>
          </w:r>
          <w:r w:rsidR="003F19D2" w:rsidRPr="008416E6" w:rsidDel="00F11E99">
            <w:t xml:space="preserve"> monitorując</w:t>
          </w:r>
        </w:ins>
        <w:ins w:id="6125" w:author="kaluz" w:date="2021-05-04T19:43:00Z">
          <w:r w:rsidRPr="008416E6">
            <w:rPr>
              <w:rPrChange w:id="6126" w:author="Robert Pasternak" w:date="2021-09-07T12:47:00Z">
                <w:rPr>
                  <w:rFonts w:ascii="Times" w:hAnsi="Times" w:cs="Arial"/>
                  <w:i/>
                  <w:iCs/>
                </w:rPr>
              </w:rPrChange>
            </w:rPr>
            <w:t xml:space="preserve">y o którym mowa w ppkt. 7 </w:t>
          </w:r>
        </w:ins>
        <w:ins w:id="6127" w:author="kaluz" w:date="2021-05-04T19:34:00Z">
          <w:r w:rsidR="003F19D2" w:rsidRPr="008416E6" w:rsidDel="00F11E99">
            <w:t xml:space="preserve"> lub video rejestratory</w:t>
          </w:r>
        </w:ins>
        <w:ins w:id="6128" w:author="kaluz" w:date="2021-05-04T19:43:00Z">
          <w:r w:rsidRPr="008416E6">
            <w:rPr>
              <w:rPrChange w:id="6129" w:author="Robert Pasternak" w:date="2021-09-07T12:47:00Z">
                <w:rPr>
                  <w:rFonts w:ascii="Times" w:hAnsi="Times" w:cs="Arial"/>
                  <w:i/>
                  <w:iCs/>
                </w:rPr>
              </w:rPrChange>
            </w:rPr>
            <w:t xml:space="preserve"> o których mowa w ppkt. 8 </w:t>
          </w:r>
        </w:ins>
        <w:ins w:id="6130" w:author="kaluz" w:date="2021-05-04T19:34:00Z">
          <w:r w:rsidR="003F19D2" w:rsidRPr="008416E6" w:rsidDel="00F11E99">
            <w:t xml:space="preserve"> s</w:t>
          </w:r>
        </w:ins>
        <w:ins w:id="6131" w:author="kaluz" w:date="2021-05-04T19:35:00Z">
          <w:r w:rsidR="003F19D2" w:rsidRPr="008416E6" w:rsidDel="00F11E99">
            <w:t>ą niesprawne</w:t>
          </w:r>
        </w:ins>
        <w:ins w:id="6132" w:author="kaluz" w:date="2021-05-04T19:43:00Z">
          <w:del w:id="6133" w:author="Piotr Szumlak" w:date="2021-07-08T11:27:00Z">
            <w:r w:rsidRPr="008416E6">
              <w:rPr>
                <w:rPrChange w:id="6134" w:author="Robert Pasternak" w:date="2021-09-07T12:47:00Z">
                  <w:rPr>
                    <w:rFonts w:ascii="Times" w:hAnsi="Times" w:cs="Arial"/>
                    <w:i/>
                    <w:iCs/>
                  </w:rPr>
                </w:rPrChange>
              </w:rPr>
              <w:delText>,</w:delText>
            </w:r>
          </w:del>
        </w:ins>
      </w:moveFrom>
    </w:p>
    <w:p w14:paraId="34CDE870" w14:textId="77777777" w:rsidR="00361B44" w:rsidRPr="008416E6" w:rsidRDefault="003F19D2">
      <w:pPr>
        <w:spacing w:line="312" w:lineRule="auto"/>
        <w:rPr>
          <w:ins w:id="6135" w:author="kaluz" w:date="2021-05-04T20:30:00Z"/>
          <w:rPrChange w:id="6136" w:author="Robert Pasternak" w:date="2021-09-07T12:47:00Z">
            <w:rPr>
              <w:ins w:id="6137" w:author="kaluz" w:date="2021-05-04T20:30:00Z"/>
              <w:rFonts w:ascii="Times" w:hAnsi="Times" w:cs="Arial"/>
            </w:rPr>
          </w:rPrChange>
        </w:rPr>
        <w:pPrChange w:id="6138" w:author="Robert Pasternak" w:date="2021-09-07T12:25:00Z">
          <w:pPr>
            <w:numPr>
              <w:numId w:val="16"/>
            </w:numPr>
            <w:spacing w:line="360" w:lineRule="auto"/>
            <w:ind w:left="284" w:hanging="284"/>
          </w:pPr>
        </w:pPrChange>
      </w:pPr>
      <w:moveFrom w:id="6139" w:author="Robert Pasternak" w:date="2021-06-08T10:23:00Z">
        <w:ins w:id="6140" w:author="kaluz" w:date="2021-05-04T19:37:00Z">
          <w:r w:rsidRPr="008416E6" w:rsidDel="00F11E99">
            <w:t>Zamawiający z przyczyn niezale</w:t>
          </w:r>
        </w:ins>
        <w:ins w:id="6141" w:author="kaluz" w:date="2021-05-04T19:38:00Z">
          <w:r w:rsidRPr="008416E6" w:rsidDel="00F11E99">
            <w:t>żnych od niego</w:t>
          </w:r>
        </w:ins>
        <w:ins w:id="6142" w:author="kaluz" w:date="2021-05-04T19:43:00Z">
          <w:r w:rsidR="00E11DE4" w:rsidRPr="008416E6">
            <w:rPr>
              <w:rPrChange w:id="6143" w:author="Robert Pasternak" w:date="2021-09-07T12:47:00Z">
                <w:rPr>
                  <w:rFonts w:ascii="Times" w:hAnsi="Times" w:cs="Arial"/>
                  <w:i/>
                  <w:iCs/>
                </w:rPr>
              </w:rPrChange>
            </w:rPr>
            <w:t>,</w:t>
          </w:r>
        </w:ins>
        <w:ins w:id="6144" w:author="kaluz" w:date="2021-05-04T19:38:00Z">
          <w:r w:rsidRPr="008416E6" w:rsidDel="00F11E99">
            <w:t xml:space="preserve"> nie posiada </w:t>
          </w:r>
        </w:ins>
        <w:ins w:id="6145" w:author="kaluz" w:date="2021-05-04T20:59:00Z">
          <w:r w:rsidR="00E11DE4" w:rsidRPr="008416E6">
            <w:rPr>
              <w:rPrChange w:id="6146" w:author="Robert Pasternak" w:date="2021-09-07T12:47:00Z">
                <w:rPr>
                  <w:rFonts w:ascii="Times" w:hAnsi="Times" w:cs="Arial"/>
                  <w:i/>
                  <w:iCs/>
                </w:rPr>
              </w:rPrChange>
            </w:rPr>
            <w:t xml:space="preserve">dostępu </w:t>
          </w:r>
        </w:ins>
        <w:ins w:id="6147" w:author="kaluz" w:date="2021-05-04T19:44:00Z">
          <w:r w:rsidR="00E11DE4" w:rsidRPr="008416E6">
            <w:rPr>
              <w:rPrChange w:id="6148" w:author="Robert Pasternak" w:date="2021-09-07T12:47:00Z">
                <w:rPr>
                  <w:rFonts w:ascii="Times" w:hAnsi="Times" w:cs="Arial"/>
                  <w:i/>
                  <w:iCs/>
                </w:rPr>
              </w:rPrChange>
            </w:rPr>
            <w:t xml:space="preserve">w czasie rzeczywistym </w:t>
          </w:r>
        </w:ins>
        <w:ins w:id="6149" w:author="kaluz" w:date="2021-05-04T19:38:00Z">
          <w:r w:rsidRPr="008416E6" w:rsidDel="00F11E99">
            <w:t xml:space="preserve">do systemu monitorującego pojazd o którym mowa w ppk. 7 lub </w:t>
          </w:r>
        </w:ins>
        <w:ins w:id="6150" w:author="kaluz" w:date="2021-05-04T19:35:00Z">
          <w:r w:rsidRPr="008416E6" w:rsidDel="00F11E99">
            <w:t>do</w:t>
          </w:r>
        </w:ins>
        <w:ins w:id="6151" w:author="kaluz" w:date="2021-05-04T19:44:00Z">
          <w:r w:rsidR="00E11DE4" w:rsidRPr="008416E6">
            <w:rPr>
              <w:rPrChange w:id="6152" w:author="Robert Pasternak" w:date="2021-09-07T12:47:00Z">
                <w:rPr>
                  <w:rFonts w:ascii="Times" w:hAnsi="Times" w:cs="Arial"/>
                  <w:i/>
                  <w:iCs/>
                </w:rPr>
              </w:rPrChange>
            </w:rPr>
            <w:t xml:space="preserve"> obrazów rejestrowanych przez videorejestratory</w:t>
          </w:r>
        </w:ins>
        <w:ins w:id="6153" w:author="kaluz" w:date="2021-05-04T19:45:00Z">
          <w:r w:rsidR="00E11DE4" w:rsidRPr="008416E6">
            <w:rPr>
              <w:rPrChange w:id="6154" w:author="Robert Pasternak" w:date="2021-09-07T12:47:00Z">
                <w:rPr>
                  <w:rFonts w:ascii="Times" w:hAnsi="Times" w:cs="Arial"/>
                  <w:i/>
                  <w:iCs/>
                </w:rPr>
              </w:rPrChange>
            </w:rPr>
            <w:t xml:space="preserve"> o których mowa w ppkt.</w:t>
          </w:r>
          <w:del w:id="6155" w:author="Robert Pasternak" w:date="2021-06-08T10:23:00Z">
            <w:r w:rsidR="00E11DE4" w:rsidRPr="008416E6">
              <w:rPr>
                <w:rPrChange w:id="6156" w:author="Robert Pasternak" w:date="2021-09-07T12:47:00Z">
                  <w:rPr>
                    <w:rFonts w:ascii="Times" w:hAnsi="Times" w:cs="Arial"/>
                    <w:i/>
                    <w:iCs/>
                  </w:rPr>
                </w:rPrChange>
              </w:rPr>
              <w:delText xml:space="preserve"> 8 </w:delText>
            </w:r>
          </w:del>
        </w:ins>
      </w:moveFrom>
      <w:moveFromRangeEnd w:id="6076"/>
    </w:p>
    <w:p w14:paraId="5A5ADC97" w14:textId="78603A9F" w:rsidR="00A122D5" w:rsidRDefault="00E11DE4">
      <w:pPr>
        <w:pStyle w:val="Akapitzlist"/>
        <w:numPr>
          <w:ilvl w:val="0"/>
          <w:numId w:val="16"/>
        </w:numPr>
        <w:spacing w:line="312" w:lineRule="auto"/>
        <w:rPr>
          <w:ins w:id="6157" w:author="Robert Pasternak" w:date="2024-08-29T09:24:00Z"/>
        </w:rPr>
        <w:pPrChange w:id="6158" w:author="Robert Pasternak" w:date="2021-07-12T11:58:00Z">
          <w:pPr>
            <w:numPr>
              <w:numId w:val="16"/>
            </w:numPr>
            <w:spacing w:line="360" w:lineRule="auto"/>
            <w:ind w:left="284" w:hanging="284"/>
          </w:pPr>
        </w:pPrChange>
      </w:pPr>
      <w:ins w:id="6159" w:author="Robert Pasternak" w:date="2021-05-13T08:13:00Z">
        <w:r w:rsidRPr="008416E6">
          <w:rPr>
            <w:rPrChange w:id="6160" w:author="Robert Pasternak" w:date="2021-09-07T12:47:00Z">
              <w:rPr>
                <w:rFonts w:ascii="Times" w:hAnsi="Times" w:cs="Arial"/>
                <w:i/>
                <w:iCs/>
              </w:rPr>
            </w:rPrChange>
          </w:rPr>
          <w:t xml:space="preserve">W przypadku, gdy w trakcie realizacji odbioru odpadów awarii ulegnie system monitorujący położenie pojazdu </w:t>
        </w:r>
      </w:ins>
      <w:ins w:id="6161" w:author="Robert Pasternak" w:date="2021-05-13T08:14:00Z">
        <w:r w:rsidRPr="008416E6">
          <w:rPr>
            <w:rPrChange w:id="6162" w:author="Robert Pasternak" w:date="2021-09-07T12:47:00Z">
              <w:rPr>
                <w:rFonts w:ascii="Times" w:hAnsi="Times" w:cs="Arial"/>
                <w:i/>
                <w:iCs/>
              </w:rPr>
            </w:rPrChange>
          </w:rPr>
          <w:t>(GPS) lub co najmniej jeden z umieszczonych na pojeździe video rejestratorów</w:t>
        </w:r>
      </w:ins>
      <w:ins w:id="6163" w:author="Robert Pasternak" w:date="2021-05-13T08:15:00Z">
        <w:r w:rsidRPr="008416E6">
          <w:rPr>
            <w:rPrChange w:id="6164" w:author="Robert Pasternak" w:date="2021-09-07T12:47:00Z">
              <w:rPr>
                <w:rFonts w:ascii="Times" w:hAnsi="Times" w:cs="Arial"/>
                <w:i/>
                <w:iCs/>
              </w:rPr>
            </w:rPrChange>
          </w:rPr>
          <w:t xml:space="preserve"> Wykonawca zobowiązany jest przerwać odbiór odpadów </w:t>
        </w:r>
      </w:ins>
      <w:ins w:id="6165" w:author="Robert Pasternak" w:date="2021-05-13T08:16:00Z">
        <w:r w:rsidRPr="008416E6">
          <w:rPr>
            <w:rPrChange w:id="6166" w:author="Robert Pasternak" w:date="2021-09-07T12:47:00Z">
              <w:rPr>
                <w:rFonts w:ascii="Times" w:hAnsi="Times" w:cs="Arial"/>
                <w:i/>
                <w:iCs/>
              </w:rPr>
            </w:rPrChange>
          </w:rPr>
          <w:br/>
        </w:r>
      </w:ins>
      <w:ins w:id="6167" w:author="Robert Pasternak" w:date="2021-05-13T08:15:00Z">
        <w:r w:rsidRPr="008416E6">
          <w:rPr>
            <w:rPrChange w:id="6168" w:author="Robert Pasternak" w:date="2021-09-07T12:47:00Z">
              <w:rPr>
                <w:rFonts w:ascii="Times" w:hAnsi="Times" w:cs="Arial"/>
                <w:i/>
                <w:iCs/>
              </w:rPr>
            </w:rPrChange>
          </w:rPr>
          <w:t>z wykorzystaniem tego pojazdu, zebrane odpady zważyć na</w:t>
        </w:r>
      </w:ins>
      <w:ins w:id="6169" w:author="Robert Pasternak" w:date="2021-05-13T08:16:00Z">
        <w:r w:rsidRPr="008416E6">
          <w:rPr>
            <w:rPrChange w:id="6170" w:author="Robert Pasternak" w:date="2021-09-07T12:47:00Z">
              <w:rPr>
                <w:rFonts w:ascii="Times" w:hAnsi="Times" w:cs="Arial"/>
                <w:i/>
                <w:iCs/>
              </w:rPr>
            </w:rPrChange>
          </w:rPr>
          <w:t xml:space="preserve"> wskazanej Zamawiającemu wadze</w:t>
        </w:r>
      </w:ins>
      <w:ins w:id="6171" w:author="Robert Pasternak" w:date="2021-06-08T10:24:00Z">
        <w:r w:rsidR="00F11E99" w:rsidRPr="008416E6">
          <w:t xml:space="preserve"> objętej systemem monitoringu wizyjnego do kt</w:t>
        </w:r>
      </w:ins>
      <w:ins w:id="6172" w:author="Robert Pasternak" w:date="2021-06-08T10:25:00Z">
        <w:r w:rsidR="00F11E99" w:rsidRPr="008416E6">
          <w:t>órego Zamawiający posiada dostęp</w:t>
        </w:r>
      </w:ins>
      <w:ins w:id="6173" w:author="Robert Pasternak" w:date="2021-05-13T08:16:00Z">
        <w:r w:rsidRPr="008416E6">
          <w:rPr>
            <w:rPrChange w:id="6174" w:author="Robert Pasternak" w:date="2021-09-07T12:47:00Z">
              <w:rPr>
                <w:rFonts w:ascii="Times" w:hAnsi="Times" w:cs="Arial"/>
                <w:i/>
                <w:iCs/>
              </w:rPr>
            </w:rPrChange>
          </w:rPr>
          <w:t xml:space="preserve">, </w:t>
        </w:r>
      </w:ins>
      <w:ins w:id="6175" w:author="Robert Pasternak" w:date="2021-06-08T10:25:00Z">
        <w:r w:rsidR="00F11E99" w:rsidRPr="008416E6">
          <w:br/>
        </w:r>
      </w:ins>
      <w:ins w:id="6176" w:author="Robert Pasternak" w:date="2021-05-13T08:16:00Z">
        <w:r w:rsidR="00113300">
          <w:t>a następnie przekazać zwa</w:t>
        </w:r>
      </w:ins>
      <w:ins w:id="6177" w:author="Robert Pasternak" w:date="2024-07-23T14:35:00Z">
        <w:r w:rsidR="00113300">
          <w:t>ż</w:t>
        </w:r>
      </w:ins>
      <w:ins w:id="6178" w:author="Robert Pasternak" w:date="2021-05-13T08:16:00Z">
        <w:r w:rsidRPr="008416E6">
          <w:rPr>
            <w:rPrChange w:id="6179" w:author="Robert Pasternak" w:date="2021-09-07T12:47:00Z">
              <w:rPr>
                <w:rFonts w:ascii="Times" w:hAnsi="Times" w:cs="Arial"/>
                <w:i/>
                <w:iCs/>
              </w:rPr>
            </w:rPrChange>
          </w:rPr>
          <w:t>one i zebrane odpady do zagospodarowania</w:t>
        </w:r>
      </w:ins>
      <w:ins w:id="6180" w:author="Robert Pasternak" w:date="2021-07-12T11:55:00Z">
        <w:r w:rsidR="00A122D5" w:rsidRPr="008416E6">
          <w:t xml:space="preserve"> lub magazynowani</w:t>
        </w:r>
      </w:ins>
      <w:ins w:id="6181" w:author="Robert Pasternak" w:date="2021-05-13T08:16:00Z">
        <w:r w:rsidRPr="008416E6">
          <w:rPr>
            <w:rPrChange w:id="6182" w:author="Robert Pasternak" w:date="2021-09-07T12:47:00Z">
              <w:rPr>
                <w:rFonts w:ascii="Times" w:hAnsi="Times" w:cs="Arial"/>
                <w:i/>
                <w:iCs/>
              </w:rPr>
            </w:rPrChange>
          </w:rPr>
          <w:t>.</w:t>
        </w:r>
      </w:ins>
      <w:ins w:id="6183" w:author="Robert Pasternak" w:date="2021-05-13T08:17:00Z">
        <w:r w:rsidRPr="008416E6">
          <w:rPr>
            <w:rPrChange w:id="6184" w:author="Robert Pasternak" w:date="2021-09-07T12:47:00Z">
              <w:rPr>
                <w:rFonts w:ascii="Times" w:hAnsi="Times" w:cs="Arial"/>
                <w:i/>
                <w:iCs/>
              </w:rPr>
            </w:rPrChange>
          </w:rPr>
          <w:t xml:space="preserve"> Wykonawca przerwany odbiór odpadów powinien kontynuować z wykorzystaniem innego pojazdu kt</w:t>
        </w:r>
      </w:ins>
      <w:ins w:id="6185" w:author="Robert Pasternak" w:date="2021-05-13T08:18:00Z">
        <w:r w:rsidRPr="008416E6">
          <w:rPr>
            <w:rPrChange w:id="6186" w:author="Robert Pasternak" w:date="2021-09-07T12:47:00Z">
              <w:rPr>
                <w:rFonts w:ascii="Times" w:hAnsi="Times" w:cs="Arial"/>
                <w:i/>
                <w:iCs/>
              </w:rPr>
            </w:rPrChange>
          </w:rPr>
          <w:t>óry posiada sprawny system monitorowania położenia (GPS) oraz sprawne video rejestratory. Kontynuacja odbioru odpad</w:t>
        </w:r>
      </w:ins>
      <w:ins w:id="6187" w:author="Robert Pasternak" w:date="2021-05-13T08:19:00Z">
        <w:r w:rsidRPr="008416E6">
          <w:rPr>
            <w:rPrChange w:id="6188" w:author="Robert Pasternak" w:date="2021-09-07T12:47:00Z">
              <w:rPr>
                <w:rFonts w:ascii="Times" w:hAnsi="Times" w:cs="Arial"/>
                <w:i/>
                <w:iCs/>
              </w:rPr>
            </w:rPrChange>
          </w:rPr>
          <w:t>ów powinna być rozpoczęta przez pojazd uprzednio opróżniony z odpadów</w:t>
        </w:r>
      </w:ins>
      <w:ins w:id="6189" w:author="Robert Pasternak" w:date="2021-07-12T11:56:00Z">
        <w:r w:rsidR="00A122D5" w:rsidRPr="008416E6">
          <w:rPr>
            <w:rStyle w:val="Odwoanieprzypisudolnego"/>
          </w:rPr>
          <w:footnoteReference w:id="5"/>
        </w:r>
      </w:ins>
      <w:ins w:id="6192" w:author="Robert Pasternak" w:date="2021-05-13T08:19:00Z">
        <w:r w:rsidRPr="008416E6">
          <w:rPr>
            <w:rPrChange w:id="6193" w:author="Robert Pasternak" w:date="2021-09-07T12:47:00Z">
              <w:rPr>
                <w:rFonts w:ascii="Times" w:hAnsi="Times" w:cs="Arial"/>
                <w:i/>
                <w:iCs/>
              </w:rPr>
            </w:rPrChange>
          </w:rPr>
          <w:t>.</w:t>
        </w:r>
      </w:ins>
    </w:p>
    <w:p w14:paraId="6226B5F0" w14:textId="77777777" w:rsidR="00D6441E" w:rsidRPr="008416E6" w:rsidRDefault="00D6441E">
      <w:pPr>
        <w:pStyle w:val="Akapitzlist"/>
        <w:spacing w:line="312" w:lineRule="auto"/>
        <w:ind w:left="284"/>
        <w:rPr>
          <w:ins w:id="6194" w:author="Robert Pasternak" w:date="2021-06-18T13:43:00Z"/>
        </w:rPr>
        <w:pPrChange w:id="6195" w:author="Robert Pasternak" w:date="2024-08-29T09:24:00Z">
          <w:pPr>
            <w:numPr>
              <w:numId w:val="16"/>
            </w:numPr>
            <w:spacing w:line="360" w:lineRule="auto"/>
            <w:ind w:left="284" w:hanging="284"/>
          </w:pPr>
        </w:pPrChange>
      </w:pPr>
    </w:p>
    <w:p w14:paraId="6ACD66C4" w14:textId="77777777" w:rsidR="00361B44" w:rsidRPr="008416E6" w:rsidRDefault="00361B44">
      <w:pPr>
        <w:spacing w:line="312" w:lineRule="auto"/>
        <w:rPr>
          <w:ins w:id="6196" w:author="kaluz" w:date="2021-05-04T19:44:00Z"/>
          <w:del w:id="6197" w:author="Robert Pasternak" w:date="2021-06-23T08:11:00Z"/>
        </w:rPr>
        <w:pPrChange w:id="6198" w:author="Robert Pasternak" w:date="2021-06-18T13:43:00Z">
          <w:pPr>
            <w:numPr>
              <w:numId w:val="16"/>
            </w:numPr>
            <w:spacing w:line="360" w:lineRule="auto"/>
            <w:ind w:left="284" w:hanging="284"/>
          </w:pPr>
        </w:pPrChange>
      </w:pPr>
    </w:p>
    <w:p w14:paraId="64EC6C34" w14:textId="77777777" w:rsidR="00361B44" w:rsidRPr="008416E6" w:rsidRDefault="00E11DE4">
      <w:pPr>
        <w:pStyle w:val="Akapitzlist"/>
        <w:numPr>
          <w:ilvl w:val="0"/>
          <w:numId w:val="16"/>
        </w:numPr>
        <w:spacing w:line="312" w:lineRule="auto"/>
        <w:rPr>
          <w:ins w:id="6199" w:author="kaluz" w:date="2021-05-04T20:30:00Z"/>
          <w:rPrChange w:id="6200" w:author="Robert Pasternak" w:date="2021-09-07T12:47:00Z">
            <w:rPr>
              <w:ins w:id="6201" w:author="kaluz" w:date="2021-05-04T20:30:00Z"/>
              <w:rFonts w:ascii="Times" w:hAnsi="Times" w:cs="Arial"/>
            </w:rPr>
          </w:rPrChange>
        </w:rPr>
        <w:pPrChange w:id="6202" w:author="Robert Pasternak" w:date="2021-05-13T11:34:00Z">
          <w:pPr>
            <w:spacing w:line="360" w:lineRule="auto"/>
          </w:pPr>
        </w:pPrChange>
      </w:pPr>
      <w:ins w:id="6203" w:author="kaluz" w:date="2021-05-04T20:03:00Z">
        <w:r w:rsidRPr="008416E6">
          <w:rPr>
            <w:rPrChange w:id="6204" w:author="Robert Pasternak" w:date="2021-09-07T12:47:00Z">
              <w:rPr>
                <w:rFonts w:ascii="Times" w:hAnsi="Times" w:cs="Arial"/>
                <w:i/>
                <w:iCs/>
              </w:rPr>
            </w:rPrChange>
          </w:rPr>
          <w:t xml:space="preserve">Zamawiający wymaga, aby w udostępnionym przez </w:t>
        </w:r>
      </w:ins>
      <w:ins w:id="6205" w:author="kaluz" w:date="2021-05-04T20:04:00Z">
        <w:r w:rsidRPr="008416E6">
          <w:rPr>
            <w:rPrChange w:id="6206" w:author="Robert Pasternak" w:date="2021-09-07T12:47:00Z">
              <w:rPr>
                <w:rFonts w:ascii="Times" w:hAnsi="Times" w:cs="Arial"/>
                <w:i/>
                <w:iCs/>
              </w:rPr>
            </w:rPrChange>
          </w:rPr>
          <w:t xml:space="preserve">Wykonawcę </w:t>
        </w:r>
        <w:del w:id="6207" w:author="Robert Pasternak" w:date="2021-07-01T15:01:00Z">
          <w:r w:rsidRPr="008416E6">
            <w:rPr>
              <w:rPrChange w:id="6208" w:author="Robert Pasternak" w:date="2021-09-07T12:47:00Z">
                <w:rPr>
                  <w:rFonts w:ascii="Times" w:hAnsi="Times" w:cs="Arial"/>
                  <w:i/>
                  <w:iCs/>
                </w:rPr>
              </w:rPrChange>
            </w:rPr>
            <w:delText xml:space="preserve">dostępie do </w:delText>
          </w:r>
        </w:del>
        <w:r w:rsidRPr="008416E6">
          <w:rPr>
            <w:rPrChange w:id="6209" w:author="Robert Pasternak" w:date="2021-09-07T12:47:00Z">
              <w:rPr>
                <w:rFonts w:ascii="Times" w:hAnsi="Times" w:cs="Arial"/>
                <w:i/>
                <w:iCs/>
              </w:rPr>
            </w:rPrChange>
          </w:rPr>
          <w:t>system</w:t>
        </w:r>
      </w:ins>
      <w:ins w:id="6210" w:author="Robert Pasternak" w:date="2021-07-01T15:01:00Z">
        <w:r w:rsidR="00BB67C7" w:rsidRPr="008416E6">
          <w:t>ie</w:t>
        </w:r>
      </w:ins>
      <w:ins w:id="6211" w:author="kaluz" w:date="2021-05-04T20:04:00Z">
        <w:del w:id="6212" w:author="Robert Pasternak" w:date="2021-07-01T15:01:00Z">
          <w:r w:rsidRPr="008416E6">
            <w:rPr>
              <w:rPrChange w:id="6213" w:author="Robert Pasternak" w:date="2021-09-07T12:47:00Z">
                <w:rPr>
                  <w:rFonts w:ascii="Times" w:hAnsi="Times" w:cs="Arial"/>
                  <w:i/>
                  <w:iCs/>
                </w:rPr>
              </w:rPrChange>
            </w:rPr>
            <w:delText>u</w:delText>
          </w:r>
        </w:del>
        <w:r w:rsidRPr="008416E6">
          <w:rPr>
            <w:rPrChange w:id="6214" w:author="Robert Pasternak" w:date="2021-09-07T12:47:00Z">
              <w:rPr>
                <w:rFonts w:ascii="Times" w:hAnsi="Times" w:cs="Arial"/>
                <w:i/>
                <w:iCs/>
              </w:rPr>
            </w:rPrChange>
          </w:rPr>
          <w:t xml:space="preserve"> monitorując</w:t>
        </w:r>
      </w:ins>
      <w:ins w:id="6215" w:author="Robert Pasternak" w:date="2021-07-01T15:01:00Z">
        <w:r w:rsidR="00BB67C7" w:rsidRPr="008416E6">
          <w:t>ym</w:t>
        </w:r>
      </w:ins>
      <w:ins w:id="6216" w:author="kaluz" w:date="2021-05-04T20:04:00Z">
        <w:del w:id="6217" w:author="Robert Pasternak" w:date="2021-07-01T15:01:00Z">
          <w:r w:rsidRPr="008416E6">
            <w:rPr>
              <w:rPrChange w:id="6218" w:author="Robert Pasternak" w:date="2021-09-07T12:47:00Z">
                <w:rPr>
                  <w:rFonts w:ascii="Times" w:hAnsi="Times" w:cs="Arial"/>
                  <w:i/>
                  <w:iCs/>
                </w:rPr>
              </w:rPrChange>
            </w:rPr>
            <w:delText>ego</w:delText>
          </w:r>
        </w:del>
        <w:r w:rsidRPr="008416E6">
          <w:rPr>
            <w:rPrChange w:id="6219" w:author="Robert Pasternak" w:date="2021-09-07T12:47:00Z">
              <w:rPr>
                <w:rFonts w:ascii="Times" w:hAnsi="Times" w:cs="Arial"/>
                <w:i/>
                <w:iCs/>
              </w:rPr>
            </w:rPrChange>
          </w:rPr>
          <w:t xml:space="preserve"> pojazdy</w:t>
        </w:r>
      </w:ins>
      <w:ins w:id="6220" w:author="Robert Pasternak" w:date="2021-07-01T15:01:00Z">
        <w:r w:rsidR="00BB67C7" w:rsidRPr="008416E6">
          <w:t>,</w:t>
        </w:r>
      </w:ins>
      <w:ins w:id="6221" w:author="kaluz" w:date="2021-05-04T20:04:00Z">
        <w:r w:rsidRPr="008416E6">
          <w:rPr>
            <w:rPrChange w:id="6222" w:author="Robert Pasternak" w:date="2021-09-07T12:47:00Z">
              <w:rPr>
                <w:rFonts w:ascii="Times" w:hAnsi="Times" w:cs="Arial"/>
                <w:i/>
                <w:iCs/>
              </w:rPr>
            </w:rPrChange>
          </w:rPr>
          <w:t xml:space="preserve"> o którym mowa w ppkt. 7 oraz</w:t>
        </w:r>
      </w:ins>
      <w:ins w:id="6223" w:author="Piotr Szumlak" w:date="2021-07-08T11:46:00Z">
        <w:r w:rsidR="009C1042" w:rsidRPr="008416E6">
          <w:t xml:space="preserve"> </w:t>
        </w:r>
      </w:ins>
      <w:ins w:id="6224" w:author="kaluz" w:date="2021-05-04T20:05:00Z">
        <w:del w:id="6225" w:author="Robert Pasternak" w:date="2021-07-01T15:01:00Z">
          <w:r w:rsidRPr="008416E6">
            <w:rPr>
              <w:rPrChange w:id="6226" w:author="Robert Pasternak" w:date="2021-09-07T12:47:00Z">
                <w:rPr>
                  <w:rFonts w:ascii="Times" w:hAnsi="Times" w:cs="Arial"/>
                  <w:i/>
                  <w:iCs/>
                </w:rPr>
              </w:rPrChange>
            </w:rPr>
            <w:delText>dostępie do</w:delText>
          </w:r>
        </w:del>
      </w:ins>
      <w:ins w:id="6227" w:author="Robert Pasternak" w:date="2021-07-01T15:01:00Z">
        <w:r w:rsidR="00BB67C7" w:rsidRPr="008416E6">
          <w:t>w podglądzie</w:t>
        </w:r>
      </w:ins>
      <w:ins w:id="6228" w:author="Piotr Szumlak" w:date="2021-07-08T11:46:00Z">
        <w:r w:rsidR="009C1042" w:rsidRPr="008416E6">
          <w:t xml:space="preserve"> </w:t>
        </w:r>
      </w:ins>
      <w:ins w:id="6229" w:author="kaluz" w:date="2021-05-04T20:05:00Z">
        <w:del w:id="6230" w:author="Robert Pasternak" w:date="2021-05-11T15:46:00Z">
          <w:r w:rsidRPr="008416E6">
            <w:rPr>
              <w:rPrChange w:id="6231" w:author="Robert Pasternak" w:date="2021-09-07T12:47:00Z">
                <w:rPr>
                  <w:rFonts w:ascii="Times" w:hAnsi="Times" w:cs="Arial"/>
                  <w:i/>
                  <w:iCs/>
                </w:rPr>
              </w:rPrChange>
            </w:rPr>
            <w:delText>nagań</w:delText>
          </w:r>
        </w:del>
      </w:ins>
      <w:ins w:id="6232" w:author="Robert Pasternak" w:date="2021-05-11T15:46:00Z">
        <w:r w:rsidRPr="008416E6">
          <w:rPr>
            <w:rPrChange w:id="6233" w:author="Robert Pasternak" w:date="2021-09-07T12:47:00Z">
              <w:rPr>
                <w:rFonts w:ascii="Times" w:hAnsi="Times" w:cs="Arial"/>
                <w:i/>
                <w:iCs/>
              </w:rPr>
            </w:rPrChange>
          </w:rPr>
          <w:t>obrazów</w:t>
        </w:r>
      </w:ins>
      <w:ins w:id="6234" w:author="Piotr Szumlak" w:date="2021-07-08T11:46:00Z">
        <w:r w:rsidR="009C1042" w:rsidRPr="008416E6">
          <w:t xml:space="preserve"> </w:t>
        </w:r>
      </w:ins>
      <w:ins w:id="6235" w:author="Robert Pasternak" w:date="2021-07-01T15:02:00Z">
        <w:r w:rsidR="00BB67C7" w:rsidRPr="008416E6">
          <w:t xml:space="preserve">oraz nagrań </w:t>
        </w:r>
      </w:ins>
      <w:ins w:id="6236" w:author="kaluz" w:date="2021-05-04T20:05:00Z">
        <w:r w:rsidRPr="008416E6">
          <w:rPr>
            <w:rPrChange w:id="6237" w:author="Robert Pasternak" w:date="2021-09-07T12:47:00Z">
              <w:rPr>
                <w:rFonts w:ascii="Times" w:hAnsi="Times" w:cs="Arial"/>
                <w:i/>
                <w:iCs/>
              </w:rPr>
            </w:rPrChange>
          </w:rPr>
          <w:t>z video rejestratorów</w:t>
        </w:r>
      </w:ins>
      <w:ins w:id="6238" w:author="Robert Pasternak" w:date="2021-07-01T15:02:00Z">
        <w:r w:rsidR="00BB67C7" w:rsidRPr="008416E6">
          <w:t>,</w:t>
        </w:r>
      </w:ins>
      <w:ins w:id="6239" w:author="kaluz" w:date="2021-05-04T20:05:00Z">
        <w:r w:rsidRPr="008416E6">
          <w:rPr>
            <w:rPrChange w:id="6240" w:author="Robert Pasternak" w:date="2021-09-07T12:47:00Z">
              <w:rPr>
                <w:rFonts w:ascii="Times" w:hAnsi="Times" w:cs="Arial"/>
                <w:i/>
                <w:iCs/>
              </w:rPr>
            </w:rPrChange>
          </w:rPr>
          <w:t xml:space="preserve"> o który</w:t>
        </w:r>
        <w:del w:id="6241" w:author="Robert Pasternak" w:date="2021-07-01T15:02:00Z">
          <w:r w:rsidRPr="008416E6">
            <w:rPr>
              <w:rPrChange w:id="6242" w:author="Robert Pasternak" w:date="2021-09-07T12:47:00Z">
                <w:rPr>
                  <w:rFonts w:ascii="Times" w:hAnsi="Times" w:cs="Arial"/>
                  <w:i/>
                  <w:iCs/>
                </w:rPr>
              </w:rPrChange>
            </w:rPr>
            <w:delText>m</w:delText>
          </w:r>
        </w:del>
      </w:ins>
      <w:ins w:id="6243" w:author="Robert Pasternak" w:date="2021-07-01T15:02:00Z">
        <w:r w:rsidR="00BB67C7" w:rsidRPr="008416E6">
          <w:t>ch</w:t>
        </w:r>
      </w:ins>
      <w:ins w:id="6244" w:author="kaluz" w:date="2021-05-04T20:05:00Z">
        <w:r w:rsidRPr="008416E6">
          <w:rPr>
            <w:rPrChange w:id="6245" w:author="Robert Pasternak" w:date="2021-09-07T12:47:00Z">
              <w:rPr>
                <w:rFonts w:ascii="Times" w:hAnsi="Times" w:cs="Arial"/>
                <w:i/>
                <w:iCs/>
              </w:rPr>
            </w:rPrChange>
          </w:rPr>
          <w:t xml:space="preserve"> mowa w ppkt. 8</w:t>
        </w:r>
      </w:ins>
      <w:ins w:id="6246" w:author="Robert Pasternak" w:date="2021-07-01T15:02:00Z">
        <w:r w:rsidR="00BB67C7" w:rsidRPr="008416E6">
          <w:t>,</w:t>
        </w:r>
      </w:ins>
      <w:ins w:id="6247" w:author="kaluz" w:date="2021-05-04T20:05:00Z">
        <w:r w:rsidRPr="008416E6">
          <w:rPr>
            <w:rPrChange w:id="6248" w:author="Robert Pasternak" w:date="2021-09-07T12:47:00Z">
              <w:rPr>
                <w:rFonts w:ascii="Times" w:hAnsi="Times" w:cs="Arial"/>
                <w:i/>
                <w:iCs/>
              </w:rPr>
            </w:rPrChange>
          </w:rPr>
          <w:t xml:space="preserve"> identyfikacja pojazd</w:t>
        </w:r>
      </w:ins>
      <w:ins w:id="6249" w:author="kaluz" w:date="2021-05-04T20:06:00Z">
        <w:r w:rsidRPr="008416E6">
          <w:rPr>
            <w:rPrChange w:id="6250" w:author="Robert Pasternak" w:date="2021-09-07T12:47:00Z">
              <w:rPr>
                <w:rFonts w:ascii="Times" w:hAnsi="Times" w:cs="Arial"/>
                <w:i/>
                <w:iCs/>
              </w:rPr>
            </w:rPrChange>
          </w:rPr>
          <w:t>ów odbywała się za pomocą numeru rejestracyjnego pojazdu, a w przypadku</w:t>
        </w:r>
      </w:ins>
      <w:ins w:id="6251" w:author="Robert Pasternak" w:date="2021-07-01T15:02:00Z">
        <w:r w:rsidR="00BB67C7" w:rsidRPr="008416E6">
          <w:t>,</w:t>
        </w:r>
      </w:ins>
      <w:ins w:id="6252" w:author="kaluz" w:date="2021-05-04T20:06:00Z">
        <w:r w:rsidRPr="008416E6">
          <w:rPr>
            <w:rPrChange w:id="6253" w:author="Robert Pasternak" w:date="2021-09-07T12:47:00Z">
              <w:rPr>
                <w:rFonts w:ascii="Times" w:hAnsi="Times" w:cs="Arial"/>
                <w:i/>
                <w:iCs/>
              </w:rPr>
            </w:rPrChange>
          </w:rPr>
          <w:t xml:space="preserve"> gdy z przyczyn technicznych lub technologicznych nie będzie to możliwe </w:t>
        </w:r>
      </w:ins>
      <w:ins w:id="6254" w:author="kaluz" w:date="2021-05-04T20:07:00Z">
        <w:r w:rsidRPr="008416E6">
          <w:rPr>
            <w:rPrChange w:id="6255" w:author="Robert Pasternak" w:date="2021-09-07T12:47:00Z">
              <w:rPr>
                <w:rFonts w:ascii="Times" w:hAnsi="Times" w:cs="Arial"/>
                <w:i/>
                <w:iCs/>
              </w:rPr>
            </w:rPrChange>
          </w:rPr>
          <w:t>Wykonawca zobowiązany jest najpóźniej w dniu rozpoczęcia realizacji Przedmiotu zamówienia przedłożyć Zamawiającemu informacj</w:t>
        </w:r>
      </w:ins>
      <w:ins w:id="6256" w:author="kaluz" w:date="2021-05-04T20:08:00Z">
        <w:r w:rsidRPr="008416E6">
          <w:rPr>
            <w:rPrChange w:id="6257" w:author="Robert Pasternak" w:date="2021-09-07T12:47:00Z">
              <w:rPr>
                <w:rFonts w:ascii="Times" w:hAnsi="Times" w:cs="Arial"/>
                <w:i/>
                <w:iCs/>
              </w:rPr>
            </w:rPrChange>
          </w:rPr>
          <w:t xml:space="preserve">ę zawierającą oznaczenie pojazdu w systemie oraz numer rejestracyjny pojazdu przypisany </w:t>
        </w:r>
      </w:ins>
      <w:ins w:id="6258" w:author="Robert Pasternak" w:date="2021-06-08T10:26:00Z">
        <w:r w:rsidR="00F11E99" w:rsidRPr="008416E6">
          <w:br/>
        </w:r>
      </w:ins>
      <w:ins w:id="6259" w:author="kaluz" w:date="2021-05-04T20:08:00Z">
        <w:r w:rsidRPr="008416E6">
          <w:rPr>
            <w:rPrChange w:id="6260" w:author="Robert Pasternak" w:date="2021-09-07T12:47:00Z">
              <w:rPr>
                <w:rFonts w:ascii="Times" w:hAnsi="Times" w:cs="Arial"/>
                <w:i/>
                <w:iCs/>
              </w:rPr>
            </w:rPrChange>
          </w:rPr>
          <w:t>do tego oznaczenia.</w:t>
        </w:r>
      </w:ins>
    </w:p>
    <w:p w14:paraId="5D000299" w14:textId="25630F25" w:rsidR="002E1F77" w:rsidRPr="008416E6" w:rsidRDefault="00E11DE4">
      <w:pPr>
        <w:pStyle w:val="Akapitzlist"/>
        <w:numPr>
          <w:ilvl w:val="0"/>
          <w:numId w:val="16"/>
        </w:numPr>
        <w:spacing w:line="312" w:lineRule="auto"/>
        <w:rPr>
          <w:ins w:id="6261" w:author="Robert Pasternak" w:date="2021-07-01T10:09:00Z"/>
        </w:rPr>
        <w:pPrChange w:id="6262" w:author="Robert Pasternak" w:date="2021-07-15T13:52:00Z">
          <w:pPr>
            <w:spacing w:line="360" w:lineRule="auto"/>
          </w:pPr>
        </w:pPrChange>
      </w:pPr>
      <w:ins w:id="6263" w:author="kaluz" w:date="2021-05-04T20:30:00Z">
        <w:r w:rsidRPr="008416E6">
          <w:rPr>
            <w:rPrChange w:id="6264" w:author="Robert Pasternak" w:date="2021-09-07T12:47:00Z">
              <w:rPr>
                <w:rFonts w:ascii="Times" w:hAnsi="Times" w:cs="Arial"/>
                <w:i/>
                <w:iCs/>
              </w:rPr>
            </w:rPrChange>
          </w:rPr>
          <w:t>Najpóźniej w dniu rozpocz</w:t>
        </w:r>
      </w:ins>
      <w:ins w:id="6265" w:author="kaluz" w:date="2021-05-04T20:31:00Z">
        <w:r w:rsidRPr="008416E6">
          <w:rPr>
            <w:rPrChange w:id="6266" w:author="Robert Pasternak" w:date="2021-09-07T12:47:00Z">
              <w:rPr>
                <w:rFonts w:ascii="Times" w:hAnsi="Times" w:cs="Arial"/>
                <w:i/>
                <w:iCs/>
              </w:rPr>
            </w:rPrChange>
          </w:rPr>
          <w:t xml:space="preserve">ęcia realizacji Przedmiotu zamówienia Wykonawca </w:t>
        </w:r>
        <w:del w:id="6267" w:author="Robert Pasternak" w:date="2021-07-01T15:02:00Z">
          <w:r w:rsidRPr="008416E6">
            <w:rPr>
              <w:rPrChange w:id="6268" w:author="Robert Pasternak" w:date="2021-09-07T12:47:00Z">
                <w:rPr>
                  <w:rFonts w:ascii="Times" w:hAnsi="Times" w:cs="Arial"/>
                  <w:i/>
                  <w:iCs/>
                </w:rPr>
              </w:rPrChange>
            </w:rPr>
            <w:delText>udostępni</w:delText>
          </w:r>
        </w:del>
      </w:ins>
      <w:ins w:id="6269" w:author="Robert Pasternak" w:date="2021-07-01T15:02:00Z">
        <w:r w:rsidR="00BB67C7" w:rsidRPr="008416E6">
          <w:t>przekaż</w:t>
        </w:r>
      </w:ins>
      <w:ins w:id="6270" w:author="Robert Pasternak" w:date="2021-07-01T15:03:00Z">
        <w:r w:rsidR="00BB67C7" w:rsidRPr="008416E6">
          <w:t>e</w:t>
        </w:r>
      </w:ins>
      <w:ins w:id="6271" w:author="kaluz" w:date="2021-05-04T20:31:00Z">
        <w:r w:rsidRPr="008416E6">
          <w:rPr>
            <w:rPrChange w:id="6272" w:author="Robert Pasternak" w:date="2021-09-07T12:47:00Z">
              <w:rPr>
                <w:rFonts w:ascii="Times" w:hAnsi="Times" w:cs="Arial"/>
                <w:i/>
                <w:iCs/>
              </w:rPr>
            </w:rPrChange>
          </w:rPr>
          <w:t xml:space="preserve"> Zamawiającemu dane umo</w:t>
        </w:r>
      </w:ins>
      <w:ins w:id="6273" w:author="kaluz" w:date="2021-05-04T20:32:00Z">
        <w:r w:rsidRPr="008416E6">
          <w:rPr>
            <w:rPrChange w:id="6274" w:author="Robert Pasternak" w:date="2021-09-07T12:47:00Z">
              <w:rPr>
                <w:rFonts w:ascii="Times" w:hAnsi="Times" w:cs="Arial"/>
                <w:i/>
                <w:iCs/>
              </w:rPr>
            </w:rPrChange>
          </w:rPr>
          <w:t>żliwiające korzystanie z systemu monitorującego</w:t>
        </w:r>
      </w:ins>
      <w:ins w:id="6275" w:author="Robert Pasternak" w:date="2021-06-08T10:26:00Z">
        <w:r w:rsidR="00F11E99" w:rsidRPr="008416E6">
          <w:t>,</w:t>
        </w:r>
      </w:ins>
      <w:ins w:id="6276" w:author="kaluz" w:date="2021-05-04T20:32:00Z">
        <w:r w:rsidRPr="008416E6">
          <w:rPr>
            <w:rPrChange w:id="6277" w:author="Robert Pasternak" w:date="2021-09-07T12:47:00Z">
              <w:rPr>
                <w:rFonts w:ascii="Times" w:hAnsi="Times" w:cs="Arial"/>
                <w:i/>
                <w:iCs/>
              </w:rPr>
            </w:rPrChange>
          </w:rPr>
          <w:t xml:space="preserve"> o którym mowa w ppkt. 7 oraz dost</w:t>
        </w:r>
      </w:ins>
      <w:ins w:id="6278" w:author="kaluz" w:date="2021-05-04T20:33:00Z">
        <w:r w:rsidRPr="008416E6">
          <w:rPr>
            <w:rPrChange w:id="6279" w:author="Robert Pasternak" w:date="2021-09-07T12:47:00Z">
              <w:rPr>
                <w:rFonts w:ascii="Times" w:hAnsi="Times" w:cs="Arial"/>
                <w:i/>
                <w:iCs/>
              </w:rPr>
            </w:rPrChange>
          </w:rPr>
          <w:t>ęp do obrazów rejestrowanych przez video</w:t>
        </w:r>
      </w:ins>
      <w:ins w:id="6280" w:author="Robert Pasternak" w:date="2021-07-12T11:58:00Z">
        <w:r w:rsidR="00A122D5" w:rsidRPr="008416E6">
          <w:t xml:space="preserve"> </w:t>
        </w:r>
      </w:ins>
      <w:ins w:id="6281" w:author="kaluz" w:date="2021-05-04T20:33:00Z">
        <w:del w:id="6282" w:author="Robert Pasternak" w:date="2021-09-07T12:25:00Z">
          <w:r w:rsidRPr="008416E6" w:rsidDel="00D76A68">
            <w:rPr>
              <w:rPrChange w:id="6283" w:author="Robert Pasternak" w:date="2021-09-07T12:47:00Z">
                <w:rPr>
                  <w:rFonts w:ascii="Times" w:hAnsi="Times" w:cs="Arial"/>
                  <w:i/>
                  <w:iCs/>
                </w:rPr>
              </w:rPrChange>
            </w:rPr>
            <w:delText>rejestr</w:delText>
          </w:r>
        </w:del>
      </w:ins>
      <w:ins w:id="6284" w:author="Grzegorz" w:date="2021-09-07T10:36:00Z">
        <w:del w:id="6285" w:author="Robert Pasternak" w:date="2021-09-07T12:25:00Z">
          <w:r w:rsidR="009C11E7" w:rsidRPr="008416E6" w:rsidDel="00D76A68">
            <w:delText>np.</w:delText>
          </w:r>
        </w:del>
      </w:ins>
      <w:ins w:id="6286" w:author="kaluz" w:date="2021-05-04T20:33:00Z">
        <w:del w:id="6287" w:author="Robert Pasternak" w:date="2021-09-07T12:25:00Z">
          <w:r w:rsidRPr="008416E6" w:rsidDel="00D76A68">
            <w:rPr>
              <w:rPrChange w:id="6288" w:author="Robert Pasternak" w:date="2021-09-07T12:47:00Z">
                <w:rPr>
                  <w:rFonts w:ascii="Times" w:hAnsi="Times" w:cs="Arial"/>
                  <w:i/>
                  <w:iCs/>
                </w:rPr>
              </w:rPrChange>
            </w:rPr>
            <w:delText>atory</w:delText>
          </w:r>
        </w:del>
      </w:ins>
      <w:ins w:id="6289" w:author="Robert Pasternak" w:date="2021-09-07T12:25:00Z">
        <w:r w:rsidR="00D76A68" w:rsidRPr="008416E6">
          <w:t>rejestratory</w:t>
        </w:r>
      </w:ins>
      <w:ins w:id="6290" w:author="Robert Pasternak" w:date="2021-07-01T15:03:00Z">
        <w:r w:rsidR="00BB67C7" w:rsidRPr="008416E6">
          <w:t>,</w:t>
        </w:r>
      </w:ins>
      <w:ins w:id="6291" w:author="kaluz" w:date="2021-05-04T20:33:00Z">
        <w:r w:rsidRPr="008416E6">
          <w:rPr>
            <w:rPrChange w:id="6292" w:author="Robert Pasternak" w:date="2021-09-07T12:47:00Z">
              <w:rPr>
                <w:rFonts w:ascii="Times" w:hAnsi="Times" w:cs="Arial"/>
                <w:i/>
                <w:iCs/>
              </w:rPr>
            </w:rPrChange>
          </w:rPr>
          <w:t xml:space="preserve"> o których mowa w ppkt. 8 (login, hasło, adres serwera, </w:t>
        </w:r>
      </w:ins>
      <w:ins w:id="6293" w:author="kaluz" w:date="2021-05-04T20:34:00Z">
        <w:r w:rsidRPr="008416E6">
          <w:rPr>
            <w:rPrChange w:id="6294" w:author="Robert Pasternak" w:date="2021-09-07T12:47:00Z">
              <w:rPr>
                <w:rFonts w:ascii="Times" w:hAnsi="Times" w:cs="Arial"/>
                <w:i/>
                <w:iCs/>
              </w:rPr>
            </w:rPrChange>
          </w:rPr>
          <w:t>itp</w:t>
        </w:r>
      </w:ins>
      <w:ins w:id="6295" w:author="kaluz" w:date="2021-05-04T20:33:00Z">
        <w:r w:rsidRPr="008416E6">
          <w:rPr>
            <w:rPrChange w:id="6296" w:author="Robert Pasternak" w:date="2021-09-07T12:47:00Z">
              <w:rPr>
                <w:rFonts w:ascii="Times" w:hAnsi="Times" w:cs="Arial"/>
                <w:i/>
                <w:iCs/>
              </w:rPr>
            </w:rPrChange>
          </w:rPr>
          <w:t>.</w:t>
        </w:r>
      </w:ins>
      <w:ins w:id="6297" w:author="kaluz" w:date="2021-05-04T20:34:00Z">
        <w:r w:rsidRPr="008416E6">
          <w:rPr>
            <w:rPrChange w:id="6298" w:author="Robert Pasternak" w:date="2021-09-07T12:47:00Z">
              <w:rPr>
                <w:rFonts w:ascii="Times" w:hAnsi="Times" w:cs="Arial"/>
                <w:i/>
                <w:iCs/>
              </w:rPr>
            </w:rPrChange>
          </w:rPr>
          <w:t>)</w:t>
        </w:r>
      </w:ins>
      <w:ins w:id="6299" w:author="Robert Pasternak" w:date="2021-06-08T10:26:00Z">
        <w:r w:rsidR="00F11E99" w:rsidRPr="008416E6">
          <w:t>.</w:t>
        </w:r>
      </w:ins>
      <w:ins w:id="6300" w:author="kaluz" w:date="2021-05-04T20:34:00Z">
        <w:del w:id="6301" w:author="Robert Pasternak" w:date="2021-06-08T10:27:00Z">
          <w:r w:rsidRPr="008416E6">
            <w:rPr>
              <w:rPrChange w:id="6302" w:author="Robert Pasternak" w:date="2021-09-07T12:47:00Z">
                <w:rPr>
                  <w:rFonts w:ascii="Times" w:hAnsi="Times" w:cs="Arial"/>
                  <w:i/>
                  <w:iCs/>
                </w:rPr>
              </w:rPrChange>
            </w:rPr>
            <w:delText>oraz</w:delText>
          </w:r>
        </w:del>
      </w:ins>
      <w:ins w:id="6303" w:author="Robert Pasternak" w:date="2021-06-08T10:27:00Z">
        <w:r w:rsidR="00F11E99" w:rsidRPr="008416E6">
          <w:t xml:space="preserve">Wykonawca w terminie uzgodnionym </w:t>
        </w:r>
      </w:ins>
      <w:ins w:id="6304" w:author="Robert Pasternak" w:date="2021-06-08T10:28:00Z">
        <w:r w:rsidR="00F11E99" w:rsidRPr="008416E6">
          <w:br/>
        </w:r>
      </w:ins>
      <w:ins w:id="6305" w:author="Robert Pasternak" w:date="2021-06-08T10:27:00Z">
        <w:r w:rsidR="00F11E99" w:rsidRPr="008416E6">
          <w:t>z Zamawiającym, jednak nie później niż w dniu rozpoczęcia realizacji Przedmiotu zamówienia</w:t>
        </w:r>
      </w:ins>
      <w:ins w:id="6306" w:author="Robert Pasternak" w:date="2021-06-08T10:28:00Z">
        <w:r w:rsidR="00F11E99" w:rsidRPr="008416E6">
          <w:t>,</w:t>
        </w:r>
      </w:ins>
      <w:ins w:id="6307" w:author="kaluz" w:date="2021-05-04T20:34:00Z">
        <w:r w:rsidRPr="008416E6">
          <w:rPr>
            <w:rPrChange w:id="6308" w:author="Robert Pasternak" w:date="2021-09-07T12:47:00Z">
              <w:rPr>
                <w:rFonts w:ascii="Times" w:hAnsi="Times" w:cs="Arial"/>
                <w:i/>
                <w:iCs/>
              </w:rPr>
            </w:rPrChange>
          </w:rPr>
          <w:t xml:space="preserve"> przeszkoli </w:t>
        </w:r>
        <w:del w:id="6309" w:author="Robert Pasternak" w:date="2021-06-18T13:48:00Z">
          <w:r w:rsidRPr="008416E6">
            <w:rPr>
              <w:rPrChange w:id="6310" w:author="Robert Pasternak" w:date="2021-09-07T12:47:00Z">
                <w:rPr>
                  <w:rFonts w:ascii="Times" w:hAnsi="Times" w:cs="Arial"/>
                  <w:i/>
                  <w:iCs/>
                </w:rPr>
              </w:rPrChange>
            </w:rPr>
            <w:delText>co najmniej trzech</w:delText>
          </w:r>
        </w:del>
      </w:ins>
      <w:ins w:id="6311" w:author="Robert Pasternak" w:date="2021-06-18T13:48:00Z">
        <w:r w:rsidR="002E1B52" w:rsidRPr="008416E6">
          <w:t>nie więcej niż 6</w:t>
        </w:r>
      </w:ins>
      <w:ins w:id="6312" w:author="kaluz" w:date="2021-05-04T20:34:00Z">
        <w:r w:rsidRPr="008416E6">
          <w:rPr>
            <w:rPrChange w:id="6313" w:author="Robert Pasternak" w:date="2021-09-07T12:47:00Z">
              <w:rPr>
                <w:rFonts w:ascii="Times" w:hAnsi="Times" w:cs="Arial"/>
                <w:i/>
                <w:iCs/>
              </w:rPr>
            </w:rPrChange>
          </w:rPr>
          <w:t xml:space="preserve"> pracowników Zamawiającego z obs</w:t>
        </w:r>
      </w:ins>
      <w:ins w:id="6314" w:author="kaluz" w:date="2021-05-04T20:35:00Z">
        <w:r w:rsidRPr="008416E6">
          <w:rPr>
            <w:rPrChange w:id="6315" w:author="Robert Pasternak" w:date="2021-09-07T12:47:00Z">
              <w:rPr>
                <w:rFonts w:ascii="Times" w:hAnsi="Times" w:cs="Arial"/>
                <w:i/>
                <w:iCs/>
              </w:rPr>
            </w:rPrChange>
          </w:rPr>
          <w:t>ługi powyższych systemów.</w:t>
        </w:r>
      </w:ins>
      <w:ins w:id="6316" w:author="Piotr Szumlak" w:date="2021-07-08T11:47:00Z">
        <w:r w:rsidR="009C1042" w:rsidRPr="008416E6">
          <w:t xml:space="preserve"> </w:t>
        </w:r>
      </w:ins>
      <w:ins w:id="6317" w:author="Robert Pasternak" w:date="2021-06-08T10:28:00Z">
        <w:r w:rsidR="00F11E99" w:rsidRPr="008416E6">
          <w:t xml:space="preserve">Szkolenie odbędzie się w siedzibie </w:t>
        </w:r>
      </w:ins>
      <w:ins w:id="6318" w:author="Robert Pasternak" w:date="2021-06-08T10:29:00Z">
        <w:r w:rsidR="00F11E99" w:rsidRPr="008416E6">
          <w:t>Zamawiającego</w:t>
        </w:r>
      </w:ins>
      <w:ins w:id="6319" w:author="Robert Pasternak" w:date="2021-06-08T10:28:00Z">
        <w:r w:rsidR="00F11E99" w:rsidRPr="008416E6">
          <w:t xml:space="preserve"> i na jego sprzęcie komputerowym.</w:t>
        </w:r>
      </w:ins>
      <w:ins w:id="6320" w:author="Piotr Szumlak" w:date="2021-07-08T11:48:00Z">
        <w:r w:rsidR="009C1042" w:rsidRPr="008416E6">
          <w:t xml:space="preserve"> </w:t>
        </w:r>
      </w:ins>
      <w:ins w:id="6321" w:author="Robert Pasternak" w:date="2021-06-21T09:55:00Z">
        <w:r w:rsidR="00F0385C" w:rsidRPr="008416E6">
          <w:t xml:space="preserve">Ewentualne koszty szkolenia </w:t>
        </w:r>
      </w:ins>
      <w:ins w:id="6322" w:author="Robert Pasternak" w:date="2024-07-17T09:32:00Z">
        <w:r w:rsidR="00441399">
          <w:t xml:space="preserve">(np. wynagrodzenie prowadzącego szkolenie) </w:t>
        </w:r>
      </w:ins>
      <w:ins w:id="6323" w:author="Robert Pasternak" w:date="2021-06-21T09:55:00Z">
        <w:r w:rsidR="00F0385C" w:rsidRPr="008416E6">
          <w:t>pokryje Wykonawca</w:t>
        </w:r>
      </w:ins>
      <w:ins w:id="6324" w:author="Robert Pasternak" w:date="2024-07-17T09:32:00Z">
        <w:r w:rsidR="00441399">
          <w:t xml:space="preserve"> we własnym zakresie</w:t>
        </w:r>
      </w:ins>
      <w:ins w:id="6325" w:author="Robert Pasternak" w:date="2021-06-21T09:55:00Z">
        <w:r w:rsidR="00F0385C" w:rsidRPr="008416E6">
          <w:t xml:space="preserve">. </w:t>
        </w:r>
      </w:ins>
    </w:p>
    <w:p w14:paraId="64707D26" w14:textId="261294BD" w:rsidR="00361B44" w:rsidRPr="008416E6" w:rsidDel="00D76A68" w:rsidRDefault="00361B44">
      <w:pPr>
        <w:rPr>
          <w:del w:id="6326" w:author="Robert Pasternak" w:date="2021-09-07T12:26:00Z"/>
          <w:strike/>
          <w:rPrChange w:id="6327" w:author="Robert Pasternak" w:date="2021-09-07T12:47:00Z">
            <w:rPr>
              <w:del w:id="6328" w:author="Robert Pasternak" w:date="2021-09-07T12:26:00Z"/>
              <w:rFonts w:ascii="Times" w:hAnsi="Times" w:cs="Arial"/>
            </w:rPr>
          </w:rPrChange>
        </w:rPr>
        <w:pPrChange w:id="6329" w:author="Robert Pasternak" w:date="2021-09-07T12:26:00Z">
          <w:pPr>
            <w:spacing w:line="360" w:lineRule="auto"/>
          </w:pPr>
        </w:pPrChange>
      </w:pPr>
    </w:p>
    <w:p w14:paraId="4A7E0547" w14:textId="77777777" w:rsidR="00361B44" w:rsidRPr="008416E6" w:rsidDel="00441399" w:rsidRDefault="00361B44">
      <w:pPr>
        <w:rPr>
          <w:ins w:id="6330" w:author="kaluz" w:date="2021-05-04T20:04:00Z"/>
          <w:del w:id="6331" w:author="Robert Pasternak" w:date="2024-07-17T09:32:00Z"/>
        </w:rPr>
        <w:pPrChange w:id="6332" w:author="Robert Pasternak" w:date="2021-09-07T12:26:00Z">
          <w:pPr>
            <w:spacing w:line="360" w:lineRule="auto"/>
          </w:pPr>
        </w:pPrChange>
      </w:pPr>
    </w:p>
    <w:p w14:paraId="5F9D52E7" w14:textId="77777777" w:rsidR="00361B44" w:rsidRPr="008416E6" w:rsidDel="00A122D5" w:rsidRDefault="00361B44">
      <w:pPr>
        <w:pStyle w:val="Akapitzlist"/>
        <w:spacing w:line="312" w:lineRule="auto"/>
        <w:ind w:left="284"/>
        <w:rPr>
          <w:del w:id="6333" w:author="Robert Pasternak" w:date="2019-12-03T10:44:00Z"/>
          <w:b/>
          <w:lang w:eastAsia="en-US"/>
        </w:rPr>
        <w:pPrChange w:id="6334" w:author="Robert Pasternak" w:date="2021-05-13T11:34:00Z">
          <w:pPr>
            <w:spacing w:line="360" w:lineRule="auto"/>
          </w:pPr>
        </w:pPrChange>
      </w:pPr>
    </w:p>
    <w:p w14:paraId="31824727" w14:textId="77777777" w:rsidR="00F94659" w:rsidRPr="008416E6" w:rsidDel="002E1F77" w:rsidRDefault="00F94659">
      <w:pPr>
        <w:pStyle w:val="Akapitzlist"/>
        <w:spacing w:line="312" w:lineRule="auto"/>
        <w:ind w:left="284"/>
        <w:rPr>
          <w:ins w:id="6335" w:author="Piotr Szumlak" w:date="2021-07-09T12:18:00Z"/>
          <w:del w:id="6336" w:author="Robert Pasternak" w:date="2021-07-15T13:52:00Z"/>
          <w:b/>
          <w:lang w:eastAsia="en-US"/>
        </w:rPr>
        <w:pPrChange w:id="6337" w:author="Robert Pasternak" w:date="2021-05-13T11:34:00Z">
          <w:pPr>
            <w:spacing w:line="360" w:lineRule="auto"/>
          </w:pPr>
        </w:pPrChange>
      </w:pPr>
    </w:p>
    <w:p w14:paraId="6DF077D6" w14:textId="77777777" w:rsidR="00361B44" w:rsidRPr="008416E6" w:rsidRDefault="00361B44">
      <w:pPr>
        <w:rPr>
          <w:del w:id="6338" w:author="Robert Pasternak" w:date="2019-12-03T10:44:00Z"/>
          <w:b/>
          <w:lang w:eastAsia="en-US"/>
          <w:rPrChange w:id="6339" w:author="Robert Pasternak" w:date="2021-09-07T12:47:00Z">
            <w:rPr>
              <w:del w:id="6340" w:author="Robert Pasternak" w:date="2019-12-03T10:44:00Z"/>
              <w:lang w:eastAsia="en-US"/>
            </w:rPr>
          </w:rPrChange>
        </w:rPr>
        <w:pPrChange w:id="6341" w:author="Robert Pasternak" w:date="2021-06-08T10:29:00Z">
          <w:pPr>
            <w:spacing w:line="360" w:lineRule="auto"/>
          </w:pPr>
        </w:pPrChange>
      </w:pPr>
    </w:p>
    <w:p w14:paraId="3D323053" w14:textId="77777777" w:rsidR="00361B44" w:rsidRPr="008416E6" w:rsidRDefault="00361B44">
      <w:pPr>
        <w:rPr>
          <w:del w:id="6342" w:author="Robert Pasternak" w:date="2019-12-03T10:44:00Z"/>
          <w:lang w:eastAsia="en-US"/>
        </w:rPr>
        <w:pPrChange w:id="6343" w:author="Robert Pasternak" w:date="2021-06-08T10:29:00Z">
          <w:pPr>
            <w:spacing w:line="360" w:lineRule="auto"/>
          </w:pPr>
        </w:pPrChange>
      </w:pPr>
    </w:p>
    <w:p w14:paraId="4974A310" w14:textId="77777777" w:rsidR="00361B44" w:rsidRPr="008416E6" w:rsidRDefault="00361B44">
      <w:pPr>
        <w:rPr>
          <w:del w:id="6344" w:author="Robert Pasternak" w:date="2019-12-03T10:44:00Z"/>
          <w:lang w:eastAsia="en-US"/>
        </w:rPr>
        <w:pPrChange w:id="6345" w:author="Robert Pasternak" w:date="2021-06-08T10:29:00Z">
          <w:pPr>
            <w:spacing w:line="360" w:lineRule="auto"/>
          </w:pPr>
        </w:pPrChange>
      </w:pPr>
    </w:p>
    <w:p w14:paraId="1AA07E86" w14:textId="77777777" w:rsidR="00361B44" w:rsidRPr="008416E6" w:rsidRDefault="00361B44">
      <w:pPr>
        <w:rPr>
          <w:del w:id="6346" w:author="Robert Pasternak" w:date="2019-12-03T10:44:00Z"/>
          <w:lang w:eastAsia="en-US"/>
        </w:rPr>
        <w:pPrChange w:id="6347" w:author="Robert Pasternak" w:date="2021-06-08T10:29:00Z">
          <w:pPr>
            <w:spacing w:line="360" w:lineRule="auto"/>
          </w:pPr>
        </w:pPrChange>
      </w:pPr>
    </w:p>
    <w:p w14:paraId="1A2288C3" w14:textId="77777777" w:rsidR="00361B44" w:rsidRPr="008416E6" w:rsidRDefault="00361B44">
      <w:pPr>
        <w:rPr>
          <w:del w:id="6348" w:author="Robert Pasternak" w:date="2019-12-03T10:44:00Z"/>
          <w:lang w:eastAsia="en-US"/>
        </w:rPr>
        <w:pPrChange w:id="6349" w:author="Robert Pasternak" w:date="2021-06-08T10:29:00Z">
          <w:pPr>
            <w:spacing w:line="360" w:lineRule="auto"/>
          </w:pPr>
        </w:pPrChange>
      </w:pPr>
    </w:p>
    <w:p w14:paraId="39E56F84" w14:textId="77777777" w:rsidR="00361B44" w:rsidRPr="008416E6" w:rsidRDefault="00361B44">
      <w:pPr>
        <w:rPr>
          <w:del w:id="6350" w:author="Robert Pasternak" w:date="2019-12-03T10:44:00Z"/>
          <w:lang w:eastAsia="en-US"/>
        </w:rPr>
        <w:pPrChange w:id="6351" w:author="Robert Pasternak" w:date="2021-06-08T10:29:00Z">
          <w:pPr>
            <w:spacing w:line="360" w:lineRule="auto"/>
          </w:pPr>
        </w:pPrChange>
      </w:pPr>
    </w:p>
    <w:p w14:paraId="31F3EA27" w14:textId="77777777" w:rsidR="00361B44" w:rsidRPr="008416E6" w:rsidRDefault="00361B44">
      <w:pPr>
        <w:rPr>
          <w:del w:id="6352" w:author="Robert Pasternak" w:date="2019-12-03T10:44:00Z"/>
          <w:lang w:eastAsia="en-US"/>
        </w:rPr>
        <w:pPrChange w:id="6353" w:author="Robert Pasternak" w:date="2021-06-08T10:29:00Z">
          <w:pPr>
            <w:spacing w:line="360" w:lineRule="auto"/>
          </w:pPr>
        </w:pPrChange>
      </w:pPr>
    </w:p>
    <w:p w14:paraId="756AB3C7" w14:textId="77777777" w:rsidR="00361B44" w:rsidRPr="008416E6" w:rsidRDefault="00361B44">
      <w:pPr>
        <w:rPr>
          <w:del w:id="6354" w:author="Robert Pasternak" w:date="2019-12-03T10:44:00Z"/>
          <w:lang w:eastAsia="en-US"/>
        </w:rPr>
        <w:pPrChange w:id="6355" w:author="Robert Pasternak" w:date="2021-06-08T10:29:00Z">
          <w:pPr>
            <w:spacing w:line="360" w:lineRule="auto"/>
          </w:pPr>
        </w:pPrChange>
      </w:pPr>
    </w:p>
    <w:p w14:paraId="197FE2CA" w14:textId="77777777" w:rsidR="00361B44" w:rsidRPr="008416E6" w:rsidRDefault="00361B44">
      <w:pPr>
        <w:rPr>
          <w:lang w:eastAsia="en-US"/>
        </w:rPr>
        <w:pPrChange w:id="6356" w:author="Robert Pasternak" w:date="2021-06-08T10:29:00Z">
          <w:pPr>
            <w:spacing w:line="360" w:lineRule="auto"/>
          </w:pPr>
        </w:pPrChange>
      </w:pPr>
    </w:p>
    <w:p w14:paraId="5A2C1ED9" w14:textId="77777777" w:rsidR="00361B44" w:rsidRPr="008416E6" w:rsidRDefault="00F8281D">
      <w:pPr>
        <w:pStyle w:val="Akapitzlist"/>
        <w:numPr>
          <w:ilvl w:val="0"/>
          <w:numId w:val="20"/>
        </w:numPr>
        <w:spacing w:line="312" w:lineRule="auto"/>
        <w:rPr>
          <w:b/>
          <w:lang w:eastAsia="en-US"/>
        </w:rPr>
        <w:pPrChange w:id="6357" w:author="Robert Pasternak" w:date="2021-05-13T11:34:00Z">
          <w:pPr>
            <w:pStyle w:val="Akapitzlist"/>
            <w:numPr>
              <w:numId w:val="20"/>
            </w:numPr>
            <w:spacing w:line="360" w:lineRule="auto"/>
            <w:ind w:hanging="360"/>
          </w:pPr>
        </w:pPrChange>
      </w:pPr>
      <w:r w:rsidRPr="008416E6">
        <w:rPr>
          <w:b/>
          <w:lang w:eastAsia="en-US"/>
        </w:rPr>
        <w:t>Częstotliwość odbierania</w:t>
      </w:r>
      <w:r w:rsidR="00505D17" w:rsidRPr="008416E6">
        <w:rPr>
          <w:b/>
          <w:lang w:eastAsia="en-US"/>
        </w:rPr>
        <w:t xml:space="preserve"> odpadów komunalnych</w:t>
      </w:r>
      <w:r w:rsidRPr="008416E6">
        <w:rPr>
          <w:b/>
          <w:lang w:eastAsia="en-US"/>
        </w:rPr>
        <w:t>.</w:t>
      </w:r>
    </w:p>
    <w:p w14:paraId="69A83EE6" w14:textId="77777777" w:rsidR="00361B44" w:rsidRPr="008416E6" w:rsidRDefault="00361B44">
      <w:pPr>
        <w:autoSpaceDE w:val="0"/>
        <w:autoSpaceDN w:val="0"/>
        <w:spacing w:line="312" w:lineRule="auto"/>
        <w:ind w:left="720"/>
        <w:rPr>
          <w:b/>
          <w:bCs/>
          <w:lang w:eastAsia="en-US"/>
          <w:rPrChange w:id="6358" w:author="Robert Pasternak" w:date="2021-09-07T12:47:00Z">
            <w:rPr>
              <w:rFonts w:ascii="Times" w:hAnsi="Times" w:cs="Arial"/>
              <w:b/>
              <w:bCs/>
              <w:lang w:eastAsia="en-US"/>
            </w:rPr>
          </w:rPrChange>
        </w:rPr>
        <w:pPrChange w:id="6359" w:author="Robert Pasternak" w:date="2021-05-13T11:34:00Z">
          <w:pPr>
            <w:autoSpaceDE w:val="0"/>
            <w:autoSpaceDN w:val="0"/>
            <w:spacing w:line="360" w:lineRule="auto"/>
            <w:ind w:left="720"/>
          </w:pPr>
        </w:pPrChange>
      </w:pPr>
    </w:p>
    <w:p w14:paraId="561A42FE" w14:textId="22518E9E" w:rsidR="009C11E7" w:rsidRPr="008416E6" w:rsidDel="00D76A68" w:rsidRDefault="00E11DE4">
      <w:pPr>
        <w:pStyle w:val="Akapitzlist"/>
        <w:numPr>
          <w:ilvl w:val="0"/>
          <w:numId w:val="17"/>
        </w:numPr>
        <w:rPr>
          <w:ins w:id="6360" w:author="Grzegorz" w:date="2021-09-07T10:36:00Z"/>
          <w:del w:id="6361" w:author="Robert Pasternak" w:date="2021-09-07T12:26:00Z"/>
          <w:lang w:eastAsia="en-US"/>
        </w:rPr>
        <w:pPrChange w:id="6362" w:author="Robert Pasternak" w:date="2021-09-07T12:26:00Z">
          <w:pPr>
            <w:numPr>
              <w:numId w:val="17"/>
            </w:numPr>
            <w:autoSpaceDE w:val="0"/>
            <w:autoSpaceDN w:val="0"/>
            <w:spacing w:line="312" w:lineRule="auto"/>
          </w:pPr>
        </w:pPrChange>
      </w:pPr>
      <w:r w:rsidRPr="008416E6">
        <w:rPr>
          <w:lang w:eastAsia="en-US"/>
          <w:rPrChange w:id="6363" w:author="Robert Pasternak" w:date="2021-09-07T12:47:00Z">
            <w:rPr>
              <w:rFonts w:ascii="Times" w:hAnsi="Times" w:cs="Arial"/>
              <w:i/>
              <w:iCs/>
              <w:lang w:eastAsia="en-US"/>
            </w:rPr>
          </w:rPrChange>
        </w:rPr>
        <w:t>Wykonawca zapewnia odbieranie o</w:t>
      </w:r>
    </w:p>
    <w:p w14:paraId="7681F61C" w14:textId="77777777" w:rsidR="00361B44" w:rsidRPr="008416E6" w:rsidDel="00644811" w:rsidRDefault="00E11DE4">
      <w:pPr>
        <w:pStyle w:val="Akapitzlist"/>
        <w:numPr>
          <w:ilvl w:val="0"/>
          <w:numId w:val="17"/>
        </w:numPr>
        <w:rPr>
          <w:del w:id="6364" w:author="Piotr Szumlak" w:date="2021-07-09T12:48:00Z"/>
          <w:rPrChange w:id="6365" w:author="Robert Pasternak" w:date="2021-09-07T12:47:00Z">
            <w:rPr>
              <w:del w:id="6366" w:author="Piotr Szumlak" w:date="2021-07-09T12:48:00Z"/>
              <w:b/>
              <w:bCs/>
              <w:lang w:eastAsia="en-US"/>
            </w:rPr>
          </w:rPrChange>
        </w:rPr>
        <w:pPrChange w:id="6367" w:author="Robert Pasternak" w:date="2021-09-07T12:26:00Z">
          <w:pPr>
            <w:autoSpaceDE w:val="0"/>
            <w:autoSpaceDN w:val="0"/>
          </w:pPr>
        </w:pPrChange>
      </w:pPr>
      <w:r w:rsidRPr="008416E6">
        <w:rPr>
          <w:lang w:eastAsia="en-US"/>
          <w:rPrChange w:id="6368" w:author="Robert Pasternak" w:date="2021-09-07T12:47:00Z">
            <w:rPr>
              <w:rFonts w:ascii="Times" w:hAnsi="Times" w:cs="Arial"/>
              <w:i/>
              <w:iCs/>
              <w:lang w:eastAsia="en-US"/>
            </w:rPr>
          </w:rPrChange>
        </w:rPr>
        <w:t>dpadów komunalnych z częstotliwością określoną</w:t>
      </w:r>
      <w:ins w:id="6369" w:author="Piotr Szumlak" w:date="2021-07-09T07:36:00Z">
        <w:r w:rsidR="00361B44" w:rsidRPr="008416E6">
          <w:rPr>
            <w:lang w:eastAsia="en-US"/>
          </w:rPr>
          <w:t xml:space="preserve"> </w:t>
        </w:r>
        <w:r w:rsidR="00361B44" w:rsidRPr="008416E6">
          <w:rPr>
            <w:lang w:eastAsia="en-US"/>
          </w:rPr>
          <w:br/>
        </w:r>
      </w:ins>
      <w:r w:rsidRPr="008416E6">
        <w:rPr>
          <w:lang w:eastAsia="en-US"/>
          <w:rPrChange w:id="6370" w:author="Robert Pasternak" w:date="2021-09-07T12:47:00Z">
            <w:rPr>
              <w:rFonts w:ascii="Times" w:hAnsi="Times" w:cs="Arial"/>
              <w:i/>
              <w:iCs/>
              <w:lang w:eastAsia="en-US"/>
            </w:rPr>
          </w:rPrChange>
        </w:rPr>
        <w:t xml:space="preserve">w tabeli nr 6 OPZ. </w:t>
      </w:r>
    </w:p>
    <w:p w14:paraId="72CB9A56" w14:textId="77777777" w:rsidR="00644811" w:rsidRPr="008416E6" w:rsidRDefault="00644811">
      <w:pPr>
        <w:pStyle w:val="Akapitzlist"/>
        <w:numPr>
          <w:ilvl w:val="0"/>
          <w:numId w:val="17"/>
        </w:numPr>
        <w:rPr>
          <w:ins w:id="6371" w:author="Piotr Szumlak" w:date="2021-07-09T12:48:00Z"/>
          <w:rPrChange w:id="6372" w:author="Robert Pasternak" w:date="2021-09-07T12:47:00Z">
            <w:rPr>
              <w:ins w:id="6373" w:author="Piotr Szumlak" w:date="2021-07-09T12:48:00Z"/>
              <w:rFonts w:ascii="Times" w:hAnsi="Times" w:cs="Arial"/>
            </w:rPr>
          </w:rPrChange>
        </w:rPr>
        <w:pPrChange w:id="6374" w:author="Robert Pasternak" w:date="2021-09-07T12:26:00Z">
          <w:pPr>
            <w:numPr>
              <w:numId w:val="17"/>
            </w:numPr>
            <w:autoSpaceDE w:val="0"/>
            <w:autoSpaceDN w:val="0"/>
            <w:spacing w:line="360" w:lineRule="auto"/>
          </w:pPr>
        </w:pPrChange>
      </w:pPr>
    </w:p>
    <w:p w14:paraId="07ECD35A" w14:textId="77777777" w:rsidR="00F94659" w:rsidRPr="008416E6" w:rsidRDefault="00F94659">
      <w:pPr>
        <w:autoSpaceDE w:val="0"/>
        <w:autoSpaceDN w:val="0"/>
        <w:spacing w:line="312" w:lineRule="auto"/>
        <w:rPr>
          <w:b/>
          <w:bCs/>
          <w:lang w:eastAsia="en-US"/>
          <w:rPrChange w:id="6375" w:author="Robert Pasternak" w:date="2021-09-07T12:47:00Z">
            <w:rPr>
              <w:rFonts w:ascii="Times" w:hAnsi="Times" w:cs="Verdana,Bold"/>
              <w:b/>
              <w:bCs/>
              <w:lang w:eastAsia="en-US"/>
            </w:rPr>
          </w:rPrChange>
        </w:rPr>
        <w:pPrChange w:id="6376" w:author="Piotr Szumlak" w:date="2021-07-09T12:48:00Z">
          <w:pPr>
            <w:autoSpaceDE w:val="0"/>
            <w:autoSpaceDN w:val="0"/>
          </w:pPr>
        </w:pPrChange>
      </w:pPr>
    </w:p>
    <w:p w14:paraId="2374CBC9" w14:textId="77777777" w:rsidR="00361B44" w:rsidRPr="00390DD2" w:rsidRDefault="00E11DE4">
      <w:pPr>
        <w:autoSpaceDE w:val="0"/>
        <w:autoSpaceDN w:val="0"/>
        <w:spacing w:line="312" w:lineRule="auto"/>
        <w:jc w:val="center"/>
        <w:rPr>
          <w:b/>
          <w:bCs/>
          <w:sz w:val="20"/>
          <w:szCs w:val="20"/>
          <w:lang w:eastAsia="en-US"/>
          <w:rPrChange w:id="6377" w:author="Robert Pasternak" w:date="2024-08-05T14:35:00Z">
            <w:rPr>
              <w:rFonts w:ascii="Times" w:hAnsi="Times" w:cs="Verdana,Bold"/>
              <w:b/>
              <w:bCs/>
              <w:sz w:val="20"/>
              <w:szCs w:val="20"/>
              <w:lang w:eastAsia="en-US"/>
            </w:rPr>
          </w:rPrChange>
        </w:rPr>
        <w:pPrChange w:id="6378" w:author="Robert Pasternak" w:date="2021-05-13T11:34:00Z">
          <w:pPr>
            <w:autoSpaceDE w:val="0"/>
            <w:autoSpaceDN w:val="0"/>
            <w:jc w:val="center"/>
          </w:pPr>
        </w:pPrChange>
      </w:pPr>
      <w:r w:rsidRPr="00390DD2">
        <w:rPr>
          <w:b/>
          <w:bCs/>
          <w:sz w:val="20"/>
          <w:szCs w:val="20"/>
          <w:lang w:eastAsia="en-US"/>
          <w:rPrChange w:id="6379" w:author="Robert Pasternak" w:date="2024-08-05T14:35:00Z">
            <w:rPr>
              <w:rFonts w:ascii="Times" w:hAnsi="Times" w:cs="Verdana,Bold"/>
              <w:b/>
              <w:bCs/>
              <w:i/>
              <w:iCs/>
              <w:sz w:val="20"/>
              <w:szCs w:val="20"/>
              <w:lang w:eastAsia="en-US"/>
            </w:rPr>
          </w:rPrChange>
        </w:rPr>
        <w:t>Tabela nr 6 OPZ. Częstotliwość odbierania odpadów komunalnych bezpośrednio z nieruchomości, na których zamieszkują mieszkańcy, położonych na terenie Gminy Ostrowiec Świętokrzyski.</w:t>
      </w:r>
    </w:p>
    <w:tbl>
      <w:tblPr>
        <w:tblW w:w="921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1"/>
        <w:gridCol w:w="1560"/>
        <w:gridCol w:w="1530"/>
        <w:gridCol w:w="2013"/>
        <w:gridCol w:w="1848"/>
      </w:tblGrid>
      <w:tr w:rsidR="008416E6" w:rsidRPr="00390DD2" w14:paraId="5699B410" w14:textId="77777777" w:rsidTr="00505D17">
        <w:trPr>
          <w:cantSplit/>
        </w:trPr>
        <w:tc>
          <w:tcPr>
            <w:tcW w:w="2261" w:type="dxa"/>
            <w:vMerge w:val="restart"/>
            <w:shd w:val="clear" w:color="auto" w:fill="DBE5F1" w:themeFill="accent1" w:themeFillTint="33"/>
            <w:vAlign w:val="center"/>
          </w:tcPr>
          <w:p w14:paraId="52BA9850" w14:textId="77777777" w:rsidR="00361B44" w:rsidRPr="00390DD2" w:rsidRDefault="00361B44">
            <w:pPr>
              <w:autoSpaceDE w:val="0"/>
              <w:autoSpaceDN w:val="0"/>
              <w:spacing w:line="312" w:lineRule="auto"/>
              <w:jc w:val="center"/>
              <w:rPr>
                <w:b/>
                <w:bCs/>
                <w:sz w:val="18"/>
                <w:szCs w:val="18"/>
                <w:rPrChange w:id="6380" w:author="Robert Pasternak" w:date="2024-08-05T14:35:00Z">
                  <w:rPr>
                    <w:rFonts w:ascii="Times" w:hAnsi="Times"/>
                    <w:b/>
                    <w:bCs/>
                    <w:sz w:val="18"/>
                    <w:szCs w:val="18"/>
                  </w:rPr>
                </w:rPrChange>
              </w:rPr>
              <w:pPrChange w:id="6381" w:author="Robert Pasternak" w:date="2021-05-13T11:34:00Z">
                <w:pPr>
                  <w:autoSpaceDE w:val="0"/>
                  <w:autoSpaceDN w:val="0"/>
                  <w:jc w:val="center"/>
                </w:pPr>
              </w:pPrChange>
            </w:pPr>
          </w:p>
          <w:p w14:paraId="5B721B0A" w14:textId="77777777" w:rsidR="00361B44" w:rsidRPr="00390DD2" w:rsidRDefault="00361B44">
            <w:pPr>
              <w:autoSpaceDE w:val="0"/>
              <w:autoSpaceDN w:val="0"/>
              <w:spacing w:line="312" w:lineRule="auto"/>
              <w:jc w:val="center"/>
              <w:rPr>
                <w:b/>
                <w:bCs/>
                <w:sz w:val="18"/>
                <w:szCs w:val="18"/>
                <w:rPrChange w:id="6382" w:author="Robert Pasternak" w:date="2024-08-05T14:35:00Z">
                  <w:rPr>
                    <w:rFonts w:ascii="Times" w:hAnsi="Times"/>
                    <w:b/>
                    <w:bCs/>
                    <w:sz w:val="18"/>
                    <w:szCs w:val="18"/>
                  </w:rPr>
                </w:rPrChange>
              </w:rPr>
              <w:pPrChange w:id="6383" w:author="Robert Pasternak" w:date="2021-05-13T11:34:00Z">
                <w:pPr>
                  <w:autoSpaceDE w:val="0"/>
                  <w:autoSpaceDN w:val="0"/>
                  <w:jc w:val="center"/>
                </w:pPr>
              </w:pPrChange>
            </w:pPr>
          </w:p>
          <w:p w14:paraId="438430A4" w14:textId="77777777" w:rsidR="00361B44" w:rsidRPr="00390DD2" w:rsidRDefault="00E11DE4">
            <w:pPr>
              <w:autoSpaceDE w:val="0"/>
              <w:autoSpaceDN w:val="0"/>
              <w:spacing w:line="312" w:lineRule="auto"/>
              <w:jc w:val="center"/>
              <w:rPr>
                <w:b/>
                <w:bCs/>
                <w:sz w:val="18"/>
                <w:szCs w:val="18"/>
                <w:lang w:eastAsia="en-US"/>
                <w:rPrChange w:id="6384" w:author="Robert Pasternak" w:date="2024-08-05T14:35:00Z">
                  <w:rPr>
                    <w:rFonts w:ascii="Times" w:hAnsi="Times"/>
                    <w:b/>
                    <w:bCs/>
                    <w:sz w:val="18"/>
                    <w:szCs w:val="18"/>
                    <w:lang w:eastAsia="en-US"/>
                  </w:rPr>
                </w:rPrChange>
              </w:rPr>
              <w:pPrChange w:id="6385" w:author="Robert Pasternak" w:date="2021-05-13T11:34:00Z">
                <w:pPr>
                  <w:autoSpaceDE w:val="0"/>
                  <w:autoSpaceDN w:val="0"/>
                  <w:jc w:val="center"/>
                </w:pPr>
              </w:pPrChange>
            </w:pPr>
            <w:r w:rsidRPr="00390DD2">
              <w:rPr>
                <w:b/>
                <w:bCs/>
                <w:sz w:val="18"/>
                <w:szCs w:val="18"/>
                <w:rPrChange w:id="6386" w:author="Robert Pasternak" w:date="2024-08-05T14:35:00Z">
                  <w:rPr>
                    <w:rFonts w:ascii="Times" w:hAnsi="Times"/>
                    <w:b/>
                    <w:bCs/>
                    <w:i/>
                    <w:iCs/>
                    <w:sz w:val="18"/>
                    <w:szCs w:val="18"/>
                  </w:rPr>
                </w:rPrChange>
              </w:rPr>
              <w:t>Rodzaj odpadów komunalnych</w:t>
            </w:r>
          </w:p>
        </w:tc>
        <w:tc>
          <w:tcPr>
            <w:tcW w:w="3090" w:type="dxa"/>
            <w:gridSpan w:val="2"/>
            <w:shd w:val="clear" w:color="auto" w:fill="DBE5F1" w:themeFill="accent1" w:themeFillTint="33"/>
            <w:vAlign w:val="center"/>
          </w:tcPr>
          <w:p w14:paraId="414ACD88" w14:textId="77777777" w:rsidR="00361B44" w:rsidRPr="00390DD2" w:rsidRDefault="00E11DE4">
            <w:pPr>
              <w:autoSpaceDE w:val="0"/>
              <w:autoSpaceDN w:val="0"/>
              <w:spacing w:line="312" w:lineRule="auto"/>
              <w:jc w:val="center"/>
              <w:rPr>
                <w:b/>
                <w:bCs/>
                <w:sz w:val="18"/>
                <w:szCs w:val="18"/>
                <w:lang w:eastAsia="en-US"/>
                <w:rPrChange w:id="6387" w:author="Robert Pasternak" w:date="2024-08-05T14:35:00Z">
                  <w:rPr>
                    <w:rFonts w:ascii="Times" w:hAnsi="Times"/>
                    <w:b/>
                    <w:bCs/>
                    <w:sz w:val="18"/>
                    <w:szCs w:val="18"/>
                    <w:lang w:eastAsia="en-US"/>
                  </w:rPr>
                </w:rPrChange>
              </w:rPr>
              <w:pPrChange w:id="6388" w:author="Robert Pasternak" w:date="2021-05-13T11:34:00Z">
                <w:pPr>
                  <w:autoSpaceDE w:val="0"/>
                  <w:autoSpaceDN w:val="0"/>
                  <w:jc w:val="center"/>
                </w:pPr>
              </w:pPrChange>
            </w:pPr>
            <w:r w:rsidRPr="00390DD2">
              <w:rPr>
                <w:b/>
                <w:bCs/>
                <w:sz w:val="18"/>
                <w:szCs w:val="18"/>
                <w:rPrChange w:id="6389" w:author="Robert Pasternak" w:date="2024-08-05T14:35:00Z">
                  <w:rPr>
                    <w:rFonts w:ascii="Times" w:hAnsi="Times"/>
                    <w:b/>
                    <w:bCs/>
                    <w:i/>
                    <w:iCs/>
                    <w:sz w:val="18"/>
                    <w:szCs w:val="18"/>
                  </w:rPr>
                </w:rPrChange>
              </w:rPr>
              <w:t>Sposób odbierania</w:t>
            </w:r>
          </w:p>
        </w:tc>
        <w:tc>
          <w:tcPr>
            <w:tcW w:w="3861" w:type="dxa"/>
            <w:gridSpan w:val="2"/>
            <w:shd w:val="clear" w:color="auto" w:fill="DBE5F1" w:themeFill="accent1" w:themeFillTint="33"/>
            <w:vAlign w:val="center"/>
          </w:tcPr>
          <w:p w14:paraId="6DBBBEF5" w14:textId="77777777" w:rsidR="00361B44" w:rsidRPr="00390DD2" w:rsidRDefault="00E11DE4">
            <w:pPr>
              <w:spacing w:line="312" w:lineRule="auto"/>
              <w:jc w:val="center"/>
              <w:rPr>
                <w:b/>
                <w:bCs/>
                <w:sz w:val="18"/>
                <w:szCs w:val="18"/>
                <w:rPrChange w:id="6390" w:author="Robert Pasternak" w:date="2024-08-05T14:35:00Z">
                  <w:rPr>
                    <w:rFonts w:ascii="Times" w:hAnsi="Times"/>
                    <w:b/>
                    <w:bCs/>
                    <w:sz w:val="18"/>
                    <w:szCs w:val="18"/>
                  </w:rPr>
                </w:rPrChange>
              </w:rPr>
              <w:pPrChange w:id="6391" w:author="Robert Pasternak" w:date="2021-05-13T11:34:00Z">
                <w:pPr>
                  <w:jc w:val="center"/>
                </w:pPr>
              </w:pPrChange>
            </w:pPr>
            <w:r w:rsidRPr="00390DD2">
              <w:rPr>
                <w:b/>
                <w:bCs/>
                <w:sz w:val="18"/>
                <w:szCs w:val="18"/>
                <w:rPrChange w:id="6392" w:author="Robert Pasternak" w:date="2024-08-05T14:35:00Z">
                  <w:rPr>
                    <w:rFonts w:ascii="Times" w:hAnsi="Times"/>
                    <w:b/>
                    <w:bCs/>
                    <w:i/>
                    <w:iCs/>
                    <w:sz w:val="18"/>
                    <w:szCs w:val="18"/>
                  </w:rPr>
                </w:rPrChange>
              </w:rPr>
              <w:t>Częstotliwość odbierania</w:t>
            </w:r>
          </w:p>
        </w:tc>
      </w:tr>
      <w:tr w:rsidR="008416E6" w:rsidRPr="00390DD2" w14:paraId="21E68C3F" w14:textId="77777777" w:rsidTr="00505D17">
        <w:trPr>
          <w:cantSplit/>
        </w:trPr>
        <w:tc>
          <w:tcPr>
            <w:tcW w:w="2261" w:type="dxa"/>
            <w:vMerge/>
            <w:shd w:val="clear" w:color="auto" w:fill="DBE5F1" w:themeFill="accent1" w:themeFillTint="33"/>
            <w:vAlign w:val="center"/>
          </w:tcPr>
          <w:p w14:paraId="619DBBC7" w14:textId="77777777" w:rsidR="00361B44" w:rsidRPr="00390DD2" w:rsidRDefault="00361B44">
            <w:pPr>
              <w:autoSpaceDE w:val="0"/>
              <w:autoSpaceDN w:val="0"/>
              <w:spacing w:line="312" w:lineRule="auto"/>
              <w:rPr>
                <w:b/>
                <w:bCs/>
                <w:sz w:val="18"/>
                <w:szCs w:val="18"/>
                <w:lang w:eastAsia="en-US"/>
                <w:rPrChange w:id="6393" w:author="Robert Pasternak" w:date="2024-08-05T14:35:00Z">
                  <w:rPr>
                    <w:rFonts w:ascii="Times" w:hAnsi="Times" w:cstheme="majorBidi"/>
                    <w:b/>
                    <w:bCs/>
                    <w:color w:val="365F91" w:themeColor="accent1" w:themeShade="BF"/>
                    <w:sz w:val="18"/>
                    <w:szCs w:val="18"/>
                    <w:lang w:eastAsia="en-US"/>
                  </w:rPr>
                </w:rPrChange>
              </w:rPr>
              <w:pPrChange w:id="6394" w:author="Robert Pasternak" w:date="2021-05-13T11:34:00Z">
                <w:pPr>
                  <w:keepNext/>
                  <w:keepLines/>
                  <w:numPr>
                    <w:numId w:val="12"/>
                  </w:numPr>
                  <w:autoSpaceDE w:val="0"/>
                  <w:autoSpaceDN w:val="0"/>
                  <w:spacing w:before="240"/>
                  <w:ind w:left="432" w:hanging="432"/>
                  <w:outlineLvl w:val="0"/>
                </w:pPr>
              </w:pPrChange>
            </w:pPr>
          </w:p>
        </w:tc>
        <w:tc>
          <w:tcPr>
            <w:tcW w:w="1560" w:type="dxa"/>
            <w:shd w:val="clear" w:color="auto" w:fill="DBE5F1" w:themeFill="accent1" w:themeFillTint="33"/>
            <w:vAlign w:val="center"/>
          </w:tcPr>
          <w:p w14:paraId="7B39A5B2" w14:textId="77777777" w:rsidR="00361B44" w:rsidRPr="00390DD2" w:rsidRDefault="00E11DE4">
            <w:pPr>
              <w:autoSpaceDE w:val="0"/>
              <w:autoSpaceDN w:val="0"/>
              <w:spacing w:line="312" w:lineRule="auto"/>
              <w:jc w:val="center"/>
              <w:rPr>
                <w:b/>
                <w:bCs/>
                <w:sz w:val="18"/>
                <w:szCs w:val="18"/>
                <w:lang w:eastAsia="en-US"/>
                <w:rPrChange w:id="6395" w:author="Robert Pasternak" w:date="2024-08-05T14:35:00Z">
                  <w:rPr>
                    <w:rFonts w:ascii="Times" w:hAnsi="Times"/>
                    <w:b/>
                    <w:bCs/>
                    <w:sz w:val="18"/>
                    <w:szCs w:val="18"/>
                    <w:lang w:eastAsia="en-US"/>
                  </w:rPr>
                </w:rPrChange>
              </w:rPr>
              <w:pPrChange w:id="6396" w:author="Robert Pasternak" w:date="2021-05-13T11:34:00Z">
                <w:pPr>
                  <w:autoSpaceDE w:val="0"/>
                  <w:autoSpaceDN w:val="0"/>
                  <w:jc w:val="center"/>
                </w:pPr>
              </w:pPrChange>
            </w:pPr>
            <w:r w:rsidRPr="00390DD2">
              <w:rPr>
                <w:b/>
                <w:bCs/>
                <w:sz w:val="18"/>
                <w:szCs w:val="18"/>
                <w:rPrChange w:id="6397" w:author="Robert Pasternak" w:date="2024-08-05T14:35:00Z">
                  <w:rPr>
                    <w:rFonts w:ascii="Times" w:hAnsi="Times"/>
                    <w:b/>
                    <w:bCs/>
                    <w:i/>
                    <w:iCs/>
                    <w:sz w:val="18"/>
                    <w:szCs w:val="18"/>
                  </w:rPr>
                </w:rPrChange>
              </w:rPr>
              <w:t>Nieruchomości z budynkami mieszkalnymi jednorodzinnymi</w:t>
            </w:r>
          </w:p>
        </w:tc>
        <w:tc>
          <w:tcPr>
            <w:tcW w:w="1530" w:type="dxa"/>
            <w:shd w:val="clear" w:color="auto" w:fill="DBE5F1" w:themeFill="accent1" w:themeFillTint="33"/>
            <w:vAlign w:val="center"/>
          </w:tcPr>
          <w:p w14:paraId="6D9686C9" w14:textId="77777777" w:rsidR="00361B44" w:rsidRPr="00390DD2" w:rsidRDefault="00E11DE4">
            <w:pPr>
              <w:autoSpaceDE w:val="0"/>
              <w:autoSpaceDN w:val="0"/>
              <w:spacing w:line="312" w:lineRule="auto"/>
              <w:jc w:val="center"/>
              <w:rPr>
                <w:b/>
                <w:bCs/>
                <w:sz w:val="18"/>
                <w:szCs w:val="18"/>
                <w:lang w:eastAsia="en-US"/>
                <w:rPrChange w:id="6398" w:author="Robert Pasternak" w:date="2024-08-05T14:35:00Z">
                  <w:rPr>
                    <w:rFonts w:ascii="Times" w:hAnsi="Times"/>
                    <w:b/>
                    <w:bCs/>
                    <w:sz w:val="18"/>
                    <w:szCs w:val="18"/>
                    <w:lang w:eastAsia="en-US"/>
                  </w:rPr>
                </w:rPrChange>
              </w:rPr>
              <w:pPrChange w:id="6399" w:author="Robert Pasternak" w:date="2021-05-13T11:34:00Z">
                <w:pPr>
                  <w:autoSpaceDE w:val="0"/>
                  <w:autoSpaceDN w:val="0"/>
                  <w:jc w:val="center"/>
                </w:pPr>
              </w:pPrChange>
            </w:pPr>
            <w:r w:rsidRPr="00390DD2">
              <w:rPr>
                <w:b/>
                <w:bCs/>
                <w:sz w:val="18"/>
                <w:szCs w:val="18"/>
                <w:rPrChange w:id="6400" w:author="Robert Pasternak" w:date="2024-08-05T14:35:00Z">
                  <w:rPr>
                    <w:rFonts w:ascii="Times" w:hAnsi="Times"/>
                    <w:b/>
                    <w:bCs/>
                    <w:i/>
                    <w:iCs/>
                    <w:sz w:val="18"/>
                    <w:szCs w:val="18"/>
                  </w:rPr>
                </w:rPrChange>
              </w:rPr>
              <w:t xml:space="preserve">Nieruchomości </w:t>
            </w:r>
            <w:r w:rsidRPr="00390DD2">
              <w:rPr>
                <w:b/>
                <w:bCs/>
                <w:sz w:val="18"/>
                <w:szCs w:val="18"/>
                <w:rPrChange w:id="6401" w:author="Robert Pasternak" w:date="2024-08-05T14:35:00Z">
                  <w:rPr>
                    <w:rFonts w:ascii="Times" w:hAnsi="Times"/>
                    <w:b/>
                    <w:bCs/>
                    <w:i/>
                    <w:iCs/>
                    <w:sz w:val="18"/>
                    <w:szCs w:val="18"/>
                  </w:rPr>
                </w:rPrChange>
              </w:rPr>
              <w:br/>
              <w:t>z budynkami mieszkalnymi wielorodzinnymi</w:t>
            </w:r>
          </w:p>
        </w:tc>
        <w:tc>
          <w:tcPr>
            <w:tcW w:w="2013" w:type="dxa"/>
            <w:shd w:val="clear" w:color="auto" w:fill="DBE5F1" w:themeFill="accent1" w:themeFillTint="33"/>
            <w:vAlign w:val="center"/>
          </w:tcPr>
          <w:p w14:paraId="42BDC73A" w14:textId="77777777" w:rsidR="00361B44" w:rsidRPr="00390DD2" w:rsidRDefault="00E11DE4">
            <w:pPr>
              <w:autoSpaceDE w:val="0"/>
              <w:autoSpaceDN w:val="0"/>
              <w:spacing w:line="312" w:lineRule="auto"/>
              <w:jc w:val="center"/>
              <w:rPr>
                <w:b/>
                <w:bCs/>
                <w:sz w:val="18"/>
                <w:szCs w:val="18"/>
                <w:lang w:eastAsia="en-US"/>
                <w:rPrChange w:id="6402" w:author="Robert Pasternak" w:date="2024-08-05T14:35:00Z">
                  <w:rPr>
                    <w:rFonts w:ascii="Times" w:hAnsi="Times"/>
                    <w:b/>
                    <w:bCs/>
                    <w:sz w:val="18"/>
                    <w:szCs w:val="18"/>
                    <w:lang w:eastAsia="en-US"/>
                  </w:rPr>
                </w:rPrChange>
              </w:rPr>
              <w:pPrChange w:id="6403" w:author="Robert Pasternak" w:date="2021-05-13T11:34:00Z">
                <w:pPr>
                  <w:autoSpaceDE w:val="0"/>
                  <w:autoSpaceDN w:val="0"/>
                  <w:jc w:val="center"/>
                </w:pPr>
              </w:pPrChange>
            </w:pPr>
            <w:r w:rsidRPr="00390DD2">
              <w:rPr>
                <w:b/>
                <w:bCs/>
                <w:sz w:val="18"/>
                <w:szCs w:val="18"/>
                <w:rPrChange w:id="6404" w:author="Robert Pasternak" w:date="2024-08-05T14:35:00Z">
                  <w:rPr>
                    <w:rFonts w:ascii="Times" w:hAnsi="Times"/>
                    <w:b/>
                    <w:bCs/>
                    <w:i/>
                    <w:iCs/>
                    <w:sz w:val="18"/>
                    <w:szCs w:val="18"/>
                  </w:rPr>
                </w:rPrChange>
              </w:rPr>
              <w:t>Nieruchomości z budynkami mieszkalnymi jednorodzinnymi</w:t>
            </w:r>
          </w:p>
        </w:tc>
        <w:tc>
          <w:tcPr>
            <w:tcW w:w="1848" w:type="dxa"/>
            <w:shd w:val="clear" w:color="auto" w:fill="DBE5F1" w:themeFill="accent1" w:themeFillTint="33"/>
            <w:vAlign w:val="center"/>
          </w:tcPr>
          <w:p w14:paraId="0590DFCE" w14:textId="77777777" w:rsidR="00361B44" w:rsidRPr="00390DD2" w:rsidRDefault="00E11DE4">
            <w:pPr>
              <w:autoSpaceDE w:val="0"/>
              <w:autoSpaceDN w:val="0"/>
              <w:spacing w:line="312" w:lineRule="auto"/>
              <w:jc w:val="center"/>
              <w:rPr>
                <w:b/>
                <w:bCs/>
                <w:sz w:val="18"/>
                <w:szCs w:val="18"/>
                <w:lang w:eastAsia="en-US"/>
                <w:rPrChange w:id="6405" w:author="Robert Pasternak" w:date="2024-08-05T14:35:00Z">
                  <w:rPr>
                    <w:rFonts w:ascii="Times" w:hAnsi="Times"/>
                    <w:b/>
                    <w:bCs/>
                    <w:sz w:val="18"/>
                    <w:szCs w:val="18"/>
                    <w:lang w:eastAsia="en-US"/>
                  </w:rPr>
                </w:rPrChange>
              </w:rPr>
              <w:pPrChange w:id="6406" w:author="Robert Pasternak" w:date="2021-05-13T11:34:00Z">
                <w:pPr>
                  <w:autoSpaceDE w:val="0"/>
                  <w:autoSpaceDN w:val="0"/>
                  <w:jc w:val="center"/>
                </w:pPr>
              </w:pPrChange>
            </w:pPr>
            <w:r w:rsidRPr="00390DD2">
              <w:rPr>
                <w:b/>
                <w:bCs/>
                <w:sz w:val="18"/>
                <w:szCs w:val="18"/>
                <w:rPrChange w:id="6407" w:author="Robert Pasternak" w:date="2024-08-05T14:35:00Z">
                  <w:rPr>
                    <w:rFonts w:ascii="Times" w:hAnsi="Times"/>
                    <w:b/>
                    <w:bCs/>
                    <w:i/>
                    <w:iCs/>
                    <w:sz w:val="18"/>
                    <w:szCs w:val="18"/>
                  </w:rPr>
                </w:rPrChange>
              </w:rPr>
              <w:t xml:space="preserve">Nieruchomości </w:t>
            </w:r>
            <w:r w:rsidRPr="00390DD2">
              <w:rPr>
                <w:b/>
                <w:bCs/>
                <w:sz w:val="18"/>
                <w:szCs w:val="18"/>
                <w:rPrChange w:id="6408" w:author="Robert Pasternak" w:date="2024-08-05T14:35:00Z">
                  <w:rPr>
                    <w:rFonts w:ascii="Times" w:hAnsi="Times"/>
                    <w:b/>
                    <w:bCs/>
                    <w:i/>
                    <w:iCs/>
                    <w:sz w:val="18"/>
                    <w:szCs w:val="18"/>
                  </w:rPr>
                </w:rPrChange>
              </w:rPr>
              <w:br/>
              <w:t>z budynkami mieszkalnymi wielorodzinnymi</w:t>
            </w:r>
          </w:p>
        </w:tc>
      </w:tr>
      <w:tr w:rsidR="008416E6" w:rsidRPr="00390DD2" w14:paraId="69C0F8B9" w14:textId="77777777" w:rsidTr="00505D17">
        <w:trPr>
          <w:cantSplit/>
        </w:trPr>
        <w:tc>
          <w:tcPr>
            <w:tcW w:w="2261" w:type="dxa"/>
            <w:shd w:val="clear" w:color="auto" w:fill="DBE5F1" w:themeFill="accent1" w:themeFillTint="33"/>
            <w:vAlign w:val="center"/>
          </w:tcPr>
          <w:p w14:paraId="249F1F63" w14:textId="77777777" w:rsidR="00361B44" w:rsidRPr="00390DD2" w:rsidRDefault="00E11DE4">
            <w:pPr>
              <w:autoSpaceDE w:val="0"/>
              <w:autoSpaceDN w:val="0"/>
              <w:spacing w:line="312" w:lineRule="auto"/>
              <w:jc w:val="center"/>
              <w:rPr>
                <w:b/>
                <w:bCs/>
                <w:sz w:val="18"/>
                <w:szCs w:val="18"/>
                <w:lang w:eastAsia="en-US"/>
                <w:rPrChange w:id="6409" w:author="Robert Pasternak" w:date="2024-08-05T14:35:00Z">
                  <w:rPr>
                    <w:rFonts w:ascii="Times" w:hAnsi="Times"/>
                    <w:b/>
                    <w:bCs/>
                    <w:sz w:val="18"/>
                    <w:szCs w:val="18"/>
                    <w:lang w:eastAsia="en-US"/>
                  </w:rPr>
                </w:rPrChange>
              </w:rPr>
              <w:pPrChange w:id="6410" w:author="Robert Pasternak" w:date="2021-05-13T11:34:00Z">
                <w:pPr>
                  <w:autoSpaceDE w:val="0"/>
                  <w:autoSpaceDN w:val="0"/>
                  <w:jc w:val="center"/>
                </w:pPr>
              </w:pPrChange>
            </w:pPr>
            <w:r w:rsidRPr="00390DD2">
              <w:rPr>
                <w:b/>
                <w:bCs/>
                <w:sz w:val="18"/>
                <w:szCs w:val="18"/>
                <w:lang w:eastAsia="en-US"/>
                <w:rPrChange w:id="6411" w:author="Robert Pasternak" w:date="2024-08-05T14:35:00Z">
                  <w:rPr>
                    <w:rFonts w:ascii="Times" w:hAnsi="Times"/>
                    <w:b/>
                    <w:bCs/>
                    <w:i/>
                    <w:iCs/>
                    <w:sz w:val="18"/>
                    <w:szCs w:val="18"/>
                    <w:lang w:eastAsia="en-US"/>
                  </w:rPr>
                </w:rPrChange>
              </w:rPr>
              <w:t>Zmieszane odpady komunalne</w:t>
            </w:r>
          </w:p>
        </w:tc>
        <w:tc>
          <w:tcPr>
            <w:tcW w:w="1560" w:type="dxa"/>
            <w:vAlign w:val="center"/>
          </w:tcPr>
          <w:p w14:paraId="0783CBEB" w14:textId="77777777" w:rsidR="00361B44" w:rsidRPr="00390DD2" w:rsidRDefault="00E11DE4">
            <w:pPr>
              <w:spacing w:line="312" w:lineRule="auto"/>
              <w:jc w:val="center"/>
              <w:rPr>
                <w:bCs/>
                <w:sz w:val="18"/>
                <w:szCs w:val="18"/>
                <w:rPrChange w:id="6412" w:author="Robert Pasternak" w:date="2024-08-05T14:35:00Z">
                  <w:rPr>
                    <w:rFonts w:ascii="Times" w:hAnsi="Times"/>
                    <w:bCs/>
                    <w:sz w:val="18"/>
                    <w:szCs w:val="18"/>
                  </w:rPr>
                </w:rPrChange>
              </w:rPr>
              <w:pPrChange w:id="6413" w:author="Robert Pasternak" w:date="2021-05-13T11:34:00Z">
                <w:pPr>
                  <w:jc w:val="center"/>
                </w:pPr>
              </w:pPrChange>
            </w:pPr>
            <w:r w:rsidRPr="00390DD2">
              <w:rPr>
                <w:bCs/>
                <w:sz w:val="18"/>
                <w:szCs w:val="18"/>
                <w:rPrChange w:id="6414" w:author="Robert Pasternak" w:date="2024-08-05T14:35:00Z">
                  <w:rPr>
                    <w:rFonts w:ascii="Times" w:hAnsi="Times"/>
                    <w:bCs/>
                    <w:i/>
                    <w:iCs/>
                    <w:sz w:val="18"/>
                    <w:szCs w:val="18"/>
                  </w:rPr>
                </w:rPrChange>
              </w:rPr>
              <w:t>Pojemniki/</w:t>
            </w:r>
          </w:p>
          <w:p w14:paraId="6632BDA0" w14:textId="77777777" w:rsidR="00361B44" w:rsidRPr="00390DD2" w:rsidRDefault="00E11DE4">
            <w:pPr>
              <w:spacing w:line="312" w:lineRule="auto"/>
              <w:jc w:val="center"/>
              <w:rPr>
                <w:bCs/>
                <w:sz w:val="18"/>
                <w:szCs w:val="18"/>
                <w:rPrChange w:id="6415" w:author="Robert Pasternak" w:date="2024-08-05T14:35:00Z">
                  <w:rPr>
                    <w:rFonts w:ascii="Times" w:hAnsi="Times"/>
                    <w:bCs/>
                    <w:sz w:val="18"/>
                    <w:szCs w:val="18"/>
                  </w:rPr>
                </w:rPrChange>
              </w:rPr>
              <w:pPrChange w:id="6416" w:author="Robert Pasternak" w:date="2021-05-13T11:34:00Z">
                <w:pPr>
                  <w:jc w:val="center"/>
                </w:pPr>
              </w:pPrChange>
            </w:pPr>
            <w:r w:rsidRPr="00390DD2">
              <w:rPr>
                <w:bCs/>
                <w:sz w:val="18"/>
                <w:szCs w:val="18"/>
                <w:rPrChange w:id="6417" w:author="Robert Pasternak" w:date="2024-08-05T14:35:00Z">
                  <w:rPr>
                    <w:rFonts w:ascii="Times" w:hAnsi="Times"/>
                    <w:bCs/>
                    <w:i/>
                    <w:iCs/>
                    <w:sz w:val="18"/>
                    <w:szCs w:val="18"/>
                  </w:rPr>
                </w:rPrChange>
              </w:rPr>
              <w:t>worki</w:t>
            </w:r>
          </w:p>
          <w:p w14:paraId="43A1995D" w14:textId="77777777" w:rsidR="00361B44" w:rsidRPr="00390DD2" w:rsidRDefault="00361B44">
            <w:pPr>
              <w:spacing w:line="312" w:lineRule="auto"/>
              <w:jc w:val="center"/>
              <w:rPr>
                <w:sz w:val="18"/>
                <w:szCs w:val="18"/>
                <w:rPrChange w:id="6418" w:author="Robert Pasternak" w:date="2024-08-05T14:35:00Z">
                  <w:rPr>
                    <w:rFonts w:ascii="Times" w:hAnsi="Times" w:cstheme="majorBidi"/>
                    <w:color w:val="365F91" w:themeColor="accent1" w:themeShade="BF"/>
                    <w:sz w:val="18"/>
                    <w:szCs w:val="18"/>
                  </w:rPr>
                </w:rPrChange>
              </w:rPr>
              <w:pPrChange w:id="6419" w:author="Robert Pasternak" w:date="2021-05-13T11:34:00Z">
                <w:pPr>
                  <w:keepNext/>
                  <w:keepLines/>
                  <w:numPr>
                    <w:numId w:val="12"/>
                  </w:numPr>
                  <w:spacing w:before="240"/>
                  <w:ind w:left="432" w:hanging="432"/>
                  <w:jc w:val="center"/>
                  <w:outlineLvl w:val="0"/>
                </w:pPr>
              </w:pPrChange>
            </w:pPr>
          </w:p>
        </w:tc>
        <w:tc>
          <w:tcPr>
            <w:tcW w:w="1530" w:type="dxa"/>
            <w:vAlign w:val="center"/>
          </w:tcPr>
          <w:p w14:paraId="29855064" w14:textId="77777777" w:rsidR="00361B44" w:rsidRPr="00390DD2" w:rsidRDefault="00E11DE4">
            <w:pPr>
              <w:spacing w:line="312" w:lineRule="auto"/>
              <w:jc w:val="center"/>
              <w:rPr>
                <w:bCs/>
                <w:sz w:val="18"/>
                <w:szCs w:val="18"/>
                <w:rPrChange w:id="6420" w:author="Robert Pasternak" w:date="2024-08-05T14:35:00Z">
                  <w:rPr>
                    <w:rFonts w:ascii="Times" w:hAnsi="Times"/>
                    <w:bCs/>
                    <w:sz w:val="18"/>
                    <w:szCs w:val="18"/>
                  </w:rPr>
                </w:rPrChange>
              </w:rPr>
              <w:pPrChange w:id="6421" w:author="Robert Pasternak" w:date="2021-05-13T11:34:00Z">
                <w:pPr>
                  <w:jc w:val="center"/>
                </w:pPr>
              </w:pPrChange>
            </w:pPr>
            <w:r w:rsidRPr="00390DD2">
              <w:rPr>
                <w:bCs/>
                <w:sz w:val="18"/>
                <w:szCs w:val="18"/>
                <w:rPrChange w:id="6422" w:author="Robert Pasternak" w:date="2024-08-05T14:35:00Z">
                  <w:rPr>
                    <w:rFonts w:ascii="Times" w:hAnsi="Times"/>
                    <w:bCs/>
                    <w:i/>
                    <w:iCs/>
                    <w:sz w:val="18"/>
                    <w:szCs w:val="18"/>
                  </w:rPr>
                </w:rPrChange>
              </w:rPr>
              <w:t>Pojemniki</w:t>
            </w:r>
          </w:p>
          <w:p w14:paraId="7A69CA5E" w14:textId="77777777" w:rsidR="00361B44" w:rsidRPr="00390DD2" w:rsidRDefault="00361B44">
            <w:pPr>
              <w:spacing w:line="312" w:lineRule="auto"/>
              <w:jc w:val="center"/>
              <w:rPr>
                <w:sz w:val="18"/>
                <w:szCs w:val="18"/>
                <w:rPrChange w:id="6423" w:author="Robert Pasternak" w:date="2024-08-05T14:35:00Z">
                  <w:rPr>
                    <w:rFonts w:ascii="Times" w:hAnsi="Times" w:cstheme="majorBidi"/>
                    <w:color w:val="365F91" w:themeColor="accent1" w:themeShade="BF"/>
                    <w:sz w:val="18"/>
                    <w:szCs w:val="18"/>
                  </w:rPr>
                </w:rPrChange>
              </w:rPr>
              <w:pPrChange w:id="6424" w:author="Robert Pasternak" w:date="2021-05-13T11:34:00Z">
                <w:pPr>
                  <w:keepNext/>
                  <w:keepLines/>
                  <w:numPr>
                    <w:numId w:val="12"/>
                  </w:numPr>
                  <w:spacing w:before="240"/>
                  <w:ind w:left="432" w:hanging="432"/>
                  <w:jc w:val="center"/>
                  <w:outlineLvl w:val="0"/>
                </w:pPr>
              </w:pPrChange>
            </w:pPr>
          </w:p>
        </w:tc>
        <w:tc>
          <w:tcPr>
            <w:tcW w:w="2013" w:type="dxa"/>
            <w:vAlign w:val="center"/>
          </w:tcPr>
          <w:p w14:paraId="47856146" w14:textId="77777777" w:rsidR="00361B44" w:rsidRPr="00390DD2" w:rsidRDefault="00361B44">
            <w:pPr>
              <w:spacing w:line="312" w:lineRule="auto"/>
              <w:jc w:val="center"/>
              <w:rPr>
                <w:bCs/>
                <w:sz w:val="18"/>
                <w:szCs w:val="18"/>
                <w:rPrChange w:id="6425" w:author="Robert Pasternak" w:date="2024-08-05T14:35:00Z">
                  <w:rPr>
                    <w:rFonts w:ascii="Times" w:hAnsi="Times" w:cstheme="majorBidi"/>
                    <w:bCs/>
                    <w:color w:val="365F91" w:themeColor="accent1" w:themeShade="BF"/>
                    <w:sz w:val="18"/>
                    <w:szCs w:val="18"/>
                  </w:rPr>
                </w:rPrChange>
              </w:rPr>
              <w:pPrChange w:id="6426" w:author="Robert Pasternak" w:date="2021-05-13T11:34:00Z">
                <w:pPr>
                  <w:keepNext/>
                  <w:keepLines/>
                  <w:numPr>
                    <w:numId w:val="12"/>
                  </w:numPr>
                  <w:spacing w:before="240"/>
                  <w:ind w:left="432" w:hanging="432"/>
                  <w:jc w:val="center"/>
                  <w:outlineLvl w:val="0"/>
                </w:pPr>
              </w:pPrChange>
            </w:pPr>
          </w:p>
          <w:p w14:paraId="62F18E46" w14:textId="77777777" w:rsidR="00361B44" w:rsidRPr="00390DD2" w:rsidRDefault="00E11DE4">
            <w:pPr>
              <w:spacing w:line="312" w:lineRule="auto"/>
              <w:jc w:val="center"/>
              <w:rPr>
                <w:bCs/>
                <w:sz w:val="18"/>
                <w:szCs w:val="18"/>
                <w:rPrChange w:id="6427" w:author="Robert Pasternak" w:date="2024-08-05T14:35:00Z">
                  <w:rPr>
                    <w:rFonts w:ascii="Times" w:hAnsi="Times"/>
                    <w:bCs/>
                    <w:sz w:val="18"/>
                    <w:szCs w:val="18"/>
                  </w:rPr>
                </w:rPrChange>
              </w:rPr>
              <w:pPrChange w:id="6428" w:author="Robert Pasternak" w:date="2021-05-13T11:34:00Z">
                <w:pPr>
                  <w:jc w:val="center"/>
                </w:pPr>
              </w:pPrChange>
            </w:pPr>
            <w:r w:rsidRPr="00390DD2">
              <w:rPr>
                <w:bCs/>
                <w:sz w:val="18"/>
                <w:szCs w:val="18"/>
                <w:rPrChange w:id="6429" w:author="Robert Pasternak" w:date="2024-08-05T14:35:00Z">
                  <w:rPr>
                    <w:rFonts w:ascii="Times" w:hAnsi="Times"/>
                    <w:bCs/>
                    <w:i/>
                    <w:iCs/>
                    <w:sz w:val="18"/>
                    <w:szCs w:val="18"/>
                  </w:rPr>
                </w:rPrChange>
              </w:rPr>
              <w:t>1 raz na 4 tygodnie,</w:t>
            </w:r>
          </w:p>
          <w:p w14:paraId="67EBF715" w14:textId="77777777" w:rsidR="00361B44" w:rsidRPr="00390DD2" w:rsidRDefault="00E11DE4">
            <w:pPr>
              <w:spacing w:line="312" w:lineRule="auto"/>
              <w:jc w:val="center"/>
              <w:rPr>
                <w:bCs/>
                <w:sz w:val="18"/>
                <w:szCs w:val="18"/>
                <w:rPrChange w:id="6430" w:author="Robert Pasternak" w:date="2024-08-05T14:35:00Z">
                  <w:rPr>
                    <w:rFonts w:ascii="Times" w:hAnsi="Times"/>
                    <w:bCs/>
                    <w:sz w:val="18"/>
                    <w:szCs w:val="18"/>
                  </w:rPr>
                </w:rPrChange>
              </w:rPr>
              <w:pPrChange w:id="6431" w:author="Robert Pasternak" w:date="2021-05-13T11:34:00Z">
                <w:pPr>
                  <w:jc w:val="center"/>
                </w:pPr>
              </w:pPrChange>
            </w:pPr>
            <w:r w:rsidRPr="00390DD2">
              <w:rPr>
                <w:bCs/>
                <w:sz w:val="18"/>
                <w:szCs w:val="18"/>
                <w:rPrChange w:id="6432" w:author="Robert Pasternak" w:date="2024-08-05T14:35:00Z">
                  <w:rPr>
                    <w:rFonts w:ascii="Times" w:hAnsi="Times"/>
                    <w:bCs/>
                    <w:i/>
                    <w:iCs/>
                    <w:sz w:val="18"/>
                    <w:szCs w:val="18"/>
                  </w:rPr>
                </w:rPrChange>
              </w:rPr>
              <w:t xml:space="preserve">a w okresie </w:t>
            </w:r>
            <w:r w:rsidRPr="00390DD2">
              <w:rPr>
                <w:bCs/>
                <w:sz w:val="18"/>
                <w:szCs w:val="18"/>
                <w:rPrChange w:id="6433" w:author="Robert Pasternak" w:date="2024-08-05T14:35:00Z">
                  <w:rPr>
                    <w:rFonts w:ascii="Times" w:hAnsi="Times"/>
                    <w:bCs/>
                    <w:i/>
                    <w:iCs/>
                    <w:sz w:val="18"/>
                    <w:szCs w:val="18"/>
                  </w:rPr>
                </w:rPrChange>
              </w:rPr>
              <w:br/>
              <w:t xml:space="preserve">od 1 kwietnia </w:t>
            </w:r>
            <w:r w:rsidRPr="00390DD2">
              <w:rPr>
                <w:bCs/>
                <w:sz w:val="18"/>
                <w:szCs w:val="18"/>
                <w:rPrChange w:id="6434" w:author="Robert Pasternak" w:date="2024-08-05T14:35:00Z">
                  <w:rPr>
                    <w:rFonts w:ascii="Times" w:hAnsi="Times"/>
                    <w:bCs/>
                    <w:i/>
                    <w:iCs/>
                    <w:sz w:val="18"/>
                    <w:szCs w:val="18"/>
                  </w:rPr>
                </w:rPrChange>
              </w:rPr>
              <w:br/>
              <w:t xml:space="preserve">do 31 października </w:t>
            </w:r>
            <w:r w:rsidRPr="00390DD2">
              <w:rPr>
                <w:bCs/>
                <w:sz w:val="18"/>
                <w:szCs w:val="18"/>
                <w:rPrChange w:id="6435" w:author="Robert Pasternak" w:date="2024-08-05T14:35:00Z">
                  <w:rPr>
                    <w:rFonts w:ascii="Times" w:hAnsi="Times"/>
                    <w:bCs/>
                    <w:i/>
                    <w:iCs/>
                    <w:sz w:val="18"/>
                    <w:szCs w:val="18"/>
                  </w:rPr>
                </w:rPrChange>
              </w:rPr>
              <w:br/>
              <w:t>1 raz na 2 tygodnie</w:t>
            </w:r>
          </w:p>
        </w:tc>
        <w:tc>
          <w:tcPr>
            <w:tcW w:w="1848" w:type="dxa"/>
            <w:vAlign w:val="center"/>
          </w:tcPr>
          <w:p w14:paraId="6272D0CB" w14:textId="77777777" w:rsidR="00361B44" w:rsidRPr="00390DD2" w:rsidRDefault="00E11DE4">
            <w:pPr>
              <w:spacing w:line="312" w:lineRule="auto"/>
              <w:jc w:val="center"/>
              <w:rPr>
                <w:bCs/>
                <w:sz w:val="18"/>
                <w:szCs w:val="18"/>
                <w:rPrChange w:id="6436" w:author="Robert Pasternak" w:date="2024-08-05T14:35:00Z">
                  <w:rPr>
                    <w:rFonts w:ascii="Times" w:hAnsi="Times"/>
                    <w:bCs/>
                    <w:sz w:val="18"/>
                    <w:szCs w:val="18"/>
                  </w:rPr>
                </w:rPrChange>
              </w:rPr>
              <w:pPrChange w:id="6437" w:author="Robert Pasternak" w:date="2021-05-13T11:34:00Z">
                <w:pPr>
                  <w:jc w:val="center"/>
                </w:pPr>
              </w:pPrChange>
            </w:pPr>
            <w:r w:rsidRPr="00390DD2">
              <w:rPr>
                <w:bCs/>
                <w:sz w:val="18"/>
                <w:szCs w:val="18"/>
                <w:rPrChange w:id="6438" w:author="Robert Pasternak" w:date="2024-08-05T14:35:00Z">
                  <w:rPr>
                    <w:rFonts w:ascii="Times" w:hAnsi="Times"/>
                    <w:bCs/>
                    <w:i/>
                    <w:iCs/>
                    <w:sz w:val="18"/>
                    <w:szCs w:val="18"/>
                  </w:rPr>
                </w:rPrChange>
              </w:rPr>
              <w:t>3</w:t>
            </w:r>
            <w:ins w:id="6439" w:author="Piotr Szumlak" w:date="2021-07-08T11:48:00Z">
              <w:r w:rsidR="009C1042" w:rsidRPr="00390DD2">
                <w:rPr>
                  <w:bCs/>
                  <w:sz w:val="18"/>
                  <w:szCs w:val="18"/>
                </w:rPr>
                <w:t xml:space="preserve"> </w:t>
              </w:r>
              <w:del w:id="6440" w:author="Robert Pasternak" w:date="2021-07-12T12:00:00Z">
                <w:r w:rsidR="009C1042" w:rsidRPr="00390DD2" w:rsidDel="00A122D5">
                  <w:rPr>
                    <w:bCs/>
                    <w:sz w:val="18"/>
                    <w:szCs w:val="18"/>
                  </w:rPr>
                  <w:delText>+</w:delText>
                </w:r>
              </w:del>
            </w:ins>
            <w:r w:rsidRPr="00390DD2">
              <w:rPr>
                <w:bCs/>
                <w:sz w:val="18"/>
                <w:szCs w:val="18"/>
                <w:rPrChange w:id="6441" w:author="Robert Pasternak" w:date="2024-08-05T14:35:00Z">
                  <w:rPr>
                    <w:rFonts w:ascii="Times" w:hAnsi="Times"/>
                    <w:bCs/>
                    <w:i/>
                    <w:iCs/>
                    <w:sz w:val="18"/>
                    <w:szCs w:val="18"/>
                  </w:rPr>
                </w:rPrChange>
              </w:rPr>
              <w:t xml:space="preserve">razy </w:t>
            </w:r>
            <w:ins w:id="6442" w:author="Robert Pasternak" w:date="2021-05-11T15:39:00Z">
              <w:r w:rsidRPr="00390DD2">
                <w:rPr>
                  <w:bCs/>
                  <w:sz w:val="18"/>
                  <w:szCs w:val="18"/>
                  <w:rPrChange w:id="6443" w:author="Robert Pasternak" w:date="2024-08-05T14:35:00Z">
                    <w:rPr>
                      <w:rFonts w:ascii="Times" w:hAnsi="Times"/>
                      <w:bCs/>
                      <w:i/>
                      <w:iCs/>
                      <w:sz w:val="18"/>
                      <w:szCs w:val="18"/>
                    </w:rPr>
                  </w:rPrChange>
                </w:rPr>
                <w:br/>
              </w:r>
            </w:ins>
            <w:r w:rsidRPr="00390DD2">
              <w:rPr>
                <w:bCs/>
                <w:sz w:val="18"/>
                <w:szCs w:val="18"/>
                <w:rPrChange w:id="6444" w:author="Robert Pasternak" w:date="2024-08-05T14:35:00Z">
                  <w:rPr>
                    <w:rFonts w:ascii="Times" w:hAnsi="Times"/>
                    <w:bCs/>
                    <w:i/>
                    <w:iCs/>
                    <w:sz w:val="18"/>
                    <w:szCs w:val="18"/>
                  </w:rPr>
                </w:rPrChange>
              </w:rPr>
              <w:t>w tygodniu</w:t>
            </w:r>
          </w:p>
        </w:tc>
      </w:tr>
      <w:tr w:rsidR="008416E6" w:rsidRPr="00390DD2" w14:paraId="2923CC56" w14:textId="77777777" w:rsidTr="00505D17">
        <w:trPr>
          <w:cantSplit/>
        </w:trPr>
        <w:tc>
          <w:tcPr>
            <w:tcW w:w="2261" w:type="dxa"/>
            <w:shd w:val="clear" w:color="auto" w:fill="DBE5F1" w:themeFill="accent1" w:themeFillTint="33"/>
            <w:vAlign w:val="center"/>
          </w:tcPr>
          <w:p w14:paraId="2B12D083" w14:textId="77777777" w:rsidR="00361B44" w:rsidRPr="00390DD2" w:rsidRDefault="00E11DE4">
            <w:pPr>
              <w:autoSpaceDE w:val="0"/>
              <w:autoSpaceDN w:val="0"/>
              <w:spacing w:line="312" w:lineRule="auto"/>
              <w:jc w:val="center"/>
              <w:rPr>
                <w:b/>
                <w:bCs/>
                <w:sz w:val="18"/>
                <w:szCs w:val="18"/>
                <w:rPrChange w:id="6445" w:author="Robert Pasternak" w:date="2024-08-05T14:35:00Z">
                  <w:rPr>
                    <w:rFonts w:ascii="Times" w:hAnsi="Times"/>
                    <w:b/>
                    <w:bCs/>
                    <w:sz w:val="18"/>
                    <w:szCs w:val="18"/>
                  </w:rPr>
                </w:rPrChange>
              </w:rPr>
              <w:pPrChange w:id="6446" w:author="Robert Pasternak" w:date="2021-05-13T11:34:00Z">
                <w:pPr>
                  <w:autoSpaceDE w:val="0"/>
                  <w:autoSpaceDN w:val="0"/>
                  <w:jc w:val="center"/>
                </w:pPr>
              </w:pPrChange>
            </w:pPr>
            <w:r w:rsidRPr="00390DD2">
              <w:rPr>
                <w:b/>
                <w:bCs/>
                <w:sz w:val="18"/>
                <w:szCs w:val="18"/>
                <w:rPrChange w:id="6447" w:author="Robert Pasternak" w:date="2024-08-05T14:35:00Z">
                  <w:rPr>
                    <w:rFonts w:ascii="Times" w:hAnsi="Times"/>
                    <w:b/>
                    <w:bCs/>
                    <w:i/>
                    <w:iCs/>
                    <w:sz w:val="18"/>
                    <w:szCs w:val="18"/>
                  </w:rPr>
                </w:rPrChange>
              </w:rPr>
              <w:t>Papier, tektura</w:t>
            </w:r>
          </w:p>
        </w:tc>
        <w:tc>
          <w:tcPr>
            <w:tcW w:w="1560" w:type="dxa"/>
            <w:vAlign w:val="center"/>
          </w:tcPr>
          <w:p w14:paraId="0BD5FC5F" w14:textId="77777777" w:rsidR="00361B44" w:rsidRPr="00390DD2" w:rsidRDefault="00E11DE4">
            <w:pPr>
              <w:autoSpaceDE w:val="0"/>
              <w:autoSpaceDN w:val="0"/>
              <w:spacing w:line="312" w:lineRule="auto"/>
              <w:jc w:val="center"/>
              <w:rPr>
                <w:bCs/>
                <w:sz w:val="18"/>
                <w:szCs w:val="18"/>
                <w:rPrChange w:id="6448" w:author="Robert Pasternak" w:date="2024-08-05T14:35:00Z">
                  <w:rPr>
                    <w:rFonts w:ascii="Times" w:hAnsi="Times"/>
                    <w:bCs/>
                    <w:sz w:val="18"/>
                    <w:szCs w:val="18"/>
                  </w:rPr>
                </w:rPrChange>
              </w:rPr>
              <w:pPrChange w:id="6449" w:author="Robert Pasternak" w:date="2021-05-13T11:34:00Z">
                <w:pPr>
                  <w:autoSpaceDE w:val="0"/>
                  <w:autoSpaceDN w:val="0"/>
                  <w:jc w:val="center"/>
                </w:pPr>
              </w:pPrChange>
            </w:pPr>
            <w:r w:rsidRPr="00390DD2">
              <w:rPr>
                <w:bCs/>
                <w:sz w:val="18"/>
                <w:szCs w:val="18"/>
                <w:rPrChange w:id="6450" w:author="Robert Pasternak" w:date="2024-08-05T14:35:00Z">
                  <w:rPr>
                    <w:rFonts w:ascii="Times" w:hAnsi="Times"/>
                    <w:bCs/>
                    <w:i/>
                    <w:iCs/>
                    <w:sz w:val="18"/>
                    <w:szCs w:val="18"/>
                  </w:rPr>
                </w:rPrChange>
              </w:rPr>
              <w:t>Pojemniki/ worki</w:t>
            </w:r>
          </w:p>
        </w:tc>
        <w:tc>
          <w:tcPr>
            <w:tcW w:w="1530" w:type="dxa"/>
            <w:vAlign w:val="center"/>
          </w:tcPr>
          <w:p w14:paraId="2B3F86A1" w14:textId="77777777" w:rsidR="00361B44" w:rsidRPr="00390DD2" w:rsidRDefault="00E11DE4">
            <w:pPr>
              <w:autoSpaceDE w:val="0"/>
              <w:autoSpaceDN w:val="0"/>
              <w:spacing w:line="312" w:lineRule="auto"/>
              <w:jc w:val="center"/>
              <w:rPr>
                <w:bCs/>
                <w:sz w:val="18"/>
                <w:szCs w:val="18"/>
                <w:rPrChange w:id="6451" w:author="Robert Pasternak" w:date="2024-08-05T14:35:00Z">
                  <w:rPr>
                    <w:rFonts w:ascii="Times" w:hAnsi="Times"/>
                    <w:bCs/>
                    <w:sz w:val="18"/>
                    <w:szCs w:val="18"/>
                  </w:rPr>
                </w:rPrChange>
              </w:rPr>
              <w:pPrChange w:id="6452" w:author="Robert Pasternak" w:date="2021-05-13T11:34:00Z">
                <w:pPr>
                  <w:autoSpaceDE w:val="0"/>
                  <w:autoSpaceDN w:val="0"/>
                  <w:jc w:val="center"/>
                </w:pPr>
              </w:pPrChange>
            </w:pPr>
            <w:r w:rsidRPr="00390DD2">
              <w:rPr>
                <w:bCs/>
                <w:sz w:val="18"/>
                <w:szCs w:val="18"/>
                <w:rPrChange w:id="6453" w:author="Robert Pasternak" w:date="2024-08-05T14:35:00Z">
                  <w:rPr>
                    <w:rFonts w:ascii="Times" w:hAnsi="Times"/>
                    <w:bCs/>
                    <w:i/>
                    <w:iCs/>
                    <w:sz w:val="18"/>
                    <w:szCs w:val="18"/>
                  </w:rPr>
                </w:rPrChange>
              </w:rPr>
              <w:t>Pojemniki</w:t>
            </w:r>
          </w:p>
        </w:tc>
        <w:tc>
          <w:tcPr>
            <w:tcW w:w="2013" w:type="dxa"/>
            <w:vAlign w:val="center"/>
          </w:tcPr>
          <w:p w14:paraId="3F1C9838" w14:textId="77777777" w:rsidR="00361B44" w:rsidRPr="00390DD2" w:rsidRDefault="00E11DE4">
            <w:pPr>
              <w:spacing w:line="312" w:lineRule="auto"/>
              <w:jc w:val="center"/>
              <w:rPr>
                <w:bCs/>
                <w:sz w:val="18"/>
                <w:szCs w:val="18"/>
                <w:rPrChange w:id="6454" w:author="Robert Pasternak" w:date="2024-08-05T14:35:00Z">
                  <w:rPr>
                    <w:rFonts w:ascii="Times" w:hAnsi="Times"/>
                    <w:bCs/>
                    <w:sz w:val="18"/>
                    <w:szCs w:val="18"/>
                  </w:rPr>
                </w:rPrChange>
              </w:rPr>
              <w:pPrChange w:id="6455" w:author="Robert Pasternak" w:date="2021-05-13T11:34:00Z">
                <w:pPr>
                  <w:jc w:val="center"/>
                </w:pPr>
              </w:pPrChange>
            </w:pPr>
            <w:r w:rsidRPr="00390DD2">
              <w:rPr>
                <w:bCs/>
                <w:sz w:val="18"/>
                <w:szCs w:val="18"/>
                <w:rPrChange w:id="6456" w:author="Robert Pasternak" w:date="2024-08-05T14:35:00Z">
                  <w:rPr>
                    <w:rFonts w:ascii="Times" w:hAnsi="Times"/>
                    <w:bCs/>
                    <w:i/>
                    <w:iCs/>
                    <w:sz w:val="18"/>
                    <w:szCs w:val="18"/>
                  </w:rPr>
                </w:rPrChange>
              </w:rPr>
              <w:t xml:space="preserve">1 raz na </w:t>
            </w:r>
            <w:r w:rsidRPr="00390DD2">
              <w:rPr>
                <w:bCs/>
                <w:sz w:val="18"/>
                <w:szCs w:val="18"/>
                <w:rPrChange w:id="6457" w:author="Robert Pasternak" w:date="2024-08-05T14:35:00Z">
                  <w:rPr>
                    <w:rFonts w:ascii="Times" w:hAnsi="Times"/>
                    <w:bCs/>
                    <w:i/>
                    <w:iCs/>
                    <w:sz w:val="18"/>
                    <w:szCs w:val="18"/>
                  </w:rPr>
                </w:rPrChange>
              </w:rPr>
              <w:br/>
              <w:t>4 tygodnie</w:t>
            </w:r>
          </w:p>
        </w:tc>
        <w:tc>
          <w:tcPr>
            <w:tcW w:w="1848" w:type="dxa"/>
            <w:vAlign w:val="center"/>
          </w:tcPr>
          <w:p w14:paraId="47086BFE" w14:textId="77777777" w:rsidR="00361B44" w:rsidRPr="00390DD2" w:rsidRDefault="00E11DE4">
            <w:pPr>
              <w:spacing w:line="312" w:lineRule="auto"/>
              <w:jc w:val="center"/>
              <w:rPr>
                <w:bCs/>
                <w:sz w:val="18"/>
                <w:szCs w:val="18"/>
                <w:rPrChange w:id="6458" w:author="Robert Pasternak" w:date="2024-08-05T14:35:00Z">
                  <w:rPr>
                    <w:rFonts w:ascii="Times" w:hAnsi="Times"/>
                    <w:bCs/>
                    <w:sz w:val="18"/>
                    <w:szCs w:val="18"/>
                  </w:rPr>
                </w:rPrChange>
              </w:rPr>
              <w:pPrChange w:id="6459" w:author="Robert Pasternak" w:date="2021-05-13T11:34:00Z">
                <w:pPr>
                  <w:jc w:val="center"/>
                </w:pPr>
              </w:pPrChange>
            </w:pPr>
            <w:r w:rsidRPr="00390DD2">
              <w:rPr>
                <w:bCs/>
                <w:sz w:val="18"/>
                <w:szCs w:val="18"/>
                <w:rPrChange w:id="6460" w:author="Robert Pasternak" w:date="2024-08-05T14:35:00Z">
                  <w:rPr>
                    <w:rFonts w:ascii="Times" w:hAnsi="Times"/>
                    <w:bCs/>
                    <w:i/>
                    <w:iCs/>
                    <w:sz w:val="18"/>
                    <w:szCs w:val="18"/>
                  </w:rPr>
                </w:rPrChange>
              </w:rPr>
              <w:t>1 raz na tydzień</w:t>
            </w:r>
          </w:p>
        </w:tc>
      </w:tr>
      <w:tr w:rsidR="008416E6" w:rsidRPr="00390DD2" w14:paraId="084682B9" w14:textId="77777777" w:rsidTr="00505D17">
        <w:trPr>
          <w:cantSplit/>
        </w:trPr>
        <w:tc>
          <w:tcPr>
            <w:tcW w:w="2261" w:type="dxa"/>
            <w:shd w:val="clear" w:color="auto" w:fill="DBE5F1" w:themeFill="accent1" w:themeFillTint="33"/>
            <w:vAlign w:val="center"/>
          </w:tcPr>
          <w:p w14:paraId="5D62C9A5" w14:textId="77777777" w:rsidR="00361B44" w:rsidRPr="00390DD2" w:rsidRDefault="00E11DE4">
            <w:pPr>
              <w:autoSpaceDE w:val="0"/>
              <w:autoSpaceDN w:val="0"/>
              <w:spacing w:line="312" w:lineRule="auto"/>
              <w:jc w:val="center"/>
              <w:rPr>
                <w:b/>
                <w:bCs/>
                <w:sz w:val="18"/>
                <w:szCs w:val="18"/>
                <w:rPrChange w:id="6461" w:author="Robert Pasternak" w:date="2024-08-05T14:35:00Z">
                  <w:rPr>
                    <w:rFonts w:ascii="Times" w:hAnsi="Times"/>
                    <w:b/>
                    <w:bCs/>
                    <w:sz w:val="18"/>
                    <w:szCs w:val="18"/>
                  </w:rPr>
                </w:rPrChange>
              </w:rPr>
              <w:pPrChange w:id="6462" w:author="Robert Pasternak" w:date="2021-05-13T11:34:00Z">
                <w:pPr>
                  <w:autoSpaceDE w:val="0"/>
                  <w:autoSpaceDN w:val="0"/>
                  <w:jc w:val="center"/>
                </w:pPr>
              </w:pPrChange>
            </w:pPr>
            <w:r w:rsidRPr="00390DD2">
              <w:rPr>
                <w:b/>
                <w:bCs/>
                <w:sz w:val="18"/>
                <w:szCs w:val="18"/>
                <w:rPrChange w:id="6463" w:author="Robert Pasternak" w:date="2024-08-05T14:35:00Z">
                  <w:rPr>
                    <w:rFonts w:ascii="Times" w:hAnsi="Times"/>
                    <w:b/>
                    <w:bCs/>
                    <w:i/>
                    <w:iCs/>
                    <w:sz w:val="18"/>
                    <w:szCs w:val="18"/>
                  </w:rPr>
                </w:rPrChange>
              </w:rPr>
              <w:t xml:space="preserve">Tworzywa sztuczne, opakowania wielomateriałowe, </w:t>
            </w:r>
          </w:p>
        </w:tc>
        <w:tc>
          <w:tcPr>
            <w:tcW w:w="1560" w:type="dxa"/>
            <w:vAlign w:val="center"/>
          </w:tcPr>
          <w:p w14:paraId="31DEA6F1" w14:textId="77777777" w:rsidR="00361B44" w:rsidRPr="00390DD2" w:rsidRDefault="00E11DE4">
            <w:pPr>
              <w:autoSpaceDE w:val="0"/>
              <w:autoSpaceDN w:val="0"/>
              <w:spacing w:line="312" w:lineRule="auto"/>
              <w:jc w:val="center"/>
              <w:rPr>
                <w:bCs/>
                <w:sz w:val="18"/>
                <w:szCs w:val="18"/>
                <w:rPrChange w:id="6464" w:author="Robert Pasternak" w:date="2024-08-05T14:35:00Z">
                  <w:rPr>
                    <w:rFonts w:ascii="Times" w:hAnsi="Times"/>
                    <w:bCs/>
                    <w:sz w:val="18"/>
                    <w:szCs w:val="18"/>
                  </w:rPr>
                </w:rPrChange>
              </w:rPr>
              <w:pPrChange w:id="6465" w:author="Robert Pasternak" w:date="2021-05-13T11:34:00Z">
                <w:pPr>
                  <w:autoSpaceDE w:val="0"/>
                  <w:autoSpaceDN w:val="0"/>
                  <w:jc w:val="center"/>
                </w:pPr>
              </w:pPrChange>
            </w:pPr>
            <w:r w:rsidRPr="00390DD2">
              <w:rPr>
                <w:bCs/>
                <w:sz w:val="18"/>
                <w:szCs w:val="18"/>
                <w:rPrChange w:id="6466" w:author="Robert Pasternak" w:date="2024-08-05T14:35:00Z">
                  <w:rPr>
                    <w:rFonts w:ascii="Times" w:hAnsi="Times"/>
                    <w:bCs/>
                    <w:i/>
                    <w:iCs/>
                    <w:sz w:val="18"/>
                    <w:szCs w:val="18"/>
                  </w:rPr>
                </w:rPrChange>
              </w:rPr>
              <w:t>Pojemniki/</w:t>
            </w:r>
            <w:r w:rsidRPr="00390DD2">
              <w:rPr>
                <w:bCs/>
                <w:sz w:val="18"/>
                <w:szCs w:val="18"/>
                <w:rPrChange w:id="6467" w:author="Robert Pasternak" w:date="2024-08-05T14:35:00Z">
                  <w:rPr>
                    <w:rFonts w:ascii="Times" w:hAnsi="Times"/>
                    <w:bCs/>
                    <w:i/>
                    <w:iCs/>
                    <w:sz w:val="18"/>
                    <w:szCs w:val="18"/>
                  </w:rPr>
                </w:rPrChange>
              </w:rPr>
              <w:br/>
              <w:t>worki</w:t>
            </w:r>
          </w:p>
        </w:tc>
        <w:tc>
          <w:tcPr>
            <w:tcW w:w="1530" w:type="dxa"/>
            <w:vAlign w:val="center"/>
          </w:tcPr>
          <w:p w14:paraId="45B749E3" w14:textId="77777777" w:rsidR="00361B44" w:rsidRPr="00390DD2" w:rsidRDefault="00E11DE4">
            <w:pPr>
              <w:autoSpaceDE w:val="0"/>
              <w:autoSpaceDN w:val="0"/>
              <w:spacing w:line="312" w:lineRule="auto"/>
              <w:jc w:val="center"/>
              <w:rPr>
                <w:bCs/>
                <w:sz w:val="18"/>
                <w:szCs w:val="18"/>
                <w:rPrChange w:id="6468" w:author="Robert Pasternak" w:date="2024-08-05T14:35:00Z">
                  <w:rPr>
                    <w:rFonts w:ascii="Times" w:hAnsi="Times"/>
                    <w:bCs/>
                    <w:sz w:val="18"/>
                    <w:szCs w:val="18"/>
                  </w:rPr>
                </w:rPrChange>
              </w:rPr>
              <w:pPrChange w:id="6469" w:author="Robert Pasternak" w:date="2021-05-13T11:34:00Z">
                <w:pPr>
                  <w:autoSpaceDE w:val="0"/>
                  <w:autoSpaceDN w:val="0"/>
                  <w:jc w:val="center"/>
                </w:pPr>
              </w:pPrChange>
            </w:pPr>
            <w:r w:rsidRPr="00390DD2">
              <w:rPr>
                <w:bCs/>
                <w:sz w:val="18"/>
                <w:szCs w:val="18"/>
                <w:rPrChange w:id="6470" w:author="Robert Pasternak" w:date="2024-08-05T14:35:00Z">
                  <w:rPr>
                    <w:rFonts w:ascii="Times" w:hAnsi="Times"/>
                    <w:bCs/>
                    <w:i/>
                    <w:iCs/>
                    <w:sz w:val="18"/>
                    <w:szCs w:val="18"/>
                  </w:rPr>
                </w:rPrChange>
              </w:rPr>
              <w:t>Pojemniki</w:t>
            </w:r>
          </w:p>
        </w:tc>
        <w:tc>
          <w:tcPr>
            <w:tcW w:w="2013" w:type="dxa"/>
            <w:vAlign w:val="center"/>
          </w:tcPr>
          <w:p w14:paraId="239A573E" w14:textId="77777777" w:rsidR="00361B44" w:rsidRPr="00390DD2" w:rsidRDefault="00E11DE4">
            <w:pPr>
              <w:spacing w:line="312" w:lineRule="auto"/>
              <w:jc w:val="center"/>
              <w:rPr>
                <w:bCs/>
                <w:sz w:val="18"/>
                <w:szCs w:val="18"/>
                <w:rPrChange w:id="6471" w:author="Robert Pasternak" w:date="2024-08-05T14:35:00Z">
                  <w:rPr>
                    <w:rFonts w:ascii="Times" w:hAnsi="Times"/>
                    <w:bCs/>
                    <w:sz w:val="18"/>
                    <w:szCs w:val="18"/>
                  </w:rPr>
                </w:rPrChange>
              </w:rPr>
              <w:pPrChange w:id="6472" w:author="Robert Pasternak" w:date="2021-05-13T11:34:00Z">
                <w:pPr>
                  <w:jc w:val="center"/>
                </w:pPr>
              </w:pPrChange>
            </w:pPr>
            <w:r w:rsidRPr="00390DD2">
              <w:rPr>
                <w:bCs/>
                <w:sz w:val="18"/>
                <w:szCs w:val="18"/>
                <w:rPrChange w:id="6473" w:author="Robert Pasternak" w:date="2024-08-05T14:35:00Z">
                  <w:rPr>
                    <w:rFonts w:ascii="Times" w:hAnsi="Times"/>
                    <w:bCs/>
                    <w:i/>
                    <w:iCs/>
                    <w:sz w:val="18"/>
                    <w:szCs w:val="18"/>
                  </w:rPr>
                </w:rPrChange>
              </w:rPr>
              <w:t xml:space="preserve">1 raz na </w:t>
            </w:r>
            <w:r w:rsidRPr="00390DD2">
              <w:rPr>
                <w:bCs/>
                <w:sz w:val="18"/>
                <w:szCs w:val="18"/>
                <w:rPrChange w:id="6474" w:author="Robert Pasternak" w:date="2024-08-05T14:35:00Z">
                  <w:rPr>
                    <w:rFonts w:ascii="Times" w:hAnsi="Times"/>
                    <w:bCs/>
                    <w:i/>
                    <w:iCs/>
                    <w:sz w:val="18"/>
                    <w:szCs w:val="18"/>
                  </w:rPr>
                </w:rPrChange>
              </w:rPr>
              <w:br/>
              <w:t>4 tygodnie</w:t>
            </w:r>
          </w:p>
        </w:tc>
        <w:tc>
          <w:tcPr>
            <w:tcW w:w="1848" w:type="dxa"/>
            <w:vAlign w:val="center"/>
          </w:tcPr>
          <w:p w14:paraId="7311ADD4" w14:textId="77777777" w:rsidR="00361B44" w:rsidRPr="00390DD2" w:rsidRDefault="00E11DE4">
            <w:pPr>
              <w:spacing w:line="312" w:lineRule="auto"/>
              <w:jc w:val="center"/>
              <w:rPr>
                <w:bCs/>
                <w:sz w:val="18"/>
                <w:szCs w:val="18"/>
                <w:rPrChange w:id="6475" w:author="Robert Pasternak" w:date="2024-08-05T14:35:00Z">
                  <w:rPr>
                    <w:rFonts w:ascii="Times" w:hAnsi="Times"/>
                    <w:bCs/>
                    <w:sz w:val="18"/>
                    <w:szCs w:val="18"/>
                  </w:rPr>
                </w:rPrChange>
              </w:rPr>
              <w:pPrChange w:id="6476" w:author="Robert Pasternak" w:date="2021-06-08T10:29:00Z">
                <w:pPr>
                  <w:jc w:val="center"/>
                </w:pPr>
              </w:pPrChange>
            </w:pPr>
            <w:r w:rsidRPr="00390DD2">
              <w:rPr>
                <w:bCs/>
                <w:sz w:val="18"/>
                <w:szCs w:val="18"/>
                <w:rPrChange w:id="6477" w:author="Robert Pasternak" w:date="2024-08-05T14:35:00Z">
                  <w:rPr>
                    <w:rFonts w:ascii="Times" w:hAnsi="Times"/>
                    <w:bCs/>
                    <w:i/>
                    <w:iCs/>
                    <w:sz w:val="18"/>
                    <w:szCs w:val="18"/>
                  </w:rPr>
                </w:rPrChange>
              </w:rPr>
              <w:t>1 raz na tydzień</w:t>
            </w:r>
          </w:p>
        </w:tc>
      </w:tr>
      <w:tr w:rsidR="008416E6" w:rsidRPr="00390DD2" w14:paraId="3B9E831B" w14:textId="77777777" w:rsidTr="00505D17">
        <w:trPr>
          <w:cantSplit/>
        </w:trPr>
        <w:tc>
          <w:tcPr>
            <w:tcW w:w="2261" w:type="dxa"/>
            <w:shd w:val="clear" w:color="auto" w:fill="DBE5F1" w:themeFill="accent1" w:themeFillTint="33"/>
            <w:vAlign w:val="center"/>
          </w:tcPr>
          <w:p w14:paraId="1411AB7B" w14:textId="77777777" w:rsidR="00361B44" w:rsidRPr="00390DD2" w:rsidRDefault="00E11DE4">
            <w:pPr>
              <w:autoSpaceDE w:val="0"/>
              <w:autoSpaceDN w:val="0"/>
              <w:spacing w:line="312" w:lineRule="auto"/>
              <w:jc w:val="center"/>
              <w:rPr>
                <w:b/>
                <w:bCs/>
                <w:sz w:val="18"/>
                <w:szCs w:val="18"/>
                <w:rPrChange w:id="6478" w:author="Robert Pasternak" w:date="2024-08-05T14:35:00Z">
                  <w:rPr>
                    <w:rFonts w:ascii="Times" w:hAnsi="Times"/>
                    <w:b/>
                    <w:bCs/>
                    <w:sz w:val="18"/>
                    <w:szCs w:val="18"/>
                  </w:rPr>
                </w:rPrChange>
              </w:rPr>
              <w:pPrChange w:id="6479" w:author="Robert Pasternak" w:date="2021-05-13T11:34:00Z">
                <w:pPr>
                  <w:autoSpaceDE w:val="0"/>
                  <w:autoSpaceDN w:val="0"/>
                  <w:jc w:val="center"/>
                </w:pPr>
              </w:pPrChange>
            </w:pPr>
            <w:r w:rsidRPr="00390DD2">
              <w:rPr>
                <w:b/>
                <w:bCs/>
                <w:sz w:val="18"/>
                <w:szCs w:val="18"/>
                <w:rPrChange w:id="6480" w:author="Robert Pasternak" w:date="2024-08-05T14:35:00Z">
                  <w:rPr>
                    <w:rFonts w:ascii="Times" w:hAnsi="Times"/>
                    <w:b/>
                    <w:bCs/>
                    <w:i/>
                    <w:iCs/>
                    <w:sz w:val="18"/>
                    <w:szCs w:val="18"/>
                  </w:rPr>
                </w:rPrChange>
              </w:rPr>
              <w:t xml:space="preserve">Metale; opakowania </w:t>
            </w:r>
            <w:r w:rsidRPr="00390DD2">
              <w:rPr>
                <w:b/>
                <w:bCs/>
                <w:sz w:val="18"/>
                <w:szCs w:val="18"/>
                <w:rPrChange w:id="6481" w:author="Robert Pasternak" w:date="2024-08-05T14:35:00Z">
                  <w:rPr>
                    <w:rFonts w:ascii="Times" w:hAnsi="Times"/>
                    <w:b/>
                    <w:bCs/>
                    <w:i/>
                    <w:iCs/>
                    <w:sz w:val="18"/>
                    <w:szCs w:val="18"/>
                  </w:rPr>
                </w:rPrChange>
              </w:rPr>
              <w:br/>
              <w:t>z metalu</w:t>
            </w:r>
          </w:p>
        </w:tc>
        <w:tc>
          <w:tcPr>
            <w:tcW w:w="1560" w:type="dxa"/>
            <w:vAlign w:val="center"/>
          </w:tcPr>
          <w:p w14:paraId="04EC50F9" w14:textId="77777777" w:rsidR="00361B44" w:rsidRPr="00390DD2" w:rsidRDefault="00E11DE4">
            <w:pPr>
              <w:autoSpaceDE w:val="0"/>
              <w:autoSpaceDN w:val="0"/>
              <w:spacing w:line="312" w:lineRule="auto"/>
              <w:jc w:val="center"/>
              <w:rPr>
                <w:bCs/>
                <w:sz w:val="18"/>
                <w:szCs w:val="18"/>
                <w:rPrChange w:id="6482" w:author="Robert Pasternak" w:date="2024-08-05T14:35:00Z">
                  <w:rPr>
                    <w:rFonts w:ascii="Times" w:hAnsi="Times"/>
                    <w:bCs/>
                    <w:sz w:val="18"/>
                    <w:szCs w:val="18"/>
                  </w:rPr>
                </w:rPrChange>
              </w:rPr>
              <w:pPrChange w:id="6483" w:author="Robert Pasternak" w:date="2021-05-13T11:34:00Z">
                <w:pPr>
                  <w:autoSpaceDE w:val="0"/>
                  <w:autoSpaceDN w:val="0"/>
                  <w:jc w:val="center"/>
                </w:pPr>
              </w:pPrChange>
            </w:pPr>
            <w:r w:rsidRPr="00390DD2">
              <w:rPr>
                <w:bCs/>
                <w:sz w:val="18"/>
                <w:szCs w:val="18"/>
                <w:rPrChange w:id="6484" w:author="Robert Pasternak" w:date="2024-08-05T14:35:00Z">
                  <w:rPr>
                    <w:rFonts w:ascii="Times" w:hAnsi="Times"/>
                    <w:bCs/>
                    <w:i/>
                    <w:iCs/>
                    <w:sz w:val="18"/>
                    <w:szCs w:val="18"/>
                  </w:rPr>
                </w:rPrChange>
              </w:rPr>
              <w:t>Pojemniki/ worki</w:t>
            </w:r>
          </w:p>
        </w:tc>
        <w:tc>
          <w:tcPr>
            <w:tcW w:w="1530" w:type="dxa"/>
            <w:vAlign w:val="center"/>
          </w:tcPr>
          <w:p w14:paraId="78EB1847" w14:textId="77777777" w:rsidR="00361B44" w:rsidRPr="00390DD2" w:rsidRDefault="00E11DE4">
            <w:pPr>
              <w:autoSpaceDE w:val="0"/>
              <w:autoSpaceDN w:val="0"/>
              <w:spacing w:line="312" w:lineRule="auto"/>
              <w:jc w:val="center"/>
              <w:rPr>
                <w:bCs/>
                <w:sz w:val="18"/>
                <w:szCs w:val="18"/>
                <w:rPrChange w:id="6485" w:author="Robert Pasternak" w:date="2024-08-05T14:35:00Z">
                  <w:rPr>
                    <w:rFonts w:ascii="Times" w:hAnsi="Times"/>
                    <w:bCs/>
                    <w:sz w:val="18"/>
                    <w:szCs w:val="18"/>
                  </w:rPr>
                </w:rPrChange>
              </w:rPr>
              <w:pPrChange w:id="6486" w:author="Robert Pasternak" w:date="2021-05-13T11:34:00Z">
                <w:pPr>
                  <w:autoSpaceDE w:val="0"/>
                  <w:autoSpaceDN w:val="0"/>
                  <w:jc w:val="center"/>
                </w:pPr>
              </w:pPrChange>
            </w:pPr>
            <w:r w:rsidRPr="00390DD2">
              <w:rPr>
                <w:bCs/>
                <w:sz w:val="18"/>
                <w:szCs w:val="18"/>
                <w:rPrChange w:id="6487" w:author="Robert Pasternak" w:date="2024-08-05T14:35:00Z">
                  <w:rPr>
                    <w:rFonts w:ascii="Times" w:hAnsi="Times"/>
                    <w:bCs/>
                    <w:i/>
                    <w:iCs/>
                    <w:sz w:val="18"/>
                    <w:szCs w:val="18"/>
                  </w:rPr>
                </w:rPrChange>
              </w:rPr>
              <w:t>Pojemniki</w:t>
            </w:r>
          </w:p>
        </w:tc>
        <w:tc>
          <w:tcPr>
            <w:tcW w:w="2013" w:type="dxa"/>
            <w:vAlign w:val="center"/>
          </w:tcPr>
          <w:p w14:paraId="6E0F41FE" w14:textId="77777777" w:rsidR="00361B44" w:rsidRPr="00390DD2" w:rsidRDefault="00E11DE4">
            <w:pPr>
              <w:spacing w:line="312" w:lineRule="auto"/>
              <w:jc w:val="center"/>
              <w:rPr>
                <w:bCs/>
                <w:sz w:val="18"/>
                <w:szCs w:val="18"/>
                <w:rPrChange w:id="6488" w:author="Robert Pasternak" w:date="2024-08-05T14:35:00Z">
                  <w:rPr>
                    <w:rFonts w:ascii="Times" w:hAnsi="Times"/>
                    <w:bCs/>
                    <w:sz w:val="18"/>
                    <w:szCs w:val="18"/>
                  </w:rPr>
                </w:rPrChange>
              </w:rPr>
              <w:pPrChange w:id="6489" w:author="Robert Pasternak" w:date="2021-05-13T11:34:00Z">
                <w:pPr>
                  <w:jc w:val="center"/>
                </w:pPr>
              </w:pPrChange>
            </w:pPr>
            <w:r w:rsidRPr="00390DD2">
              <w:rPr>
                <w:bCs/>
                <w:sz w:val="18"/>
                <w:szCs w:val="18"/>
                <w:rPrChange w:id="6490" w:author="Robert Pasternak" w:date="2024-08-05T14:35:00Z">
                  <w:rPr>
                    <w:rFonts w:ascii="Times" w:hAnsi="Times"/>
                    <w:bCs/>
                    <w:i/>
                    <w:iCs/>
                    <w:sz w:val="18"/>
                    <w:szCs w:val="18"/>
                  </w:rPr>
                </w:rPrChange>
              </w:rPr>
              <w:t xml:space="preserve">1 raz na </w:t>
            </w:r>
            <w:r w:rsidRPr="00390DD2">
              <w:rPr>
                <w:bCs/>
                <w:sz w:val="18"/>
                <w:szCs w:val="18"/>
                <w:rPrChange w:id="6491" w:author="Robert Pasternak" w:date="2024-08-05T14:35:00Z">
                  <w:rPr>
                    <w:rFonts w:ascii="Times" w:hAnsi="Times"/>
                    <w:bCs/>
                    <w:i/>
                    <w:iCs/>
                    <w:sz w:val="18"/>
                    <w:szCs w:val="18"/>
                  </w:rPr>
                </w:rPrChange>
              </w:rPr>
              <w:br/>
              <w:t>4 tygodnie</w:t>
            </w:r>
          </w:p>
        </w:tc>
        <w:tc>
          <w:tcPr>
            <w:tcW w:w="1848" w:type="dxa"/>
            <w:vAlign w:val="center"/>
          </w:tcPr>
          <w:p w14:paraId="5A63A42F" w14:textId="77777777" w:rsidR="00361B44" w:rsidRPr="00390DD2" w:rsidRDefault="00E11DE4">
            <w:pPr>
              <w:spacing w:line="312" w:lineRule="auto"/>
              <w:jc w:val="center"/>
              <w:rPr>
                <w:bCs/>
                <w:sz w:val="18"/>
                <w:szCs w:val="18"/>
                <w:rPrChange w:id="6492" w:author="Robert Pasternak" w:date="2024-08-05T14:35:00Z">
                  <w:rPr>
                    <w:rFonts w:ascii="Times" w:hAnsi="Times"/>
                    <w:bCs/>
                    <w:sz w:val="18"/>
                    <w:szCs w:val="18"/>
                  </w:rPr>
                </w:rPrChange>
              </w:rPr>
              <w:pPrChange w:id="6493" w:author="Robert Pasternak" w:date="2021-05-13T11:34:00Z">
                <w:pPr>
                  <w:jc w:val="center"/>
                </w:pPr>
              </w:pPrChange>
            </w:pPr>
            <w:r w:rsidRPr="00390DD2">
              <w:rPr>
                <w:bCs/>
                <w:sz w:val="18"/>
                <w:szCs w:val="18"/>
                <w:rPrChange w:id="6494" w:author="Robert Pasternak" w:date="2024-08-05T14:35:00Z">
                  <w:rPr>
                    <w:rFonts w:ascii="Times" w:hAnsi="Times"/>
                    <w:bCs/>
                    <w:i/>
                    <w:iCs/>
                    <w:sz w:val="18"/>
                    <w:szCs w:val="18"/>
                  </w:rPr>
                </w:rPrChange>
              </w:rPr>
              <w:t>1 raz na tydzień</w:t>
            </w:r>
          </w:p>
        </w:tc>
      </w:tr>
      <w:tr w:rsidR="008416E6" w:rsidRPr="00390DD2" w14:paraId="70958466" w14:textId="77777777" w:rsidTr="00505D17">
        <w:trPr>
          <w:cantSplit/>
        </w:trPr>
        <w:tc>
          <w:tcPr>
            <w:tcW w:w="2261" w:type="dxa"/>
            <w:shd w:val="clear" w:color="auto" w:fill="DBE5F1" w:themeFill="accent1" w:themeFillTint="33"/>
            <w:vAlign w:val="center"/>
          </w:tcPr>
          <w:p w14:paraId="4B186917" w14:textId="77777777" w:rsidR="00361B44" w:rsidRPr="00390DD2" w:rsidRDefault="00E11DE4">
            <w:pPr>
              <w:autoSpaceDE w:val="0"/>
              <w:autoSpaceDN w:val="0"/>
              <w:spacing w:line="312" w:lineRule="auto"/>
              <w:jc w:val="center"/>
              <w:rPr>
                <w:b/>
                <w:bCs/>
                <w:sz w:val="18"/>
                <w:szCs w:val="18"/>
                <w:lang w:eastAsia="en-US"/>
                <w:rPrChange w:id="6495" w:author="Robert Pasternak" w:date="2024-08-05T14:35:00Z">
                  <w:rPr>
                    <w:rFonts w:ascii="Times" w:hAnsi="Times"/>
                    <w:b/>
                    <w:bCs/>
                    <w:sz w:val="18"/>
                    <w:szCs w:val="18"/>
                    <w:lang w:eastAsia="en-US"/>
                  </w:rPr>
                </w:rPrChange>
              </w:rPr>
              <w:pPrChange w:id="6496" w:author="Robert Pasternak" w:date="2021-05-13T11:34:00Z">
                <w:pPr>
                  <w:autoSpaceDE w:val="0"/>
                  <w:autoSpaceDN w:val="0"/>
                  <w:jc w:val="center"/>
                </w:pPr>
              </w:pPrChange>
            </w:pPr>
            <w:r w:rsidRPr="00390DD2">
              <w:rPr>
                <w:b/>
                <w:bCs/>
                <w:sz w:val="18"/>
                <w:szCs w:val="18"/>
                <w:rPrChange w:id="6497" w:author="Robert Pasternak" w:date="2024-08-05T14:35:00Z">
                  <w:rPr>
                    <w:rFonts w:ascii="Times" w:hAnsi="Times"/>
                    <w:b/>
                    <w:bCs/>
                    <w:i/>
                    <w:iCs/>
                    <w:sz w:val="18"/>
                    <w:szCs w:val="18"/>
                  </w:rPr>
                </w:rPrChange>
              </w:rPr>
              <w:lastRenderedPageBreak/>
              <w:t>Szkło opakowaniowe</w:t>
            </w:r>
          </w:p>
        </w:tc>
        <w:tc>
          <w:tcPr>
            <w:tcW w:w="1560" w:type="dxa"/>
            <w:vAlign w:val="center"/>
          </w:tcPr>
          <w:p w14:paraId="02847FBC" w14:textId="77777777" w:rsidR="00361B44" w:rsidRPr="00390DD2" w:rsidRDefault="00E11DE4">
            <w:pPr>
              <w:autoSpaceDE w:val="0"/>
              <w:autoSpaceDN w:val="0"/>
              <w:spacing w:line="312" w:lineRule="auto"/>
              <w:jc w:val="center"/>
              <w:rPr>
                <w:bCs/>
                <w:sz w:val="18"/>
                <w:szCs w:val="18"/>
                <w:rPrChange w:id="6498" w:author="Robert Pasternak" w:date="2024-08-05T14:35:00Z">
                  <w:rPr>
                    <w:rFonts w:ascii="Times" w:hAnsi="Times"/>
                    <w:bCs/>
                    <w:sz w:val="18"/>
                    <w:szCs w:val="18"/>
                  </w:rPr>
                </w:rPrChange>
              </w:rPr>
              <w:pPrChange w:id="6499" w:author="Robert Pasternak" w:date="2021-05-13T11:34:00Z">
                <w:pPr>
                  <w:autoSpaceDE w:val="0"/>
                  <w:autoSpaceDN w:val="0"/>
                  <w:jc w:val="center"/>
                </w:pPr>
              </w:pPrChange>
            </w:pPr>
            <w:r w:rsidRPr="00390DD2">
              <w:rPr>
                <w:bCs/>
                <w:sz w:val="18"/>
                <w:szCs w:val="18"/>
                <w:rPrChange w:id="6500" w:author="Robert Pasternak" w:date="2024-08-05T14:35:00Z">
                  <w:rPr>
                    <w:rFonts w:ascii="Times" w:hAnsi="Times"/>
                    <w:bCs/>
                    <w:i/>
                    <w:iCs/>
                    <w:sz w:val="18"/>
                    <w:szCs w:val="18"/>
                  </w:rPr>
                </w:rPrChange>
              </w:rPr>
              <w:t>Pojemniki/</w:t>
            </w:r>
            <w:r w:rsidRPr="00390DD2">
              <w:rPr>
                <w:bCs/>
                <w:sz w:val="18"/>
                <w:szCs w:val="18"/>
                <w:rPrChange w:id="6501" w:author="Robert Pasternak" w:date="2024-08-05T14:35:00Z">
                  <w:rPr>
                    <w:rFonts w:ascii="Times" w:hAnsi="Times"/>
                    <w:bCs/>
                    <w:i/>
                    <w:iCs/>
                    <w:sz w:val="18"/>
                    <w:szCs w:val="18"/>
                  </w:rPr>
                </w:rPrChange>
              </w:rPr>
              <w:br/>
              <w:t>worki</w:t>
            </w:r>
          </w:p>
        </w:tc>
        <w:tc>
          <w:tcPr>
            <w:tcW w:w="1530" w:type="dxa"/>
            <w:vAlign w:val="center"/>
          </w:tcPr>
          <w:p w14:paraId="302503BF" w14:textId="77777777" w:rsidR="00361B44" w:rsidRPr="00390DD2" w:rsidRDefault="00E11DE4">
            <w:pPr>
              <w:autoSpaceDE w:val="0"/>
              <w:autoSpaceDN w:val="0"/>
              <w:spacing w:line="312" w:lineRule="auto"/>
              <w:jc w:val="center"/>
              <w:rPr>
                <w:bCs/>
                <w:sz w:val="18"/>
                <w:szCs w:val="18"/>
                <w:rPrChange w:id="6502" w:author="Robert Pasternak" w:date="2024-08-05T14:35:00Z">
                  <w:rPr>
                    <w:rFonts w:ascii="Times" w:hAnsi="Times"/>
                    <w:bCs/>
                    <w:sz w:val="18"/>
                    <w:szCs w:val="18"/>
                  </w:rPr>
                </w:rPrChange>
              </w:rPr>
              <w:pPrChange w:id="6503" w:author="Robert Pasternak" w:date="2021-05-13T11:34:00Z">
                <w:pPr>
                  <w:autoSpaceDE w:val="0"/>
                  <w:autoSpaceDN w:val="0"/>
                  <w:jc w:val="center"/>
                </w:pPr>
              </w:pPrChange>
            </w:pPr>
            <w:r w:rsidRPr="00390DD2">
              <w:rPr>
                <w:bCs/>
                <w:sz w:val="18"/>
                <w:szCs w:val="18"/>
                <w:rPrChange w:id="6504" w:author="Robert Pasternak" w:date="2024-08-05T14:35:00Z">
                  <w:rPr>
                    <w:rFonts w:ascii="Times" w:hAnsi="Times"/>
                    <w:bCs/>
                    <w:i/>
                    <w:iCs/>
                    <w:sz w:val="18"/>
                    <w:szCs w:val="18"/>
                  </w:rPr>
                </w:rPrChange>
              </w:rPr>
              <w:t>Pojemniki</w:t>
            </w:r>
          </w:p>
        </w:tc>
        <w:tc>
          <w:tcPr>
            <w:tcW w:w="2013" w:type="dxa"/>
            <w:vAlign w:val="center"/>
          </w:tcPr>
          <w:p w14:paraId="170D95ED" w14:textId="77777777" w:rsidR="00361B44" w:rsidRPr="00390DD2" w:rsidRDefault="00E11DE4">
            <w:pPr>
              <w:spacing w:line="312" w:lineRule="auto"/>
              <w:jc w:val="center"/>
              <w:rPr>
                <w:bCs/>
                <w:sz w:val="18"/>
                <w:szCs w:val="18"/>
                <w:rPrChange w:id="6505" w:author="Robert Pasternak" w:date="2024-08-05T14:35:00Z">
                  <w:rPr>
                    <w:rFonts w:ascii="Times" w:hAnsi="Times"/>
                    <w:bCs/>
                    <w:sz w:val="18"/>
                    <w:szCs w:val="18"/>
                  </w:rPr>
                </w:rPrChange>
              </w:rPr>
              <w:pPrChange w:id="6506" w:author="Robert Pasternak" w:date="2021-05-13T11:34:00Z">
                <w:pPr>
                  <w:jc w:val="center"/>
                </w:pPr>
              </w:pPrChange>
            </w:pPr>
            <w:r w:rsidRPr="00390DD2">
              <w:rPr>
                <w:bCs/>
                <w:sz w:val="18"/>
                <w:szCs w:val="18"/>
                <w:rPrChange w:id="6507" w:author="Robert Pasternak" w:date="2024-08-05T14:35:00Z">
                  <w:rPr>
                    <w:rFonts w:ascii="Times" w:hAnsi="Times"/>
                    <w:bCs/>
                    <w:i/>
                    <w:iCs/>
                    <w:sz w:val="18"/>
                    <w:szCs w:val="18"/>
                  </w:rPr>
                </w:rPrChange>
              </w:rPr>
              <w:t xml:space="preserve">1 raz na </w:t>
            </w:r>
            <w:r w:rsidRPr="00390DD2">
              <w:rPr>
                <w:bCs/>
                <w:sz w:val="18"/>
                <w:szCs w:val="18"/>
                <w:rPrChange w:id="6508" w:author="Robert Pasternak" w:date="2024-08-05T14:35:00Z">
                  <w:rPr>
                    <w:rFonts w:ascii="Times" w:hAnsi="Times"/>
                    <w:bCs/>
                    <w:i/>
                    <w:iCs/>
                    <w:sz w:val="18"/>
                    <w:szCs w:val="18"/>
                  </w:rPr>
                </w:rPrChange>
              </w:rPr>
              <w:br/>
              <w:t>4 tygodnie</w:t>
            </w:r>
          </w:p>
        </w:tc>
        <w:tc>
          <w:tcPr>
            <w:tcW w:w="1848" w:type="dxa"/>
            <w:vAlign w:val="center"/>
          </w:tcPr>
          <w:p w14:paraId="7F3D5FEA" w14:textId="77777777" w:rsidR="00361B44" w:rsidRPr="00390DD2" w:rsidRDefault="00E11DE4">
            <w:pPr>
              <w:spacing w:line="312" w:lineRule="auto"/>
              <w:jc w:val="center"/>
              <w:rPr>
                <w:bCs/>
                <w:sz w:val="18"/>
                <w:szCs w:val="18"/>
                <w:rPrChange w:id="6509" w:author="Robert Pasternak" w:date="2024-08-05T14:35:00Z">
                  <w:rPr>
                    <w:rFonts w:ascii="Times" w:hAnsi="Times"/>
                    <w:bCs/>
                    <w:sz w:val="18"/>
                    <w:szCs w:val="18"/>
                  </w:rPr>
                </w:rPrChange>
              </w:rPr>
              <w:pPrChange w:id="6510" w:author="Robert Pasternak" w:date="2021-06-08T11:09:00Z">
                <w:pPr>
                  <w:jc w:val="center"/>
                </w:pPr>
              </w:pPrChange>
            </w:pPr>
            <w:r w:rsidRPr="00390DD2">
              <w:rPr>
                <w:bCs/>
                <w:sz w:val="18"/>
                <w:szCs w:val="18"/>
                <w:rPrChange w:id="6511" w:author="Robert Pasternak" w:date="2024-08-05T14:35:00Z">
                  <w:rPr>
                    <w:rFonts w:ascii="Times" w:hAnsi="Times"/>
                    <w:bCs/>
                    <w:i/>
                    <w:iCs/>
                    <w:sz w:val="18"/>
                    <w:szCs w:val="18"/>
                  </w:rPr>
                </w:rPrChange>
              </w:rPr>
              <w:t xml:space="preserve">1 raz na </w:t>
            </w:r>
            <w:r w:rsidRPr="00390DD2">
              <w:rPr>
                <w:bCs/>
                <w:sz w:val="18"/>
                <w:szCs w:val="18"/>
                <w:rPrChange w:id="6512" w:author="Robert Pasternak" w:date="2024-08-05T14:35:00Z">
                  <w:rPr>
                    <w:rFonts w:ascii="Times" w:hAnsi="Times"/>
                    <w:bCs/>
                    <w:i/>
                    <w:iCs/>
                    <w:sz w:val="18"/>
                    <w:szCs w:val="18"/>
                  </w:rPr>
                </w:rPrChange>
              </w:rPr>
              <w:br/>
              <w:t>2 tygodnie</w:t>
            </w:r>
            <w:ins w:id="6513" w:author="Robert Pasternak" w:date="2021-06-08T10:36:00Z">
              <w:r w:rsidR="00A91700" w:rsidRPr="00390DD2">
                <w:rPr>
                  <w:bCs/>
                  <w:sz w:val="18"/>
                  <w:szCs w:val="18"/>
                </w:rPr>
                <w:br/>
              </w:r>
            </w:ins>
            <w:ins w:id="6514" w:author="Robert Pasternak" w:date="2021-06-08T10:30:00Z">
              <w:r w:rsidRPr="00390DD2">
                <w:rPr>
                  <w:bCs/>
                  <w:sz w:val="16"/>
                  <w:szCs w:val="16"/>
                  <w:rPrChange w:id="6515" w:author="Robert Pasternak" w:date="2024-08-05T14:35:00Z">
                    <w:rPr>
                      <w:bCs/>
                      <w:i/>
                      <w:iCs/>
                      <w:sz w:val="18"/>
                      <w:szCs w:val="18"/>
                    </w:rPr>
                  </w:rPrChange>
                </w:rPr>
                <w:t xml:space="preserve">(począwszy od każdego </w:t>
              </w:r>
            </w:ins>
            <w:ins w:id="6516" w:author="Robert Pasternak" w:date="2021-06-08T11:09:00Z">
              <w:r w:rsidR="00B45601" w:rsidRPr="00390DD2">
                <w:rPr>
                  <w:bCs/>
                  <w:sz w:val="16"/>
                  <w:szCs w:val="16"/>
                </w:rPr>
                <w:t>pierwszego</w:t>
              </w:r>
            </w:ins>
            <w:ins w:id="6517" w:author="Robert Pasternak" w:date="2021-06-08T10:30:00Z">
              <w:r w:rsidRPr="00390DD2">
                <w:rPr>
                  <w:bCs/>
                  <w:sz w:val="16"/>
                  <w:szCs w:val="16"/>
                  <w:rPrChange w:id="6518" w:author="Robert Pasternak" w:date="2024-08-05T14:35:00Z">
                    <w:rPr>
                      <w:bCs/>
                      <w:i/>
                      <w:iCs/>
                      <w:sz w:val="18"/>
                      <w:szCs w:val="18"/>
                    </w:rPr>
                  </w:rPrChange>
                </w:rPr>
                <w:t xml:space="preserve"> tygodnia roku kalendarzowego)</w:t>
              </w:r>
            </w:ins>
          </w:p>
        </w:tc>
      </w:tr>
      <w:tr w:rsidR="008416E6" w:rsidRPr="00390DD2" w14:paraId="40DFE7A8" w14:textId="77777777" w:rsidTr="00505D17">
        <w:trPr>
          <w:cantSplit/>
        </w:trPr>
        <w:tc>
          <w:tcPr>
            <w:tcW w:w="2261" w:type="dxa"/>
            <w:shd w:val="clear" w:color="auto" w:fill="DBE5F1" w:themeFill="accent1" w:themeFillTint="33"/>
            <w:vAlign w:val="center"/>
          </w:tcPr>
          <w:p w14:paraId="33052894" w14:textId="77777777" w:rsidR="00361B44" w:rsidRPr="00390DD2" w:rsidRDefault="00E11DE4">
            <w:pPr>
              <w:spacing w:line="312" w:lineRule="auto"/>
              <w:jc w:val="center"/>
              <w:rPr>
                <w:b/>
                <w:bCs/>
                <w:sz w:val="18"/>
                <w:szCs w:val="18"/>
                <w:rPrChange w:id="6519" w:author="Robert Pasternak" w:date="2024-08-05T14:35:00Z">
                  <w:rPr>
                    <w:rFonts w:ascii="Times" w:hAnsi="Times"/>
                    <w:b/>
                    <w:bCs/>
                    <w:sz w:val="18"/>
                    <w:szCs w:val="18"/>
                  </w:rPr>
                </w:rPrChange>
              </w:rPr>
              <w:pPrChange w:id="6520" w:author="Robert Pasternak" w:date="2021-05-13T11:34:00Z">
                <w:pPr>
                  <w:jc w:val="center"/>
                </w:pPr>
              </w:pPrChange>
            </w:pPr>
            <w:r w:rsidRPr="00390DD2">
              <w:rPr>
                <w:b/>
                <w:bCs/>
                <w:sz w:val="18"/>
                <w:szCs w:val="18"/>
                <w:rPrChange w:id="6521" w:author="Robert Pasternak" w:date="2024-08-05T14:35:00Z">
                  <w:rPr>
                    <w:rFonts w:ascii="Times" w:hAnsi="Times"/>
                    <w:b/>
                    <w:bCs/>
                    <w:i/>
                    <w:iCs/>
                    <w:sz w:val="18"/>
                    <w:szCs w:val="18"/>
                  </w:rPr>
                </w:rPrChange>
              </w:rPr>
              <w:t xml:space="preserve">Odpady ulegające biodegradacji, </w:t>
            </w:r>
            <w:r w:rsidRPr="00390DD2">
              <w:rPr>
                <w:b/>
                <w:bCs/>
                <w:sz w:val="18"/>
                <w:szCs w:val="18"/>
                <w:rPrChange w:id="6522" w:author="Robert Pasternak" w:date="2024-08-05T14:35:00Z">
                  <w:rPr>
                    <w:rFonts w:ascii="Times" w:hAnsi="Times"/>
                    <w:b/>
                    <w:bCs/>
                    <w:i/>
                    <w:iCs/>
                    <w:sz w:val="18"/>
                    <w:szCs w:val="18"/>
                  </w:rPr>
                </w:rPrChange>
              </w:rPr>
              <w:br/>
              <w:t>w tym odpady zielone</w:t>
            </w:r>
          </w:p>
          <w:p w14:paraId="67F2826A" w14:textId="77777777" w:rsidR="00361B44" w:rsidRPr="00390DD2" w:rsidRDefault="00E11DE4">
            <w:pPr>
              <w:spacing w:line="312" w:lineRule="auto"/>
              <w:jc w:val="center"/>
              <w:rPr>
                <w:b/>
                <w:bCs/>
                <w:sz w:val="18"/>
                <w:szCs w:val="18"/>
                <w:rPrChange w:id="6523" w:author="Robert Pasternak" w:date="2024-08-05T14:35:00Z">
                  <w:rPr>
                    <w:rFonts w:ascii="Times" w:hAnsi="Times"/>
                    <w:b/>
                    <w:bCs/>
                    <w:sz w:val="18"/>
                    <w:szCs w:val="18"/>
                  </w:rPr>
                </w:rPrChange>
              </w:rPr>
              <w:pPrChange w:id="6524" w:author="Robert Pasternak" w:date="2021-05-13T11:34:00Z">
                <w:pPr>
                  <w:jc w:val="center"/>
                </w:pPr>
              </w:pPrChange>
            </w:pPr>
            <w:r w:rsidRPr="00390DD2">
              <w:rPr>
                <w:b/>
                <w:bCs/>
                <w:sz w:val="18"/>
                <w:szCs w:val="18"/>
                <w:rPrChange w:id="6525" w:author="Robert Pasternak" w:date="2024-08-05T14:35:00Z">
                  <w:rPr>
                    <w:rFonts w:ascii="Times" w:hAnsi="Times"/>
                    <w:b/>
                    <w:bCs/>
                    <w:i/>
                    <w:iCs/>
                    <w:sz w:val="18"/>
                    <w:szCs w:val="18"/>
                  </w:rPr>
                </w:rPrChange>
              </w:rPr>
              <w:t xml:space="preserve">(termin od 01 kwietnia </w:t>
            </w:r>
          </w:p>
          <w:p w14:paraId="5D8215BE" w14:textId="77777777" w:rsidR="00361B44" w:rsidRPr="00390DD2" w:rsidRDefault="00E11DE4">
            <w:pPr>
              <w:spacing w:line="312" w:lineRule="auto"/>
              <w:jc w:val="center"/>
              <w:rPr>
                <w:b/>
                <w:bCs/>
                <w:sz w:val="18"/>
                <w:szCs w:val="18"/>
                <w:lang w:eastAsia="en-US"/>
                <w:rPrChange w:id="6526" w:author="Robert Pasternak" w:date="2024-08-05T14:35:00Z">
                  <w:rPr>
                    <w:rFonts w:ascii="Times" w:hAnsi="Times"/>
                    <w:b/>
                    <w:bCs/>
                    <w:sz w:val="18"/>
                    <w:szCs w:val="18"/>
                    <w:lang w:eastAsia="en-US"/>
                  </w:rPr>
                </w:rPrChange>
              </w:rPr>
              <w:pPrChange w:id="6527" w:author="Robert Pasternak" w:date="2021-05-13T11:34:00Z">
                <w:pPr>
                  <w:jc w:val="center"/>
                </w:pPr>
              </w:pPrChange>
            </w:pPr>
            <w:r w:rsidRPr="00390DD2">
              <w:rPr>
                <w:b/>
                <w:bCs/>
                <w:sz w:val="18"/>
                <w:szCs w:val="18"/>
                <w:rPrChange w:id="6528" w:author="Robert Pasternak" w:date="2024-08-05T14:35:00Z">
                  <w:rPr>
                    <w:rFonts w:ascii="Times" w:hAnsi="Times"/>
                    <w:b/>
                    <w:bCs/>
                    <w:i/>
                    <w:iCs/>
                    <w:sz w:val="18"/>
                    <w:szCs w:val="18"/>
                  </w:rPr>
                </w:rPrChange>
              </w:rPr>
              <w:t>do 15 listopada)</w:t>
            </w:r>
          </w:p>
        </w:tc>
        <w:tc>
          <w:tcPr>
            <w:tcW w:w="1560" w:type="dxa"/>
            <w:vAlign w:val="center"/>
          </w:tcPr>
          <w:p w14:paraId="6288EFD1" w14:textId="77777777" w:rsidR="00361B44" w:rsidRPr="00390DD2" w:rsidDel="00441399" w:rsidRDefault="00E11DE4">
            <w:pPr>
              <w:autoSpaceDE w:val="0"/>
              <w:autoSpaceDN w:val="0"/>
              <w:spacing w:line="312" w:lineRule="auto"/>
              <w:jc w:val="center"/>
              <w:rPr>
                <w:del w:id="6529" w:author="Robert Pasternak" w:date="2024-07-17T09:33:00Z"/>
                <w:bCs/>
                <w:sz w:val="18"/>
                <w:szCs w:val="18"/>
                <w:rPrChange w:id="6530" w:author="Robert Pasternak" w:date="2024-08-05T14:35:00Z">
                  <w:rPr>
                    <w:del w:id="6531" w:author="Robert Pasternak" w:date="2024-07-17T09:33:00Z"/>
                    <w:rFonts w:ascii="Times" w:hAnsi="Times"/>
                    <w:bCs/>
                    <w:sz w:val="18"/>
                    <w:szCs w:val="18"/>
                  </w:rPr>
                </w:rPrChange>
              </w:rPr>
              <w:pPrChange w:id="6532" w:author="Robert Pasternak" w:date="2021-05-13T11:34:00Z">
                <w:pPr>
                  <w:autoSpaceDE w:val="0"/>
                  <w:autoSpaceDN w:val="0"/>
                  <w:jc w:val="center"/>
                </w:pPr>
              </w:pPrChange>
            </w:pPr>
            <w:r w:rsidRPr="00390DD2">
              <w:rPr>
                <w:bCs/>
                <w:sz w:val="18"/>
                <w:szCs w:val="18"/>
                <w:rPrChange w:id="6533" w:author="Robert Pasternak" w:date="2024-08-05T14:35:00Z">
                  <w:rPr>
                    <w:rFonts w:ascii="Times" w:hAnsi="Times"/>
                    <w:bCs/>
                    <w:i/>
                    <w:iCs/>
                    <w:sz w:val="18"/>
                    <w:szCs w:val="18"/>
                  </w:rPr>
                </w:rPrChange>
              </w:rPr>
              <w:t>Pojemniki</w:t>
            </w:r>
            <w:del w:id="6534" w:author="Robert Pasternak" w:date="2024-07-17T09:33:00Z">
              <w:r w:rsidRPr="00390DD2" w:rsidDel="00441399">
                <w:rPr>
                  <w:bCs/>
                  <w:sz w:val="18"/>
                  <w:szCs w:val="18"/>
                  <w:rPrChange w:id="6535" w:author="Robert Pasternak" w:date="2024-08-05T14:35:00Z">
                    <w:rPr>
                      <w:rFonts w:ascii="Times" w:hAnsi="Times"/>
                      <w:bCs/>
                      <w:i/>
                      <w:iCs/>
                      <w:sz w:val="18"/>
                      <w:szCs w:val="18"/>
                    </w:rPr>
                  </w:rPrChange>
                </w:rPr>
                <w:delText>/</w:delText>
              </w:r>
            </w:del>
          </w:p>
          <w:p w14:paraId="3A64FDF1" w14:textId="6448D73B" w:rsidR="00361B44" w:rsidRPr="00390DD2" w:rsidRDefault="00E11DE4">
            <w:pPr>
              <w:autoSpaceDE w:val="0"/>
              <w:autoSpaceDN w:val="0"/>
              <w:spacing w:line="312" w:lineRule="auto"/>
              <w:jc w:val="center"/>
              <w:rPr>
                <w:bCs/>
                <w:sz w:val="18"/>
                <w:szCs w:val="18"/>
                <w:rPrChange w:id="6536" w:author="Robert Pasternak" w:date="2024-08-05T14:35:00Z">
                  <w:rPr>
                    <w:rFonts w:ascii="Times" w:hAnsi="Times"/>
                    <w:bCs/>
                    <w:sz w:val="18"/>
                    <w:szCs w:val="18"/>
                  </w:rPr>
                </w:rPrChange>
              </w:rPr>
              <w:pPrChange w:id="6537" w:author="Robert Pasternak" w:date="2024-07-17T09:33:00Z">
                <w:pPr>
                  <w:autoSpaceDE w:val="0"/>
                  <w:autoSpaceDN w:val="0"/>
                  <w:jc w:val="center"/>
                </w:pPr>
              </w:pPrChange>
            </w:pPr>
            <w:del w:id="6538" w:author="Robert Pasternak" w:date="2024-07-17T09:33:00Z">
              <w:r w:rsidRPr="00390DD2" w:rsidDel="00441399">
                <w:rPr>
                  <w:bCs/>
                  <w:sz w:val="18"/>
                  <w:szCs w:val="18"/>
                  <w:rPrChange w:id="6539" w:author="Robert Pasternak" w:date="2024-08-05T14:35:00Z">
                    <w:rPr>
                      <w:rFonts w:ascii="Times" w:hAnsi="Times"/>
                      <w:bCs/>
                      <w:i/>
                      <w:iCs/>
                      <w:sz w:val="18"/>
                      <w:szCs w:val="18"/>
                    </w:rPr>
                  </w:rPrChange>
                </w:rPr>
                <w:delText>worki</w:delText>
              </w:r>
            </w:del>
          </w:p>
        </w:tc>
        <w:tc>
          <w:tcPr>
            <w:tcW w:w="1530" w:type="dxa"/>
            <w:vAlign w:val="center"/>
          </w:tcPr>
          <w:p w14:paraId="4F6ED84C" w14:textId="77777777" w:rsidR="00361B44" w:rsidRPr="00390DD2" w:rsidRDefault="00E11DE4">
            <w:pPr>
              <w:autoSpaceDE w:val="0"/>
              <w:autoSpaceDN w:val="0"/>
              <w:spacing w:line="312" w:lineRule="auto"/>
              <w:jc w:val="center"/>
              <w:rPr>
                <w:bCs/>
                <w:sz w:val="18"/>
                <w:szCs w:val="18"/>
                <w:rPrChange w:id="6540" w:author="Robert Pasternak" w:date="2024-08-05T14:35:00Z">
                  <w:rPr>
                    <w:rFonts w:ascii="Times" w:hAnsi="Times"/>
                    <w:bCs/>
                    <w:sz w:val="18"/>
                    <w:szCs w:val="18"/>
                  </w:rPr>
                </w:rPrChange>
              </w:rPr>
              <w:pPrChange w:id="6541" w:author="Robert Pasternak" w:date="2021-05-13T11:34:00Z">
                <w:pPr>
                  <w:autoSpaceDE w:val="0"/>
                  <w:autoSpaceDN w:val="0"/>
                  <w:jc w:val="center"/>
                </w:pPr>
              </w:pPrChange>
            </w:pPr>
            <w:r w:rsidRPr="00390DD2">
              <w:rPr>
                <w:bCs/>
                <w:sz w:val="18"/>
                <w:szCs w:val="18"/>
                <w:rPrChange w:id="6542" w:author="Robert Pasternak" w:date="2024-08-05T14:35:00Z">
                  <w:rPr>
                    <w:rFonts w:ascii="Times" w:hAnsi="Times"/>
                    <w:bCs/>
                    <w:i/>
                    <w:iCs/>
                    <w:sz w:val="18"/>
                    <w:szCs w:val="18"/>
                  </w:rPr>
                </w:rPrChange>
              </w:rPr>
              <w:t>Pojemniki</w:t>
            </w:r>
          </w:p>
        </w:tc>
        <w:tc>
          <w:tcPr>
            <w:tcW w:w="2013" w:type="dxa"/>
            <w:vAlign w:val="center"/>
          </w:tcPr>
          <w:p w14:paraId="6A6CBBF7" w14:textId="77777777" w:rsidR="00361B44" w:rsidRPr="00390DD2" w:rsidRDefault="00E11DE4">
            <w:pPr>
              <w:spacing w:line="312" w:lineRule="auto"/>
              <w:jc w:val="center"/>
              <w:rPr>
                <w:bCs/>
                <w:sz w:val="18"/>
                <w:szCs w:val="18"/>
                <w:rPrChange w:id="6543" w:author="Robert Pasternak" w:date="2024-08-05T14:35:00Z">
                  <w:rPr>
                    <w:rFonts w:ascii="Times" w:hAnsi="Times"/>
                    <w:bCs/>
                    <w:sz w:val="18"/>
                    <w:szCs w:val="18"/>
                  </w:rPr>
                </w:rPrChange>
              </w:rPr>
              <w:pPrChange w:id="6544" w:author="Robert Pasternak" w:date="2021-05-13T11:34:00Z">
                <w:pPr>
                  <w:jc w:val="center"/>
                </w:pPr>
              </w:pPrChange>
            </w:pPr>
            <w:r w:rsidRPr="00390DD2">
              <w:rPr>
                <w:bCs/>
                <w:sz w:val="18"/>
                <w:szCs w:val="18"/>
                <w:rPrChange w:id="6545" w:author="Robert Pasternak" w:date="2024-08-05T14:35:00Z">
                  <w:rPr>
                    <w:rFonts w:ascii="Times" w:hAnsi="Times"/>
                    <w:bCs/>
                    <w:i/>
                    <w:iCs/>
                    <w:sz w:val="18"/>
                    <w:szCs w:val="18"/>
                  </w:rPr>
                </w:rPrChange>
              </w:rPr>
              <w:t xml:space="preserve">1 raz na </w:t>
            </w:r>
            <w:r w:rsidRPr="00390DD2">
              <w:rPr>
                <w:bCs/>
                <w:sz w:val="18"/>
                <w:szCs w:val="18"/>
                <w:rPrChange w:id="6546" w:author="Robert Pasternak" w:date="2024-08-05T14:35:00Z">
                  <w:rPr>
                    <w:rFonts w:ascii="Times" w:hAnsi="Times"/>
                    <w:bCs/>
                    <w:i/>
                    <w:iCs/>
                    <w:sz w:val="18"/>
                    <w:szCs w:val="18"/>
                  </w:rPr>
                </w:rPrChange>
              </w:rPr>
              <w:br/>
              <w:t>2 tygodnie</w:t>
            </w:r>
          </w:p>
        </w:tc>
        <w:tc>
          <w:tcPr>
            <w:tcW w:w="1848" w:type="dxa"/>
            <w:vAlign w:val="center"/>
          </w:tcPr>
          <w:p w14:paraId="6873E332" w14:textId="77777777" w:rsidR="00361B44" w:rsidRPr="00390DD2" w:rsidRDefault="00E11DE4">
            <w:pPr>
              <w:spacing w:line="312" w:lineRule="auto"/>
              <w:jc w:val="center"/>
              <w:rPr>
                <w:bCs/>
                <w:sz w:val="18"/>
                <w:szCs w:val="18"/>
                <w:rPrChange w:id="6547" w:author="Robert Pasternak" w:date="2024-08-05T14:35:00Z">
                  <w:rPr>
                    <w:rFonts w:ascii="Times" w:hAnsi="Times"/>
                    <w:bCs/>
                    <w:sz w:val="18"/>
                    <w:szCs w:val="18"/>
                  </w:rPr>
                </w:rPrChange>
              </w:rPr>
              <w:pPrChange w:id="6548" w:author="Robert Pasternak" w:date="2021-05-13T11:34:00Z">
                <w:pPr>
                  <w:jc w:val="center"/>
                </w:pPr>
              </w:pPrChange>
            </w:pPr>
            <w:r w:rsidRPr="00390DD2">
              <w:rPr>
                <w:bCs/>
                <w:sz w:val="18"/>
                <w:szCs w:val="18"/>
                <w:rPrChange w:id="6549" w:author="Robert Pasternak" w:date="2024-08-05T14:35:00Z">
                  <w:rPr>
                    <w:rFonts w:ascii="Times" w:hAnsi="Times"/>
                    <w:bCs/>
                    <w:i/>
                    <w:iCs/>
                    <w:sz w:val="18"/>
                    <w:szCs w:val="18"/>
                  </w:rPr>
                </w:rPrChange>
              </w:rPr>
              <w:t>1 raz na tydzień</w:t>
            </w:r>
          </w:p>
        </w:tc>
      </w:tr>
      <w:tr w:rsidR="008416E6" w:rsidRPr="00390DD2" w14:paraId="6A828857" w14:textId="77777777" w:rsidTr="00505D17">
        <w:trPr>
          <w:cantSplit/>
        </w:trPr>
        <w:tc>
          <w:tcPr>
            <w:tcW w:w="2261" w:type="dxa"/>
            <w:shd w:val="clear" w:color="auto" w:fill="DBE5F1" w:themeFill="accent1" w:themeFillTint="33"/>
            <w:vAlign w:val="center"/>
          </w:tcPr>
          <w:p w14:paraId="68C6E07C" w14:textId="77777777" w:rsidR="00361B44" w:rsidRPr="00390DD2" w:rsidRDefault="00E11DE4">
            <w:pPr>
              <w:spacing w:line="312" w:lineRule="auto"/>
              <w:jc w:val="center"/>
              <w:rPr>
                <w:b/>
                <w:bCs/>
                <w:sz w:val="18"/>
                <w:szCs w:val="18"/>
                <w:rPrChange w:id="6550" w:author="Robert Pasternak" w:date="2024-08-05T14:35:00Z">
                  <w:rPr>
                    <w:rFonts w:ascii="Times" w:hAnsi="Times"/>
                    <w:b/>
                    <w:bCs/>
                    <w:sz w:val="18"/>
                    <w:szCs w:val="18"/>
                  </w:rPr>
                </w:rPrChange>
              </w:rPr>
              <w:pPrChange w:id="6551" w:author="Robert Pasternak" w:date="2021-05-13T11:34:00Z">
                <w:pPr>
                  <w:jc w:val="center"/>
                </w:pPr>
              </w:pPrChange>
            </w:pPr>
            <w:r w:rsidRPr="00390DD2">
              <w:rPr>
                <w:b/>
                <w:bCs/>
                <w:sz w:val="18"/>
                <w:szCs w:val="18"/>
                <w:rPrChange w:id="6552" w:author="Robert Pasternak" w:date="2024-08-05T14:35:00Z">
                  <w:rPr>
                    <w:rFonts w:ascii="Times" w:hAnsi="Times"/>
                    <w:b/>
                    <w:bCs/>
                    <w:i/>
                    <w:iCs/>
                    <w:sz w:val="18"/>
                    <w:szCs w:val="18"/>
                  </w:rPr>
                </w:rPrChange>
              </w:rPr>
              <w:t xml:space="preserve">Odpady ulegające biodegradacji, </w:t>
            </w:r>
            <w:r w:rsidRPr="00390DD2">
              <w:rPr>
                <w:b/>
                <w:bCs/>
                <w:sz w:val="18"/>
                <w:szCs w:val="18"/>
                <w:rPrChange w:id="6553" w:author="Robert Pasternak" w:date="2024-08-05T14:35:00Z">
                  <w:rPr>
                    <w:rFonts w:ascii="Times" w:hAnsi="Times"/>
                    <w:b/>
                    <w:bCs/>
                    <w:i/>
                    <w:iCs/>
                    <w:sz w:val="18"/>
                    <w:szCs w:val="18"/>
                  </w:rPr>
                </w:rPrChange>
              </w:rPr>
              <w:br/>
              <w:t xml:space="preserve">w tym odpady zielone </w:t>
            </w:r>
          </w:p>
          <w:p w14:paraId="309EE7B0" w14:textId="77777777" w:rsidR="00361B44" w:rsidRPr="00390DD2" w:rsidRDefault="00E11DE4">
            <w:pPr>
              <w:spacing w:line="312" w:lineRule="auto"/>
              <w:jc w:val="center"/>
              <w:rPr>
                <w:b/>
                <w:bCs/>
                <w:sz w:val="18"/>
                <w:szCs w:val="18"/>
                <w:rPrChange w:id="6554" w:author="Robert Pasternak" w:date="2024-08-05T14:35:00Z">
                  <w:rPr>
                    <w:rFonts w:ascii="Times" w:hAnsi="Times"/>
                    <w:b/>
                    <w:bCs/>
                    <w:sz w:val="18"/>
                    <w:szCs w:val="18"/>
                  </w:rPr>
                </w:rPrChange>
              </w:rPr>
              <w:pPrChange w:id="6555" w:author="Robert Pasternak" w:date="2021-05-13T11:34:00Z">
                <w:pPr>
                  <w:jc w:val="center"/>
                </w:pPr>
              </w:pPrChange>
            </w:pPr>
            <w:r w:rsidRPr="00390DD2">
              <w:rPr>
                <w:b/>
                <w:bCs/>
                <w:sz w:val="18"/>
                <w:szCs w:val="18"/>
                <w:rPrChange w:id="6556" w:author="Robert Pasternak" w:date="2024-08-05T14:35:00Z">
                  <w:rPr>
                    <w:rFonts w:ascii="Times" w:hAnsi="Times"/>
                    <w:b/>
                    <w:bCs/>
                    <w:i/>
                    <w:iCs/>
                    <w:sz w:val="18"/>
                    <w:szCs w:val="18"/>
                  </w:rPr>
                </w:rPrChange>
              </w:rPr>
              <w:t>(termin od</w:t>
            </w:r>
            <w:ins w:id="6557" w:author="Robert Pasternak" w:date="2021-07-12T12:01:00Z">
              <w:r w:rsidR="00A122D5" w:rsidRPr="00390DD2">
                <w:rPr>
                  <w:b/>
                  <w:bCs/>
                  <w:sz w:val="18"/>
                  <w:szCs w:val="18"/>
                </w:rPr>
                <w:t xml:space="preserve"> </w:t>
              </w:r>
            </w:ins>
            <w:r w:rsidRPr="00390DD2">
              <w:rPr>
                <w:b/>
                <w:bCs/>
                <w:sz w:val="18"/>
                <w:szCs w:val="18"/>
                <w:rPrChange w:id="6558" w:author="Robert Pasternak" w:date="2024-08-05T14:35:00Z">
                  <w:rPr>
                    <w:rFonts w:ascii="Times" w:hAnsi="Times"/>
                    <w:b/>
                    <w:bCs/>
                    <w:i/>
                    <w:iCs/>
                    <w:sz w:val="18"/>
                    <w:szCs w:val="18"/>
                  </w:rPr>
                </w:rPrChange>
              </w:rPr>
              <w:t xml:space="preserve">16 listopada </w:t>
            </w:r>
            <w:r w:rsidRPr="00390DD2">
              <w:rPr>
                <w:b/>
                <w:bCs/>
                <w:sz w:val="18"/>
                <w:szCs w:val="18"/>
                <w:rPrChange w:id="6559" w:author="Robert Pasternak" w:date="2024-08-05T14:35:00Z">
                  <w:rPr>
                    <w:rFonts w:ascii="Times" w:hAnsi="Times"/>
                    <w:b/>
                    <w:bCs/>
                    <w:i/>
                    <w:iCs/>
                    <w:sz w:val="18"/>
                    <w:szCs w:val="18"/>
                  </w:rPr>
                </w:rPrChange>
              </w:rPr>
              <w:br/>
              <w:t>do 31 marca )</w:t>
            </w:r>
          </w:p>
          <w:p w14:paraId="5B2B2154" w14:textId="77777777" w:rsidR="00361B44" w:rsidRPr="00390DD2" w:rsidRDefault="00361B44">
            <w:pPr>
              <w:spacing w:line="312" w:lineRule="auto"/>
              <w:jc w:val="center"/>
              <w:rPr>
                <w:b/>
                <w:bCs/>
                <w:sz w:val="18"/>
                <w:szCs w:val="18"/>
                <w:rPrChange w:id="6560" w:author="Robert Pasternak" w:date="2024-08-05T14:35:00Z">
                  <w:rPr>
                    <w:rFonts w:ascii="Times" w:hAnsi="Times" w:cstheme="majorBidi"/>
                    <w:b/>
                    <w:bCs/>
                    <w:color w:val="365F91" w:themeColor="accent1" w:themeShade="BF"/>
                    <w:sz w:val="18"/>
                    <w:szCs w:val="18"/>
                  </w:rPr>
                </w:rPrChange>
              </w:rPr>
              <w:pPrChange w:id="6561" w:author="Robert Pasternak" w:date="2021-05-13T11:34:00Z">
                <w:pPr>
                  <w:keepNext/>
                  <w:keepLines/>
                  <w:numPr>
                    <w:numId w:val="12"/>
                  </w:numPr>
                  <w:spacing w:before="240"/>
                  <w:ind w:left="432" w:hanging="432"/>
                  <w:jc w:val="center"/>
                  <w:outlineLvl w:val="0"/>
                </w:pPr>
              </w:pPrChange>
            </w:pPr>
          </w:p>
        </w:tc>
        <w:tc>
          <w:tcPr>
            <w:tcW w:w="1560" w:type="dxa"/>
            <w:vAlign w:val="center"/>
          </w:tcPr>
          <w:p w14:paraId="20AA7DEB" w14:textId="77777777" w:rsidR="00361B44" w:rsidRPr="00390DD2" w:rsidDel="00441399" w:rsidRDefault="00E11DE4">
            <w:pPr>
              <w:autoSpaceDE w:val="0"/>
              <w:autoSpaceDN w:val="0"/>
              <w:spacing w:line="312" w:lineRule="auto"/>
              <w:jc w:val="center"/>
              <w:rPr>
                <w:del w:id="6562" w:author="Robert Pasternak" w:date="2024-07-17T09:33:00Z"/>
                <w:bCs/>
                <w:sz w:val="18"/>
                <w:szCs w:val="18"/>
                <w:rPrChange w:id="6563" w:author="Robert Pasternak" w:date="2024-08-05T14:35:00Z">
                  <w:rPr>
                    <w:del w:id="6564" w:author="Robert Pasternak" w:date="2024-07-17T09:33:00Z"/>
                    <w:rFonts w:ascii="Times" w:hAnsi="Times"/>
                    <w:bCs/>
                    <w:sz w:val="18"/>
                    <w:szCs w:val="18"/>
                  </w:rPr>
                </w:rPrChange>
              </w:rPr>
              <w:pPrChange w:id="6565" w:author="Robert Pasternak" w:date="2021-05-13T11:34:00Z">
                <w:pPr>
                  <w:autoSpaceDE w:val="0"/>
                  <w:autoSpaceDN w:val="0"/>
                  <w:jc w:val="center"/>
                </w:pPr>
              </w:pPrChange>
            </w:pPr>
            <w:r w:rsidRPr="00390DD2">
              <w:rPr>
                <w:bCs/>
                <w:sz w:val="18"/>
                <w:szCs w:val="18"/>
                <w:rPrChange w:id="6566" w:author="Robert Pasternak" w:date="2024-08-05T14:35:00Z">
                  <w:rPr>
                    <w:rFonts w:ascii="Times" w:hAnsi="Times"/>
                    <w:bCs/>
                    <w:i/>
                    <w:iCs/>
                    <w:sz w:val="18"/>
                    <w:szCs w:val="18"/>
                  </w:rPr>
                </w:rPrChange>
              </w:rPr>
              <w:t>Pojemniki</w:t>
            </w:r>
            <w:del w:id="6567" w:author="Robert Pasternak" w:date="2024-07-17T09:33:00Z">
              <w:r w:rsidRPr="00390DD2" w:rsidDel="00441399">
                <w:rPr>
                  <w:bCs/>
                  <w:sz w:val="18"/>
                  <w:szCs w:val="18"/>
                  <w:rPrChange w:id="6568" w:author="Robert Pasternak" w:date="2024-08-05T14:35:00Z">
                    <w:rPr>
                      <w:rFonts w:ascii="Times" w:hAnsi="Times"/>
                      <w:bCs/>
                      <w:i/>
                      <w:iCs/>
                      <w:sz w:val="18"/>
                      <w:szCs w:val="18"/>
                    </w:rPr>
                  </w:rPrChange>
                </w:rPr>
                <w:delText>/</w:delText>
              </w:r>
            </w:del>
          </w:p>
          <w:p w14:paraId="47AD5126" w14:textId="5975E124" w:rsidR="00361B44" w:rsidRPr="00390DD2" w:rsidRDefault="00E11DE4">
            <w:pPr>
              <w:autoSpaceDE w:val="0"/>
              <w:autoSpaceDN w:val="0"/>
              <w:spacing w:line="312" w:lineRule="auto"/>
              <w:jc w:val="center"/>
              <w:rPr>
                <w:bCs/>
                <w:sz w:val="18"/>
                <w:szCs w:val="18"/>
                <w:rPrChange w:id="6569" w:author="Robert Pasternak" w:date="2024-08-05T14:35:00Z">
                  <w:rPr>
                    <w:rFonts w:ascii="Times" w:hAnsi="Times"/>
                    <w:bCs/>
                    <w:sz w:val="18"/>
                    <w:szCs w:val="18"/>
                  </w:rPr>
                </w:rPrChange>
              </w:rPr>
              <w:pPrChange w:id="6570" w:author="Robert Pasternak" w:date="2024-07-17T09:33:00Z">
                <w:pPr>
                  <w:autoSpaceDE w:val="0"/>
                  <w:autoSpaceDN w:val="0"/>
                  <w:jc w:val="center"/>
                </w:pPr>
              </w:pPrChange>
            </w:pPr>
            <w:del w:id="6571" w:author="Robert Pasternak" w:date="2024-07-17T09:33:00Z">
              <w:r w:rsidRPr="00390DD2" w:rsidDel="00441399">
                <w:rPr>
                  <w:bCs/>
                  <w:sz w:val="18"/>
                  <w:szCs w:val="18"/>
                  <w:rPrChange w:id="6572" w:author="Robert Pasternak" w:date="2024-08-05T14:35:00Z">
                    <w:rPr>
                      <w:rFonts w:ascii="Times" w:hAnsi="Times"/>
                      <w:bCs/>
                      <w:i/>
                      <w:iCs/>
                      <w:sz w:val="18"/>
                      <w:szCs w:val="18"/>
                    </w:rPr>
                  </w:rPrChange>
                </w:rPr>
                <w:delText>worki</w:delText>
              </w:r>
            </w:del>
          </w:p>
        </w:tc>
        <w:tc>
          <w:tcPr>
            <w:tcW w:w="1530" w:type="dxa"/>
            <w:vAlign w:val="center"/>
          </w:tcPr>
          <w:p w14:paraId="5F0F0228" w14:textId="77777777" w:rsidR="00361B44" w:rsidRPr="00390DD2" w:rsidRDefault="00E11DE4">
            <w:pPr>
              <w:autoSpaceDE w:val="0"/>
              <w:autoSpaceDN w:val="0"/>
              <w:spacing w:line="312" w:lineRule="auto"/>
              <w:jc w:val="center"/>
              <w:rPr>
                <w:bCs/>
                <w:sz w:val="18"/>
                <w:szCs w:val="18"/>
                <w:rPrChange w:id="6573" w:author="Robert Pasternak" w:date="2024-08-05T14:35:00Z">
                  <w:rPr>
                    <w:rFonts w:ascii="Times" w:hAnsi="Times"/>
                    <w:bCs/>
                    <w:sz w:val="18"/>
                    <w:szCs w:val="18"/>
                  </w:rPr>
                </w:rPrChange>
              </w:rPr>
              <w:pPrChange w:id="6574" w:author="Robert Pasternak" w:date="2021-05-13T11:34:00Z">
                <w:pPr>
                  <w:autoSpaceDE w:val="0"/>
                  <w:autoSpaceDN w:val="0"/>
                  <w:jc w:val="center"/>
                </w:pPr>
              </w:pPrChange>
            </w:pPr>
            <w:r w:rsidRPr="00390DD2">
              <w:rPr>
                <w:bCs/>
                <w:sz w:val="18"/>
                <w:szCs w:val="18"/>
                <w:rPrChange w:id="6575" w:author="Robert Pasternak" w:date="2024-08-05T14:35:00Z">
                  <w:rPr>
                    <w:rFonts w:ascii="Times" w:hAnsi="Times"/>
                    <w:bCs/>
                    <w:i/>
                    <w:iCs/>
                    <w:sz w:val="18"/>
                    <w:szCs w:val="18"/>
                  </w:rPr>
                </w:rPrChange>
              </w:rPr>
              <w:t>Pojemniki</w:t>
            </w:r>
          </w:p>
        </w:tc>
        <w:tc>
          <w:tcPr>
            <w:tcW w:w="2013" w:type="dxa"/>
            <w:vAlign w:val="center"/>
          </w:tcPr>
          <w:p w14:paraId="5DD2B330" w14:textId="77777777" w:rsidR="00361B44" w:rsidRPr="00390DD2" w:rsidRDefault="00E11DE4">
            <w:pPr>
              <w:spacing w:line="312" w:lineRule="auto"/>
              <w:jc w:val="center"/>
              <w:rPr>
                <w:bCs/>
                <w:sz w:val="18"/>
                <w:szCs w:val="18"/>
                <w:rPrChange w:id="6576" w:author="Robert Pasternak" w:date="2024-08-05T14:35:00Z">
                  <w:rPr>
                    <w:rFonts w:ascii="Times" w:hAnsi="Times"/>
                    <w:bCs/>
                    <w:sz w:val="18"/>
                    <w:szCs w:val="18"/>
                  </w:rPr>
                </w:rPrChange>
              </w:rPr>
              <w:pPrChange w:id="6577" w:author="Robert Pasternak" w:date="2021-05-13T11:34:00Z">
                <w:pPr>
                  <w:jc w:val="center"/>
                </w:pPr>
              </w:pPrChange>
            </w:pPr>
            <w:r w:rsidRPr="00390DD2">
              <w:rPr>
                <w:bCs/>
                <w:sz w:val="18"/>
                <w:szCs w:val="18"/>
                <w:rPrChange w:id="6578" w:author="Robert Pasternak" w:date="2024-08-05T14:35:00Z">
                  <w:rPr>
                    <w:rFonts w:ascii="Times" w:hAnsi="Times"/>
                    <w:bCs/>
                    <w:i/>
                    <w:iCs/>
                    <w:sz w:val="18"/>
                    <w:szCs w:val="18"/>
                  </w:rPr>
                </w:rPrChange>
              </w:rPr>
              <w:t xml:space="preserve">1 raz na </w:t>
            </w:r>
            <w:r w:rsidRPr="00390DD2">
              <w:rPr>
                <w:bCs/>
                <w:sz w:val="18"/>
                <w:szCs w:val="18"/>
                <w:rPrChange w:id="6579" w:author="Robert Pasternak" w:date="2024-08-05T14:35:00Z">
                  <w:rPr>
                    <w:rFonts w:ascii="Times" w:hAnsi="Times"/>
                    <w:bCs/>
                    <w:i/>
                    <w:iCs/>
                    <w:sz w:val="18"/>
                    <w:szCs w:val="18"/>
                  </w:rPr>
                </w:rPrChange>
              </w:rPr>
              <w:br/>
              <w:t>4 tygodnie</w:t>
            </w:r>
          </w:p>
        </w:tc>
        <w:tc>
          <w:tcPr>
            <w:tcW w:w="1848" w:type="dxa"/>
            <w:vAlign w:val="center"/>
          </w:tcPr>
          <w:p w14:paraId="77311F89" w14:textId="77777777" w:rsidR="00361B44" w:rsidRPr="00390DD2" w:rsidRDefault="00E11DE4">
            <w:pPr>
              <w:spacing w:line="312" w:lineRule="auto"/>
              <w:jc w:val="center"/>
              <w:rPr>
                <w:ins w:id="6580" w:author="Robert Pasternak" w:date="2021-07-28T10:46:00Z"/>
                <w:bCs/>
                <w:sz w:val="18"/>
                <w:szCs w:val="18"/>
              </w:rPr>
              <w:pPrChange w:id="6581" w:author="Robert Pasternak" w:date="2021-05-13T11:34:00Z">
                <w:pPr>
                  <w:jc w:val="center"/>
                </w:pPr>
              </w:pPrChange>
            </w:pPr>
            <w:r w:rsidRPr="00390DD2">
              <w:rPr>
                <w:bCs/>
                <w:sz w:val="18"/>
                <w:szCs w:val="18"/>
                <w:rPrChange w:id="6582" w:author="Robert Pasternak" w:date="2024-08-05T14:35:00Z">
                  <w:rPr>
                    <w:rFonts w:ascii="Times" w:hAnsi="Times"/>
                    <w:bCs/>
                    <w:i/>
                    <w:iCs/>
                    <w:sz w:val="18"/>
                    <w:szCs w:val="18"/>
                  </w:rPr>
                </w:rPrChange>
              </w:rPr>
              <w:t xml:space="preserve">1 raz  na </w:t>
            </w:r>
            <w:r w:rsidRPr="00390DD2">
              <w:rPr>
                <w:bCs/>
                <w:sz w:val="18"/>
                <w:szCs w:val="18"/>
                <w:rPrChange w:id="6583" w:author="Robert Pasternak" w:date="2024-08-05T14:35:00Z">
                  <w:rPr>
                    <w:rFonts w:ascii="Times" w:hAnsi="Times"/>
                    <w:bCs/>
                    <w:i/>
                    <w:iCs/>
                    <w:sz w:val="18"/>
                    <w:szCs w:val="18"/>
                  </w:rPr>
                </w:rPrChange>
              </w:rPr>
              <w:br/>
              <w:t>2 tygodnie</w:t>
            </w:r>
          </w:p>
          <w:p w14:paraId="3293C893" w14:textId="77777777" w:rsidR="00823ED1" w:rsidRPr="00390DD2" w:rsidRDefault="00823ED1">
            <w:pPr>
              <w:spacing w:line="312" w:lineRule="auto"/>
              <w:jc w:val="center"/>
              <w:rPr>
                <w:bCs/>
                <w:sz w:val="18"/>
                <w:szCs w:val="18"/>
                <w:rPrChange w:id="6584" w:author="Robert Pasternak" w:date="2024-08-05T14:35:00Z">
                  <w:rPr>
                    <w:rFonts w:ascii="Times" w:hAnsi="Times"/>
                    <w:bCs/>
                    <w:sz w:val="18"/>
                    <w:szCs w:val="18"/>
                  </w:rPr>
                </w:rPrChange>
              </w:rPr>
              <w:pPrChange w:id="6585" w:author="Robert Pasternak" w:date="2021-05-13T11:34:00Z">
                <w:pPr>
                  <w:jc w:val="center"/>
                </w:pPr>
              </w:pPrChange>
            </w:pPr>
            <w:ins w:id="6586" w:author="Robert Pasternak" w:date="2021-07-28T10:46:00Z">
              <w:r w:rsidRPr="00390DD2">
                <w:rPr>
                  <w:bCs/>
                  <w:sz w:val="16"/>
                  <w:szCs w:val="16"/>
                </w:rPr>
                <w:t>(począwszy od każdego pierwszego tygodnia roku kalendarzowego)</w:t>
              </w:r>
            </w:ins>
          </w:p>
        </w:tc>
      </w:tr>
      <w:tr w:rsidR="008416E6" w:rsidRPr="00390DD2" w14:paraId="4D0C8B05" w14:textId="77777777" w:rsidTr="00505D17">
        <w:trPr>
          <w:cantSplit/>
          <w:trHeight w:val="1250"/>
        </w:trPr>
        <w:tc>
          <w:tcPr>
            <w:tcW w:w="2261" w:type="dxa"/>
            <w:tcBorders>
              <w:bottom w:val="single" w:sz="12" w:space="0" w:color="auto"/>
            </w:tcBorders>
            <w:shd w:val="clear" w:color="auto" w:fill="DBE5F1" w:themeFill="accent1" w:themeFillTint="33"/>
            <w:vAlign w:val="center"/>
          </w:tcPr>
          <w:p w14:paraId="2CB562C0" w14:textId="77777777" w:rsidR="00361B44" w:rsidRPr="00390DD2" w:rsidRDefault="00E11DE4">
            <w:pPr>
              <w:autoSpaceDE w:val="0"/>
              <w:autoSpaceDN w:val="0"/>
              <w:spacing w:line="312" w:lineRule="auto"/>
              <w:jc w:val="center"/>
              <w:rPr>
                <w:b/>
                <w:bCs/>
                <w:sz w:val="18"/>
                <w:szCs w:val="18"/>
                <w:lang w:eastAsia="en-US"/>
                <w:rPrChange w:id="6587" w:author="Robert Pasternak" w:date="2024-08-05T14:35:00Z">
                  <w:rPr>
                    <w:rFonts w:ascii="Times" w:hAnsi="Times"/>
                    <w:b/>
                    <w:bCs/>
                    <w:sz w:val="18"/>
                    <w:szCs w:val="18"/>
                    <w:lang w:eastAsia="en-US"/>
                  </w:rPr>
                </w:rPrChange>
              </w:rPr>
              <w:pPrChange w:id="6588" w:author="Robert Pasternak" w:date="2021-05-13T11:34:00Z">
                <w:pPr>
                  <w:autoSpaceDE w:val="0"/>
                  <w:autoSpaceDN w:val="0"/>
                  <w:jc w:val="center"/>
                </w:pPr>
              </w:pPrChange>
            </w:pPr>
            <w:r w:rsidRPr="00390DD2">
              <w:rPr>
                <w:b/>
                <w:bCs/>
                <w:sz w:val="18"/>
                <w:szCs w:val="18"/>
                <w:rPrChange w:id="6589" w:author="Robert Pasternak" w:date="2024-08-05T14:35:00Z">
                  <w:rPr>
                    <w:rFonts w:ascii="Times" w:hAnsi="Times"/>
                    <w:b/>
                    <w:bCs/>
                    <w:i/>
                    <w:iCs/>
                    <w:sz w:val="18"/>
                    <w:szCs w:val="18"/>
                  </w:rPr>
                </w:rPrChange>
              </w:rPr>
              <w:t>Meble i inne odpady wielkogabarytowe</w:t>
            </w:r>
            <w:ins w:id="6590" w:author="Robert Pasternak" w:date="2021-07-01T15:04:00Z">
              <w:r w:rsidR="00BB67C7" w:rsidRPr="00390DD2">
                <w:rPr>
                  <w:rStyle w:val="Odwoanieprzypisudolnego"/>
                  <w:b/>
                  <w:bCs/>
                  <w:sz w:val="18"/>
                  <w:szCs w:val="18"/>
                </w:rPr>
                <w:footnoteReference w:id="6"/>
              </w:r>
            </w:ins>
            <w:del w:id="6598" w:author="Robert Pasternak" w:date="2021-07-01T15:04:00Z">
              <w:r w:rsidRPr="00390DD2">
                <w:rPr>
                  <w:b/>
                  <w:bCs/>
                  <w:sz w:val="18"/>
                  <w:szCs w:val="18"/>
                  <w:rPrChange w:id="6599" w:author="Robert Pasternak" w:date="2024-08-05T14:35:00Z">
                    <w:rPr>
                      <w:rFonts w:ascii="Times" w:hAnsi="Times"/>
                      <w:b/>
                      <w:bCs/>
                      <w:i/>
                      <w:iCs/>
                      <w:sz w:val="18"/>
                      <w:szCs w:val="18"/>
                    </w:rPr>
                  </w:rPrChange>
                </w:rPr>
                <w:delText>**</w:delText>
              </w:r>
            </w:del>
            <w:ins w:id="6600" w:author="Robert Pasternak" w:date="2021-05-11T15:40:00Z">
              <w:r w:rsidRPr="00390DD2">
                <w:rPr>
                  <w:b/>
                  <w:bCs/>
                  <w:sz w:val="18"/>
                  <w:szCs w:val="18"/>
                  <w:rPrChange w:id="6601" w:author="Robert Pasternak" w:date="2024-08-05T14:35:00Z">
                    <w:rPr>
                      <w:rFonts w:ascii="Times" w:hAnsi="Times"/>
                      <w:b/>
                      <w:bCs/>
                      <w:i/>
                      <w:iCs/>
                      <w:sz w:val="18"/>
                      <w:szCs w:val="18"/>
                    </w:rPr>
                  </w:rPrChange>
                </w:rPr>
                <w:t>,</w:t>
              </w:r>
            </w:ins>
            <w:del w:id="6602" w:author="Robert Pasternak" w:date="2021-05-11T15:40:00Z">
              <w:r w:rsidRPr="00390DD2">
                <w:rPr>
                  <w:b/>
                  <w:bCs/>
                  <w:sz w:val="18"/>
                  <w:szCs w:val="18"/>
                  <w:rPrChange w:id="6603" w:author="Robert Pasternak" w:date="2024-08-05T14:35:00Z">
                    <w:rPr>
                      <w:rFonts w:ascii="Times" w:hAnsi="Times"/>
                      <w:b/>
                      <w:bCs/>
                      <w:i/>
                      <w:iCs/>
                      <w:sz w:val="18"/>
                      <w:szCs w:val="18"/>
                    </w:rPr>
                  </w:rPrChange>
                </w:rPr>
                <w:delText xml:space="preserve">oraz </w:delText>
              </w:r>
            </w:del>
            <w:r w:rsidRPr="00390DD2">
              <w:rPr>
                <w:b/>
                <w:bCs/>
                <w:sz w:val="18"/>
                <w:szCs w:val="18"/>
                <w:rPrChange w:id="6604" w:author="Robert Pasternak" w:date="2024-08-05T14:35:00Z">
                  <w:rPr>
                    <w:rFonts w:ascii="Times" w:hAnsi="Times"/>
                    <w:b/>
                    <w:bCs/>
                    <w:i/>
                    <w:iCs/>
                    <w:sz w:val="18"/>
                    <w:szCs w:val="18"/>
                  </w:rPr>
                </w:rPrChange>
              </w:rPr>
              <w:t>zużyty sprzęt elektryczny i elektroniczny</w:t>
            </w:r>
          </w:p>
        </w:tc>
        <w:tc>
          <w:tcPr>
            <w:tcW w:w="1560" w:type="dxa"/>
            <w:tcBorders>
              <w:bottom w:val="single" w:sz="12" w:space="0" w:color="auto"/>
            </w:tcBorders>
            <w:vAlign w:val="center"/>
          </w:tcPr>
          <w:p w14:paraId="459A1DDE" w14:textId="77777777" w:rsidR="00361B44" w:rsidRPr="00390DD2" w:rsidRDefault="00E11DE4">
            <w:pPr>
              <w:spacing w:line="312" w:lineRule="auto"/>
              <w:jc w:val="center"/>
              <w:rPr>
                <w:bCs/>
                <w:sz w:val="18"/>
                <w:szCs w:val="18"/>
                <w:rPrChange w:id="6605" w:author="Robert Pasternak" w:date="2024-08-05T14:35:00Z">
                  <w:rPr>
                    <w:rFonts w:ascii="Times" w:hAnsi="Times"/>
                    <w:bCs/>
                    <w:sz w:val="18"/>
                    <w:szCs w:val="18"/>
                  </w:rPr>
                </w:rPrChange>
              </w:rPr>
              <w:pPrChange w:id="6606" w:author="Robert Pasternak" w:date="2021-05-13T11:34:00Z">
                <w:pPr>
                  <w:jc w:val="center"/>
                </w:pPr>
              </w:pPrChange>
            </w:pPr>
            <w:r w:rsidRPr="00390DD2">
              <w:rPr>
                <w:bCs/>
                <w:sz w:val="18"/>
                <w:szCs w:val="18"/>
                <w:rPrChange w:id="6607" w:author="Robert Pasternak" w:date="2024-08-05T14:35:00Z">
                  <w:rPr>
                    <w:rFonts w:ascii="Times" w:hAnsi="Times"/>
                    <w:bCs/>
                    <w:i/>
                    <w:iCs/>
                    <w:sz w:val="18"/>
                    <w:szCs w:val="18"/>
                  </w:rPr>
                </w:rPrChange>
              </w:rPr>
              <w:t>Zbiórki objazdowe</w:t>
            </w:r>
          </w:p>
          <w:p w14:paraId="44789761" w14:textId="77777777" w:rsidR="00361B44" w:rsidRPr="00390DD2" w:rsidRDefault="00E11DE4">
            <w:pPr>
              <w:spacing w:line="312" w:lineRule="auto"/>
              <w:jc w:val="center"/>
              <w:rPr>
                <w:bCs/>
                <w:sz w:val="18"/>
                <w:szCs w:val="18"/>
                <w:rPrChange w:id="6608" w:author="Robert Pasternak" w:date="2024-08-05T14:35:00Z">
                  <w:rPr>
                    <w:rFonts w:ascii="Times" w:hAnsi="Times"/>
                    <w:bCs/>
                    <w:sz w:val="18"/>
                    <w:szCs w:val="18"/>
                  </w:rPr>
                </w:rPrChange>
              </w:rPr>
              <w:pPrChange w:id="6609" w:author="Robert Pasternak" w:date="2021-05-13T11:34:00Z">
                <w:pPr>
                  <w:jc w:val="center"/>
                </w:pPr>
              </w:pPrChange>
            </w:pPr>
            <w:r w:rsidRPr="00390DD2">
              <w:rPr>
                <w:bCs/>
                <w:sz w:val="18"/>
                <w:szCs w:val="18"/>
                <w:rPrChange w:id="6610" w:author="Robert Pasternak" w:date="2024-08-05T14:35:00Z">
                  <w:rPr>
                    <w:rFonts w:ascii="Times" w:hAnsi="Times"/>
                    <w:bCs/>
                    <w:i/>
                    <w:iCs/>
                    <w:sz w:val="18"/>
                    <w:szCs w:val="18"/>
                  </w:rPr>
                </w:rPrChange>
              </w:rPr>
              <w:t>z nieruchomości,</w:t>
            </w:r>
          </w:p>
          <w:p w14:paraId="615433E3" w14:textId="1A4AF70D" w:rsidR="00361B44" w:rsidRPr="00390DD2" w:rsidRDefault="00E11DE4">
            <w:pPr>
              <w:spacing w:line="312" w:lineRule="auto"/>
              <w:jc w:val="center"/>
              <w:rPr>
                <w:bCs/>
                <w:sz w:val="18"/>
                <w:szCs w:val="18"/>
                <w:rPrChange w:id="6611" w:author="Robert Pasternak" w:date="2024-08-05T14:35:00Z">
                  <w:rPr>
                    <w:rFonts w:ascii="Times" w:hAnsi="Times"/>
                    <w:bCs/>
                    <w:sz w:val="18"/>
                    <w:szCs w:val="18"/>
                  </w:rPr>
                </w:rPrChange>
              </w:rPr>
              <w:pPrChange w:id="6612" w:author="Robert Pasternak" w:date="2021-05-13T11:34:00Z">
                <w:pPr>
                  <w:jc w:val="center"/>
                </w:pPr>
              </w:pPrChange>
            </w:pPr>
            <w:r w:rsidRPr="00390DD2">
              <w:rPr>
                <w:bCs/>
                <w:sz w:val="18"/>
                <w:szCs w:val="18"/>
                <w:rPrChange w:id="6613" w:author="Robert Pasternak" w:date="2024-08-05T14:35:00Z">
                  <w:rPr>
                    <w:rFonts w:ascii="Times" w:hAnsi="Times"/>
                    <w:bCs/>
                    <w:i/>
                    <w:iCs/>
                    <w:sz w:val="18"/>
                    <w:szCs w:val="18"/>
                  </w:rPr>
                </w:rPrChange>
              </w:rPr>
              <w:t>t</w:t>
            </w:r>
            <w:ins w:id="6614" w:author="Robert Pasternak" w:date="2024-07-17T09:34:00Z">
              <w:r w:rsidR="00441399" w:rsidRPr="00390DD2">
                <w:rPr>
                  <w:bCs/>
                  <w:sz w:val="18"/>
                  <w:szCs w:val="18"/>
                </w:rPr>
                <w:t>zw</w:t>
              </w:r>
            </w:ins>
            <w:del w:id="6615" w:author="Robert Pasternak" w:date="2024-07-17T09:34:00Z">
              <w:r w:rsidRPr="00390DD2" w:rsidDel="00441399">
                <w:rPr>
                  <w:bCs/>
                  <w:sz w:val="18"/>
                  <w:szCs w:val="18"/>
                  <w:rPrChange w:id="6616" w:author="Robert Pasternak" w:date="2024-08-05T14:35:00Z">
                    <w:rPr>
                      <w:rFonts w:ascii="Times" w:hAnsi="Times"/>
                      <w:bCs/>
                      <w:i/>
                      <w:iCs/>
                      <w:sz w:val="18"/>
                      <w:szCs w:val="18"/>
                    </w:rPr>
                  </w:rPrChange>
                </w:rPr>
                <w:delText>j</w:delText>
              </w:r>
            </w:del>
            <w:r w:rsidRPr="00390DD2">
              <w:rPr>
                <w:bCs/>
                <w:sz w:val="18"/>
                <w:szCs w:val="18"/>
                <w:rPrChange w:id="6617" w:author="Robert Pasternak" w:date="2024-08-05T14:35:00Z">
                  <w:rPr>
                    <w:rFonts w:ascii="Times" w:hAnsi="Times"/>
                    <w:bCs/>
                    <w:i/>
                    <w:iCs/>
                    <w:sz w:val="18"/>
                    <w:szCs w:val="18"/>
                  </w:rPr>
                </w:rPrChange>
              </w:rPr>
              <w:t>. „wystawka”</w:t>
            </w:r>
          </w:p>
        </w:tc>
        <w:tc>
          <w:tcPr>
            <w:tcW w:w="1530" w:type="dxa"/>
            <w:tcBorders>
              <w:bottom w:val="single" w:sz="12" w:space="0" w:color="auto"/>
            </w:tcBorders>
            <w:vAlign w:val="center"/>
          </w:tcPr>
          <w:p w14:paraId="76576886" w14:textId="77777777" w:rsidR="00361B44" w:rsidRPr="00390DD2" w:rsidRDefault="00E11DE4">
            <w:pPr>
              <w:spacing w:line="312" w:lineRule="auto"/>
              <w:jc w:val="center"/>
              <w:rPr>
                <w:bCs/>
                <w:sz w:val="18"/>
                <w:szCs w:val="18"/>
                <w:rPrChange w:id="6618" w:author="Robert Pasternak" w:date="2024-08-05T14:35:00Z">
                  <w:rPr>
                    <w:rFonts w:ascii="Times" w:hAnsi="Times"/>
                    <w:bCs/>
                    <w:sz w:val="18"/>
                    <w:szCs w:val="18"/>
                  </w:rPr>
                </w:rPrChange>
              </w:rPr>
              <w:pPrChange w:id="6619" w:author="Robert Pasternak" w:date="2021-05-13T11:34:00Z">
                <w:pPr>
                  <w:jc w:val="center"/>
                </w:pPr>
              </w:pPrChange>
            </w:pPr>
            <w:r w:rsidRPr="00390DD2">
              <w:rPr>
                <w:bCs/>
                <w:sz w:val="18"/>
                <w:szCs w:val="18"/>
                <w:rPrChange w:id="6620" w:author="Robert Pasternak" w:date="2024-08-05T14:35:00Z">
                  <w:rPr>
                    <w:rFonts w:ascii="Times" w:hAnsi="Times"/>
                    <w:bCs/>
                    <w:i/>
                    <w:iCs/>
                    <w:sz w:val="18"/>
                    <w:szCs w:val="18"/>
                  </w:rPr>
                </w:rPrChange>
              </w:rPr>
              <w:t>Zbiórki objazdowe</w:t>
            </w:r>
          </w:p>
          <w:p w14:paraId="1251CD73" w14:textId="77777777" w:rsidR="00361B44" w:rsidRPr="00390DD2" w:rsidRDefault="00E11DE4">
            <w:pPr>
              <w:spacing w:line="312" w:lineRule="auto"/>
              <w:jc w:val="center"/>
              <w:rPr>
                <w:bCs/>
                <w:sz w:val="18"/>
                <w:szCs w:val="18"/>
                <w:rPrChange w:id="6621" w:author="Robert Pasternak" w:date="2024-08-05T14:35:00Z">
                  <w:rPr>
                    <w:rFonts w:ascii="Times" w:hAnsi="Times"/>
                    <w:bCs/>
                    <w:sz w:val="18"/>
                    <w:szCs w:val="18"/>
                  </w:rPr>
                </w:rPrChange>
              </w:rPr>
              <w:pPrChange w:id="6622" w:author="Robert Pasternak" w:date="2021-05-13T11:34:00Z">
                <w:pPr>
                  <w:jc w:val="center"/>
                </w:pPr>
              </w:pPrChange>
            </w:pPr>
            <w:r w:rsidRPr="00390DD2">
              <w:rPr>
                <w:bCs/>
                <w:sz w:val="18"/>
                <w:szCs w:val="18"/>
                <w:rPrChange w:id="6623" w:author="Robert Pasternak" w:date="2024-08-05T14:35:00Z">
                  <w:rPr>
                    <w:rFonts w:ascii="Times" w:hAnsi="Times"/>
                    <w:bCs/>
                    <w:i/>
                    <w:iCs/>
                    <w:sz w:val="18"/>
                    <w:szCs w:val="18"/>
                  </w:rPr>
                </w:rPrChange>
              </w:rPr>
              <w:t>z nieruchomości,</w:t>
            </w:r>
          </w:p>
          <w:p w14:paraId="6743767D" w14:textId="48F46073" w:rsidR="00361B44" w:rsidRPr="00390DD2" w:rsidRDefault="00E11DE4">
            <w:pPr>
              <w:spacing w:line="312" w:lineRule="auto"/>
              <w:jc w:val="center"/>
              <w:rPr>
                <w:bCs/>
                <w:sz w:val="18"/>
                <w:szCs w:val="18"/>
                <w:rPrChange w:id="6624" w:author="Robert Pasternak" w:date="2024-08-05T14:35:00Z">
                  <w:rPr>
                    <w:rFonts w:ascii="Times" w:hAnsi="Times"/>
                    <w:bCs/>
                    <w:sz w:val="18"/>
                    <w:szCs w:val="18"/>
                  </w:rPr>
                </w:rPrChange>
              </w:rPr>
              <w:pPrChange w:id="6625" w:author="Robert Pasternak" w:date="2021-05-13T11:34:00Z">
                <w:pPr>
                  <w:jc w:val="center"/>
                </w:pPr>
              </w:pPrChange>
            </w:pPr>
            <w:r w:rsidRPr="00390DD2">
              <w:rPr>
                <w:bCs/>
                <w:sz w:val="18"/>
                <w:szCs w:val="18"/>
                <w:rPrChange w:id="6626" w:author="Robert Pasternak" w:date="2024-08-05T14:35:00Z">
                  <w:rPr>
                    <w:rFonts w:ascii="Times" w:hAnsi="Times"/>
                    <w:bCs/>
                    <w:i/>
                    <w:iCs/>
                    <w:sz w:val="18"/>
                    <w:szCs w:val="18"/>
                  </w:rPr>
                </w:rPrChange>
              </w:rPr>
              <w:t>t</w:t>
            </w:r>
            <w:ins w:id="6627" w:author="Robert Pasternak" w:date="2024-07-17T09:34:00Z">
              <w:r w:rsidR="00441399" w:rsidRPr="00390DD2">
                <w:rPr>
                  <w:bCs/>
                  <w:sz w:val="18"/>
                  <w:szCs w:val="18"/>
                </w:rPr>
                <w:t>zw</w:t>
              </w:r>
            </w:ins>
            <w:del w:id="6628" w:author="Robert Pasternak" w:date="2024-07-17T09:34:00Z">
              <w:r w:rsidRPr="00390DD2" w:rsidDel="00441399">
                <w:rPr>
                  <w:bCs/>
                  <w:sz w:val="18"/>
                  <w:szCs w:val="18"/>
                  <w:rPrChange w:id="6629" w:author="Robert Pasternak" w:date="2024-08-05T14:35:00Z">
                    <w:rPr>
                      <w:rFonts w:ascii="Times" w:hAnsi="Times"/>
                      <w:bCs/>
                      <w:i/>
                      <w:iCs/>
                      <w:sz w:val="18"/>
                      <w:szCs w:val="18"/>
                    </w:rPr>
                  </w:rPrChange>
                </w:rPr>
                <w:delText>j</w:delText>
              </w:r>
            </w:del>
            <w:r w:rsidRPr="00390DD2">
              <w:rPr>
                <w:bCs/>
                <w:sz w:val="18"/>
                <w:szCs w:val="18"/>
                <w:rPrChange w:id="6630" w:author="Robert Pasternak" w:date="2024-08-05T14:35:00Z">
                  <w:rPr>
                    <w:rFonts w:ascii="Times" w:hAnsi="Times"/>
                    <w:bCs/>
                    <w:i/>
                    <w:iCs/>
                    <w:sz w:val="18"/>
                    <w:szCs w:val="18"/>
                  </w:rPr>
                </w:rPrChange>
              </w:rPr>
              <w:t>. „wystawka”</w:t>
            </w:r>
          </w:p>
        </w:tc>
        <w:tc>
          <w:tcPr>
            <w:tcW w:w="2013" w:type="dxa"/>
            <w:tcBorders>
              <w:bottom w:val="single" w:sz="12" w:space="0" w:color="auto"/>
            </w:tcBorders>
            <w:vAlign w:val="center"/>
          </w:tcPr>
          <w:p w14:paraId="22257EB7" w14:textId="77777777" w:rsidR="00361B44" w:rsidRPr="00390DD2" w:rsidRDefault="00E11DE4">
            <w:pPr>
              <w:autoSpaceDE w:val="0"/>
              <w:autoSpaceDN w:val="0"/>
              <w:spacing w:line="312" w:lineRule="auto"/>
              <w:jc w:val="center"/>
              <w:rPr>
                <w:bCs/>
                <w:sz w:val="18"/>
                <w:szCs w:val="18"/>
                <w:rPrChange w:id="6631" w:author="Robert Pasternak" w:date="2024-08-05T14:35:00Z">
                  <w:rPr>
                    <w:rFonts w:ascii="Times" w:hAnsi="Times"/>
                    <w:bCs/>
                    <w:sz w:val="18"/>
                    <w:szCs w:val="18"/>
                  </w:rPr>
                </w:rPrChange>
              </w:rPr>
              <w:pPrChange w:id="6632" w:author="Robert Pasternak" w:date="2021-05-13T11:34:00Z">
                <w:pPr>
                  <w:autoSpaceDE w:val="0"/>
                  <w:autoSpaceDN w:val="0"/>
                  <w:jc w:val="center"/>
                </w:pPr>
              </w:pPrChange>
            </w:pPr>
            <w:r w:rsidRPr="00390DD2">
              <w:rPr>
                <w:bCs/>
                <w:sz w:val="18"/>
                <w:szCs w:val="18"/>
                <w:rPrChange w:id="6633" w:author="Robert Pasternak" w:date="2024-08-05T14:35:00Z">
                  <w:rPr>
                    <w:rFonts w:ascii="Times" w:hAnsi="Times"/>
                    <w:bCs/>
                    <w:i/>
                    <w:iCs/>
                    <w:sz w:val="18"/>
                    <w:szCs w:val="18"/>
                  </w:rPr>
                </w:rPrChange>
              </w:rPr>
              <w:t xml:space="preserve">2 razy w roku </w:t>
            </w:r>
            <w:r w:rsidRPr="00390DD2">
              <w:rPr>
                <w:bCs/>
                <w:sz w:val="18"/>
                <w:szCs w:val="18"/>
                <w:rPrChange w:id="6634" w:author="Robert Pasternak" w:date="2024-08-05T14:35:00Z">
                  <w:rPr>
                    <w:rFonts w:ascii="Times" w:hAnsi="Times"/>
                    <w:bCs/>
                    <w:i/>
                    <w:iCs/>
                    <w:sz w:val="18"/>
                    <w:szCs w:val="18"/>
                  </w:rPr>
                </w:rPrChange>
              </w:rPr>
              <w:br/>
              <w:t>w okresie wiosna, jesień</w:t>
            </w:r>
          </w:p>
        </w:tc>
        <w:tc>
          <w:tcPr>
            <w:tcW w:w="1848" w:type="dxa"/>
            <w:tcBorders>
              <w:bottom w:val="single" w:sz="12" w:space="0" w:color="auto"/>
            </w:tcBorders>
            <w:vAlign w:val="center"/>
          </w:tcPr>
          <w:p w14:paraId="137AFC23" w14:textId="77777777" w:rsidR="002E1B52" w:rsidRPr="00390DD2" w:rsidRDefault="002E1B52" w:rsidP="002E1B52">
            <w:pPr>
              <w:autoSpaceDE w:val="0"/>
              <w:autoSpaceDN w:val="0"/>
              <w:spacing w:line="312" w:lineRule="auto"/>
              <w:jc w:val="center"/>
              <w:rPr>
                <w:ins w:id="6635" w:author="Robert Pasternak" w:date="2021-06-18T13:49:00Z"/>
                <w:bCs/>
                <w:sz w:val="18"/>
                <w:szCs w:val="18"/>
              </w:rPr>
            </w:pPr>
            <w:ins w:id="6636" w:author="Robert Pasternak" w:date="2021-06-18T13:49:00Z">
              <w:r w:rsidRPr="00390DD2">
                <w:rPr>
                  <w:bCs/>
                  <w:sz w:val="18"/>
                  <w:szCs w:val="18"/>
                </w:rPr>
                <w:t>nie rzadziej niż</w:t>
              </w:r>
            </w:ins>
          </w:p>
          <w:p w14:paraId="70279365" w14:textId="77777777" w:rsidR="002E1B52" w:rsidRPr="00390DD2" w:rsidRDefault="002E1B52" w:rsidP="002E1B52">
            <w:pPr>
              <w:autoSpaceDE w:val="0"/>
              <w:autoSpaceDN w:val="0"/>
              <w:spacing w:line="312" w:lineRule="auto"/>
              <w:jc w:val="center"/>
              <w:rPr>
                <w:ins w:id="6637" w:author="Robert Pasternak" w:date="2021-06-18T13:49:00Z"/>
                <w:bCs/>
                <w:sz w:val="18"/>
                <w:szCs w:val="18"/>
              </w:rPr>
            </w:pPr>
            <w:ins w:id="6638" w:author="Robert Pasternak" w:date="2021-06-18T13:49:00Z">
              <w:r w:rsidRPr="00390DD2">
                <w:rPr>
                  <w:bCs/>
                  <w:sz w:val="18"/>
                  <w:szCs w:val="18"/>
                </w:rPr>
                <w:t>1 raz na 3 tygodnie</w:t>
              </w:r>
            </w:ins>
          </w:p>
          <w:p w14:paraId="394E6AE0" w14:textId="77777777" w:rsidR="00361B44" w:rsidRPr="00390DD2" w:rsidRDefault="00E11DE4">
            <w:pPr>
              <w:autoSpaceDE w:val="0"/>
              <w:autoSpaceDN w:val="0"/>
              <w:spacing w:line="312" w:lineRule="auto"/>
              <w:jc w:val="center"/>
              <w:rPr>
                <w:del w:id="6639" w:author="Robert Pasternak" w:date="2021-06-18T13:49:00Z"/>
                <w:bCs/>
                <w:sz w:val="18"/>
                <w:szCs w:val="18"/>
                <w:rPrChange w:id="6640" w:author="Robert Pasternak" w:date="2024-08-05T14:35:00Z">
                  <w:rPr>
                    <w:del w:id="6641" w:author="Robert Pasternak" w:date="2021-06-18T13:49:00Z"/>
                    <w:rFonts w:ascii="Times" w:hAnsi="Times"/>
                    <w:bCs/>
                    <w:sz w:val="18"/>
                    <w:szCs w:val="18"/>
                  </w:rPr>
                </w:rPrChange>
              </w:rPr>
              <w:pPrChange w:id="6642" w:author="Robert Pasternak" w:date="2021-06-18T13:49:00Z">
                <w:pPr>
                  <w:autoSpaceDE w:val="0"/>
                  <w:autoSpaceDN w:val="0"/>
                  <w:jc w:val="center"/>
                </w:pPr>
              </w:pPrChange>
            </w:pPr>
            <w:del w:id="6643" w:author="Robert Pasternak" w:date="2021-06-18T13:50:00Z">
              <w:r w:rsidRPr="00390DD2">
                <w:rPr>
                  <w:bCs/>
                  <w:sz w:val="18"/>
                  <w:szCs w:val="18"/>
                  <w:rPrChange w:id="6644" w:author="Robert Pasternak" w:date="2024-08-05T14:35:00Z">
                    <w:rPr>
                      <w:rFonts w:ascii="Times" w:hAnsi="Times"/>
                      <w:bCs/>
                      <w:i/>
                      <w:iCs/>
                      <w:sz w:val="18"/>
                      <w:szCs w:val="18"/>
                    </w:rPr>
                  </w:rPrChange>
                </w:rPr>
                <w:delText xml:space="preserve">na </w:delText>
              </w:r>
            </w:del>
            <w:ins w:id="6645" w:author="Robert Pasternak" w:date="2021-06-18T13:50:00Z">
              <w:r w:rsidR="002E1B52" w:rsidRPr="00390DD2">
                <w:rPr>
                  <w:bCs/>
                  <w:sz w:val="18"/>
                  <w:szCs w:val="18"/>
                </w:rPr>
                <w:t>lub na</w:t>
              </w:r>
            </w:ins>
            <w:ins w:id="6646" w:author="Robert Pasternak" w:date="2021-07-12T12:01:00Z">
              <w:r w:rsidR="00A122D5" w:rsidRPr="00390DD2">
                <w:rPr>
                  <w:bCs/>
                  <w:sz w:val="18"/>
                  <w:szCs w:val="18"/>
                </w:rPr>
                <w:t xml:space="preserve"> </w:t>
              </w:r>
            </w:ins>
            <w:r w:rsidRPr="00390DD2">
              <w:rPr>
                <w:bCs/>
                <w:sz w:val="18"/>
                <w:szCs w:val="18"/>
                <w:rPrChange w:id="6647" w:author="Robert Pasternak" w:date="2024-08-05T14:35:00Z">
                  <w:rPr>
                    <w:rFonts w:ascii="Times" w:hAnsi="Times"/>
                    <w:bCs/>
                    <w:i/>
                    <w:iCs/>
                    <w:sz w:val="18"/>
                    <w:szCs w:val="18"/>
                  </w:rPr>
                </w:rPrChange>
              </w:rPr>
              <w:t>zgłoszenie</w:t>
            </w:r>
            <w:del w:id="6648" w:author="Robert Pasternak" w:date="2021-07-12T12:01:00Z">
              <w:r w:rsidRPr="00390DD2" w:rsidDel="00A122D5">
                <w:rPr>
                  <w:bCs/>
                  <w:sz w:val="18"/>
                  <w:szCs w:val="18"/>
                  <w:rPrChange w:id="6649" w:author="Robert Pasternak" w:date="2024-08-05T14:35:00Z">
                    <w:rPr>
                      <w:rFonts w:ascii="Times" w:hAnsi="Times"/>
                      <w:bCs/>
                      <w:i/>
                      <w:iCs/>
                      <w:sz w:val="18"/>
                      <w:szCs w:val="18"/>
                    </w:rPr>
                  </w:rPrChange>
                </w:rPr>
                <w:delText>,</w:delText>
              </w:r>
            </w:del>
            <w:r w:rsidRPr="00390DD2">
              <w:rPr>
                <w:bCs/>
                <w:sz w:val="18"/>
                <w:szCs w:val="18"/>
                <w:rPrChange w:id="6650" w:author="Robert Pasternak" w:date="2024-08-05T14:35:00Z">
                  <w:rPr>
                    <w:rFonts w:ascii="Times" w:hAnsi="Times"/>
                    <w:bCs/>
                    <w:i/>
                    <w:iCs/>
                    <w:sz w:val="18"/>
                    <w:szCs w:val="18"/>
                  </w:rPr>
                </w:rPrChange>
              </w:rPr>
              <w:br/>
            </w:r>
            <w:del w:id="6651" w:author="Robert Pasternak" w:date="2021-06-18T13:50:00Z">
              <w:r w:rsidRPr="00390DD2">
                <w:rPr>
                  <w:bCs/>
                  <w:sz w:val="18"/>
                  <w:szCs w:val="18"/>
                  <w:rPrChange w:id="6652" w:author="Robert Pasternak" w:date="2024-08-05T14:35:00Z">
                    <w:rPr>
                      <w:rFonts w:ascii="Times" w:hAnsi="Times"/>
                      <w:bCs/>
                      <w:i/>
                      <w:iCs/>
                      <w:sz w:val="18"/>
                      <w:szCs w:val="18"/>
                    </w:rPr>
                  </w:rPrChange>
                </w:rPr>
                <w:delText xml:space="preserve">ale nie </w:delText>
              </w:r>
            </w:del>
            <w:del w:id="6653" w:author="Robert Pasternak" w:date="2021-06-18T13:49:00Z">
              <w:r w:rsidRPr="00390DD2">
                <w:rPr>
                  <w:bCs/>
                  <w:sz w:val="18"/>
                  <w:szCs w:val="18"/>
                  <w:rPrChange w:id="6654" w:author="Robert Pasternak" w:date="2024-08-05T14:35:00Z">
                    <w:rPr>
                      <w:rFonts w:ascii="Times" w:hAnsi="Times"/>
                      <w:bCs/>
                      <w:i/>
                      <w:iCs/>
                      <w:sz w:val="18"/>
                      <w:szCs w:val="18"/>
                    </w:rPr>
                  </w:rPrChange>
                </w:rPr>
                <w:delText>rzadziej niż</w:delText>
              </w:r>
            </w:del>
          </w:p>
          <w:p w14:paraId="1066DD7B" w14:textId="77777777" w:rsidR="00361B44" w:rsidRPr="00390DD2" w:rsidRDefault="00E11DE4">
            <w:pPr>
              <w:autoSpaceDE w:val="0"/>
              <w:autoSpaceDN w:val="0"/>
              <w:spacing w:line="312" w:lineRule="auto"/>
              <w:jc w:val="center"/>
              <w:rPr>
                <w:del w:id="6655" w:author="Robert Pasternak" w:date="2021-06-18T13:49:00Z"/>
                <w:bCs/>
                <w:sz w:val="18"/>
                <w:szCs w:val="18"/>
                <w:rPrChange w:id="6656" w:author="Robert Pasternak" w:date="2024-08-05T14:35:00Z">
                  <w:rPr>
                    <w:del w:id="6657" w:author="Robert Pasternak" w:date="2021-06-18T13:49:00Z"/>
                    <w:rFonts w:ascii="Times" w:hAnsi="Times"/>
                    <w:bCs/>
                    <w:sz w:val="18"/>
                    <w:szCs w:val="18"/>
                  </w:rPr>
                </w:rPrChange>
              </w:rPr>
              <w:pPrChange w:id="6658" w:author="Robert Pasternak" w:date="2021-06-18T13:49:00Z">
                <w:pPr>
                  <w:autoSpaceDE w:val="0"/>
                  <w:autoSpaceDN w:val="0"/>
                  <w:jc w:val="center"/>
                </w:pPr>
              </w:pPrChange>
            </w:pPr>
            <w:del w:id="6659" w:author="Robert Pasternak" w:date="2021-06-18T13:49:00Z">
              <w:r w:rsidRPr="00390DD2">
                <w:rPr>
                  <w:bCs/>
                  <w:sz w:val="18"/>
                  <w:szCs w:val="18"/>
                  <w:rPrChange w:id="6660" w:author="Robert Pasternak" w:date="2024-08-05T14:35:00Z">
                    <w:rPr>
                      <w:rFonts w:ascii="Times" w:hAnsi="Times"/>
                      <w:bCs/>
                      <w:i/>
                      <w:iCs/>
                      <w:sz w:val="18"/>
                      <w:szCs w:val="18"/>
                    </w:rPr>
                  </w:rPrChange>
                </w:rPr>
                <w:delText>1 raz na 3 tygodnie</w:delText>
              </w:r>
            </w:del>
          </w:p>
          <w:p w14:paraId="554B83CF" w14:textId="77777777" w:rsidR="00361B44" w:rsidRPr="00390DD2" w:rsidRDefault="00361B44">
            <w:pPr>
              <w:autoSpaceDE w:val="0"/>
              <w:autoSpaceDN w:val="0"/>
              <w:spacing w:line="312" w:lineRule="auto"/>
              <w:jc w:val="center"/>
              <w:rPr>
                <w:bCs/>
                <w:sz w:val="18"/>
                <w:szCs w:val="18"/>
                <w:rPrChange w:id="6661" w:author="Robert Pasternak" w:date="2024-08-05T14:35:00Z">
                  <w:rPr>
                    <w:rFonts w:ascii="Times" w:hAnsi="Times"/>
                    <w:bCs/>
                    <w:sz w:val="18"/>
                    <w:szCs w:val="18"/>
                  </w:rPr>
                </w:rPrChange>
              </w:rPr>
              <w:pPrChange w:id="6662" w:author="Robert Pasternak" w:date="2021-06-18T13:49:00Z">
                <w:pPr>
                  <w:autoSpaceDE w:val="0"/>
                  <w:autoSpaceDN w:val="0"/>
                  <w:jc w:val="center"/>
                </w:pPr>
              </w:pPrChange>
            </w:pPr>
          </w:p>
        </w:tc>
      </w:tr>
    </w:tbl>
    <w:p w14:paraId="753E0B17" w14:textId="77777777" w:rsidR="00361B44" w:rsidRPr="008416E6" w:rsidDel="00823ED1" w:rsidRDefault="00E11DE4">
      <w:pPr>
        <w:autoSpaceDE w:val="0"/>
        <w:autoSpaceDN w:val="0"/>
        <w:spacing w:line="312" w:lineRule="auto"/>
        <w:rPr>
          <w:del w:id="6663" w:author="Robert Pasternak" w:date="2021-07-28T10:46:00Z"/>
          <w:bCs/>
          <w:lang w:eastAsia="en-US"/>
        </w:rPr>
        <w:pPrChange w:id="6664" w:author="Robert Pasternak" w:date="2021-05-13T11:34:00Z">
          <w:pPr>
            <w:autoSpaceDE w:val="0"/>
            <w:autoSpaceDN w:val="0"/>
          </w:pPr>
        </w:pPrChange>
      </w:pPr>
      <w:del w:id="6665" w:author="Robert Pasternak" w:date="2021-07-01T15:04:00Z">
        <w:r w:rsidRPr="008416E6">
          <w:rPr>
            <w:bCs/>
            <w:sz w:val="16"/>
            <w:szCs w:val="16"/>
            <w:lang w:eastAsia="en-US"/>
            <w:rPrChange w:id="6666" w:author="Robert Pasternak" w:date="2021-09-07T12:47:00Z">
              <w:rPr>
                <w:rFonts w:ascii="Times" w:hAnsi="Times" w:cs="Verdana,Bold"/>
                <w:bCs/>
                <w:i/>
                <w:iCs/>
                <w:sz w:val="20"/>
                <w:szCs w:val="20"/>
                <w:lang w:eastAsia="en-US"/>
              </w:rPr>
            </w:rPrChange>
          </w:rPr>
          <w:delText>**</w:delText>
        </w:r>
      </w:del>
      <w:moveFromRangeStart w:id="6667" w:author="Robert Pasternak" w:date="2021-07-01T15:04:00Z" w:name="move76044280"/>
      <w:moveFrom w:id="6668" w:author="Robert Pasternak" w:date="2021-07-01T15:04:00Z">
        <w:r w:rsidRPr="008416E6">
          <w:rPr>
            <w:bCs/>
            <w:sz w:val="16"/>
            <w:szCs w:val="16"/>
            <w:lang w:eastAsia="en-US"/>
            <w:rPrChange w:id="6669" w:author="Robert Pasternak" w:date="2021-09-07T12:47:00Z">
              <w:rPr>
                <w:rFonts w:ascii="Times" w:hAnsi="Times" w:cs="Verdana,Bold"/>
                <w:bCs/>
                <w:i/>
                <w:iCs/>
                <w:sz w:val="20"/>
                <w:szCs w:val="20"/>
                <w:lang w:eastAsia="en-US"/>
              </w:rPr>
            </w:rPrChange>
          </w:rPr>
          <w:t>wraz z odpadami, o których mowa w Rozdziale II pkt. 3 ppkt. 2 lit. e O</w:t>
        </w:r>
        <w:del w:id="6670" w:author="Robert Pasternak" w:date="2021-07-01T15:04:00Z">
          <w:r w:rsidRPr="008416E6">
            <w:rPr>
              <w:bCs/>
              <w:sz w:val="16"/>
              <w:szCs w:val="16"/>
              <w:lang w:eastAsia="en-US"/>
              <w:rPrChange w:id="6671" w:author="Robert Pasternak" w:date="2021-09-07T12:47:00Z">
                <w:rPr>
                  <w:rFonts w:ascii="Times" w:hAnsi="Times" w:cs="Verdana,Bold"/>
                  <w:bCs/>
                  <w:i/>
                  <w:iCs/>
                  <w:sz w:val="20"/>
                  <w:szCs w:val="20"/>
                  <w:lang w:eastAsia="en-US"/>
                </w:rPr>
              </w:rPrChange>
            </w:rPr>
            <w:delText>PZ.</w:delText>
          </w:r>
        </w:del>
      </w:moveFrom>
      <w:moveFromRangeEnd w:id="6667"/>
    </w:p>
    <w:p w14:paraId="683C6E1C" w14:textId="77777777" w:rsidR="00823ED1" w:rsidRPr="008416E6" w:rsidRDefault="00823ED1">
      <w:pPr>
        <w:autoSpaceDE w:val="0"/>
        <w:autoSpaceDN w:val="0"/>
        <w:spacing w:line="312" w:lineRule="auto"/>
        <w:rPr>
          <w:ins w:id="6672" w:author="Robert Pasternak" w:date="2021-07-28T10:47:00Z"/>
          <w:bCs/>
          <w:sz w:val="16"/>
          <w:szCs w:val="16"/>
          <w:lang w:eastAsia="en-US"/>
          <w:rPrChange w:id="6673" w:author="Robert Pasternak" w:date="2021-09-07T12:47:00Z">
            <w:rPr>
              <w:ins w:id="6674" w:author="Robert Pasternak" w:date="2021-07-28T10:47:00Z"/>
              <w:rFonts w:ascii="Times" w:hAnsi="Times" w:cs="Verdana,Bold"/>
              <w:bCs/>
              <w:sz w:val="20"/>
              <w:szCs w:val="20"/>
              <w:lang w:eastAsia="en-US"/>
            </w:rPr>
          </w:rPrChange>
        </w:rPr>
        <w:pPrChange w:id="6675" w:author="Robert Pasternak" w:date="2021-05-13T11:34:00Z">
          <w:pPr>
            <w:autoSpaceDE w:val="0"/>
            <w:autoSpaceDN w:val="0"/>
          </w:pPr>
        </w:pPrChange>
      </w:pPr>
    </w:p>
    <w:p w14:paraId="715912A4" w14:textId="77777777" w:rsidR="00361B44" w:rsidRPr="008416E6" w:rsidRDefault="00361B44">
      <w:pPr>
        <w:autoSpaceDE w:val="0"/>
        <w:autoSpaceDN w:val="0"/>
        <w:spacing w:line="312" w:lineRule="auto"/>
        <w:rPr>
          <w:bCs/>
          <w:lang w:eastAsia="en-US"/>
          <w:rPrChange w:id="6676" w:author="Robert Pasternak" w:date="2021-09-07T12:47:00Z">
            <w:rPr>
              <w:rFonts w:ascii="Times" w:hAnsi="Times" w:cs="Verdana,Bold"/>
              <w:bCs/>
              <w:sz w:val="20"/>
              <w:szCs w:val="20"/>
              <w:lang w:eastAsia="en-US"/>
            </w:rPr>
          </w:rPrChange>
        </w:rPr>
        <w:pPrChange w:id="6677" w:author="Robert Pasternak" w:date="2021-05-13T11:34:00Z">
          <w:pPr>
            <w:autoSpaceDE w:val="0"/>
            <w:autoSpaceDN w:val="0"/>
          </w:pPr>
        </w:pPrChange>
      </w:pPr>
    </w:p>
    <w:p w14:paraId="012D220E" w14:textId="77777777" w:rsidR="00361B44" w:rsidRPr="008416E6" w:rsidRDefault="00E11DE4">
      <w:pPr>
        <w:numPr>
          <w:ilvl w:val="0"/>
          <w:numId w:val="17"/>
        </w:numPr>
        <w:autoSpaceDE w:val="0"/>
        <w:autoSpaceDN w:val="0"/>
        <w:spacing w:line="312" w:lineRule="auto"/>
        <w:rPr>
          <w:ins w:id="6678" w:author="Robert Pasternak" w:date="2021-06-08T10:42:00Z"/>
          <w:lang w:eastAsia="en-US"/>
        </w:rPr>
        <w:pPrChange w:id="6679" w:author="Robert Pasternak" w:date="2021-05-13T11:34:00Z">
          <w:pPr>
            <w:numPr>
              <w:numId w:val="17"/>
            </w:numPr>
            <w:autoSpaceDE w:val="0"/>
            <w:autoSpaceDN w:val="0"/>
            <w:spacing w:line="360" w:lineRule="auto"/>
          </w:pPr>
        </w:pPrChange>
      </w:pPr>
      <w:r w:rsidRPr="008416E6">
        <w:rPr>
          <w:lang w:eastAsia="en-US"/>
          <w:rPrChange w:id="6680" w:author="Robert Pasternak" w:date="2021-09-07T12:47:00Z">
            <w:rPr>
              <w:rFonts w:ascii="Times" w:hAnsi="Times" w:cs="Arial"/>
              <w:i/>
              <w:iCs/>
              <w:lang w:eastAsia="en-US"/>
            </w:rPr>
          </w:rPrChange>
        </w:rPr>
        <w:t xml:space="preserve">Wykonawca zobowiązany jest do wykonania dodatkowego odbioru </w:t>
      </w:r>
      <w:ins w:id="6681" w:author="Robert Pasternak" w:date="2021-05-11T15:41:00Z">
        <w:r w:rsidRPr="008416E6">
          <w:rPr>
            <w:lang w:eastAsia="en-US"/>
            <w:rPrChange w:id="6682" w:author="Robert Pasternak" w:date="2021-09-07T12:47:00Z">
              <w:rPr>
                <w:rFonts w:ascii="Times" w:hAnsi="Times" w:cs="Arial"/>
                <w:i/>
                <w:iCs/>
                <w:lang w:eastAsia="en-US"/>
              </w:rPr>
            </w:rPrChange>
          </w:rPr>
          <w:t xml:space="preserve">niesegregowanych (zmieszanych) </w:t>
        </w:r>
      </w:ins>
      <w:r w:rsidRPr="008416E6">
        <w:rPr>
          <w:lang w:eastAsia="en-US"/>
          <w:rPrChange w:id="6683" w:author="Robert Pasternak" w:date="2021-09-07T12:47:00Z">
            <w:rPr>
              <w:rFonts w:ascii="Times" w:hAnsi="Times" w:cs="Arial"/>
              <w:i/>
              <w:iCs/>
              <w:lang w:eastAsia="en-US"/>
            </w:rPr>
          </w:rPrChange>
        </w:rPr>
        <w:t xml:space="preserve">odpadów komunalnych </w:t>
      </w:r>
      <w:del w:id="6684" w:author="Robert Pasternak" w:date="2021-05-11T15:42:00Z">
        <w:r w:rsidRPr="008416E6">
          <w:rPr>
            <w:lang w:eastAsia="en-US"/>
            <w:rPrChange w:id="6685" w:author="Robert Pasternak" w:date="2021-09-07T12:47:00Z">
              <w:rPr>
                <w:rFonts w:ascii="Times" w:hAnsi="Times" w:cs="Arial"/>
                <w:i/>
                <w:iCs/>
                <w:lang w:eastAsia="en-US"/>
              </w:rPr>
            </w:rPrChange>
          </w:rPr>
          <w:delText>zmieszanych,</w:delText>
        </w:r>
        <w:r w:rsidRPr="008416E6">
          <w:rPr>
            <w:rPrChange w:id="6686" w:author="Robert Pasternak" w:date="2021-09-07T12:47:00Z">
              <w:rPr>
                <w:rFonts w:ascii="Times" w:hAnsi="Times" w:cs="Arial"/>
                <w:i/>
                <w:iCs/>
              </w:rPr>
            </w:rPrChange>
          </w:rPr>
          <w:delText xml:space="preserve">odpadów selektywnie zbieranych </w:delText>
        </w:r>
      </w:del>
      <w:r w:rsidRPr="008416E6">
        <w:rPr>
          <w:rPrChange w:id="6687" w:author="Robert Pasternak" w:date="2021-09-07T12:47:00Z">
            <w:rPr>
              <w:rFonts w:ascii="Times" w:hAnsi="Times" w:cs="Arial"/>
              <w:i/>
              <w:iCs/>
            </w:rPr>
          </w:rPrChange>
        </w:rPr>
        <w:t>z nieruchomości zabudowanych budynkami mieszkalnymi wielorodzinnymi</w:t>
      </w:r>
      <w:r w:rsidRPr="008416E6">
        <w:rPr>
          <w:lang w:eastAsia="en-US"/>
          <w:rPrChange w:id="6688" w:author="Robert Pasternak" w:date="2021-09-07T12:47:00Z">
            <w:rPr>
              <w:rFonts w:ascii="Times" w:hAnsi="Times" w:cs="Arial"/>
              <w:i/>
              <w:iCs/>
              <w:lang w:eastAsia="en-US"/>
            </w:rPr>
          </w:rPrChange>
        </w:rPr>
        <w:t xml:space="preserve">, poza częstotliwością wynikającą z tabeli nr 6 OPZ, </w:t>
      </w:r>
      <w:r w:rsidRPr="008416E6">
        <w:rPr>
          <w:lang w:eastAsia="en-US"/>
          <w:rPrChange w:id="6689" w:author="Robert Pasternak" w:date="2021-09-07T12:47:00Z">
            <w:rPr>
              <w:rFonts w:ascii="Times" w:hAnsi="Times" w:cs="Arial"/>
              <w:i/>
              <w:iCs/>
              <w:lang w:eastAsia="en-US"/>
            </w:rPr>
          </w:rPrChange>
        </w:rPr>
        <w:br/>
        <w:t xml:space="preserve">w dniu poprzedzającym święta Bożego Narodzenia oraz święta wielkanocne, </w:t>
      </w:r>
      <w:r w:rsidRPr="008416E6">
        <w:rPr>
          <w:lang w:eastAsia="en-US"/>
          <w:rPrChange w:id="6690" w:author="Robert Pasternak" w:date="2021-09-07T12:47:00Z">
            <w:rPr>
              <w:rFonts w:ascii="Times" w:hAnsi="Times" w:cs="Arial"/>
              <w:i/>
              <w:iCs/>
              <w:lang w:eastAsia="en-US"/>
            </w:rPr>
          </w:rPrChange>
        </w:rPr>
        <w:br/>
        <w:t>a także w pierwszym dniu nie będącym dniem wolnym od pracy po tych świętach</w:t>
      </w:r>
      <w:ins w:id="6691" w:author="Robert Pasternak" w:date="2021-07-12T12:08:00Z">
        <w:r w:rsidR="009B3338" w:rsidRPr="008416E6">
          <w:rPr>
            <w:rStyle w:val="Odwoanieprzypisudolnego"/>
            <w:lang w:eastAsia="en-US"/>
          </w:rPr>
          <w:footnoteReference w:id="7"/>
        </w:r>
      </w:ins>
      <w:r w:rsidRPr="008416E6">
        <w:rPr>
          <w:lang w:eastAsia="en-US"/>
          <w:rPrChange w:id="6719" w:author="Robert Pasternak" w:date="2021-09-07T12:47:00Z">
            <w:rPr>
              <w:rFonts w:ascii="Times" w:hAnsi="Times" w:cs="Arial"/>
              <w:i/>
              <w:iCs/>
              <w:lang w:eastAsia="en-US"/>
            </w:rPr>
          </w:rPrChange>
        </w:rPr>
        <w:t>.</w:t>
      </w:r>
    </w:p>
    <w:p w14:paraId="3B802BF5" w14:textId="77777777" w:rsidR="00361B44" w:rsidRPr="008416E6" w:rsidRDefault="00361B44">
      <w:pPr>
        <w:numPr>
          <w:ilvl w:val="0"/>
          <w:numId w:val="17"/>
        </w:numPr>
        <w:autoSpaceDE w:val="0"/>
        <w:autoSpaceDN w:val="0"/>
        <w:spacing w:line="312" w:lineRule="auto"/>
        <w:rPr>
          <w:del w:id="6720" w:author="Robert Pasternak" w:date="2021-06-08T10:42:00Z"/>
          <w:lang w:eastAsia="en-US"/>
          <w:rPrChange w:id="6721" w:author="Robert Pasternak" w:date="2021-09-07T12:47:00Z">
            <w:rPr>
              <w:del w:id="6722" w:author="Robert Pasternak" w:date="2021-06-08T10:42:00Z"/>
              <w:rFonts w:ascii="Times" w:hAnsi="Times" w:cs="Arial"/>
              <w:lang w:eastAsia="en-US"/>
            </w:rPr>
          </w:rPrChange>
        </w:rPr>
        <w:pPrChange w:id="6723" w:author="Robert Pasternak" w:date="2021-05-13T11:34:00Z">
          <w:pPr>
            <w:numPr>
              <w:numId w:val="17"/>
            </w:numPr>
            <w:autoSpaceDE w:val="0"/>
            <w:autoSpaceDN w:val="0"/>
            <w:spacing w:line="360" w:lineRule="auto"/>
          </w:pPr>
        </w:pPrChange>
      </w:pPr>
    </w:p>
    <w:p w14:paraId="3F232AAD" w14:textId="77777777" w:rsidR="00361B44" w:rsidRPr="008416E6" w:rsidRDefault="00361B44">
      <w:pPr>
        <w:numPr>
          <w:ilvl w:val="0"/>
          <w:numId w:val="17"/>
        </w:numPr>
        <w:autoSpaceDE w:val="0"/>
        <w:autoSpaceDN w:val="0"/>
        <w:spacing w:line="312" w:lineRule="auto"/>
        <w:rPr>
          <w:del w:id="6724" w:author="Robert Pasternak" w:date="2019-12-03T10:44:00Z"/>
          <w:lang w:eastAsia="en-US"/>
          <w:rPrChange w:id="6725" w:author="Robert Pasternak" w:date="2021-09-07T12:47:00Z">
            <w:rPr>
              <w:del w:id="6726" w:author="Robert Pasternak" w:date="2019-12-03T10:44:00Z"/>
              <w:rFonts w:ascii="Times" w:hAnsi="Times" w:cs="Arial"/>
              <w:lang w:eastAsia="en-US"/>
            </w:rPr>
          </w:rPrChange>
        </w:rPr>
        <w:pPrChange w:id="6727" w:author="Robert Pasternak" w:date="2021-06-08T10:42:00Z">
          <w:pPr>
            <w:autoSpaceDE w:val="0"/>
            <w:autoSpaceDN w:val="0"/>
            <w:spacing w:line="360" w:lineRule="auto"/>
          </w:pPr>
        </w:pPrChange>
      </w:pPr>
    </w:p>
    <w:p w14:paraId="4328F787" w14:textId="77777777" w:rsidR="00361B44" w:rsidRPr="008416E6" w:rsidRDefault="00361B44">
      <w:pPr>
        <w:autoSpaceDE w:val="0"/>
        <w:autoSpaceDN w:val="0"/>
        <w:spacing w:line="312" w:lineRule="auto"/>
        <w:rPr>
          <w:del w:id="6728" w:author="Robert Pasternak" w:date="2021-06-08T10:42:00Z"/>
          <w:lang w:eastAsia="en-US"/>
          <w:rPrChange w:id="6729" w:author="Robert Pasternak" w:date="2021-09-07T12:47:00Z">
            <w:rPr>
              <w:del w:id="6730" w:author="Robert Pasternak" w:date="2021-06-08T10:42:00Z"/>
              <w:rFonts w:ascii="Times" w:hAnsi="Times" w:cs="Arial"/>
              <w:lang w:eastAsia="en-US"/>
            </w:rPr>
          </w:rPrChange>
        </w:rPr>
        <w:pPrChange w:id="6731" w:author="Robert Pasternak" w:date="2021-05-13T11:34:00Z">
          <w:pPr>
            <w:autoSpaceDE w:val="0"/>
            <w:autoSpaceDN w:val="0"/>
            <w:spacing w:line="360" w:lineRule="auto"/>
          </w:pPr>
        </w:pPrChange>
      </w:pPr>
    </w:p>
    <w:p w14:paraId="15ACD73A" w14:textId="77777777" w:rsidR="00361B44" w:rsidRPr="008416E6" w:rsidRDefault="00E11DE4">
      <w:pPr>
        <w:numPr>
          <w:ilvl w:val="0"/>
          <w:numId w:val="17"/>
        </w:numPr>
        <w:autoSpaceDE w:val="0"/>
        <w:autoSpaceDN w:val="0"/>
        <w:spacing w:line="312" w:lineRule="auto"/>
        <w:rPr>
          <w:ins w:id="6732" w:author="Robert Pasternak" w:date="2021-06-08T10:42:00Z"/>
          <w:lang w:eastAsia="en-US"/>
        </w:rPr>
        <w:pPrChange w:id="6733" w:author="Robert Pasternak" w:date="2021-06-08T10:42:00Z">
          <w:pPr>
            <w:numPr>
              <w:numId w:val="17"/>
            </w:numPr>
            <w:autoSpaceDE w:val="0"/>
            <w:autoSpaceDN w:val="0"/>
            <w:spacing w:line="360" w:lineRule="auto"/>
          </w:pPr>
        </w:pPrChange>
      </w:pPr>
      <w:r w:rsidRPr="008416E6">
        <w:rPr>
          <w:lang w:eastAsia="en-US"/>
          <w:rPrChange w:id="6734" w:author="Robert Pasternak" w:date="2021-09-07T12:47:00Z">
            <w:rPr>
              <w:rFonts w:ascii="Times" w:hAnsi="Times" w:cs="Arial"/>
              <w:i/>
              <w:iCs/>
              <w:lang w:eastAsia="en-US"/>
            </w:rPr>
          </w:rPrChange>
        </w:rPr>
        <w:t xml:space="preserve">Wykonawca zobowiązany jest do opracowania harmonogramu odbierania odpadów, z uwzględnieniem poszczególnych rodzajów odpadów oraz wskazanej w tabeli nr 6 OPZ częstotliwości, w szczególności biorąc pod uwagę, iż odbiór odpadów nie może </w:t>
      </w:r>
      <w:del w:id="6735" w:author="Robert Pasternak" w:date="2021-06-18T13:50:00Z">
        <w:r w:rsidRPr="008416E6">
          <w:rPr>
            <w:lang w:eastAsia="en-US"/>
            <w:rPrChange w:id="6736" w:author="Robert Pasternak" w:date="2021-09-07T12:47:00Z">
              <w:rPr>
                <w:rFonts w:ascii="Times" w:hAnsi="Times" w:cs="Arial"/>
                <w:i/>
                <w:iCs/>
                <w:lang w:eastAsia="en-US"/>
              </w:rPr>
            </w:rPrChange>
          </w:rPr>
          <w:delText xml:space="preserve">następować </w:delText>
        </w:r>
      </w:del>
      <w:ins w:id="6737" w:author="Robert Pasternak" w:date="2021-06-18T13:50:00Z">
        <w:r w:rsidR="002E1B52" w:rsidRPr="008416E6">
          <w:rPr>
            <w:lang w:eastAsia="en-US"/>
          </w:rPr>
          <w:t>odbywać się</w:t>
        </w:r>
      </w:ins>
      <w:r w:rsidRPr="008416E6">
        <w:rPr>
          <w:lang w:eastAsia="en-US"/>
          <w:rPrChange w:id="6738" w:author="Robert Pasternak" w:date="2021-09-07T12:47:00Z">
            <w:rPr>
              <w:rFonts w:ascii="Times" w:hAnsi="Times" w:cs="Arial"/>
              <w:i/>
              <w:iCs/>
              <w:lang w:eastAsia="en-US"/>
            </w:rPr>
          </w:rPrChange>
        </w:rPr>
        <w:br/>
        <w:t>w soboty ani dni ustawowo wolne od pracy</w:t>
      </w:r>
      <w:ins w:id="6739" w:author="Piotr Szumlak" w:date="2021-07-08T11:50:00Z">
        <w:r w:rsidR="009C1042" w:rsidRPr="008416E6">
          <w:rPr>
            <w:lang w:eastAsia="en-US"/>
          </w:rPr>
          <w:t xml:space="preserve"> </w:t>
        </w:r>
      </w:ins>
      <w:r w:rsidR="00A117CA" w:rsidRPr="008416E6">
        <w:rPr>
          <w:lang w:eastAsia="en-US"/>
        </w:rPr>
        <w:t xml:space="preserve">(dopuszcza się w szczególnie </w:t>
      </w:r>
      <w:r w:rsidR="002255E2" w:rsidRPr="008416E6">
        <w:rPr>
          <w:lang w:eastAsia="en-US"/>
        </w:rPr>
        <w:t xml:space="preserve">uzasadnionych przypadkach </w:t>
      </w:r>
      <w:r w:rsidR="00A117CA" w:rsidRPr="008416E6">
        <w:rPr>
          <w:lang w:eastAsia="en-US"/>
        </w:rPr>
        <w:t>i po wcześniejszym uzgodnieniu z Zamawiają</w:t>
      </w:r>
      <w:r w:rsidR="002255E2" w:rsidRPr="008416E6">
        <w:rPr>
          <w:lang w:eastAsia="en-US"/>
        </w:rPr>
        <w:t>cym odbieranie odpadów w soboty</w:t>
      </w:r>
      <w:r w:rsidR="00A117CA" w:rsidRPr="008416E6">
        <w:rPr>
          <w:lang w:eastAsia="en-US"/>
        </w:rPr>
        <w:t xml:space="preserve"> bądź inne dni wolne od pracy)</w:t>
      </w:r>
      <w:r w:rsidRPr="008416E6">
        <w:rPr>
          <w:lang w:eastAsia="en-US"/>
          <w:rPrChange w:id="6740" w:author="Robert Pasternak" w:date="2021-09-07T12:47:00Z">
            <w:rPr>
              <w:rFonts w:ascii="Times" w:hAnsi="Times" w:cs="Arial"/>
              <w:i/>
              <w:iCs/>
              <w:lang w:eastAsia="en-US"/>
            </w:rPr>
          </w:rPrChange>
        </w:rPr>
        <w:t>.</w:t>
      </w:r>
    </w:p>
    <w:p w14:paraId="22C9961A" w14:textId="77777777" w:rsidR="00361B44" w:rsidRPr="008416E6" w:rsidRDefault="00361B44">
      <w:pPr>
        <w:numPr>
          <w:ilvl w:val="0"/>
          <w:numId w:val="17"/>
        </w:numPr>
        <w:autoSpaceDE w:val="0"/>
        <w:autoSpaceDN w:val="0"/>
        <w:spacing w:line="312" w:lineRule="auto"/>
        <w:rPr>
          <w:del w:id="6741" w:author="Robert Pasternak" w:date="2021-06-08T10:42:00Z"/>
          <w:lang w:eastAsia="en-US"/>
          <w:rPrChange w:id="6742" w:author="Robert Pasternak" w:date="2021-09-07T12:47:00Z">
            <w:rPr>
              <w:del w:id="6743" w:author="Robert Pasternak" w:date="2021-06-08T10:42:00Z"/>
              <w:rFonts w:ascii="Times" w:hAnsi="Times" w:cs="Arial"/>
              <w:lang w:eastAsia="en-US"/>
            </w:rPr>
          </w:rPrChange>
        </w:rPr>
        <w:pPrChange w:id="6744" w:author="Robert Pasternak" w:date="2021-06-08T10:42:00Z">
          <w:pPr>
            <w:numPr>
              <w:numId w:val="17"/>
            </w:numPr>
            <w:autoSpaceDE w:val="0"/>
            <w:autoSpaceDN w:val="0"/>
            <w:spacing w:line="360" w:lineRule="auto"/>
          </w:pPr>
        </w:pPrChange>
      </w:pPr>
    </w:p>
    <w:p w14:paraId="2A90289B" w14:textId="77777777" w:rsidR="00361B44" w:rsidRPr="008416E6" w:rsidRDefault="00361B44">
      <w:pPr>
        <w:numPr>
          <w:ilvl w:val="0"/>
          <w:numId w:val="17"/>
        </w:numPr>
        <w:autoSpaceDE w:val="0"/>
        <w:autoSpaceDN w:val="0"/>
        <w:spacing w:line="312" w:lineRule="auto"/>
        <w:rPr>
          <w:del w:id="6745" w:author="Robert Pasternak" w:date="2021-06-08T10:42:00Z"/>
          <w:lang w:eastAsia="en-US"/>
          <w:rPrChange w:id="6746" w:author="Robert Pasternak" w:date="2021-09-07T12:47:00Z">
            <w:rPr>
              <w:del w:id="6747" w:author="Robert Pasternak" w:date="2021-06-08T10:42:00Z"/>
              <w:rFonts w:ascii="Times" w:hAnsi="Times" w:cs="Arial"/>
              <w:lang w:eastAsia="en-US"/>
            </w:rPr>
          </w:rPrChange>
        </w:rPr>
        <w:pPrChange w:id="6748" w:author="Robert Pasternak" w:date="2021-06-08T10:42:00Z">
          <w:pPr>
            <w:autoSpaceDE w:val="0"/>
            <w:autoSpaceDN w:val="0"/>
            <w:spacing w:line="360" w:lineRule="auto"/>
          </w:pPr>
        </w:pPrChange>
      </w:pPr>
    </w:p>
    <w:p w14:paraId="77728EE2" w14:textId="265B5C74" w:rsidR="00361B44" w:rsidRPr="00441399" w:rsidRDefault="00E11DE4">
      <w:pPr>
        <w:numPr>
          <w:ilvl w:val="0"/>
          <w:numId w:val="17"/>
        </w:numPr>
        <w:autoSpaceDE w:val="0"/>
        <w:autoSpaceDN w:val="0"/>
        <w:spacing w:line="312" w:lineRule="auto"/>
        <w:rPr>
          <w:ins w:id="6749" w:author="Robert Pasternak" w:date="2021-06-08T10:44:00Z"/>
          <w:u w:val="single"/>
          <w:lang w:eastAsia="en-US"/>
        </w:rPr>
        <w:pPrChange w:id="6750" w:author="Robert Pasternak" w:date="2024-07-17T09:37:00Z">
          <w:pPr>
            <w:numPr>
              <w:numId w:val="17"/>
            </w:numPr>
            <w:autoSpaceDE w:val="0"/>
            <w:autoSpaceDN w:val="0"/>
            <w:spacing w:line="360" w:lineRule="auto"/>
          </w:pPr>
        </w:pPrChange>
      </w:pPr>
      <w:r w:rsidRPr="008416E6">
        <w:rPr>
          <w:lang w:eastAsia="en-US"/>
          <w:rPrChange w:id="6751" w:author="Robert Pasternak" w:date="2021-09-07T12:47:00Z">
            <w:rPr>
              <w:rFonts w:ascii="Times" w:hAnsi="Times" w:cs="Arial"/>
              <w:i/>
              <w:iCs/>
              <w:lang w:eastAsia="en-US"/>
            </w:rPr>
          </w:rPrChange>
        </w:rPr>
        <w:t>Harmonogram obejmujący okres od dnia 1 stycznia do dnia 31 grudnia 202</w:t>
      </w:r>
      <w:ins w:id="6752" w:author="Robert Pasternak" w:date="2024-07-17T09:34:00Z">
        <w:r w:rsidR="00441399">
          <w:rPr>
            <w:lang w:eastAsia="en-US"/>
          </w:rPr>
          <w:t>5</w:t>
        </w:r>
      </w:ins>
      <w:ins w:id="6753" w:author="kaluz" w:date="2021-05-04T21:03:00Z">
        <w:del w:id="6754" w:author="Robert Pasternak" w:date="2024-07-17T09:34:00Z">
          <w:r w:rsidRPr="008416E6" w:rsidDel="00441399">
            <w:rPr>
              <w:lang w:eastAsia="en-US"/>
              <w:rPrChange w:id="6755" w:author="Robert Pasternak" w:date="2021-09-07T12:47:00Z">
                <w:rPr>
                  <w:rFonts w:ascii="Times" w:hAnsi="Times" w:cs="Arial"/>
                  <w:i/>
                  <w:iCs/>
                  <w:lang w:eastAsia="en-US"/>
                </w:rPr>
              </w:rPrChange>
            </w:rPr>
            <w:delText>2</w:delText>
          </w:r>
        </w:del>
      </w:ins>
      <w:del w:id="6756" w:author="kaluz" w:date="2021-05-04T21:03:00Z">
        <w:r w:rsidRPr="008416E6">
          <w:rPr>
            <w:lang w:eastAsia="en-US"/>
            <w:rPrChange w:id="6757" w:author="Robert Pasternak" w:date="2021-09-07T12:47:00Z">
              <w:rPr>
                <w:rFonts w:ascii="Times" w:hAnsi="Times" w:cs="Arial"/>
                <w:i/>
                <w:iCs/>
                <w:lang w:eastAsia="en-US"/>
              </w:rPr>
            </w:rPrChange>
          </w:rPr>
          <w:delText>0</w:delText>
        </w:r>
      </w:del>
      <w:r w:rsidRPr="008416E6">
        <w:rPr>
          <w:lang w:eastAsia="en-US"/>
          <w:rPrChange w:id="6758" w:author="Robert Pasternak" w:date="2021-09-07T12:47:00Z">
            <w:rPr>
              <w:rFonts w:ascii="Times" w:hAnsi="Times" w:cs="Arial"/>
              <w:i/>
              <w:iCs/>
              <w:lang w:eastAsia="en-US"/>
            </w:rPr>
          </w:rPrChange>
        </w:rPr>
        <w:t xml:space="preserve"> r. powinien zostać opracowany</w:t>
      </w:r>
      <w:ins w:id="6759" w:author="Robert Pasternak" w:date="2021-06-08T10:42:00Z">
        <w:r w:rsidR="00D35F7E" w:rsidRPr="008416E6">
          <w:rPr>
            <w:lang w:eastAsia="en-US"/>
          </w:rPr>
          <w:t xml:space="preserve"> przez Wykonawcę</w:t>
        </w:r>
      </w:ins>
      <w:r w:rsidRPr="008416E6">
        <w:rPr>
          <w:lang w:eastAsia="en-US"/>
          <w:rPrChange w:id="6760" w:author="Robert Pasternak" w:date="2021-09-07T12:47:00Z">
            <w:rPr>
              <w:rFonts w:ascii="Times" w:hAnsi="Times" w:cs="Arial"/>
              <w:i/>
              <w:iCs/>
              <w:lang w:eastAsia="en-US"/>
            </w:rPr>
          </w:rPrChange>
        </w:rPr>
        <w:t xml:space="preserve"> i przedłożony Zamawiającemu w celu akceptacji </w:t>
      </w:r>
      <w:del w:id="6761" w:author="Robert Pasternak" w:date="2021-06-08T10:38:00Z">
        <w:r w:rsidRPr="008416E6">
          <w:rPr>
            <w:lang w:eastAsia="en-US"/>
            <w:rPrChange w:id="6762" w:author="Robert Pasternak" w:date="2021-09-07T12:47:00Z">
              <w:rPr>
                <w:rFonts w:ascii="Times" w:hAnsi="Times" w:cs="Arial"/>
                <w:i/>
                <w:iCs/>
                <w:lang w:eastAsia="en-US"/>
              </w:rPr>
            </w:rPrChange>
          </w:rPr>
          <w:delText>wraz z dokumentami wymaganymi do dostarczenia przez Wykonawcę przed podpisaniem Umowy</w:delText>
        </w:r>
      </w:del>
      <w:ins w:id="6763" w:author="Robert Pasternak" w:date="2021-07-12T12:13:00Z">
        <w:r w:rsidR="009B3338" w:rsidRPr="008416E6">
          <w:rPr>
            <w:lang w:eastAsia="en-US"/>
          </w:rPr>
          <w:t xml:space="preserve">wraz </w:t>
        </w:r>
        <w:r w:rsidR="009B3338" w:rsidRPr="008416E6">
          <w:rPr>
            <w:lang w:eastAsia="en-US"/>
          </w:rPr>
          <w:br/>
          <w:t xml:space="preserve">z dokumentami wymaganymi </w:t>
        </w:r>
      </w:ins>
      <w:ins w:id="6764" w:author="Robert Pasternak" w:date="2021-07-12T12:14:00Z">
        <w:r w:rsidR="009B3338" w:rsidRPr="008416E6">
          <w:rPr>
            <w:lang w:eastAsia="en-US"/>
          </w:rPr>
          <w:t>przed zawarciem Umowy</w:t>
        </w:r>
      </w:ins>
      <w:r w:rsidRPr="008416E6">
        <w:rPr>
          <w:lang w:eastAsia="en-US"/>
          <w:rPrChange w:id="6765" w:author="Robert Pasternak" w:date="2021-09-07T12:47:00Z">
            <w:rPr>
              <w:rFonts w:ascii="Times" w:hAnsi="Times" w:cs="Arial"/>
              <w:i/>
              <w:iCs/>
              <w:lang w:eastAsia="en-US"/>
            </w:rPr>
          </w:rPrChange>
        </w:rPr>
        <w:t>.</w:t>
      </w:r>
      <w:ins w:id="6766" w:author="Robert Pasternak" w:date="2021-09-02T08:21:00Z">
        <w:r w:rsidR="00C1727B" w:rsidRPr="008416E6">
          <w:rPr>
            <w:lang w:eastAsia="en-US"/>
          </w:rPr>
          <w:t xml:space="preserve"> </w:t>
        </w:r>
      </w:ins>
      <w:ins w:id="6767" w:author="Piotr Szumlak" w:date="2021-07-08T11:50:00Z">
        <w:del w:id="6768" w:author="Robert Pasternak" w:date="2021-09-02T08:22:00Z">
          <w:r w:rsidR="009C1042" w:rsidRPr="008416E6" w:rsidDel="00527B9C">
            <w:rPr>
              <w:lang w:eastAsia="en-US"/>
            </w:rPr>
            <w:delText xml:space="preserve"> </w:delText>
          </w:r>
        </w:del>
      </w:ins>
      <w:del w:id="6769" w:author="Robert Pasternak" w:date="2024-07-17T09:35:00Z">
        <w:r w:rsidRPr="008416E6" w:rsidDel="00441399">
          <w:rPr>
            <w:lang w:eastAsia="en-US"/>
            <w:rPrChange w:id="6770" w:author="Robert Pasternak" w:date="2021-09-07T12:47:00Z">
              <w:rPr>
                <w:rFonts w:ascii="Times" w:hAnsi="Times" w:cs="Arial"/>
                <w:i/>
                <w:iCs/>
                <w:lang w:eastAsia="en-US"/>
              </w:rPr>
            </w:rPrChange>
          </w:rPr>
          <w:delText>Harmonogram na rok 202</w:delText>
        </w:r>
      </w:del>
      <w:ins w:id="6771" w:author="kaluz" w:date="2021-05-04T21:03:00Z">
        <w:del w:id="6772" w:author="Robert Pasternak" w:date="2024-07-17T09:35:00Z">
          <w:r w:rsidRPr="008416E6" w:rsidDel="00441399">
            <w:rPr>
              <w:lang w:eastAsia="en-US"/>
              <w:rPrChange w:id="6773" w:author="Robert Pasternak" w:date="2021-09-07T12:47:00Z">
                <w:rPr>
                  <w:rFonts w:ascii="Times" w:hAnsi="Times" w:cs="Arial"/>
                  <w:i/>
                  <w:iCs/>
                  <w:lang w:eastAsia="en-US"/>
                </w:rPr>
              </w:rPrChange>
            </w:rPr>
            <w:delText>3</w:delText>
          </w:r>
        </w:del>
      </w:ins>
      <w:del w:id="6774" w:author="Robert Pasternak" w:date="2024-07-17T09:35:00Z">
        <w:r w:rsidRPr="008416E6" w:rsidDel="00441399">
          <w:rPr>
            <w:lang w:eastAsia="en-US"/>
            <w:rPrChange w:id="6775" w:author="Robert Pasternak" w:date="2021-09-07T12:47:00Z">
              <w:rPr>
                <w:rFonts w:ascii="Times" w:hAnsi="Times" w:cs="Arial"/>
                <w:i/>
                <w:iCs/>
                <w:lang w:eastAsia="en-US"/>
              </w:rPr>
            </w:rPrChange>
          </w:rPr>
          <w:delText>1 Wykonawca powinien opracować i przedłożyć Zamawiającemu w celu akceptacji</w:delText>
        </w:r>
      </w:del>
      <w:ins w:id="6776" w:author="Piotr Szumlak" w:date="2021-07-08T11:51:00Z">
        <w:del w:id="6777" w:author="Robert Pasternak" w:date="2024-07-17T09:35:00Z">
          <w:r w:rsidR="009C1042" w:rsidRPr="008416E6" w:rsidDel="00441399">
            <w:rPr>
              <w:lang w:eastAsia="en-US"/>
            </w:rPr>
            <w:delText xml:space="preserve"> </w:delText>
          </w:r>
        </w:del>
      </w:ins>
      <w:del w:id="6778" w:author="Robert Pasternak" w:date="2024-07-17T09:35:00Z">
        <w:r w:rsidRPr="008416E6" w:rsidDel="00441399">
          <w:rPr>
            <w:lang w:eastAsia="en-US"/>
            <w:rPrChange w:id="6779" w:author="Robert Pasternak" w:date="2021-09-07T12:47:00Z">
              <w:rPr>
                <w:rFonts w:ascii="Times" w:hAnsi="Times" w:cs="Arial"/>
                <w:i/>
                <w:iCs/>
                <w:lang w:eastAsia="en-US"/>
              </w:rPr>
            </w:rPrChange>
          </w:rPr>
          <w:delText xml:space="preserve">w terminie do 30 września 2020 </w:delText>
        </w:r>
      </w:del>
      <w:ins w:id="6780" w:author="kaluz" w:date="2021-05-04T21:04:00Z">
        <w:del w:id="6781" w:author="Robert Pasternak" w:date="2024-07-17T09:35:00Z">
          <w:r w:rsidRPr="008416E6" w:rsidDel="00441399">
            <w:rPr>
              <w:lang w:eastAsia="en-US"/>
              <w:rPrChange w:id="6782" w:author="Robert Pasternak" w:date="2021-09-07T12:47:00Z">
                <w:rPr>
                  <w:rFonts w:ascii="Times" w:hAnsi="Times" w:cs="Arial"/>
                  <w:i/>
                  <w:iCs/>
                  <w:lang w:eastAsia="en-US"/>
                </w:rPr>
              </w:rPrChange>
            </w:rPr>
            <w:delText xml:space="preserve">2022 </w:delText>
          </w:r>
        </w:del>
      </w:ins>
      <w:del w:id="6783" w:author="Robert Pasternak" w:date="2024-07-17T09:35:00Z">
        <w:r w:rsidRPr="008416E6" w:rsidDel="00441399">
          <w:rPr>
            <w:lang w:eastAsia="en-US"/>
            <w:rPrChange w:id="6784" w:author="Robert Pasternak" w:date="2021-09-07T12:47:00Z">
              <w:rPr>
                <w:rFonts w:ascii="Times" w:hAnsi="Times" w:cs="Arial"/>
                <w:i/>
                <w:iCs/>
                <w:lang w:eastAsia="en-US"/>
              </w:rPr>
            </w:rPrChange>
          </w:rPr>
          <w:delText>roku</w:delText>
        </w:r>
      </w:del>
      <w:ins w:id="6785" w:author="Piotr Szumlak" w:date="2021-07-08T11:51:00Z">
        <w:del w:id="6786" w:author="Robert Pasternak" w:date="2021-07-12T12:14:00Z">
          <w:r w:rsidR="009C1042" w:rsidRPr="008416E6" w:rsidDel="009B3338">
            <w:rPr>
              <w:lang w:eastAsia="en-US"/>
            </w:rPr>
            <w:br/>
          </w:r>
        </w:del>
      </w:ins>
      <w:del w:id="6787" w:author="Robert Pasternak" w:date="2024-07-17T09:35:00Z">
        <w:r w:rsidRPr="008416E6" w:rsidDel="00441399">
          <w:rPr>
            <w:lang w:eastAsia="en-US"/>
            <w:rPrChange w:id="6788" w:author="Robert Pasternak" w:date="2021-09-07T12:47:00Z">
              <w:rPr>
                <w:rFonts w:ascii="Times" w:hAnsi="Times" w:cs="Arial"/>
                <w:i/>
                <w:iCs/>
                <w:lang w:eastAsia="en-US"/>
              </w:rPr>
            </w:rPrChange>
          </w:rPr>
          <w:delText>.</w:delText>
        </w:r>
      </w:del>
      <w:ins w:id="6789" w:author="Piotr Szumlak" w:date="2021-07-08T11:51:00Z">
        <w:del w:id="6790" w:author="Robert Pasternak" w:date="2024-07-17T09:35:00Z">
          <w:r w:rsidR="009C1042" w:rsidRPr="008416E6" w:rsidDel="00441399">
            <w:rPr>
              <w:lang w:eastAsia="en-US"/>
            </w:rPr>
            <w:delText xml:space="preserve"> </w:delText>
          </w:r>
        </w:del>
      </w:ins>
      <w:ins w:id="6791" w:author="kaluz" w:date="2021-05-04T21:34:00Z">
        <w:r w:rsidRPr="008416E6">
          <w:rPr>
            <w:lang w:eastAsia="en-US"/>
            <w:rPrChange w:id="6792" w:author="Robert Pasternak" w:date="2021-09-07T12:47:00Z">
              <w:rPr>
                <w:rFonts w:ascii="Times" w:hAnsi="Times" w:cs="Arial"/>
                <w:i/>
                <w:iCs/>
                <w:u w:val="single"/>
                <w:lang w:eastAsia="en-US"/>
              </w:rPr>
            </w:rPrChange>
          </w:rPr>
          <w:t>Zamawiaj</w:t>
        </w:r>
      </w:ins>
      <w:ins w:id="6793" w:author="kaluz" w:date="2021-05-04T21:35:00Z">
        <w:r w:rsidRPr="008416E6">
          <w:rPr>
            <w:lang w:eastAsia="en-US"/>
            <w:rPrChange w:id="6794" w:author="Robert Pasternak" w:date="2021-09-07T12:47:00Z">
              <w:rPr>
                <w:rFonts w:ascii="Times" w:hAnsi="Times" w:cs="Arial"/>
                <w:i/>
                <w:iCs/>
                <w:u w:val="single"/>
                <w:lang w:eastAsia="en-US"/>
              </w:rPr>
            </w:rPrChange>
          </w:rPr>
          <w:t xml:space="preserve">ący zaakceptuje przedłożony harmonogram lub wniesie do niego uwagi w możliwie </w:t>
        </w:r>
        <w:del w:id="6795" w:author="Robert Pasternak" w:date="2021-07-01T15:05:00Z">
          <w:r w:rsidRPr="008416E6">
            <w:rPr>
              <w:lang w:eastAsia="en-US"/>
              <w:rPrChange w:id="6796" w:author="Robert Pasternak" w:date="2021-09-07T12:47:00Z">
                <w:rPr>
                  <w:rFonts w:ascii="Times" w:hAnsi="Times" w:cs="Arial"/>
                  <w:i/>
                  <w:iCs/>
                  <w:u w:val="single"/>
                  <w:lang w:eastAsia="en-US"/>
                </w:rPr>
              </w:rPrChange>
            </w:rPr>
            <w:delText>niezwłocznym</w:delText>
          </w:r>
        </w:del>
      </w:ins>
      <w:ins w:id="6797" w:author="Robert Pasternak" w:date="2021-07-01T15:05:00Z">
        <w:r w:rsidR="00BB67C7" w:rsidRPr="008416E6">
          <w:rPr>
            <w:lang w:eastAsia="en-US"/>
          </w:rPr>
          <w:t>najwcześniejszym</w:t>
        </w:r>
      </w:ins>
      <w:ins w:id="6798" w:author="kaluz" w:date="2021-05-04T21:35:00Z">
        <w:r w:rsidRPr="008416E6">
          <w:rPr>
            <w:lang w:eastAsia="en-US"/>
            <w:rPrChange w:id="6799" w:author="Robert Pasternak" w:date="2021-09-07T12:47:00Z">
              <w:rPr>
                <w:rFonts w:ascii="Times" w:hAnsi="Times" w:cs="Arial"/>
                <w:i/>
                <w:iCs/>
                <w:u w:val="single"/>
                <w:lang w:eastAsia="en-US"/>
              </w:rPr>
            </w:rPrChange>
          </w:rPr>
          <w:t xml:space="preserve"> terminie. W przypadku wniesienia przez </w:t>
        </w:r>
      </w:ins>
      <w:ins w:id="6800" w:author="kaluz" w:date="2021-05-04T21:37:00Z">
        <w:r w:rsidRPr="008416E6">
          <w:rPr>
            <w:lang w:eastAsia="en-US"/>
            <w:rPrChange w:id="6801" w:author="Robert Pasternak" w:date="2021-09-07T12:47:00Z">
              <w:rPr>
                <w:rFonts w:ascii="Times" w:hAnsi="Times" w:cs="Arial"/>
                <w:i/>
                <w:iCs/>
                <w:u w:val="single"/>
                <w:lang w:eastAsia="en-US"/>
              </w:rPr>
            </w:rPrChange>
          </w:rPr>
          <w:t>Zmawiającego</w:t>
        </w:r>
      </w:ins>
      <w:ins w:id="6802" w:author="kaluz" w:date="2021-05-04T21:36:00Z">
        <w:r w:rsidRPr="008416E6">
          <w:rPr>
            <w:lang w:eastAsia="en-US"/>
            <w:rPrChange w:id="6803" w:author="Robert Pasternak" w:date="2021-09-07T12:47:00Z">
              <w:rPr>
                <w:rFonts w:ascii="Times" w:hAnsi="Times" w:cs="Arial"/>
                <w:i/>
                <w:iCs/>
                <w:u w:val="single"/>
                <w:lang w:eastAsia="en-US"/>
              </w:rPr>
            </w:rPrChange>
          </w:rPr>
          <w:t xml:space="preserve"> uwag do przedłożonego harmonogramu Wykonawca zobowiązany jest </w:t>
        </w:r>
        <w:del w:id="6804" w:author="Robert Pasternak" w:date="2021-07-01T15:05:00Z">
          <w:r w:rsidRPr="008416E6">
            <w:rPr>
              <w:lang w:eastAsia="en-US"/>
              <w:rPrChange w:id="6805" w:author="Robert Pasternak" w:date="2021-09-07T12:47:00Z">
                <w:rPr>
                  <w:rFonts w:ascii="Times" w:hAnsi="Times" w:cs="Arial"/>
                  <w:i/>
                  <w:iCs/>
                  <w:u w:val="single"/>
                  <w:lang w:eastAsia="en-US"/>
                </w:rPr>
              </w:rPrChange>
            </w:rPr>
            <w:delText xml:space="preserve">możliwie </w:delText>
          </w:r>
        </w:del>
        <w:r w:rsidRPr="008416E6">
          <w:rPr>
            <w:lang w:eastAsia="en-US"/>
            <w:rPrChange w:id="6806" w:author="Robert Pasternak" w:date="2021-09-07T12:47:00Z">
              <w:rPr>
                <w:rFonts w:ascii="Times" w:hAnsi="Times" w:cs="Arial"/>
                <w:i/>
                <w:iCs/>
                <w:u w:val="single"/>
                <w:lang w:eastAsia="en-US"/>
              </w:rPr>
            </w:rPrChange>
          </w:rPr>
          <w:t>niezwłocznie</w:t>
        </w:r>
      </w:ins>
      <w:ins w:id="6807" w:author="Robert Pasternak" w:date="2021-06-18T14:31:00Z">
        <w:r w:rsidR="00A011B9" w:rsidRPr="008416E6">
          <w:rPr>
            <w:lang w:eastAsia="en-US"/>
          </w:rPr>
          <w:t xml:space="preserve">, jednak nie </w:t>
        </w:r>
      </w:ins>
      <w:ins w:id="6808" w:author="Robert Pasternak" w:date="2021-06-18T14:32:00Z">
        <w:r w:rsidR="00A011B9" w:rsidRPr="008416E6">
          <w:rPr>
            <w:lang w:eastAsia="en-US"/>
          </w:rPr>
          <w:t>później</w:t>
        </w:r>
      </w:ins>
      <w:ins w:id="6809" w:author="Robert Pasternak" w:date="2021-06-18T14:31:00Z">
        <w:r w:rsidR="00A011B9" w:rsidRPr="008416E6">
          <w:rPr>
            <w:lang w:eastAsia="en-US"/>
          </w:rPr>
          <w:t xml:space="preserve"> niż w terminie 5 dni roboczych od zgłoszenia przez Zamawiającego uwag do przedłożonego harmonogramu</w:t>
        </w:r>
      </w:ins>
      <w:ins w:id="6810" w:author="kaluz" w:date="2021-05-04T21:36:00Z">
        <w:r w:rsidRPr="008416E6">
          <w:rPr>
            <w:lang w:eastAsia="en-US"/>
            <w:rPrChange w:id="6811" w:author="Robert Pasternak" w:date="2021-09-07T12:47:00Z">
              <w:rPr>
                <w:rFonts w:ascii="Times" w:hAnsi="Times" w:cs="Arial"/>
                <w:i/>
                <w:iCs/>
                <w:u w:val="single"/>
                <w:lang w:eastAsia="en-US"/>
              </w:rPr>
            </w:rPrChange>
          </w:rPr>
          <w:t xml:space="preserve"> nanieść poprawki </w:t>
        </w:r>
        <w:r w:rsidRPr="008416E6">
          <w:rPr>
            <w:lang w:eastAsia="en-US"/>
            <w:rPrChange w:id="6812" w:author="Robert Pasternak" w:date="2021-09-07T12:47:00Z">
              <w:rPr>
                <w:rFonts w:ascii="Times" w:hAnsi="Times" w:cs="Arial"/>
                <w:i/>
                <w:iCs/>
                <w:u w:val="single"/>
                <w:lang w:eastAsia="en-US"/>
              </w:rPr>
            </w:rPrChange>
          </w:rPr>
          <w:lastRenderedPageBreak/>
          <w:t>i przed</w:t>
        </w:r>
      </w:ins>
      <w:ins w:id="6813" w:author="kaluz" w:date="2021-05-04T21:37:00Z">
        <w:r w:rsidRPr="008416E6">
          <w:rPr>
            <w:lang w:eastAsia="en-US"/>
            <w:rPrChange w:id="6814" w:author="Robert Pasternak" w:date="2021-09-07T12:47:00Z">
              <w:rPr>
                <w:rFonts w:ascii="Times" w:hAnsi="Times" w:cs="Arial"/>
                <w:i/>
                <w:iCs/>
                <w:u w:val="single"/>
                <w:lang w:eastAsia="en-US"/>
              </w:rPr>
            </w:rPrChange>
          </w:rPr>
          <w:t xml:space="preserve">łożyć poprawiony harmonogram Zamawiającemu </w:t>
        </w:r>
      </w:ins>
      <w:ins w:id="6815" w:author="Robert Pasternak" w:date="2021-06-18T14:32:00Z">
        <w:del w:id="6816" w:author="Piotr Szumlak" w:date="2021-07-08T11:51:00Z">
          <w:r w:rsidR="00A011B9" w:rsidRPr="008416E6" w:rsidDel="009C1042">
            <w:rPr>
              <w:lang w:eastAsia="en-US"/>
            </w:rPr>
            <w:br/>
          </w:r>
        </w:del>
      </w:ins>
      <w:ins w:id="6817" w:author="kaluz" w:date="2021-05-04T21:37:00Z">
        <w:r w:rsidRPr="008416E6">
          <w:rPr>
            <w:lang w:eastAsia="en-US"/>
            <w:rPrChange w:id="6818" w:author="Robert Pasternak" w:date="2021-09-07T12:47:00Z">
              <w:rPr>
                <w:rFonts w:ascii="Times" w:hAnsi="Times" w:cs="Arial"/>
                <w:i/>
                <w:iCs/>
                <w:u w:val="single"/>
                <w:lang w:eastAsia="en-US"/>
              </w:rPr>
            </w:rPrChange>
          </w:rPr>
          <w:t>w celu akceptacji.</w:t>
        </w:r>
      </w:ins>
      <w:ins w:id="6819" w:author="Robert Pasternak" w:date="2021-09-02T08:22:00Z">
        <w:r w:rsidR="00527B9C" w:rsidRPr="008416E6">
          <w:rPr>
            <w:lang w:eastAsia="en-US"/>
            <w:rPrChange w:id="6820" w:author="Robert Pasternak" w:date="2021-09-07T12:47:00Z">
              <w:rPr>
                <w:color w:val="FF0000"/>
                <w:lang w:eastAsia="en-US"/>
              </w:rPr>
            </w:rPrChange>
          </w:rPr>
          <w:t xml:space="preserve"> Zaakceptowany przez Zamawiającego harmonogram odbioru odpadów stanowić będzie załącznik nr 6 do umowy.</w:t>
        </w:r>
      </w:ins>
      <w:ins w:id="6821" w:author="Robert Pasternak" w:date="2021-09-02T08:25:00Z">
        <w:r w:rsidR="00527B9C" w:rsidRPr="008416E6">
          <w:rPr>
            <w:lang w:eastAsia="en-US"/>
            <w:rPrChange w:id="6822" w:author="Robert Pasternak" w:date="2021-09-07T12:47:00Z">
              <w:rPr>
                <w:color w:val="FF0000"/>
                <w:lang w:eastAsia="en-US"/>
              </w:rPr>
            </w:rPrChange>
          </w:rPr>
          <w:t xml:space="preserve"> Zamawiający niezwłocznie po ogłoszeniu wyboru oferty Wykonawcy jako najkorzystniejszej przekaże Wykonawcy aktualny wykaz nieruchomości w zabudowie jednorodzinnej i wielorodzinnej w celu opracowania przez </w:t>
        </w:r>
      </w:ins>
      <w:ins w:id="6823" w:author="Robert Pasternak" w:date="2021-09-02T08:26:00Z">
        <w:r w:rsidR="00527B9C" w:rsidRPr="008416E6">
          <w:rPr>
            <w:lang w:eastAsia="en-US"/>
            <w:rPrChange w:id="6824" w:author="Robert Pasternak" w:date="2021-09-07T12:47:00Z">
              <w:rPr>
                <w:color w:val="FF0000"/>
                <w:lang w:eastAsia="en-US"/>
              </w:rPr>
            </w:rPrChange>
          </w:rPr>
          <w:t>Wykonawcę harmonogramu odbioru odpadów.</w:t>
        </w:r>
      </w:ins>
      <w:ins w:id="6825" w:author="Robert Pasternak" w:date="2024-07-17T09:36:00Z">
        <w:r w:rsidR="00441399">
          <w:rPr>
            <w:lang w:eastAsia="en-US"/>
          </w:rPr>
          <w:t xml:space="preserve"> Opracowując harmonogram odbioru odpadów wielkogabarytowych oraz </w:t>
        </w:r>
        <w:r w:rsidR="00441399" w:rsidRPr="00C35397">
          <w:rPr>
            <w:bCs/>
          </w:rPr>
          <w:t>zużyt</w:t>
        </w:r>
        <w:r w:rsidR="00441399">
          <w:rPr>
            <w:bCs/>
          </w:rPr>
          <w:t>ego</w:t>
        </w:r>
        <w:r w:rsidR="00441399" w:rsidRPr="00C35397">
          <w:rPr>
            <w:bCs/>
          </w:rPr>
          <w:t xml:space="preserve"> sprzęt</w:t>
        </w:r>
        <w:r w:rsidR="00441399">
          <w:rPr>
            <w:bCs/>
          </w:rPr>
          <w:t>u</w:t>
        </w:r>
        <w:r w:rsidR="00441399" w:rsidRPr="00C35397">
          <w:rPr>
            <w:bCs/>
          </w:rPr>
          <w:t xml:space="preserve"> elektryczn</w:t>
        </w:r>
        <w:r w:rsidR="00441399">
          <w:rPr>
            <w:bCs/>
          </w:rPr>
          <w:t>ego</w:t>
        </w:r>
        <w:r w:rsidR="00441399" w:rsidRPr="00C35397">
          <w:rPr>
            <w:bCs/>
          </w:rPr>
          <w:t xml:space="preserve"> i elektroniczn</w:t>
        </w:r>
        <w:r w:rsidR="00441399">
          <w:rPr>
            <w:bCs/>
          </w:rPr>
          <w:t xml:space="preserve">ego z terenu nieruchomości zamieszkałych </w:t>
        </w:r>
        <w:r w:rsidR="00441399">
          <w:rPr>
            <w:bCs/>
          </w:rPr>
          <w:br/>
          <w:t xml:space="preserve">w zabudowie jednorodzinnej, Wykonawca powinien uwzględnić własny potencjał techniczny, aby uniknąć sytuacji w której nie będzie on w stanie zrealizować odbiorów odpadów </w:t>
        </w:r>
      </w:ins>
      <w:ins w:id="6826" w:author="Robert Pasternak" w:date="2024-07-17T09:37:00Z">
        <w:r w:rsidR="00441399">
          <w:rPr>
            <w:bCs/>
          </w:rPr>
          <w:br/>
        </w:r>
      </w:ins>
      <w:ins w:id="6827" w:author="Robert Pasternak" w:date="2024-07-17T09:36:00Z">
        <w:r w:rsidR="00441399">
          <w:rPr>
            <w:bCs/>
          </w:rPr>
          <w:t xml:space="preserve">w </w:t>
        </w:r>
      </w:ins>
      <w:ins w:id="6828" w:author="Robert Pasternak" w:date="2024-07-17T09:37:00Z">
        <w:r w:rsidR="00441399">
          <w:rPr>
            <w:bCs/>
          </w:rPr>
          <w:t>terminie</w:t>
        </w:r>
      </w:ins>
      <w:ins w:id="6829" w:author="Robert Pasternak" w:date="2024-07-17T09:36:00Z">
        <w:r w:rsidR="00441399">
          <w:rPr>
            <w:bCs/>
          </w:rPr>
          <w:t xml:space="preserve"> </w:t>
        </w:r>
      </w:ins>
      <w:ins w:id="6830" w:author="Robert Pasternak" w:date="2024-07-17T09:37:00Z">
        <w:r w:rsidR="00441399">
          <w:rPr>
            <w:bCs/>
          </w:rPr>
          <w:t>wskazanym</w:t>
        </w:r>
      </w:ins>
      <w:ins w:id="6831" w:author="Robert Pasternak" w:date="2024-07-17T09:36:00Z">
        <w:r w:rsidR="00441399">
          <w:rPr>
            <w:bCs/>
          </w:rPr>
          <w:t xml:space="preserve"> w </w:t>
        </w:r>
      </w:ins>
      <w:ins w:id="6832" w:author="Robert Pasternak" w:date="2024-07-17T09:37:00Z">
        <w:r w:rsidR="00441399">
          <w:rPr>
            <w:bCs/>
          </w:rPr>
          <w:t>opracowanym</w:t>
        </w:r>
      </w:ins>
      <w:ins w:id="6833" w:author="Robert Pasternak" w:date="2024-07-17T09:36:00Z">
        <w:r w:rsidR="00441399">
          <w:rPr>
            <w:bCs/>
          </w:rPr>
          <w:t xml:space="preserve"> przez Wykonawcę harmonogramie.  </w:t>
        </w:r>
        <w:r w:rsidR="00441399" w:rsidRPr="009B1CAD">
          <w:rPr>
            <w:lang w:eastAsia="en-US"/>
          </w:rPr>
          <w:t xml:space="preserve"> </w:t>
        </w:r>
      </w:ins>
    </w:p>
    <w:p w14:paraId="00E0665F" w14:textId="77777777" w:rsidR="00361B44" w:rsidRPr="008416E6" w:rsidRDefault="00361B44">
      <w:pPr>
        <w:numPr>
          <w:ilvl w:val="0"/>
          <w:numId w:val="17"/>
        </w:numPr>
        <w:autoSpaceDE w:val="0"/>
        <w:autoSpaceDN w:val="0"/>
        <w:spacing w:line="312" w:lineRule="auto"/>
        <w:rPr>
          <w:del w:id="6834" w:author="Robert Pasternak" w:date="2021-06-08T10:44:00Z"/>
          <w:u w:val="single"/>
          <w:lang w:eastAsia="en-US"/>
          <w:rPrChange w:id="6835" w:author="Robert Pasternak" w:date="2021-09-07T12:47:00Z">
            <w:rPr>
              <w:del w:id="6836" w:author="Robert Pasternak" w:date="2021-06-08T10:44:00Z"/>
              <w:rFonts w:ascii="Times" w:hAnsi="Times" w:cs="Arial"/>
              <w:u w:val="single"/>
              <w:lang w:eastAsia="en-US"/>
            </w:rPr>
          </w:rPrChange>
        </w:rPr>
        <w:pPrChange w:id="6837" w:author="Robert Pasternak" w:date="2021-06-08T10:42:00Z">
          <w:pPr>
            <w:numPr>
              <w:numId w:val="17"/>
            </w:numPr>
            <w:autoSpaceDE w:val="0"/>
            <w:autoSpaceDN w:val="0"/>
            <w:spacing w:line="360" w:lineRule="auto"/>
          </w:pPr>
        </w:pPrChange>
      </w:pPr>
    </w:p>
    <w:p w14:paraId="3BC3FE23" w14:textId="77777777" w:rsidR="00361B44" w:rsidRPr="008416E6" w:rsidRDefault="00361B44">
      <w:pPr>
        <w:numPr>
          <w:ilvl w:val="0"/>
          <w:numId w:val="17"/>
        </w:numPr>
        <w:autoSpaceDE w:val="0"/>
        <w:autoSpaceDN w:val="0"/>
        <w:spacing w:line="312" w:lineRule="auto"/>
        <w:rPr>
          <w:del w:id="6838" w:author="Robert Pasternak" w:date="2021-06-08T10:44:00Z"/>
          <w:u w:val="single"/>
          <w:lang w:eastAsia="en-US"/>
          <w:rPrChange w:id="6839" w:author="Robert Pasternak" w:date="2021-09-07T12:47:00Z">
            <w:rPr>
              <w:del w:id="6840" w:author="Robert Pasternak" w:date="2021-06-08T10:44:00Z"/>
              <w:rFonts w:ascii="Times" w:hAnsi="Times" w:cs="Arial"/>
              <w:u w:val="single"/>
              <w:lang w:eastAsia="en-US"/>
            </w:rPr>
          </w:rPrChange>
        </w:rPr>
        <w:pPrChange w:id="6841" w:author="Robert Pasternak" w:date="2021-06-08T10:44:00Z">
          <w:pPr>
            <w:autoSpaceDE w:val="0"/>
            <w:autoSpaceDN w:val="0"/>
            <w:spacing w:line="360" w:lineRule="auto"/>
          </w:pPr>
        </w:pPrChange>
      </w:pPr>
    </w:p>
    <w:p w14:paraId="68F96453" w14:textId="48AD7ED5" w:rsidR="00823ED1" w:rsidRPr="008416E6" w:rsidRDefault="00E11DE4">
      <w:pPr>
        <w:numPr>
          <w:ilvl w:val="0"/>
          <w:numId w:val="17"/>
        </w:numPr>
        <w:autoSpaceDE w:val="0"/>
        <w:autoSpaceDN w:val="0"/>
        <w:spacing w:line="312" w:lineRule="auto"/>
        <w:rPr>
          <w:ins w:id="6842" w:author="Robert Pasternak" w:date="2021-07-28T10:47:00Z"/>
          <w:lang w:eastAsia="en-US"/>
        </w:rPr>
        <w:pPrChange w:id="6843" w:author="Robert Pasternak" w:date="2021-06-08T10:44:00Z">
          <w:pPr>
            <w:numPr>
              <w:numId w:val="17"/>
            </w:numPr>
            <w:autoSpaceDE w:val="0"/>
            <w:autoSpaceDN w:val="0"/>
            <w:spacing w:line="360" w:lineRule="auto"/>
          </w:pPr>
        </w:pPrChange>
      </w:pPr>
      <w:r w:rsidRPr="008416E6">
        <w:rPr>
          <w:lang w:eastAsia="en-US"/>
          <w:rPrChange w:id="6844" w:author="Robert Pasternak" w:date="2021-09-07T12:47:00Z">
            <w:rPr>
              <w:rFonts w:ascii="Times" w:hAnsi="Times" w:cs="Arial"/>
              <w:i/>
              <w:iCs/>
              <w:lang w:eastAsia="en-US"/>
            </w:rPr>
          </w:rPrChange>
        </w:rPr>
        <w:t>Dopuszcza się w szczególnie uzasadnionych przypadkach</w:t>
      </w:r>
      <w:ins w:id="6845" w:author="Robert Pasternak" w:date="2021-06-18T14:32:00Z">
        <w:r w:rsidR="00A011B9" w:rsidRPr="008416E6">
          <w:rPr>
            <w:lang w:eastAsia="en-US"/>
          </w:rPr>
          <w:t>, na wniosek strony inicjującej</w:t>
        </w:r>
      </w:ins>
      <w:r w:rsidRPr="008416E6">
        <w:rPr>
          <w:lang w:eastAsia="en-US"/>
          <w:rPrChange w:id="6846" w:author="Robert Pasternak" w:date="2021-09-07T12:47:00Z">
            <w:rPr>
              <w:rFonts w:ascii="Times" w:hAnsi="Times" w:cs="Arial"/>
              <w:i/>
              <w:iCs/>
              <w:lang w:eastAsia="en-US"/>
            </w:rPr>
          </w:rPrChange>
        </w:rPr>
        <w:t xml:space="preserve"> zmianę zatwierdzonego harmonogramu po wcześniejszym uzgodnieniu i akceptacji zmiany przez Zamawiającego</w:t>
      </w:r>
      <w:ins w:id="6847" w:author="Robert Pasternak" w:date="2021-06-18T14:32:00Z">
        <w:r w:rsidR="00A011B9" w:rsidRPr="008416E6">
          <w:rPr>
            <w:lang w:eastAsia="en-US"/>
          </w:rPr>
          <w:t xml:space="preserve"> i Wykonawcę</w:t>
        </w:r>
      </w:ins>
      <w:r w:rsidRPr="008416E6">
        <w:rPr>
          <w:lang w:eastAsia="en-US"/>
          <w:rPrChange w:id="6848" w:author="Robert Pasternak" w:date="2021-09-07T12:47:00Z">
            <w:rPr>
              <w:rFonts w:ascii="Times" w:hAnsi="Times" w:cs="Arial"/>
              <w:i/>
              <w:iCs/>
              <w:lang w:eastAsia="en-US"/>
            </w:rPr>
          </w:rPrChange>
        </w:rPr>
        <w:t>.</w:t>
      </w:r>
      <w:ins w:id="6849" w:author="Robert Pasternak" w:date="2021-07-12T12:25:00Z">
        <w:r w:rsidR="00842D5C" w:rsidRPr="008416E6">
          <w:rPr>
            <w:lang w:eastAsia="en-US"/>
          </w:rPr>
          <w:t xml:space="preserve"> Zmieniony harmonogram odbioru odpadów mo</w:t>
        </w:r>
      </w:ins>
      <w:ins w:id="6850" w:author="Robert Pasternak" w:date="2021-07-12T12:26:00Z">
        <w:r w:rsidR="00842D5C" w:rsidRPr="008416E6">
          <w:rPr>
            <w:lang w:eastAsia="en-US"/>
          </w:rPr>
          <w:t>że obowiązywać najwcześniej od pierwszego dnia miesiąca następnego, po miesiącu w którym strony zaakceptowały zmianę harmonogramu.</w:t>
        </w:r>
      </w:ins>
      <w:ins w:id="6851" w:author="Robert Pasternak" w:date="2021-09-02T08:22:00Z">
        <w:r w:rsidR="00527B9C" w:rsidRPr="008416E6">
          <w:rPr>
            <w:lang w:eastAsia="en-US"/>
          </w:rPr>
          <w:t xml:space="preserve"> Zmiana </w:t>
        </w:r>
      </w:ins>
      <w:ins w:id="6852" w:author="Robert Pasternak" w:date="2021-09-02T08:23:00Z">
        <w:r w:rsidR="00527B9C" w:rsidRPr="008416E6">
          <w:rPr>
            <w:lang w:eastAsia="en-US"/>
          </w:rPr>
          <w:t xml:space="preserve">obowiązującego </w:t>
        </w:r>
      </w:ins>
      <w:ins w:id="6853" w:author="Robert Pasternak" w:date="2021-09-02T08:22:00Z">
        <w:r w:rsidR="00527B9C" w:rsidRPr="008416E6">
          <w:rPr>
            <w:lang w:eastAsia="en-US"/>
          </w:rPr>
          <w:t>harmonogramu odbioru odpad</w:t>
        </w:r>
      </w:ins>
      <w:ins w:id="6854" w:author="Robert Pasternak" w:date="2021-09-02T08:23:00Z">
        <w:r w:rsidR="00527B9C" w:rsidRPr="008416E6">
          <w:rPr>
            <w:lang w:eastAsia="en-US"/>
          </w:rPr>
          <w:t>ów nie wymaga zmiany umowy w formie aneksu</w:t>
        </w:r>
      </w:ins>
      <w:ins w:id="6855" w:author="kaluz" w:date="2021-09-07T04:01:00Z">
        <w:r w:rsidR="003851CA" w:rsidRPr="008416E6">
          <w:rPr>
            <w:lang w:eastAsia="en-US"/>
            <w:rPrChange w:id="6856" w:author="Robert Pasternak" w:date="2021-09-07T12:47:00Z">
              <w:rPr>
                <w:color w:val="FF0000"/>
                <w:lang w:eastAsia="en-US"/>
              </w:rPr>
            </w:rPrChange>
          </w:rPr>
          <w:t xml:space="preserve">, lecz </w:t>
        </w:r>
      </w:ins>
      <w:ins w:id="6857" w:author="kaluz" w:date="2021-09-07T04:02:00Z">
        <w:r w:rsidR="003851CA" w:rsidRPr="008416E6">
          <w:rPr>
            <w:lang w:eastAsia="en-US"/>
            <w:rPrChange w:id="6858" w:author="Robert Pasternak" w:date="2021-09-07T12:47:00Z">
              <w:rPr>
                <w:color w:val="FF0000"/>
                <w:lang w:eastAsia="en-US"/>
              </w:rPr>
            </w:rPrChange>
          </w:rPr>
          <w:t xml:space="preserve">pisemnej akceptacji przez drugą stronę, w </w:t>
        </w:r>
      </w:ins>
      <w:ins w:id="6859" w:author="kaluz" w:date="2021-09-07T04:03:00Z">
        <w:r w:rsidR="003851CA" w:rsidRPr="008416E6">
          <w:rPr>
            <w:lang w:eastAsia="en-US"/>
            <w:rPrChange w:id="6860" w:author="Robert Pasternak" w:date="2021-09-07T12:47:00Z">
              <w:rPr>
                <w:color w:val="FF0000"/>
                <w:lang w:eastAsia="en-US"/>
              </w:rPr>
            </w:rPrChange>
          </w:rPr>
          <w:t>zależności od strony inicjującej zmianę harmonogramu</w:t>
        </w:r>
      </w:ins>
      <w:ins w:id="6861" w:author="Robert Pasternak" w:date="2021-09-02T08:23:00Z">
        <w:r w:rsidR="00527B9C" w:rsidRPr="008416E6">
          <w:rPr>
            <w:lang w:eastAsia="en-US"/>
          </w:rPr>
          <w:t>.</w:t>
        </w:r>
      </w:ins>
    </w:p>
    <w:p w14:paraId="428AA0C4" w14:textId="77777777" w:rsidR="00361B44" w:rsidRPr="008416E6" w:rsidRDefault="00E11DE4">
      <w:pPr>
        <w:pStyle w:val="Akapitzlist"/>
        <w:numPr>
          <w:ilvl w:val="0"/>
          <w:numId w:val="17"/>
        </w:numPr>
        <w:rPr>
          <w:del w:id="6862" w:author="Robert Pasternak" w:date="2021-06-08T10:45:00Z"/>
          <w:lang w:eastAsia="en-US"/>
          <w:rPrChange w:id="6863" w:author="Robert Pasternak" w:date="2021-09-07T12:47:00Z">
            <w:rPr>
              <w:del w:id="6864" w:author="Robert Pasternak" w:date="2021-06-08T10:45:00Z"/>
              <w:rFonts w:ascii="Times" w:hAnsi="Times" w:cs="Verdana"/>
              <w:lang w:eastAsia="en-US"/>
            </w:rPr>
          </w:rPrChange>
        </w:rPr>
        <w:pPrChange w:id="6865" w:author="Robert Pasternak" w:date="2021-09-02T08:26:00Z">
          <w:pPr>
            <w:numPr>
              <w:numId w:val="17"/>
            </w:numPr>
            <w:autoSpaceDE w:val="0"/>
            <w:autoSpaceDN w:val="0"/>
            <w:spacing w:line="360" w:lineRule="auto"/>
          </w:pPr>
        </w:pPrChange>
      </w:pPr>
      <w:del w:id="6866" w:author="Robert Pasternak" w:date="2021-07-12T12:25:00Z">
        <w:r w:rsidRPr="008416E6" w:rsidDel="00842D5C">
          <w:rPr>
            <w:lang w:eastAsia="en-US"/>
            <w:rPrChange w:id="6867" w:author="Robert Pasternak" w:date="2021-09-07T12:47:00Z">
              <w:rPr>
                <w:rFonts w:ascii="Times" w:hAnsi="Times" w:cs="Arial"/>
                <w:i/>
                <w:iCs/>
                <w:lang w:eastAsia="en-US"/>
              </w:rPr>
            </w:rPrChange>
          </w:rPr>
          <w:delText xml:space="preserve"> </w:delText>
        </w:r>
      </w:del>
    </w:p>
    <w:p w14:paraId="5B464629" w14:textId="77777777" w:rsidR="00361B44" w:rsidRPr="008416E6" w:rsidRDefault="00361B44">
      <w:pPr>
        <w:pStyle w:val="Akapitzlist"/>
        <w:numPr>
          <w:ilvl w:val="0"/>
          <w:numId w:val="17"/>
        </w:numPr>
        <w:rPr>
          <w:del w:id="6868" w:author="Robert Pasternak" w:date="2021-06-08T10:45:00Z"/>
          <w:lang w:eastAsia="en-US"/>
          <w:rPrChange w:id="6869" w:author="Robert Pasternak" w:date="2021-09-07T12:47:00Z">
            <w:rPr>
              <w:del w:id="6870" w:author="Robert Pasternak" w:date="2021-06-08T10:45:00Z"/>
              <w:rFonts w:ascii="Times" w:hAnsi="Times" w:cs="Verdana"/>
              <w:lang w:eastAsia="en-US"/>
            </w:rPr>
          </w:rPrChange>
        </w:rPr>
        <w:pPrChange w:id="6871" w:author="Robert Pasternak" w:date="2021-09-02T08:26:00Z">
          <w:pPr>
            <w:autoSpaceDE w:val="0"/>
            <w:autoSpaceDN w:val="0"/>
            <w:spacing w:line="360" w:lineRule="auto"/>
          </w:pPr>
        </w:pPrChange>
      </w:pPr>
    </w:p>
    <w:p w14:paraId="31FE6D42" w14:textId="66889C78" w:rsidR="00361B44" w:rsidRPr="008416E6" w:rsidDel="00E81118" w:rsidRDefault="00E11DE4">
      <w:pPr>
        <w:pStyle w:val="Akapitzlist"/>
        <w:numPr>
          <w:ilvl w:val="0"/>
          <w:numId w:val="17"/>
        </w:numPr>
        <w:rPr>
          <w:del w:id="6872" w:author="Robert Pasternak" w:date="2021-07-13T07:52:00Z"/>
          <w:lang w:eastAsia="en-US"/>
        </w:rPr>
        <w:pPrChange w:id="6873" w:author="Robert Pasternak" w:date="2021-09-02T08:26:00Z">
          <w:pPr>
            <w:numPr>
              <w:numId w:val="17"/>
            </w:numPr>
            <w:autoSpaceDE w:val="0"/>
            <w:autoSpaceDN w:val="0"/>
            <w:spacing w:line="360" w:lineRule="auto"/>
          </w:pPr>
        </w:pPrChange>
      </w:pPr>
      <w:r w:rsidRPr="008416E6">
        <w:rPr>
          <w:lang w:eastAsia="en-US"/>
          <w:rPrChange w:id="6874" w:author="Robert Pasternak" w:date="2021-09-07T12:47:00Z">
            <w:rPr>
              <w:rFonts w:ascii="Times" w:hAnsi="Times" w:cs="Arial"/>
              <w:i/>
              <w:iCs/>
              <w:lang w:eastAsia="en-US"/>
            </w:rPr>
          </w:rPrChange>
        </w:rPr>
        <w:t xml:space="preserve">Harmonogram powinien być sporządzony tak, aby odbiór odpadów komunalnych </w:t>
      </w:r>
      <w:r w:rsidRPr="008416E6">
        <w:rPr>
          <w:lang w:eastAsia="en-US"/>
          <w:rPrChange w:id="6875" w:author="Robert Pasternak" w:date="2021-09-07T12:47:00Z">
            <w:rPr>
              <w:rFonts w:ascii="Times" w:hAnsi="Times" w:cs="Arial"/>
              <w:i/>
              <w:iCs/>
              <w:lang w:eastAsia="en-US"/>
            </w:rPr>
          </w:rPrChange>
        </w:rPr>
        <w:br/>
        <w:t>z danej nieruchomości</w:t>
      </w:r>
      <w:ins w:id="6876" w:author="kaluz" w:date="2021-05-04T21:05:00Z">
        <w:r w:rsidRPr="008416E6">
          <w:rPr>
            <w:lang w:eastAsia="en-US"/>
            <w:rPrChange w:id="6877" w:author="Robert Pasternak" w:date="2021-09-07T12:47:00Z">
              <w:rPr>
                <w:rFonts w:ascii="Times" w:hAnsi="Times" w:cs="Arial"/>
                <w:i/>
                <w:iCs/>
                <w:lang w:eastAsia="en-US"/>
              </w:rPr>
            </w:rPrChange>
          </w:rPr>
          <w:t xml:space="preserve"> odbywał się </w:t>
        </w:r>
      </w:ins>
      <w:del w:id="6878" w:author="kaluz" w:date="2021-05-04T21:05:00Z">
        <w:r w:rsidRPr="008416E6">
          <w:rPr>
            <w:lang w:eastAsia="en-US"/>
            <w:rPrChange w:id="6879" w:author="Robert Pasternak" w:date="2021-09-07T12:47:00Z">
              <w:rPr>
                <w:rFonts w:ascii="Times" w:hAnsi="Times" w:cs="Arial"/>
                <w:i/>
                <w:iCs/>
                <w:lang w:eastAsia="en-US"/>
              </w:rPr>
            </w:rPrChange>
          </w:rPr>
          <w:delText xml:space="preserve">, </w:delText>
        </w:r>
      </w:del>
      <w:r w:rsidRPr="008416E6">
        <w:rPr>
          <w:lang w:eastAsia="en-US"/>
          <w:rPrChange w:id="6880" w:author="Robert Pasternak" w:date="2021-09-07T12:47:00Z">
            <w:rPr>
              <w:rFonts w:ascii="Times" w:hAnsi="Times" w:cs="Arial"/>
              <w:i/>
              <w:iCs/>
              <w:lang w:eastAsia="en-US"/>
            </w:rPr>
          </w:rPrChange>
        </w:rPr>
        <w:t xml:space="preserve">z zachowaniem przyjętej częstotliwości, przypadał </w:t>
      </w:r>
      <w:ins w:id="6881" w:author="Robert Pasternak" w:date="2024-07-17T09:45:00Z">
        <w:r w:rsidR="004160C7">
          <w:rPr>
            <w:lang w:eastAsia="en-US"/>
          </w:rPr>
          <w:t xml:space="preserve">możliwie </w:t>
        </w:r>
      </w:ins>
      <w:r w:rsidRPr="008416E6">
        <w:rPr>
          <w:lang w:eastAsia="en-US"/>
          <w:rPrChange w:id="6882" w:author="Robert Pasternak" w:date="2021-09-07T12:47:00Z">
            <w:rPr>
              <w:rFonts w:ascii="Times" w:hAnsi="Times" w:cs="Arial"/>
              <w:i/>
              <w:iCs/>
              <w:lang w:eastAsia="en-US"/>
            </w:rPr>
          </w:rPrChange>
        </w:rPr>
        <w:t xml:space="preserve">na </w:t>
      </w:r>
      <w:ins w:id="6883" w:author="kaluz" w:date="2021-05-04T21:05:00Z">
        <w:del w:id="6884" w:author="Robert Pasternak" w:date="2024-07-17T09:45:00Z">
          <w:r w:rsidRPr="008416E6" w:rsidDel="004160C7">
            <w:rPr>
              <w:lang w:eastAsia="en-US"/>
              <w:rPrChange w:id="6885" w:author="Robert Pasternak" w:date="2021-09-07T12:47:00Z">
                <w:rPr>
                  <w:rFonts w:ascii="Times" w:hAnsi="Times" w:cs="Arial"/>
                  <w:i/>
                  <w:iCs/>
                  <w:lang w:eastAsia="en-US"/>
                </w:rPr>
              </w:rPrChange>
            </w:rPr>
            <w:br/>
          </w:r>
        </w:del>
      </w:ins>
      <w:r w:rsidRPr="008416E6">
        <w:rPr>
          <w:lang w:eastAsia="en-US"/>
          <w:rPrChange w:id="6886" w:author="Robert Pasternak" w:date="2021-09-07T12:47:00Z">
            <w:rPr>
              <w:rFonts w:ascii="Times" w:hAnsi="Times" w:cs="Arial"/>
              <w:i/>
              <w:iCs/>
              <w:lang w:eastAsia="en-US"/>
            </w:rPr>
          </w:rPrChange>
        </w:rPr>
        <w:t xml:space="preserve">te same dni tygodnia. </w:t>
      </w:r>
      <w:ins w:id="6887" w:author="kaluz" w:date="2021-05-04T21:08:00Z">
        <w:r w:rsidRPr="008416E6">
          <w:rPr>
            <w:lang w:eastAsia="en-US"/>
            <w:rPrChange w:id="6888" w:author="Robert Pasternak" w:date="2021-09-07T12:47:00Z">
              <w:rPr>
                <w:rFonts w:ascii="Times" w:hAnsi="Times" w:cs="Arial"/>
                <w:i/>
                <w:iCs/>
                <w:lang w:eastAsia="en-US"/>
              </w:rPr>
            </w:rPrChange>
          </w:rPr>
          <w:t>Zamawiający wymaga, aby odbiór odpadów z terenu nieruchomości zamieszkałych w zabudowie jednorodzinnej odbywa</w:t>
        </w:r>
      </w:ins>
      <w:ins w:id="6889" w:author="kaluz" w:date="2021-05-04T21:09:00Z">
        <w:r w:rsidRPr="008416E6">
          <w:rPr>
            <w:lang w:eastAsia="en-US"/>
            <w:rPrChange w:id="6890" w:author="Robert Pasternak" w:date="2021-09-07T12:47:00Z">
              <w:rPr>
                <w:rFonts w:ascii="Times" w:hAnsi="Times" w:cs="Arial"/>
                <w:i/>
                <w:iCs/>
                <w:lang w:eastAsia="en-US"/>
              </w:rPr>
            </w:rPrChange>
          </w:rPr>
          <w:t>ł się odrębnie dla każdej frakcji odpadów</w:t>
        </w:r>
      </w:ins>
      <w:ins w:id="6891" w:author="kaluz" w:date="2021-05-04T21:10:00Z">
        <w:r w:rsidRPr="008416E6">
          <w:rPr>
            <w:lang w:eastAsia="en-US"/>
            <w:rPrChange w:id="6892" w:author="Robert Pasternak" w:date="2021-09-07T12:47:00Z">
              <w:rPr>
                <w:rFonts w:ascii="Times" w:hAnsi="Times" w:cs="Arial"/>
                <w:i/>
                <w:iCs/>
                <w:lang w:eastAsia="en-US"/>
              </w:rPr>
            </w:rPrChange>
          </w:rPr>
          <w:t xml:space="preserve"> (jednego dnia jedna frakcja odpad</w:t>
        </w:r>
      </w:ins>
      <w:ins w:id="6893" w:author="kaluz" w:date="2021-05-04T21:11:00Z">
        <w:r w:rsidRPr="008416E6">
          <w:rPr>
            <w:lang w:eastAsia="en-US"/>
            <w:rPrChange w:id="6894" w:author="Robert Pasternak" w:date="2021-09-07T12:47:00Z">
              <w:rPr>
                <w:rFonts w:ascii="Times" w:hAnsi="Times" w:cs="Arial"/>
                <w:i/>
                <w:iCs/>
                <w:lang w:eastAsia="en-US"/>
              </w:rPr>
            </w:rPrChange>
          </w:rPr>
          <w:t xml:space="preserve">ów) </w:t>
        </w:r>
      </w:ins>
      <w:ins w:id="6895" w:author="kaluz" w:date="2021-05-04T21:14:00Z">
        <w:r w:rsidRPr="008416E6">
          <w:rPr>
            <w:lang w:eastAsia="en-US"/>
            <w:rPrChange w:id="6896" w:author="Robert Pasternak" w:date="2021-09-07T12:47:00Z">
              <w:rPr>
                <w:rFonts w:ascii="Times" w:hAnsi="Times" w:cs="Arial"/>
                <w:i/>
                <w:iCs/>
                <w:lang w:eastAsia="en-US"/>
              </w:rPr>
            </w:rPrChange>
          </w:rPr>
          <w:t>lub nie wi</w:t>
        </w:r>
      </w:ins>
      <w:ins w:id="6897" w:author="kaluz" w:date="2021-05-04T21:15:00Z">
        <w:r w:rsidRPr="008416E6">
          <w:rPr>
            <w:lang w:eastAsia="en-US"/>
            <w:rPrChange w:id="6898" w:author="Robert Pasternak" w:date="2021-09-07T12:47:00Z">
              <w:rPr>
                <w:rFonts w:ascii="Times" w:hAnsi="Times" w:cs="Arial"/>
                <w:i/>
                <w:iCs/>
                <w:lang w:eastAsia="en-US"/>
              </w:rPr>
            </w:rPrChange>
          </w:rPr>
          <w:t xml:space="preserve">ęcej niż dwie frakcje odpadów jednego dnia odbioru </w:t>
        </w:r>
      </w:ins>
      <w:ins w:id="6899" w:author="kaluz" w:date="2021-05-04T21:11:00Z">
        <w:r w:rsidRPr="008416E6">
          <w:rPr>
            <w:lang w:eastAsia="en-US"/>
            <w:rPrChange w:id="6900" w:author="Robert Pasternak" w:date="2021-09-07T12:47:00Z">
              <w:rPr>
                <w:rFonts w:ascii="Times" w:hAnsi="Times" w:cs="Arial"/>
                <w:i/>
                <w:iCs/>
                <w:lang w:eastAsia="en-US"/>
              </w:rPr>
            </w:rPrChange>
          </w:rPr>
          <w:t xml:space="preserve">z zastrzeżeniem, </w:t>
        </w:r>
      </w:ins>
      <w:ins w:id="6901" w:author="kaluz" w:date="2021-05-04T21:15:00Z">
        <w:r w:rsidRPr="008416E6">
          <w:rPr>
            <w:lang w:eastAsia="en-US"/>
            <w:rPrChange w:id="6902" w:author="Robert Pasternak" w:date="2021-09-07T12:47:00Z">
              <w:rPr>
                <w:rFonts w:ascii="Times" w:hAnsi="Times" w:cs="Arial"/>
                <w:i/>
                <w:iCs/>
                <w:lang w:eastAsia="en-US"/>
              </w:rPr>
            </w:rPrChange>
          </w:rPr>
          <w:t>iż dopuszczalny jest jedynie odbi</w:t>
        </w:r>
      </w:ins>
      <w:ins w:id="6903" w:author="kaluz" w:date="2021-05-04T21:16:00Z">
        <w:r w:rsidRPr="008416E6">
          <w:rPr>
            <w:lang w:eastAsia="en-US"/>
            <w:rPrChange w:id="6904" w:author="Robert Pasternak" w:date="2021-09-07T12:47:00Z">
              <w:rPr>
                <w:rFonts w:ascii="Times" w:hAnsi="Times" w:cs="Arial"/>
                <w:i/>
                <w:iCs/>
                <w:lang w:eastAsia="en-US"/>
              </w:rPr>
            </w:rPrChange>
          </w:rPr>
          <w:t xml:space="preserve">ór jednego dnia odpadów frakcji metale i tworzywa sztuczne </w:t>
        </w:r>
        <w:del w:id="6905" w:author="Robert Pasternak" w:date="2021-07-01T15:06:00Z">
          <w:r w:rsidRPr="008416E6">
            <w:rPr>
              <w:lang w:eastAsia="en-US"/>
              <w:rPrChange w:id="6906" w:author="Robert Pasternak" w:date="2021-09-07T12:47:00Z">
                <w:rPr>
                  <w:rFonts w:ascii="Times" w:hAnsi="Times" w:cs="Arial"/>
                  <w:i/>
                  <w:iCs/>
                  <w:lang w:eastAsia="en-US"/>
                </w:rPr>
              </w:rPrChange>
            </w:rPr>
            <w:delText>i</w:delText>
          </w:r>
        </w:del>
      </w:ins>
      <w:ins w:id="6907" w:author="Robert Pasternak" w:date="2021-07-01T15:06:00Z">
        <w:r w:rsidR="009B3338" w:rsidRPr="008416E6">
          <w:rPr>
            <w:lang w:eastAsia="en-US"/>
          </w:rPr>
          <w:t>oraz</w:t>
        </w:r>
      </w:ins>
      <w:ins w:id="6908" w:author="kaluz" w:date="2021-05-04T21:16:00Z">
        <w:r w:rsidRPr="008416E6">
          <w:rPr>
            <w:lang w:eastAsia="en-US"/>
            <w:rPrChange w:id="6909" w:author="Robert Pasternak" w:date="2021-09-07T12:47:00Z">
              <w:rPr>
                <w:rFonts w:ascii="Times" w:hAnsi="Times" w:cs="Arial"/>
                <w:i/>
                <w:iCs/>
                <w:lang w:eastAsia="en-US"/>
              </w:rPr>
            </w:rPrChange>
          </w:rPr>
          <w:t xml:space="preserve"> odpadów ulegających biodegradacji</w:t>
        </w:r>
      </w:ins>
      <w:ins w:id="6910" w:author="Piotr Szumlak" w:date="2021-07-09T07:36:00Z">
        <w:r w:rsidR="00361B44" w:rsidRPr="008416E6">
          <w:rPr>
            <w:lang w:eastAsia="en-US"/>
          </w:rPr>
          <w:t xml:space="preserve"> </w:t>
        </w:r>
      </w:ins>
      <w:ins w:id="6911" w:author="kaluz" w:date="2021-05-04T21:16:00Z">
        <w:del w:id="6912" w:author="Robert Pasternak" w:date="2021-07-01T15:06:00Z">
          <w:r w:rsidRPr="008416E6">
            <w:rPr>
              <w:lang w:eastAsia="en-US"/>
              <w:rPrChange w:id="6913" w:author="Robert Pasternak" w:date="2021-09-07T12:47:00Z">
                <w:rPr>
                  <w:rFonts w:ascii="Times" w:hAnsi="Times" w:cs="Arial"/>
                  <w:i/>
                  <w:iCs/>
                  <w:lang w:eastAsia="en-US"/>
                </w:rPr>
              </w:rPrChange>
            </w:rPr>
            <w:delText>oraz</w:delText>
          </w:r>
        </w:del>
      </w:ins>
      <w:ins w:id="6914" w:author="Robert Pasternak" w:date="2021-07-12T12:16:00Z">
        <w:r w:rsidR="009B3338" w:rsidRPr="008416E6">
          <w:rPr>
            <w:lang w:eastAsia="en-US"/>
          </w:rPr>
          <w:t>lub</w:t>
        </w:r>
      </w:ins>
      <w:ins w:id="6915" w:author="kaluz" w:date="2021-05-04T21:16:00Z">
        <w:r w:rsidRPr="008416E6">
          <w:rPr>
            <w:lang w:eastAsia="en-US"/>
            <w:rPrChange w:id="6916" w:author="Robert Pasternak" w:date="2021-09-07T12:47:00Z">
              <w:rPr>
                <w:rFonts w:ascii="Times" w:hAnsi="Times" w:cs="Arial"/>
                <w:i/>
                <w:iCs/>
                <w:lang w:eastAsia="en-US"/>
              </w:rPr>
            </w:rPrChange>
          </w:rPr>
          <w:t xml:space="preserve"> odpadów frakcji szk</w:t>
        </w:r>
      </w:ins>
      <w:ins w:id="6917" w:author="kaluz" w:date="2021-05-04T21:17:00Z">
        <w:r w:rsidRPr="008416E6">
          <w:rPr>
            <w:lang w:eastAsia="en-US"/>
            <w:rPrChange w:id="6918" w:author="Robert Pasternak" w:date="2021-09-07T12:47:00Z">
              <w:rPr>
                <w:rFonts w:ascii="Times" w:hAnsi="Times" w:cs="Arial"/>
                <w:i/>
                <w:iCs/>
                <w:lang w:eastAsia="en-US"/>
              </w:rPr>
            </w:rPrChange>
          </w:rPr>
          <w:t xml:space="preserve">ło </w:t>
        </w:r>
      </w:ins>
      <w:ins w:id="6919" w:author="kaluz" w:date="2021-05-04T21:20:00Z">
        <w:del w:id="6920" w:author="Robert Pasternak" w:date="2021-09-07T12:27:00Z">
          <w:r w:rsidRPr="008416E6" w:rsidDel="00D76A68">
            <w:rPr>
              <w:lang w:eastAsia="en-US"/>
              <w:rPrChange w:id="6921" w:author="Robert Pasternak" w:date="2021-09-07T12:47:00Z">
                <w:rPr>
                  <w:rFonts w:ascii="Times" w:hAnsi="Times" w:cs="Arial"/>
                  <w:i/>
                  <w:iCs/>
                  <w:lang w:eastAsia="en-US"/>
                </w:rPr>
              </w:rPrChange>
            </w:rPr>
            <w:br/>
          </w:r>
        </w:del>
        <w:del w:id="6922" w:author="Robert Pasternak" w:date="2021-07-12T12:15:00Z">
          <w:r w:rsidRPr="008416E6" w:rsidDel="009B3338">
            <w:rPr>
              <w:lang w:eastAsia="en-US"/>
              <w:rPrChange w:id="6923" w:author="Robert Pasternak" w:date="2021-09-07T12:47:00Z">
                <w:rPr>
                  <w:rFonts w:ascii="Times" w:hAnsi="Times" w:cs="Arial"/>
                  <w:i/>
                  <w:iCs/>
                  <w:lang w:eastAsia="en-US"/>
                </w:rPr>
              </w:rPrChange>
            </w:rPr>
            <w:delText>i</w:delText>
          </w:r>
        </w:del>
      </w:ins>
      <w:ins w:id="6924" w:author="Robert Pasternak" w:date="2021-07-12T12:15:00Z">
        <w:r w:rsidR="009B3338" w:rsidRPr="008416E6">
          <w:rPr>
            <w:lang w:eastAsia="en-US"/>
          </w:rPr>
          <w:t>oraz</w:t>
        </w:r>
      </w:ins>
      <w:ins w:id="6925" w:author="kaluz" w:date="2021-05-04T21:17:00Z">
        <w:r w:rsidRPr="008416E6">
          <w:rPr>
            <w:lang w:eastAsia="en-US"/>
            <w:rPrChange w:id="6926" w:author="Robert Pasternak" w:date="2021-09-07T12:47:00Z">
              <w:rPr>
                <w:rFonts w:ascii="Times" w:hAnsi="Times" w:cs="Arial"/>
                <w:i/>
                <w:iCs/>
                <w:lang w:eastAsia="en-US"/>
              </w:rPr>
            </w:rPrChange>
          </w:rPr>
          <w:t xml:space="preserve"> papier. </w:t>
        </w:r>
      </w:ins>
      <w:ins w:id="6927" w:author="kaluz" w:date="2021-05-04T21:20:00Z">
        <w:r w:rsidRPr="008416E6">
          <w:rPr>
            <w:lang w:eastAsia="en-US"/>
            <w:rPrChange w:id="6928" w:author="Robert Pasternak" w:date="2021-09-07T12:47:00Z">
              <w:rPr>
                <w:rFonts w:ascii="Times" w:hAnsi="Times" w:cs="Arial"/>
                <w:i/>
                <w:iCs/>
                <w:lang w:eastAsia="en-US"/>
              </w:rPr>
            </w:rPrChange>
          </w:rPr>
          <w:t>Odbiór odpadów zmieszanych (niesegregowanych) musi odbywać się innego dnia niż odpadów selektywnie zbieranych</w:t>
        </w:r>
      </w:ins>
      <w:ins w:id="6929" w:author="kaluz" w:date="2021-05-04T21:12:00Z">
        <w:r w:rsidRPr="008416E6">
          <w:rPr>
            <w:lang w:eastAsia="en-US"/>
            <w:rPrChange w:id="6930" w:author="Robert Pasternak" w:date="2021-09-07T12:47:00Z">
              <w:rPr>
                <w:rFonts w:ascii="Times" w:hAnsi="Times" w:cs="Arial"/>
                <w:i/>
                <w:iCs/>
                <w:lang w:eastAsia="en-US"/>
              </w:rPr>
            </w:rPrChange>
          </w:rPr>
          <w:t xml:space="preserve">. </w:t>
        </w:r>
      </w:ins>
      <w:ins w:id="6931" w:author="Robert Pasternak" w:date="2024-07-17T09:46:00Z">
        <w:r w:rsidR="004160C7">
          <w:rPr>
            <w:lang w:eastAsia="en-US"/>
          </w:rPr>
          <w:br/>
        </w:r>
      </w:ins>
      <w:del w:id="6932" w:author="Robert Pasternak" w:date="2024-07-17T09:46:00Z">
        <w:r w:rsidRPr="008416E6" w:rsidDel="004160C7">
          <w:rPr>
            <w:lang w:eastAsia="en-US"/>
            <w:rPrChange w:id="6933" w:author="Robert Pasternak" w:date="2021-09-07T12:47:00Z">
              <w:rPr>
                <w:rFonts w:ascii="Times" w:hAnsi="Times" w:cs="Arial"/>
                <w:i/>
                <w:iCs/>
                <w:lang w:eastAsia="en-US"/>
              </w:rPr>
            </w:rPrChange>
          </w:rPr>
          <w:delText>Zadaniem Wykonawcy jest sporządzenie harmonogramu zapewniającego regularność i powtarzalność odbierania, by mieszkańcy mogli w łatwy sposób zaplanować przygotowanie odpadów do odebrania.</w:delText>
        </w:r>
      </w:del>
    </w:p>
    <w:p w14:paraId="3D0F9DB8" w14:textId="77777777" w:rsidR="00CA5281" w:rsidRPr="008416E6" w:rsidRDefault="00CA5281">
      <w:pPr>
        <w:pStyle w:val="Akapitzlist"/>
        <w:numPr>
          <w:ilvl w:val="0"/>
          <w:numId w:val="17"/>
        </w:numPr>
        <w:rPr>
          <w:ins w:id="6934" w:author="Robert Pasternak" w:date="2021-06-08T10:46:00Z"/>
          <w:lang w:eastAsia="en-US"/>
        </w:rPr>
        <w:pPrChange w:id="6935" w:author="Robert Pasternak" w:date="2024-07-17T09:46:00Z">
          <w:pPr>
            <w:numPr>
              <w:numId w:val="17"/>
            </w:numPr>
            <w:autoSpaceDE w:val="0"/>
            <w:autoSpaceDN w:val="0"/>
            <w:spacing w:line="360" w:lineRule="auto"/>
          </w:pPr>
        </w:pPrChange>
      </w:pPr>
    </w:p>
    <w:p w14:paraId="1B226CB2" w14:textId="77777777" w:rsidR="00361B44" w:rsidRPr="008416E6" w:rsidRDefault="00361B44">
      <w:pPr>
        <w:pStyle w:val="Akapitzlist"/>
        <w:numPr>
          <w:ilvl w:val="0"/>
          <w:numId w:val="17"/>
        </w:numPr>
        <w:rPr>
          <w:del w:id="6936" w:author="Robert Pasternak" w:date="2021-06-08T10:46:00Z"/>
          <w:lang w:eastAsia="en-US"/>
          <w:rPrChange w:id="6937" w:author="Robert Pasternak" w:date="2021-09-07T12:47:00Z">
            <w:rPr>
              <w:del w:id="6938" w:author="Robert Pasternak" w:date="2021-06-08T10:46:00Z"/>
              <w:rFonts w:ascii="Times" w:hAnsi="Times" w:cs="Arial"/>
              <w:lang w:eastAsia="en-US"/>
            </w:rPr>
          </w:rPrChange>
        </w:rPr>
        <w:pPrChange w:id="6939" w:author="Robert Pasternak" w:date="2021-06-08T10:45:00Z">
          <w:pPr>
            <w:numPr>
              <w:numId w:val="17"/>
            </w:numPr>
            <w:autoSpaceDE w:val="0"/>
            <w:autoSpaceDN w:val="0"/>
            <w:spacing w:line="360" w:lineRule="auto"/>
          </w:pPr>
        </w:pPrChange>
      </w:pPr>
    </w:p>
    <w:p w14:paraId="12B09BC5" w14:textId="77777777" w:rsidR="00361B44" w:rsidRPr="008416E6" w:rsidRDefault="00361B44">
      <w:pPr>
        <w:pStyle w:val="Akapitzlist"/>
        <w:numPr>
          <w:ilvl w:val="0"/>
          <w:numId w:val="17"/>
        </w:numPr>
        <w:rPr>
          <w:del w:id="6940" w:author="Robert Pasternak" w:date="2021-06-08T10:46:00Z"/>
          <w:lang w:eastAsia="en-US"/>
          <w:rPrChange w:id="6941" w:author="Robert Pasternak" w:date="2021-09-07T12:47:00Z">
            <w:rPr>
              <w:del w:id="6942" w:author="Robert Pasternak" w:date="2021-06-08T10:46:00Z"/>
              <w:rFonts w:ascii="Times" w:hAnsi="Times" w:cs="Arial"/>
              <w:lang w:eastAsia="en-US"/>
            </w:rPr>
          </w:rPrChange>
        </w:rPr>
        <w:pPrChange w:id="6943" w:author="Robert Pasternak" w:date="2021-06-08T10:46:00Z">
          <w:pPr>
            <w:autoSpaceDE w:val="0"/>
            <w:autoSpaceDN w:val="0"/>
            <w:spacing w:line="360" w:lineRule="auto"/>
          </w:pPr>
        </w:pPrChange>
      </w:pPr>
    </w:p>
    <w:p w14:paraId="1C548366" w14:textId="77777777" w:rsidR="00361B44" w:rsidRPr="008416E6" w:rsidRDefault="00E11DE4">
      <w:pPr>
        <w:pStyle w:val="Akapitzlist"/>
        <w:numPr>
          <w:ilvl w:val="0"/>
          <w:numId w:val="17"/>
        </w:numPr>
        <w:spacing w:line="360" w:lineRule="auto"/>
        <w:rPr>
          <w:ins w:id="6944" w:author="Robert Pasternak" w:date="2021-06-08T10:46:00Z"/>
          <w:lang w:eastAsia="en-US"/>
        </w:rPr>
        <w:pPrChange w:id="6945" w:author="Piotr Szumlak" w:date="2021-07-09T12:18:00Z">
          <w:pPr>
            <w:numPr>
              <w:numId w:val="17"/>
            </w:numPr>
            <w:autoSpaceDE w:val="0"/>
            <w:autoSpaceDN w:val="0"/>
            <w:spacing w:line="360" w:lineRule="auto"/>
          </w:pPr>
        </w:pPrChange>
      </w:pPr>
      <w:r w:rsidRPr="008416E6">
        <w:rPr>
          <w:lang w:eastAsia="en-US"/>
          <w:rPrChange w:id="6946" w:author="Robert Pasternak" w:date="2021-09-07T12:47:00Z">
            <w:rPr>
              <w:rFonts w:ascii="Times" w:hAnsi="Times" w:cs="Arial"/>
              <w:i/>
              <w:iCs/>
              <w:lang w:eastAsia="en-US"/>
            </w:rPr>
          </w:rPrChange>
        </w:rPr>
        <w:t>W przypadku, gdy ustalony dzień tygodnia lub miesiąca dla odbioru odpadów komunalnych przypada w dniu ustawowo wolnym od pracy, Wykonawca zapewni odbiór odpadów komunalnych  w następnym dniu niebędącym dniem ustawowo wolnym od pracy.</w:t>
      </w:r>
    </w:p>
    <w:p w14:paraId="7141A7AF" w14:textId="77777777" w:rsidR="00361B44" w:rsidRPr="008416E6" w:rsidRDefault="00361B44">
      <w:pPr>
        <w:pStyle w:val="Akapitzlist"/>
        <w:numPr>
          <w:ilvl w:val="0"/>
          <w:numId w:val="17"/>
        </w:numPr>
        <w:spacing w:line="360" w:lineRule="auto"/>
        <w:rPr>
          <w:del w:id="6947" w:author="Robert Pasternak" w:date="2021-06-08T10:46:00Z"/>
          <w:lang w:eastAsia="en-US"/>
          <w:rPrChange w:id="6948" w:author="Robert Pasternak" w:date="2021-09-07T12:47:00Z">
            <w:rPr>
              <w:del w:id="6949" w:author="Robert Pasternak" w:date="2021-06-08T10:46:00Z"/>
              <w:rFonts w:ascii="Times" w:hAnsi="Times" w:cs="Arial"/>
              <w:lang w:eastAsia="en-US"/>
            </w:rPr>
          </w:rPrChange>
        </w:rPr>
        <w:pPrChange w:id="6950" w:author="Piotr Szumlak" w:date="2021-07-09T12:18:00Z">
          <w:pPr>
            <w:numPr>
              <w:numId w:val="17"/>
            </w:numPr>
            <w:autoSpaceDE w:val="0"/>
            <w:autoSpaceDN w:val="0"/>
            <w:spacing w:line="360" w:lineRule="auto"/>
          </w:pPr>
        </w:pPrChange>
      </w:pPr>
    </w:p>
    <w:p w14:paraId="7ECAD749" w14:textId="77777777" w:rsidR="00361B44" w:rsidRPr="008416E6" w:rsidRDefault="00361B44">
      <w:pPr>
        <w:pStyle w:val="Akapitzlist"/>
        <w:numPr>
          <w:ilvl w:val="0"/>
          <w:numId w:val="17"/>
        </w:numPr>
        <w:spacing w:line="360" w:lineRule="auto"/>
        <w:rPr>
          <w:del w:id="6951" w:author="Robert Pasternak" w:date="2021-06-08T10:46:00Z"/>
          <w:lang w:eastAsia="en-US"/>
          <w:rPrChange w:id="6952" w:author="Robert Pasternak" w:date="2021-09-07T12:47:00Z">
            <w:rPr>
              <w:del w:id="6953" w:author="Robert Pasternak" w:date="2021-06-08T10:46:00Z"/>
              <w:rFonts w:ascii="Times" w:hAnsi="Times" w:cs="Arial"/>
              <w:lang w:eastAsia="en-US"/>
            </w:rPr>
          </w:rPrChange>
        </w:rPr>
        <w:pPrChange w:id="6954" w:author="Piotr Szumlak" w:date="2021-07-09T12:18:00Z">
          <w:pPr>
            <w:autoSpaceDE w:val="0"/>
            <w:autoSpaceDN w:val="0"/>
            <w:spacing w:line="360" w:lineRule="auto"/>
          </w:pPr>
        </w:pPrChange>
      </w:pPr>
    </w:p>
    <w:p w14:paraId="46B20F51" w14:textId="77777777" w:rsidR="00361B44" w:rsidRPr="008416E6" w:rsidRDefault="00E11DE4">
      <w:pPr>
        <w:pStyle w:val="Akapitzlist"/>
        <w:numPr>
          <w:ilvl w:val="0"/>
          <w:numId w:val="17"/>
        </w:numPr>
        <w:spacing w:line="360" w:lineRule="auto"/>
        <w:rPr>
          <w:lang w:eastAsia="en-US"/>
          <w:rPrChange w:id="6955" w:author="Robert Pasternak" w:date="2021-09-07T12:47:00Z">
            <w:rPr>
              <w:rFonts w:ascii="Times" w:hAnsi="Times" w:cs="Arial"/>
              <w:lang w:eastAsia="en-US"/>
            </w:rPr>
          </w:rPrChange>
        </w:rPr>
        <w:pPrChange w:id="6956" w:author="Piotr Szumlak" w:date="2021-07-09T12:18:00Z">
          <w:pPr>
            <w:numPr>
              <w:numId w:val="17"/>
            </w:numPr>
            <w:autoSpaceDE w:val="0"/>
            <w:autoSpaceDN w:val="0"/>
            <w:spacing w:line="360" w:lineRule="auto"/>
          </w:pPr>
        </w:pPrChange>
      </w:pPr>
      <w:r w:rsidRPr="008416E6">
        <w:rPr>
          <w:lang w:eastAsia="en-US"/>
          <w:rPrChange w:id="6957" w:author="Robert Pasternak" w:date="2021-09-07T12:47:00Z">
            <w:rPr>
              <w:rFonts w:ascii="Times" w:hAnsi="Times" w:cs="Arial"/>
              <w:i/>
              <w:iCs/>
              <w:lang w:eastAsia="en-US"/>
            </w:rPr>
          </w:rPrChange>
        </w:rPr>
        <w:t>Harmonogram powinien odpowiadać następującym wytycznym:</w:t>
      </w:r>
    </w:p>
    <w:p w14:paraId="380283BF" w14:textId="77777777" w:rsidR="00361B44" w:rsidRDefault="00E11DE4">
      <w:pPr>
        <w:pStyle w:val="Akapitzlist"/>
        <w:numPr>
          <w:ilvl w:val="0"/>
          <w:numId w:val="4"/>
        </w:numPr>
        <w:autoSpaceDE w:val="0"/>
        <w:autoSpaceDN w:val="0"/>
        <w:spacing w:line="360" w:lineRule="auto"/>
        <w:ind w:left="567" w:hanging="283"/>
        <w:rPr>
          <w:ins w:id="6958" w:author="Robert Pasternak" w:date="2024-08-05T14:36:00Z"/>
          <w:lang w:eastAsia="en-US"/>
        </w:rPr>
      </w:pPr>
      <w:del w:id="6959" w:author="Robert Pasternak" w:date="2021-07-28T10:48:00Z">
        <w:r w:rsidRPr="008416E6" w:rsidDel="00D72582">
          <w:rPr>
            <w:lang w:eastAsia="en-US"/>
            <w:rPrChange w:id="6960" w:author="Robert Pasternak" w:date="2021-09-07T12:47:00Z">
              <w:rPr>
                <w:rFonts w:ascii="Times" w:hAnsi="Times" w:cs="Arial"/>
                <w:i/>
                <w:iCs/>
                <w:lang w:eastAsia="en-US"/>
              </w:rPr>
            </w:rPrChange>
          </w:rPr>
          <w:delText xml:space="preserve">powinien </w:delText>
        </w:r>
      </w:del>
      <w:r w:rsidRPr="008416E6">
        <w:rPr>
          <w:lang w:eastAsia="en-US"/>
          <w:rPrChange w:id="6961" w:author="Robert Pasternak" w:date="2021-09-07T12:47:00Z">
            <w:rPr>
              <w:rFonts w:ascii="Times" w:hAnsi="Times" w:cs="Arial"/>
              <w:i/>
              <w:iCs/>
              <w:lang w:eastAsia="en-US"/>
            </w:rPr>
          </w:rPrChange>
        </w:rPr>
        <w:t xml:space="preserve">być </w:t>
      </w:r>
      <w:ins w:id="6962" w:author="Robert Pasternak" w:date="2021-05-11T11:47:00Z">
        <w:r w:rsidRPr="008416E6">
          <w:rPr>
            <w:lang w:eastAsia="en-US"/>
            <w:rPrChange w:id="6963" w:author="Robert Pasternak" w:date="2021-09-07T12:47:00Z">
              <w:rPr>
                <w:rFonts w:ascii="Times" w:hAnsi="Times" w:cs="Arial"/>
                <w:i/>
                <w:iCs/>
                <w:lang w:eastAsia="en-US"/>
              </w:rPr>
            </w:rPrChange>
          </w:rPr>
          <w:t>opracowany w formacie A4</w:t>
        </w:r>
      </w:ins>
      <w:ins w:id="6964" w:author="Robert Pasternak" w:date="2021-07-12T12:18:00Z">
        <w:r w:rsidR="00842D5C" w:rsidRPr="008416E6">
          <w:rPr>
            <w:lang w:eastAsia="en-US"/>
          </w:rPr>
          <w:t xml:space="preserve"> lub mniejszym w formacie broszury</w:t>
        </w:r>
        <w:r w:rsidR="00842D5C" w:rsidRPr="008416E6">
          <w:rPr>
            <w:rStyle w:val="Odwoanieprzypisudolnego"/>
            <w:lang w:eastAsia="en-US"/>
          </w:rPr>
          <w:footnoteReference w:id="8"/>
        </w:r>
      </w:ins>
      <w:ins w:id="6967" w:author="Robert Pasternak" w:date="2021-05-11T11:47:00Z">
        <w:r w:rsidRPr="008416E6">
          <w:rPr>
            <w:lang w:eastAsia="en-US"/>
            <w:rPrChange w:id="6968" w:author="Robert Pasternak" w:date="2021-09-07T12:47:00Z">
              <w:rPr>
                <w:rFonts w:ascii="Times" w:hAnsi="Times" w:cs="Arial"/>
                <w:i/>
                <w:iCs/>
                <w:lang w:eastAsia="en-US"/>
              </w:rPr>
            </w:rPrChange>
          </w:rPr>
          <w:t xml:space="preserve">, </w:t>
        </w:r>
      </w:ins>
      <w:r w:rsidRPr="008416E6">
        <w:rPr>
          <w:lang w:eastAsia="en-US"/>
          <w:rPrChange w:id="6969" w:author="Robert Pasternak" w:date="2021-09-07T12:47:00Z">
            <w:rPr>
              <w:rFonts w:ascii="Times" w:hAnsi="Times" w:cs="Arial"/>
              <w:i/>
              <w:iCs/>
              <w:lang w:eastAsia="en-US"/>
            </w:rPr>
          </w:rPrChange>
        </w:rPr>
        <w:t xml:space="preserve">sformułowany </w:t>
      </w:r>
      <w:ins w:id="6970" w:author="Robert Pasternak" w:date="2021-07-28T10:48:00Z">
        <w:r w:rsidR="00D72582" w:rsidRPr="008416E6">
          <w:rPr>
            <w:lang w:eastAsia="en-US"/>
          </w:rPr>
          <w:br/>
        </w:r>
      </w:ins>
      <w:r w:rsidRPr="008416E6">
        <w:rPr>
          <w:lang w:eastAsia="en-US"/>
          <w:rPrChange w:id="6971" w:author="Robert Pasternak" w:date="2021-09-07T12:47:00Z">
            <w:rPr>
              <w:rFonts w:ascii="Times" w:hAnsi="Times" w:cs="Arial"/>
              <w:i/>
              <w:iCs/>
              <w:lang w:eastAsia="en-US"/>
            </w:rPr>
          </w:rPrChange>
        </w:rPr>
        <w:t xml:space="preserve">w sposób przejrzysty, jasny, pozwalający na szybkie zorientowanie się co do konkretnych dat odbierania odpadów komunalnych, </w:t>
      </w:r>
      <w:del w:id="6972" w:author="Robert Pasternak" w:date="2021-05-11T11:47:00Z">
        <w:r w:rsidRPr="008416E6">
          <w:rPr>
            <w:lang w:eastAsia="en-US"/>
            <w:rPrChange w:id="6973" w:author="Robert Pasternak" w:date="2021-09-07T12:47:00Z">
              <w:rPr>
                <w:rFonts w:ascii="Times" w:hAnsi="Times" w:cs="Arial"/>
                <w:i/>
                <w:iCs/>
                <w:lang w:eastAsia="en-US"/>
              </w:rPr>
            </w:rPrChange>
          </w:rPr>
          <w:br/>
        </w:r>
      </w:del>
      <w:r w:rsidRPr="008416E6">
        <w:rPr>
          <w:lang w:eastAsia="en-US"/>
          <w:rPrChange w:id="6974" w:author="Robert Pasternak" w:date="2021-09-07T12:47:00Z">
            <w:rPr>
              <w:rFonts w:ascii="Times" w:hAnsi="Times" w:cs="Arial"/>
              <w:i/>
              <w:iCs/>
              <w:lang w:eastAsia="en-US"/>
            </w:rPr>
          </w:rPrChange>
        </w:rPr>
        <w:t xml:space="preserve">jak też regularności i powtarzalności odbierania odpadów komunalnych </w:t>
      </w:r>
      <w:del w:id="6975" w:author="Robert Pasternak" w:date="2021-07-12T12:19:00Z">
        <w:r w:rsidRPr="008416E6" w:rsidDel="00842D5C">
          <w:rPr>
            <w:lang w:eastAsia="en-US"/>
            <w:rPrChange w:id="6976" w:author="Robert Pasternak" w:date="2021-09-07T12:47:00Z">
              <w:rPr>
                <w:rFonts w:ascii="Times" w:hAnsi="Times" w:cs="Arial"/>
                <w:i/>
                <w:iCs/>
                <w:lang w:eastAsia="en-US"/>
              </w:rPr>
            </w:rPrChange>
          </w:rPr>
          <w:br/>
        </w:r>
      </w:del>
      <w:r w:rsidRPr="008416E6">
        <w:rPr>
          <w:lang w:eastAsia="en-US"/>
          <w:rPrChange w:id="6977" w:author="Robert Pasternak" w:date="2021-09-07T12:47:00Z">
            <w:rPr>
              <w:rFonts w:ascii="Times" w:hAnsi="Times" w:cs="Arial"/>
              <w:i/>
              <w:iCs/>
              <w:lang w:eastAsia="en-US"/>
            </w:rPr>
          </w:rPrChange>
        </w:rPr>
        <w:t>z poszczególnych rodzajów nieruchomości;</w:t>
      </w:r>
    </w:p>
    <w:p w14:paraId="67B2151C" w14:textId="77777777" w:rsidR="00390DD2" w:rsidRPr="008416E6" w:rsidRDefault="00390DD2">
      <w:pPr>
        <w:pStyle w:val="Akapitzlist"/>
        <w:autoSpaceDE w:val="0"/>
        <w:autoSpaceDN w:val="0"/>
        <w:spacing w:line="360" w:lineRule="auto"/>
        <w:ind w:left="567"/>
        <w:rPr>
          <w:lang w:eastAsia="en-US"/>
          <w:rPrChange w:id="6978" w:author="Robert Pasternak" w:date="2021-09-07T12:47:00Z">
            <w:rPr>
              <w:rFonts w:ascii="Times" w:hAnsi="Times" w:cs="Arial"/>
              <w:lang w:eastAsia="en-US"/>
            </w:rPr>
          </w:rPrChange>
        </w:rPr>
        <w:pPrChange w:id="6979" w:author="Robert Pasternak" w:date="2024-08-05T14:36:00Z">
          <w:pPr>
            <w:pStyle w:val="Akapitzlist"/>
            <w:numPr>
              <w:numId w:val="4"/>
            </w:numPr>
            <w:autoSpaceDE w:val="0"/>
            <w:autoSpaceDN w:val="0"/>
            <w:spacing w:line="360" w:lineRule="auto"/>
            <w:ind w:left="567" w:hanging="283"/>
          </w:pPr>
        </w:pPrChange>
      </w:pPr>
    </w:p>
    <w:p w14:paraId="538510C0" w14:textId="516A065C" w:rsidR="00361B44" w:rsidRPr="008416E6" w:rsidRDefault="00E11DE4">
      <w:pPr>
        <w:pStyle w:val="Akapitzlist"/>
        <w:numPr>
          <w:ilvl w:val="0"/>
          <w:numId w:val="4"/>
        </w:numPr>
        <w:autoSpaceDE w:val="0"/>
        <w:autoSpaceDN w:val="0"/>
        <w:spacing w:line="312" w:lineRule="auto"/>
        <w:ind w:left="567" w:hanging="283"/>
        <w:rPr>
          <w:lang w:eastAsia="en-US"/>
          <w:rPrChange w:id="6980" w:author="Robert Pasternak" w:date="2021-09-07T12:47:00Z">
            <w:rPr>
              <w:rFonts w:ascii="Times" w:hAnsi="Times" w:cs="Arial"/>
              <w:lang w:eastAsia="en-US"/>
            </w:rPr>
          </w:rPrChange>
        </w:rPr>
        <w:pPrChange w:id="6981" w:author="Robert Pasternak" w:date="2021-05-13T11:34:00Z">
          <w:pPr>
            <w:pStyle w:val="Akapitzlist"/>
            <w:numPr>
              <w:numId w:val="4"/>
            </w:numPr>
            <w:autoSpaceDE w:val="0"/>
            <w:autoSpaceDN w:val="0"/>
            <w:spacing w:line="360" w:lineRule="auto"/>
            <w:ind w:left="567" w:hanging="283"/>
          </w:pPr>
        </w:pPrChange>
      </w:pPr>
      <w:r w:rsidRPr="008416E6">
        <w:rPr>
          <w:lang w:eastAsia="en-US"/>
          <w:rPrChange w:id="6982" w:author="Robert Pasternak" w:date="2021-09-07T12:47:00Z">
            <w:rPr>
              <w:rFonts w:ascii="Times" w:hAnsi="Times" w:cs="Arial"/>
              <w:i/>
              <w:iCs/>
              <w:lang w:eastAsia="en-US"/>
            </w:rPr>
          </w:rPrChange>
        </w:rPr>
        <w:lastRenderedPageBreak/>
        <w:t xml:space="preserve">nie </w:t>
      </w:r>
      <w:del w:id="6983" w:author="Robert Pasternak" w:date="2021-07-28T10:48:00Z">
        <w:r w:rsidRPr="008416E6" w:rsidDel="00D72582">
          <w:rPr>
            <w:lang w:eastAsia="en-US"/>
            <w:rPrChange w:id="6984" w:author="Robert Pasternak" w:date="2021-09-07T12:47:00Z">
              <w:rPr>
                <w:rFonts w:ascii="Times" w:hAnsi="Times" w:cs="Arial"/>
                <w:i/>
                <w:iCs/>
                <w:lang w:eastAsia="en-US"/>
              </w:rPr>
            </w:rPrChange>
          </w:rPr>
          <w:delText xml:space="preserve">powinien </w:delText>
        </w:r>
      </w:del>
      <w:ins w:id="6985" w:author="Robert Pasternak" w:date="2021-07-28T10:48:00Z">
        <w:r w:rsidR="00D72582" w:rsidRPr="008416E6">
          <w:rPr>
            <w:lang w:eastAsia="en-US"/>
          </w:rPr>
          <w:t>może</w:t>
        </w:r>
        <w:r w:rsidR="00D72582" w:rsidRPr="008416E6">
          <w:rPr>
            <w:lang w:eastAsia="en-US"/>
            <w:rPrChange w:id="6986" w:author="Robert Pasternak" w:date="2021-09-07T12:47:00Z">
              <w:rPr>
                <w:rFonts w:ascii="Times" w:hAnsi="Times" w:cs="Arial"/>
                <w:i/>
                <w:iCs/>
                <w:lang w:eastAsia="en-US"/>
              </w:rPr>
            </w:rPrChange>
          </w:rPr>
          <w:t xml:space="preserve"> </w:t>
        </w:r>
      </w:ins>
      <w:r w:rsidRPr="008416E6">
        <w:rPr>
          <w:lang w:eastAsia="en-US"/>
          <w:rPrChange w:id="6987" w:author="Robert Pasternak" w:date="2021-09-07T12:47:00Z">
            <w:rPr>
              <w:rFonts w:ascii="Times" w:hAnsi="Times" w:cs="Arial"/>
              <w:i/>
              <w:iCs/>
              <w:lang w:eastAsia="en-US"/>
            </w:rPr>
          </w:rPrChange>
        </w:rPr>
        <w:t xml:space="preserve">zawierać żadnych dodatkowych treści ponad informacje związane z wykonywaniem </w:t>
      </w:r>
      <w:del w:id="6988" w:author="Robert Pasternak" w:date="2021-09-07T12:27:00Z">
        <w:r w:rsidRPr="008416E6" w:rsidDel="00D76A68">
          <w:rPr>
            <w:lang w:eastAsia="en-US"/>
            <w:rPrChange w:id="6989" w:author="Robert Pasternak" w:date="2021-09-07T12:47:00Z">
              <w:rPr>
                <w:rFonts w:ascii="Times" w:hAnsi="Times" w:cs="Arial"/>
                <w:i/>
                <w:iCs/>
                <w:lang w:eastAsia="en-US"/>
              </w:rPr>
            </w:rPrChange>
          </w:rPr>
          <w:delText>Przedmi</w:delText>
        </w:r>
      </w:del>
      <w:ins w:id="6990" w:author="Grzegorz" w:date="2021-09-07T10:36:00Z">
        <w:del w:id="6991" w:author="Robert Pasternak" w:date="2021-09-07T12:27:00Z">
          <w:r w:rsidR="009C11E7" w:rsidRPr="008416E6" w:rsidDel="00D76A68">
            <w:rPr>
              <w:lang w:eastAsia="en-US"/>
            </w:rPr>
            <w:delText>np.</w:delText>
          </w:r>
        </w:del>
      </w:ins>
      <w:del w:id="6992" w:author="Robert Pasternak" w:date="2021-09-07T12:27:00Z">
        <w:r w:rsidRPr="008416E6" w:rsidDel="00D76A68">
          <w:rPr>
            <w:lang w:eastAsia="en-US"/>
            <w:rPrChange w:id="6993" w:author="Robert Pasternak" w:date="2021-09-07T12:47:00Z">
              <w:rPr>
                <w:rFonts w:ascii="Times" w:hAnsi="Times" w:cs="Arial"/>
                <w:i/>
                <w:iCs/>
                <w:lang w:eastAsia="en-US"/>
              </w:rPr>
            </w:rPrChange>
          </w:rPr>
          <w:delText>otu</w:delText>
        </w:r>
      </w:del>
      <w:ins w:id="6994" w:author="Robert Pasternak" w:date="2021-09-07T12:27:00Z">
        <w:r w:rsidR="00D76A68" w:rsidRPr="008416E6">
          <w:rPr>
            <w:lang w:eastAsia="en-US"/>
          </w:rPr>
          <w:t>Przedmiotu</w:t>
        </w:r>
      </w:ins>
      <w:r w:rsidRPr="008416E6">
        <w:rPr>
          <w:lang w:eastAsia="en-US"/>
          <w:rPrChange w:id="6995" w:author="Robert Pasternak" w:date="2021-09-07T12:47:00Z">
            <w:rPr>
              <w:rFonts w:ascii="Times" w:hAnsi="Times" w:cs="Arial"/>
              <w:i/>
              <w:iCs/>
              <w:lang w:eastAsia="en-US"/>
            </w:rPr>
          </w:rPrChange>
        </w:rPr>
        <w:t xml:space="preserve"> zamówienia, w szczególności reklam, informacji propagandowych itd.;</w:t>
      </w:r>
    </w:p>
    <w:p w14:paraId="32E071D7" w14:textId="77777777" w:rsidR="00361B44" w:rsidRPr="008416E6" w:rsidRDefault="00E11DE4">
      <w:pPr>
        <w:pStyle w:val="Akapitzlist"/>
        <w:numPr>
          <w:ilvl w:val="0"/>
          <w:numId w:val="4"/>
        </w:numPr>
        <w:autoSpaceDE w:val="0"/>
        <w:autoSpaceDN w:val="0"/>
        <w:spacing w:line="312" w:lineRule="auto"/>
        <w:ind w:left="567" w:hanging="283"/>
        <w:rPr>
          <w:ins w:id="6996" w:author="Robert Pasternak" w:date="2021-05-11T11:49:00Z"/>
          <w:lang w:eastAsia="en-US"/>
          <w:rPrChange w:id="6997" w:author="Robert Pasternak" w:date="2021-09-07T12:47:00Z">
            <w:rPr>
              <w:ins w:id="6998" w:author="Robert Pasternak" w:date="2021-05-11T11:49:00Z"/>
              <w:rFonts w:ascii="Times" w:hAnsi="Times" w:cs="Arial"/>
              <w:lang w:eastAsia="en-US"/>
            </w:rPr>
          </w:rPrChange>
        </w:rPr>
        <w:pPrChange w:id="6999" w:author="Robert Pasternak" w:date="2021-05-13T11:34:00Z">
          <w:pPr>
            <w:pStyle w:val="Akapitzlist"/>
            <w:numPr>
              <w:numId w:val="4"/>
            </w:numPr>
            <w:autoSpaceDE w:val="0"/>
            <w:autoSpaceDN w:val="0"/>
            <w:spacing w:line="360" w:lineRule="auto"/>
            <w:ind w:left="567" w:hanging="283"/>
          </w:pPr>
        </w:pPrChange>
      </w:pPr>
      <w:del w:id="7000" w:author="Robert Pasternak" w:date="2021-07-28T10:48:00Z">
        <w:r w:rsidRPr="008416E6" w:rsidDel="00D72582">
          <w:rPr>
            <w:lang w:eastAsia="en-US"/>
            <w:rPrChange w:id="7001" w:author="Robert Pasternak" w:date="2021-09-07T12:47:00Z">
              <w:rPr>
                <w:rFonts w:ascii="Times" w:hAnsi="Times" w:cs="Arial"/>
                <w:i/>
                <w:iCs/>
                <w:lang w:eastAsia="en-US"/>
              </w:rPr>
            </w:rPrChange>
          </w:rPr>
          <w:delText xml:space="preserve">powinien </w:delText>
        </w:r>
      </w:del>
      <w:ins w:id="7002" w:author="Robert Pasternak" w:date="2021-07-28T10:48:00Z">
        <w:r w:rsidR="00D72582" w:rsidRPr="008416E6">
          <w:rPr>
            <w:lang w:eastAsia="en-US"/>
          </w:rPr>
          <w:t>musi</w:t>
        </w:r>
        <w:r w:rsidR="00D72582" w:rsidRPr="008416E6">
          <w:rPr>
            <w:lang w:eastAsia="en-US"/>
            <w:rPrChange w:id="7003" w:author="Robert Pasternak" w:date="2021-09-07T12:47:00Z">
              <w:rPr>
                <w:rFonts w:ascii="Times" w:hAnsi="Times" w:cs="Arial"/>
                <w:i/>
                <w:iCs/>
                <w:lang w:eastAsia="en-US"/>
              </w:rPr>
            </w:rPrChange>
          </w:rPr>
          <w:t xml:space="preserve"> </w:t>
        </w:r>
      </w:ins>
      <w:r w:rsidRPr="008416E6">
        <w:rPr>
          <w:lang w:eastAsia="en-US"/>
          <w:rPrChange w:id="7004" w:author="Robert Pasternak" w:date="2021-09-07T12:47:00Z">
            <w:rPr>
              <w:rFonts w:ascii="Times" w:hAnsi="Times" w:cs="Arial"/>
              <w:i/>
              <w:iCs/>
              <w:lang w:eastAsia="en-US"/>
            </w:rPr>
          </w:rPrChange>
        </w:rPr>
        <w:t>wskazywać</w:t>
      </w:r>
      <w:del w:id="7005" w:author="Robert Pasternak" w:date="2021-05-11T11:49:00Z">
        <w:r w:rsidRPr="008416E6">
          <w:rPr>
            <w:lang w:eastAsia="en-US"/>
            <w:rPrChange w:id="7006" w:author="Robert Pasternak" w:date="2021-09-07T12:47:00Z">
              <w:rPr>
                <w:rFonts w:ascii="Times" w:hAnsi="Times" w:cs="Arial"/>
                <w:i/>
                <w:iCs/>
                <w:lang w:eastAsia="en-US"/>
              </w:rPr>
            </w:rPrChange>
          </w:rPr>
          <w:delText xml:space="preserve"> na</w:delText>
        </w:r>
      </w:del>
      <w:r w:rsidRPr="008416E6">
        <w:rPr>
          <w:lang w:eastAsia="en-US"/>
          <w:rPrChange w:id="7007" w:author="Robert Pasternak" w:date="2021-09-07T12:47:00Z">
            <w:rPr>
              <w:rFonts w:ascii="Times" w:hAnsi="Times" w:cs="Arial"/>
              <w:i/>
              <w:iCs/>
              <w:lang w:eastAsia="en-US"/>
            </w:rPr>
          </w:rPrChange>
        </w:rPr>
        <w:t xml:space="preserve"> daty odbierania poszczególnych rodzajów odpadów </w:t>
      </w:r>
      <w:r w:rsidRPr="008416E6">
        <w:rPr>
          <w:lang w:eastAsia="en-US"/>
          <w:rPrChange w:id="7008" w:author="Robert Pasternak" w:date="2021-09-07T12:47:00Z">
            <w:rPr>
              <w:rFonts w:ascii="Times" w:hAnsi="Times" w:cs="Arial"/>
              <w:i/>
              <w:iCs/>
              <w:lang w:eastAsia="en-US"/>
            </w:rPr>
          </w:rPrChange>
        </w:rPr>
        <w:br/>
      </w:r>
      <w:ins w:id="7009" w:author="Robert Pasternak" w:date="2021-05-11T15:47:00Z">
        <w:r w:rsidRPr="008416E6">
          <w:rPr>
            <w:lang w:eastAsia="en-US"/>
            <w:rPrChange w:id="7010" w:author="Robert Pasternak" w:date="2021-09-07T12:47:00Z">
              <w:rPr>
                <w:rFonts w:ascii="Times" w:hAnsi="Times" w:cs="Arial"/>
                <w:i/>
                <w:iCs/>
                <w:lang w:eastAsia="en-US"/>
              </w:rPr>
            </w:rPrChange>
          </w:rPr>
          <w:t xml:space="preserve">odbieranych bezpośrednio </w:t>
        </w:r>
      </w:ins>
      <w:r w:rsidRPr="008416E6">
        <w:rPr>
          <w:lang w:eastAsia="en-US"/>
          <w:rPrChange w:id="7011" w:author="Robert Pasternak" w:date="2021-09-07T12:47:00Z">
            <w:rPr>
              <w:rFonts w:ascii="Times" w:hAnsi="Times" w:cs="Arial"/>
              <w:i/>
              <w:iCs/>
              <w:lang w:eastAsia="en-US"/>
            </w:rPr>
          </w:rPrChange>
        </w:rPr>
        <w:t>z nieruchomości</w:t>
      </w:r>
      <w:ins w:id="7012" w:author="Robert Pasternak" w:date="2021-05-11T11:48:00Z">
        <w:r w:rsidRPr="008416E6">
          <w:rPr>
            <w:lang w:eastAsia="en-US"/>
            <w:rPrChange w:id="7013" w:author="Robert Pasternak" w:date="2021-09-07T12:47:00Z">
              <w:rPr>
                <w:rFonts w:ascii="Times" w:hAnsi="Times" w:cs="Arial"/>
                <w:i/>
                <w:iCs/>
                <w:lang w:eastAsia="en-US"/>
              </w:rPr>
            </w:rPrChange>
          </w:rPr>
          <w:t>,</w:t>
        </w:r>
      </w:ins>
      <w:ins w:id="7014" w:author="Robert Pasternak" w:date="2021-05-11T15:47:00Z">
        <w:r w:rsidRPr="008416E6">
          <w:rPr>
            <w:lang w:eastAsia="en-US"/>
            <w:rPrChange w:id="7015" w:author="Robert Pasternak" w:date="2021-09-07T12:47:00Z">
              <w:rPr>
                <w:rFonts w:ascii="Times" w:hAnsi="Times" w:cs="Arial"/>
                <w:i/>
                <w:iCs/>
                <w:lang w:eastAsia="en-US"/>
              </w:rPr>
            </w:rPrChange>
          </w:rPr>
          <w:t xml:space="preserve"> wykazanych w tabeli nr 5 OPZ</w:t>
        </w:r>
      </w:ins>
    </w:p>
    <w:p w14:paraId="677C01A5" w14:textId="77777777" w:rsidR="00361B44" w:rsidRPr="008416E6" w:rsidRDefault="00D72582">
      <w:pPr>
        <w:pStyle w:val="Akapitzlist"/>
        <w:numPr>
          <w:ilvl w:val="0"/>
          <w:numId w:val="4"/>
        </w:numPr>
        <w:autoSpaceDE w:val="0"/>
        <w:autoSpaceDN w:val="0"/>
        <w:spacing w:line="312" w:lineRule="auto"/>
        <w:ind w:left="567" w:hanging="283"/>
        <w:rPr>
          <w:lang w:eastAsia="en-US"/>
          <w:rPrChange w:id="7016" w:author="Robert Pasternak" w:date="2021-09-07T12:47:00Z">
            <w:rPr>
              <w:rFonts w:ascii="Times" w:hAnsi="Times" w:cs="Arial"/>
              <w:lang w:eastAsia="en-US"/>
            </w:rPr>
          </w:rPrChange>
        </w:rPr>
        <w:pPrChange w:id="7017" w:author="Robert Pasternak" w:date="2021-06-23T08:11:00Z">
          <w:pPr>
            <w:pStyle w:val="Akapitzlist"/>
            <w:numPr>
              <w:numId w:val="4"/>
            </w:numPr>
            <w:autoSpaceDE w:val="0"/>
            <w:autoSpaceDN w:val="0"/>
            <w:spacing w:line="360" w:lineRule="auto"/>
            <w:ind w:left="567" w:hanging="283"/>
          </w:pPr>
        </w:pPrChange>
      </w:pPr>
      <w:ins w:id="7018" w:author="Robert Pasternak" w:date="2021-07-28T10:48:00Z">
        <w:r w:rsidRPr="008416E6">
          <w:rPr>
            <w:lang w:eastAsia="en-US"/>
          </w:rPr>
          <w:t>musi</w:t>
        </w:r>
      </w:ins>
      <w:ins w:id="7019" w:author="Robert Pasternak" w:date="2021-05-11T11:49:00Z">
        <w:r w:rsidR="00E11DE4" w:rsidRPr="008416E6">
          <w:rPr>
            <w:lang w:eastAsia="en-US"/>
            <w:rPrChange w:id="7020" w:author="Robert Pasternak" w:date="2021-09-07T12:47:00Z">
              <w:rPr>
                <w:rFonts w:ascii="Times" w:hAnsi="Times" w:cs="Arial"/>
                <w:i/>
                <w:iCs/>
                <w:lang w:eastAsia="en-US"/>
              </w:rPr>
            </w:rPrChange>
          </w:rPr>
          <w:t xml:space="preserve"> zawierać</w:t>
        </w:r>
      </w:ins>
      <w:ins w:id="7021" w:author="Piotr Szumlak" w:date="2021-07-09T07:36:00Z">
        <w:r w:rsidR="00361B44" w:rsidRPr="008416E6">
          <w:rPr>
            <w:lang w:eastAsia="en-US"/>
          </w:rPr>
          <w:t xml:space="preserve"> </w:t>
        </w:r>
      </w:ins>
      <w:ins w:id="7022" w:author="Robert Pasternak" w:date="2021-05-11T11:49:00Z">
        <w:r w:rsidR="00504A71" w:rsidRPr="008416E6">
          <w:t>informację o godzinie rozpoczęcia odbioru odpadów (godzinę do której właściciel zobowiązany jest udostępnić pojemniki lub worki do odbioru)</w:t>
        </w:r>
      </w:ins>
      <w:ins w:id="7023" w:author="Robert Pasternak" w:date="2021-06-18T14:35:00Z">
        <w:r w:rsidR="00A011B9" w:rsidRPr="008416E6">
          <w:t xml:space="preserve"> </w:t>
        </w:r>
      </w:ins>
      <w:ins w:id="7024" w:author="Piotr Szumlak" w:date="2021-07-08T12:27:00Z">
        <w:r w:rsidR="00B273D2" w:rsidRPr="008416E6">
          <w:br/>
        </w:r>
      </w:ins>
      <w:ins w:id="7025" w:author="Robert Pasternak" w:date="2021-06-18T14:35:00Z">
        <w:r w:rsidR="00A011B9" w:rsidRPr="008416E6">
          <w:t>i godzinie zakończenia odbioru odpadów</w:t>
        </w:r>
      </w:ins>
      <w:r w:rsidR="00E11DE4" w:rsidRPr="008416E6">
        <w:rPr>
          <w:lang w:eastAsia="en-US"/>
          <w:rPrChange w:id="7026" w:author="Robert Pasternak" w:date="2021-09-07T12:47:00Z">
            <w:rPr>
              <w:rFonts w:ascii="Times" w:hAnsi="Times" w:cs="Arial"/>
              <w:i/>
              <w:iCs/>
              <w:lang w:eastAsia="en-US"/>
            </w:rPr>
          </w:rPrChange>
        </w:rPr>
        <w:t>;</w:t>
      </w:r>
    </w:p>
    <w:p w14:paraId="1B580E28" w14:textId="1E76014A" w:rsidR="00361B44" w:rsidRPr="008416E6" w:rsidRDefault="00E11DE4">
      <w:pPr>
        <w:pStyle w:val="Akapitzlist"/>
        <w:numPr>
          <w:ilvl w:val="0"/>
          <w:numId w:val="4"/>
        </w:numPr>
        <w:autoSpaceDE w:val="0"/>
        <w:autoSpaceDN w:val="0"/>
        <w:spacing w:line="312" w:lineRule="auto"/>
        <w:ind w:left="567" w:hanging="283"/>
        <w:rPr>
          <w:ins w:id="7027" w:author="Robert Pasternak" w:date="2021-05-11T11:50:00Z"/>
          <w:lang w:eastAsia="en-US"/>
          <w:rPrChange w:id="7028" w:author="Robert Pasternak" w:date="2021-09-07T12:47:00Z">
            <w:rPr>
              <w:ins w:id="7029" w:author="Robert Pasternak" w:date="2021-05-11T11:50:00Z"/>
              <w:rFonts w:ascii="Times" w:hAnsi="Times" w:cs="Arial"/>
              <w:lang w:eastAsia="en-US"/>
            </w:rPr>
          </w:rPrChange>
        </w:rPr>
        <w:pPrChange w:id="7030" w:author="Robert Pasternak" w:date="2021-06-18T14:52:00Z">
          <w:pPr>
            <w:pStyle w:val="Akapitzlist"/>
            <w:numPr>
              <w:numId w:val="4"/>
            </w:numPr>
            <w:autoSpaceDE w:val="0"/>
            <w:autoSpaceDN w:val="0"/>
            <w:spacing w:line="360" w:lineRule="auto"/>
            <w:ind w:left="567" w:hanging="283"/>
          </w:pPr>
        </w:pPrChange>
      </w:pPr>
      <w:del w:id="7031" w:author="Robert Pasternak" w:date="2021-07-28T10:48:00Z">
        <w:r w:rsidRPr="008416E6" w:rsidDel="00D72582">
          <w:rPr>
            <w:lang w:eastAsia="en-US"/>
            <w:rPrChange w:id="7032" w:author="Robert Pasternak" w:date="2021-09-07T12:47:00Z">
              <w:rPr>
                <w:rFonts w:ascii="Times" w:hAnsi="Times" w:cs="Arial"/>
                <w:i/>
                <w:iCs/>
                <w:lang w:eastAsia="en-US"/>
              </w:rPr>
            </w:rPrChange>
          </w:rPr>
          <w:delText xml:space="preserve">powinien </w:delText>
        </w:r>
      </w:del>
      <w:ins w:id="7033" w:author="Robert Pasternak" w:date="2021-07-28T10:48:00Z">
        <w:r w:rsidR="00D72582" w:rsidRPr="008416E6">
          <w:rPr>
            <w:lang w:eastAsia="en-US"/>
          </w:rPr>
          <w:t>musi</w:t>
        </w:r>
        <w:r w:rsidR="00D72582" w:rsidRPr="008416E6">
          <w:rPr>
            <w:lang w:eastAsia="en-US"/>
            <w:rPrChange w:id="7034" w:author="Robert Pasternak" w:date="2021-09-07T12:47:00Z">
              <w:rPr>
                <w:rFonts w:ascii="Times" w:hAnsi="Times" w:cs="Arial"/>
                <w:i/>
                <w:iCs/>
                <w:lang w:eastAsia="en-US"/>
              </w:rPr>
            </w:rPrChange>
          </w:rPr>
          <w:t xml:space="preserve"> </w:t>
        </w:r>
      </w:ins>
      <w:r w:rsidRPr="008416E6">
        <w:rPr>
          <w:lang w:eastAsia="en-US"/>
          <w:rPrChange w:id="7035" w:author="Robert Pasternak" w:date="2021-09-07T12:47:00Z">
            <w:rPr>
              <w:rFonts w:ascii="Times" w:hAnsi="Times" w:cs="Arial"/>
              <w:i/>
              <w:iCs/>
              <w:lang w:eastAsia="en-US"/>
            </w:rPr>
          </w:rPrChange>
        </w:rPr>
        <w:t xml:space="preserve">zawierać informacje, o adresie i godzinach pracy PSZOK, jak również </w:t>
      </w:r>
      <w:r w:rsidRPr="008416E6">
        <w:rPr>
          <w:lang w:eastAsia="en-US"/>
          <w:rPrChange w:id="7036" w:author="Robert Pasternak" w:date="2021-09-07T12:47:00Z">
            <w:rPr>
              <w:rFonts w:ascii="Times" w:hAnsi="Times" w:cs="Arial"/>
              <w:i/>
              <w:iCs/>
              <w:lang w:eastAsia="en-US"/>
            </w:rPr>
          </w:rPrChange>
        </w:rPr>
        <w:br/>
        <w:t>o rodzajach odpadów jakie mogą być tam dostarczone przez mieszkańców</w:t>
      </w:r>
      <w:ins w:id="7037" w:author="Robert Pasternak" w:date="2024-07-17T09:48:00Z">
        <w:r w:rsidR="004160C7">
          <w:rPr>
            <w:lang w:eastAsia="en-US"/>
          </w:rPr>
          <w:t xml:space="preserve"> (adres PSZOK i rodzaj odpadów w nim przyjmowanych Zamawiający przekaże Wykonawcy wraz </w:t>
        </w:r>
        <w:r w:rsidR="004160C7">
          <w:rPr>
            <w:lang w:eastAsia="en-US"/>
          </w:rPr>
          <w:br/>
          <w:t>z informacją o akceptacji przedłożonych harmonogramów)</w:t>
        </w:r>
      </w:ins>
      <w:r w:rsidRPr="008416E6">
        <w:rPr>
          <w:lang w:eastAsia="en-US"/>
          <w:rPrChange w:id="7038" w:author="Robert Pasternak" w:date="2021-09-07T12:47:00Z">
            <w:rPr>
              <w:rFonts w:ascii="Times" w:hAnsi="Times" w:cs="Arial"/>
              <w:i/>
              <w:iCs/>
              <w:lang w:eastAsia="en-US"/>
            </w:rPr>
          </w:rPrChange>
        </w:rPr>
        <w:t>,</w:t>
      </w:r>
    </w:p>
    <w:p w14:paraId="1C23C7A3" w14:textId="47461D0C" w:rsidR="00361B44" w:rsidRPr="008416E6" w:rsidRDefault="00D72582">
      <w:pPr>
        <w:pStyle w:val="Akapitzlist"/>
        <w:numPr>
          <w:ilvl w:val="0"/>
          <w:numId w:val="4"/>
        </w:numPr>
        <w:autoSpaceDE w:val="0"/>
        <w:autoSpaceDN w:val="0"/>
        <w:spacing w:line="312" w:lineRule="auto"/>
        <w:ind w:left="567" w:hanging="283"/>
        <w:rPr>
          <w:lang w:eastAsia="en-US"/>
          <w:rPrChange w:id="7039" w:author="Robert Pasternak" w:date="2021-09-07T12:47:00Z">
            <w:rPr>
              <w:rFonts w:ascii="Times" w:hAnsi="Times" w:cs="Arial"/>
              <w:lang w:eastAsia="en-US"/>
            </w:rPr>
          </w:rPrChange>
        </w:rPr>
        <w:pPrChange w:id="7040" w:author="Robert Pasternak" w:date="2021-05-13T11:34:00Z">
          <w:pPr>
            <w:pStyle w:val="Akapitzlist"/>
            <w:numPr>
              <w:numId w:val="4"/>
            </w:numPr>
            <w:autoSpaceDE w:val="0"/>
            <w:autoSpaceDN w:val="0"/>
            <w:spacing w:line="360" w:lineRule="auto"/>
            <w:ind w:left="567" w:hanging="283"/>
          </w:pPr>
        </w:pPrChange>
      </w:pPr>
      <w:ins w:id="7041" w:author="Robert Pasternak" w:date="2021-07-28T10:48:00Z">
        <w:r w:rsidRPr="008416E6">
          <w:rPr>
            <w:lang w:eastAsia="en-US"/>
          </w:rPr>
          <w:t>musi</w:t>
        </w:r>
      </w:ins>
      <w:ins w:id="7042" w:author="Robert Pasternak" w:date="2021-05-11T11:50:00Z">
        <w:r w:rsidR="00E11DE4" w:rsidRPr="008416E6">
          <w:rPr>
            <w:lang w:eastAsia="en-US"/>
            <w:rPrChange w:id="7043" w:author="Robert Pasternak" w:date="2021-09-07T12:47:00Z">
              <w:rPr>
                <w:rFonts w:ascii="Times" w:hAnsi="Times" w:cs="Arial"/>
                <w:i/>
                <w:iCs/>
                <w:lang w:eastAsia="en-US"/>
              </w:rPr>
            </w:rPrChange>
          </w:rPr>
          <w:t xml:space="preserve"> </w:t>
        </w:r>
      </w:ins>
      <w:ins w:id="7044" w:author="Robert Pasternak" w:date="2021-05-11T11:51:00Z">
        <w:r w:rsidR="00E11DE4" w:rsidRPr="008416E6">
          <w:rPr>
            <w:lang w:eastAsia="en-US"/>
            <w:rPrChange w:id="7045" w:author="Robert Pasternak" w:date="2021-09-07T12:47:00Z">
              <w:rPr>
                <w:rFonts w:ascii="Times" w:hAnsi="Times" w:cs="Arial"/>
                <w:i/>
                <w:iCs/>
                <w:lang w:eastAsia="en-US"/>
              </w:rPr>
            </w:rPrChange>
          </w:rPr>
          <w:t xml:space="preserve">zawierać dane teleadresowe Wykonawcy, w tym numery telefonów </w:t>
        </w:r>
      </w:ins>
      <w:ins w:id="7046" w:author="Robert Pasternak" w:date="2021-05-11T11:52:00Z">
        <w:r w:rsidR="00E11DE4" w:rsidRPr="008416E6">
          <w:rPr>
            <w:lang w:eastAsia="en-US"/>
            <w:rPrChange w:id="7047" w:author="Robert Pasternak" w:date="2021-09-07T12:47:00Z">
              <w:rPr>
                <w:rFonts w:ascii="Times" w:hAnsi="Times" w:cs="Arial"/>
                <w:i/>
                <w:iCs/>
                <w:lang w:eastAsia="en-US"/>
              </w:rPr>
            </w:rPrChange>
          </w:rPr>
          <w:t xml:space="preserve">i adresy </w:t>
        </w:r>
      </w:ins>
      <w:ins w:id="7048" w:author="Robert Pasternak" w:date="2021-05-11T11:53:00Z">
        <w:r w:rsidR="00E11DE4" w:rsidRPr="008416E6">
          <w:rPr>
            <w:lang w:eastAsia="en-US"/>
            <w:rPrChange w:id="7049" w:author="Robert Pasternak" w:date="2021-09-07T12:47:00Z">
              <w:rPr>
                <w:rFonts w:ascii="Times" w:hAnsi="Times" w:cs="Arial"/>
                <w:i/>
                <w:iCs/>
                <w:lang w:eastAsia="en-US"/>
              </w:rPr>
            </w:rPrChange>
          </w:rPr>
          <w:br/>
        </w:r>
      </w:ins>
      <w:ins w:id="7050" w:author="Robert Pasternak" w:date="2021-07-01T15:07:00Z">
        <w:r w:rsidR="00617809" w:rsidRPr="008416E6">
          <w:rPr>
            <w:lang w:eastAsia="en-US"/>
          </w:rPr>
          <w:t>poczty elektronicznej</w:t>
        </w:r>
      </w:ins>
      <w:ins w:id="7051" w:author="Robert Pasternak" w:date="2021-07-12T12:20:00Z">
        <w:r w:rsidR="00842D5C" w:rsidRPr="008416E6">
          <w:rPr>
            <w:lang w:eastAsia="en-US"/>
          </w:rPr>
          <w:t xml:space="preserve"> </w:t>
        </w:r>
      </w:ins>
      <w:ins w:id="7052" w:author="Robert Pasternak" w:date="2021-05-11T11:51:00Z">
        <w:r w:rsidR="00E11DE4" w:rsidRPr="008416E6">
          <w:rPr>
            <w:lang w:eastAsia="en-US"/>
            <w:rPrChange w:id="7053" w:author="Robert Pasternak" w:date="2021-09-07T12:47:00Z">
              <w:rPr>
                <w:rFonts w:ascii="Times" w:hAnsi="Times" w:cs="Arial"/>
                <w:i/>
                <w:iCs/>
                <w:lang w:eastAsia="en-US"/>
              </w:rPr>
            </w:rPrChange>
          </w:rPr>
          <w:t xml:space="preserve">do Punktu Obsługi Mieszkańca oraz </w:t>
        </w:r>
      </w:ins>
      <w:ins w:id="7054" w:author="Robert Pasternak" w:date="2021-05-11T11:53:00Z">
        <w:r w:rsidR="00E11DE4" w:rsidRPr="008416E6">
          <w:rPr>
            <w:lang w:eastAsia="en-US"/>
            <w:rPrChange w:id="7055" w:author="Robert Pasternak" w:date="2021-09-07T12:47:00Z">
              <w:rPr>
                <w:rFonts w:ascii="Times" w:hAnsi="Times" w:cs="Arial"/>
                <w:i/>
                <w:iCs/>
                <w:lang w:eastAsia="en-US"/>
              </w:rPr>
            </w:rPrChange>
          </w:rPr>
          <w:t>dane teleadresowe Zamawiającego i informacje o mo</w:t>
        </w:r>
      </w:ins>
      <w:ins w:id="7056" w:author="Robert Pasternak" w:date="2021-05-11T11:54:00Z">
        <w:r w:rsidR="00E11DE4" w:rsidRPr="008416E6">
          <w:rPr>
            <w:lang w:eastAsia="en-US"/>
            <w:rPrChange w:id="7057" w:author="Robert Pasternak" w:date="2021-09-07T12:47:00Z">
              <w:rPr>
                <w:rFonts w:ascii="Times" w:hAnsi="Times" w:cs="Arial"/>
                <w:i/>
                <w:iCs/>
                <w:lang w:eastAsia="en-US"/>
              </w:rPr>
            </w:rPrChange>
          </w:rPr>
          <w:t>żliwości pobrania harmonogramu z aplikacji mobilnej udostępnionej dla mieszkańców przez Zamawiającego</w:t>
        </w:r>
      </w:ins>
      <w:ins w:id="7058" w:author="Robert Pasternak" w:date="2021-05-11T11:53:00Z">
        <w:r w:rsidR="004160C7">
          <w:rPr>
            <w:lang w:eastAsia="en-US"/>
          </w:rPr>
          <w:t xml:space="preserve"> - </w:t>
        </w:r>
      </w:ins>
      <w:ins w:id="7059" w:author="Robert Pasternak" w:date="2024-07-17T09:48:00Z">
        <w:r w:rsidR="004160C7">
          <w:rPr>
            <w:lang w:eastAsia="en-US"/>
          </w:rPr>
          <w:t>t</w:t>
        </w:r>
      </w:ins>
      <w:ins w:id="7060" w:author="Robert Pasternak" w:date="2021-05-11T11:54:00Z">
        <w:r w:rsidR="00E11DE4" w:rsidRPr="008416E6">
          <w:rPr>
            <w:lang w:eastAsia="en-US"/>
            <w:rPrChange w:id="7061" w:author="Robert Pasternak" w:date="2021-09-07T12:47:00Z">
              <w:rPr>
                <w:rFonts w:ascii="Times" w:hAnsi="Times" w:cs="Arial"/>
                <w:i/>
                <w:iCs/>
                <w:lang w:eastAsia="en-US"/>
              </w:rPr>
            </w:rPrChange>
          </w:rPr>
          <w:t xml:space="preserve">reść informacji </w:t>
        </w:r>
      </w:ins>
      <w:ins w:id="7062" w:author="Robert Pasternak" w:date="2021-05-11T11:55:00Z">
        <w:r w:rsidR="00E11DE4" w:rsidRPr="008416E6">
          <w:rPr>
            <w:lang w:eastAsia="en-US"/>
            <w:rPrChange w:id="7063" w:author="Robert Pasternak" w:date="2021-09-07T12:47:00Z">
              <w:rPr>
                <w:rFonts w:ascii="Times" w:hAnsi="Times" w:cs="Arial"/>
                <w:i/>
                <w:iCs/>
                <w:lang w:eastAsia="en-US"/>
              </w:rPr>
            </w:rPrChange>
          </w:rPr>
          <w:t xml:space="preserve">dotyczącej danych Zamawiającego </w:t>
        </w:r>
      </w:ins>
      <w:ins w:id="7064" w:author="Robert Pasternak" w:date="2021-05-11T12:06:00Z">
        <w:r w:rsidR="00E11DE4" w:rsidRPr="008416E6">
          <w:rPr>
            <w:lang w:eastAsia="en-US"/>
            <w:rPrChange w:id="7065" w:author="Robert Pasternak" w:date="2021-09-07T12:47:00Z">
              <w:rPr>
                <w:rFonts w:ascii="Times" w:hAnsi="Times" w:cs="Arial"/>
                <w:i/>
                <w:iCs/>
                <w:lang w:eastAsia="en-US"/>
              </w:rPr>
            </w:rPrChange>
          </w:rPr>
          <w:t>przekaże on Wykonawcy wraz z informacj</w:t>
        </w:r>
      </w:ins>
      <w:ins w:id="7066" w:author="Robert Pasternak" w:date="2021-05-11T12:07:00Z">
        <w:r w:rsidR="00E11DE4" w:rsidRPr="008416E6">
          <w:rPr>
            <w:lang w:eastAsia="en-US"/>
            <w:rPrChange w:id="7067" w:author="Robert Pasternak" w:date="2021-09-07T12:47:00Z">
              <w:rPr>
                <w:rFonts w:ascii="Times" w:hAnsi="Times" w:cs="Arial"/>
                <w:i/>
                <w:iCs/>
                <w:lang w:eastAsia="en-US"/>
              </w:rPr>
            </w:rPrChange>
          </w:rPr>
          <w:t xml:space="preserve">ą o akceptacji przedłożonych harmonogramów. </w:t>
        </w:r>
      </w:ins>
    </w:p>
    <w:p w14:paraId="23AE670C" w14:textId="4A0018AF" w:rsidR="00842D5C" w:rsidRPr="008416E6" w:rsidRDefault="00D72582">
      <w:pPr>
        <w:pStyle w:val="Akapitzlist"/>
        <w:numPr>
          <w:ilvl w:val="0"/>
          <w:numId w:val="4"/>
        </w:numPr>
        <w:autoSpaceDE w:val="0"/>
        <w:autoSpaceDN w:val="0"/>
        <w:spacing w:line="312" w:lineRule="auto"/>
        <w:ind w:left="568" w:hanging="284"/>
        <w:rPr>
          <w:ins w:id="7068" w:author="Robert Pasternak" w:date="2021-06-18T14:36:00Z"/>
          <w:lang w:eastAsia="en-US"/>
        </w:rPr>
        <w:pPrChange w:id="7069" w:author="Robert Pasternak" w:date="2021-07-12T12:21:00Z">
          <w:pPr>
            <w:pStyle w:val="Akapitzlist"/>
            <w:autoSpaceDE w:val="0"/>
            <w:autoSpaceDN w:val="0"/>
            <w:spacing w:line="360" w:lineRule="auto"/>
            <w:ind w:left="568"/>
          </w:pPr>
        </w:pPrChange>
      </w:pPr>
      <w:ins w:id="7070" w:author="Robert Pasternak" w:date="2021-07-28T10:48:00Z">
        <w:r w:rsidRPr="008416E6">
          <w:rPr>
            <w:lang w:eastAsia="en-US"/>
          </w:rPr>
          <w:t>musi</w:t>
        </w:r>
      </w:ins>
      <w:ins w:id="7071" w:author="Robert Pasternak" w:date="2021-06-18T14:36:00Z">
        <w:r w:rsidR="00A011B9" w:rsidRPr="008416E6">
          <w:rPr>
            <w:lang w:eastAsia="en-US"/>
          </w:rPr>
          <w:t xml:space="preserve"> zawiera</w:t>
        </w:r>
      </w:ins>
      <w:ins w:id="7072" w:author="Robert Pasternak" w:date="2021-06-18T14:37:00Z">
        <w:r w:rsidR="00A011B9" w:rsidRPr="008416E6">
          <w:rPr>
            <w:lang w:eastAsia="en-US"/>
          </w:rPr>
          <w:t>ć kolorową informację</w:t>
        </w:r>
      </w:ins>
      <w:ins w:id="7073" w:author="Robert Pasternak" w:date="2021-06-18T14:38:00Z">
        <w:r w:rsidR="00A011B9" w:rsidRPr="008416E6">
          <w:rPr>
            <w:lang w:eastAsia="en-US"/>
          </w:rPr>
          <w:t xml:space="preserve"> (w miarę </w:t>
        </w:r>
      </w:ins>
      <w:ins w:id="7074" w:author="Robert Pasternak" w:date="2021-09-07T12:27:00Z">
        <w:r w:rsidR="00D76A68" w:rsidRPr="008416E6">
          <w:rPr>
            <w:lang w:eastAsia="en-US"/>
          </w:rPr>
          <w:t>możliwości</w:t>
        </w:r>
      </w:ins>
      <w:ins w:id="7075" w:author="Grzegorz" w:date="2021-09-07T10:36:00Z">
        <w:del w:id="7076" w:author="Robert Pasternak" w:date="2021-09-07T12:27:00Z">
          <w:r w:rsidR="009C11E7" w:rsidRPr="008416E6" w:rsidDel="00D76A68">
            <w:rPr>
              <w:lang w:eastAsia="en-US"/>
            </w:rPr>
            <w:delText>p.</w:delText>
          </w:r>
        </w:del>
      </w:ins>
      <w:ins w:id="7077" w:author="Robert Pasternak" w:date="2021-06-18T14:38:00Z">
        <w:r w:rsidR="00A011B9" w:rsidRPr="008416E6">
          <w:rPr>
            <w:lang w:eastAsia="en-US"/>
          </w:rPr>
          <w:t xml:space="preserve"> również graficzn</w:t>
        </w:r>
      </w:ins>
      <w:ins w:id="7078" w:author="Robert Pasternak" w:date="2021-06-18T14:39:00Z">
        <w:r w:rsidR="00A011B9" w:rsidRPr="008416E6">
          <w:rPr>
            <w:lang w:eastAsia="en-US"/>
          </w:rPr>
          <w:t>ą)</w:t>
        </w:r>
      </w:ins>
      <w:ins w:id="7079" w:author="Robert Pasternak" w:date="2021-06-18T14:37:00Z">
        <w:r w:rsidR="00A011B9" w:rsidRPr="008416E6">
          <w:rPr>
            <w:lang w:eastAsia="en-US"/>
          </w:rPr>
          <w:t xml:space="preserve"> dotyczącą zasad prawidłowej segregacji odpadów (np. </w:t>
        </w:r>
      </w:ins>
      <w:ins w:id="7080" w:author="Robert Pasternak" w:date="2021-07-12T12:21:00Z">
        <w:r w:rsidR="00842D5C" w:rsidRPr="008416E6">
          <w:rPr>
            <w:lang w:eastAsia="en-US"/>
          </w:rPr>
          <w:t>które rodzaje odpadów wrzucamy do danego pojemnika),</w:t>
        </w:r>
      </w:ins>
    </w:p>
    <w:p w14:paraId="74B3FEFD" w14:textId="2CEE0538" w:rsidR="00361B44" w:rsidRPr="008416E6" w:rsidRDefault="00E11DE4">
      <w:pPr>
        <w:pStyle w:val="Akapitzlist"/>
        <w:numPr>
          <w:ilvl w:val="0"/>
          <w:numId w:val="4"/>
        </w:numPr>
        <w:autoSpaceDE w:val="0"/>
        <w:autoSpaceDN w:val="0"/>
        <w:spacing w:line="312" w:lineRule="auto"/>
        <w:ind w:left="568" w:hanging="284"/>
        <w:rPr>
          <w:del w:id="7081" w:author="Robert Pasternak" w:date="2021-06-08T10:47:00Z"/>
          <w:lang w:eastAsia="en-US"/>
          <w:rPrChange w:id="7082" w:author="Robert Pasternak" w:date="2021-09-07T12:47:00Z">
            <w:rPr>
              <w:del w:id="7083" w:author="Robert Pasternak" w:date="2021-06-08T10:47:00Z"/>
              <w:rFonts w:ascii="Times" w:hAnsi="Times" w:cs="Arial"/>
              <w:lang w:eastAsia="en-US"/>
            </w:rPr>
          </w:rPrChange>
        </w:rPr>
        <w:pPrChange w:id="7084" w:author="Robert Pasternak" w:date="2021-05-13T11:34:00Z">
          <w:pPr>
            <w:pStyle w:val="Akapitzlist"/>
            <w:numPr>
              <w:numId w:val="4"/>
            </w:numPr>
            <w:autoSpaceDE w:val="0"/>
            <w:autoSpaceDN w:val="0"/>
            <w:spacing w:line="360" w:lineRule="auto"/>
            <w:ind w:left="568" w:hanging="284"/>
          </w:pPr>
        </w:pPrChange>
      </w:pPr>
      <w:r w:rsidRPr="008416E6">
        <w:rPr>
          <w:lang w:eastAsia="en-US"/>
          <w:rPrChange w:id="7085" w:author="Robert Pasternak" w:date="2021-09-07T12:47:00Z">
            <w:rPr>
              <w:rFonts w:ascii="Times" w:hAnsi="Times" w:cs="Arial"/>
              <w:i/>
              <w:iCs/>
              <w:lang w:eastAsia="en-US"/>
            </w:rPr>
          </w:rPrChange>
        </w:rPr>
        <w:t xml:space="preserve">jeżeli Wykonawca </w:t>
      </w:r>
      <w:r w:rsidRPr="008416E6">
        <w:rPr>
          <w:rPrChange w:id="7086" w:author="Robert Pasternak" w:date="2021-09-07T12:47:00Z">
            <w:rPr>
              <w:rFonts w:ascii="Times" w:hAnsi="Times" w:cs="Arial"/>
              <w:i/>
              <w:iCs/>
            </w:rPr>
          </w:rPrChange>
        </w:rPr>
        <w:t>zadeklarował mycie pojemników na zmieszane odpady komunalne oraz odpady ulegające biodegradacji z terenu zabudowy jednorodzinnej</w:t>
      </w:r>
      <w:ins w:id="7087" w:author="Robert Pasternak [2]" w:date="2024-08-27T22:44:00Z">
        <w:r w:rsidR="0044515F">
          <w:t xml:space="preserve"> i wielorodzin</w:t>
        </w:r>
      </w:ins>
      <w:ins w:id="7088" w:author="Robert Pasternak [2]" w:date="2024-08-27T22:45:00Z">
        <w:r w:rsidR="0044515F">
          <w:t>nej</w:t>
        </w:r>
      </w:ins>
      <w:r w:rsidRPr="008416E6">
        <w:rPr>
          <w:rPrChange w:id="7089" w:author="Robert Pasternak" w:date="2021-09-07T12:47:00Z">
            <w:rPr>
              <w:rFonts w:ascii="Times" w:hAnsi="Times" w:cs="Arial"/>
              <w:i/>
              <w:iCs/>
            </w:rPr>
          </w:rPrChange>
        </w:rPr>
        <w:t xml:space="preserve">, </w:t>
      </w:r>
      <w:r w:rsidRPr="008416E6">
        <w:rPr>
          <w:rPrChange w:id="7090" w:author="Robert Pasternak" w:date="2021-09-07T12:47:00Z">
            <w:rPr>
              <w:rFonts w:ascii="Times" w:hAnsi="Times" w:cs="Arial"/>
              <w:i/>
              <w:iCs/>
            </w:rPr>
          </w:rPrChange>
        </w:rPr>
        <w:br/>
        <w:t xml:space="preserve">za co uzyskał dodatkowe punkty </w:t>
      </w:r>
      <w:r w:rsidRPr="008416E6">
        <w:rPr>
          <w:bCs/>
          <w:rPrChange w:id="7091" w:author="Robert Pasternak" w:date="2021-09-07T12:47:00Z">
            <w:rPr>
              <w:rFonts w:ascii="Times" w:hAnsi="Times"/>
              <w:bCs/>
              <w:i/>
              <w:iCs/>
            </w:rPr>
          </w:rPrChange>
        </w:rPr>
        <w:t>za spełnienie kryteriów niezwiązanych z ceną podczas oceny oferty,</w:t>
      </w:r>
      <w:r w:rsidRPr="008416E6">
        <w:rPr>
          <w:lang w:eastAsia="en-US"/>
          <w:rPrChange w:id="7092" w:author="Robert Pasternak" w:date="2021-09-07T12:47:00Z">
            <w:rPr>
              <w:rFonts w:ascii="Times" w:hAnsi="Times" w:cs="Arial"/>
              <w:i/>
              <w:iCs/>
              <w:lang w:eastAsia="en-US"/>
            </w:rPr>
          </w:rPrChange>
        </w:rPr>
        <w:t xml:space="preserve"> zobowiązany jest umieścić w harmonogramie informacje o terminach świadczenia tej usługi. </w:t>
      </w:r>
    </w:p>
    <w:p w14:paraId="384A22A0" w14:textId="77777777" w:rsidR="00361B44" w:rsidRPr="008416E6" w:rsidRDefault="00361B44">
      <w:pPr>
        <w:pStyle w:val="Akapitzlist"/>
        <w:numPr>
          <w:ilvl w:val="0"/>
          <w:numId w:val="4"/>
        </w:numPr>
        <w:autoSpaceDE w:val="0"/>
        <w:autoSpaceDN w:val="0"/>
        <w:spacing w:line="312" w:lineRule="auto"/>
        <w:ind w:left="568" w:hanging="284"/>
        <w:rPr>
          <w:lang w:eastAsia="en-US"/>
          <w:rPrChange w:id="7093" w:author="Robert Pasternak" w:date="2021-09-07T12:47:00Z">
            <w:rPr>
              <w:rFonts w:ascii="Times" w:hAnsi="Times" w:cs="Arial"/>
              <w:lang w:eastAsia="en-US"/>
            </w:rPr>
          </w:rPrChange>
        </w:rPr>
        <w:pPrChange w:id="7094" w:author="Robert Pasternak" w:date="2021-06-08T10:47:00Z">
          <w:pPr>
            <w:pStyle w:val="Akapitzlist"/>
            <w:autoSpaceDE w:val="0"/>
            <w:autoSpaceDN w:val="0"/>
            <w:spacing w:line="360" w:lineRule="auto"/>
            <w:ind w:left="568"/>
          </w:pPr>
        </w:pPrChange>
      </w:pPr>
    </w:p>
    <w:p w14:paraId="0F1F3190" w14:textId="77777777" w:rsidR="00361B44" w:rsidRPr="008416E6" w:rsidRDefault="00E11DE4">
      <w:pPr>
        <w:numPr>
          <w:ilvl w:val="0"/>
          <w:numId w:val="17"/>
        </w:numPr>
        <w:autoSpaceDE w:val="0"/>
        <w:autoSpaceDN w:val="0"/>
        <w:spacing w:line="312" w:lineRule="auto"/>
        <w:rPr>
          <w:ins w:id="7095" w:author="Robert Pasternak" w:date="2021-06-08T10:48:00Z"/>
          <w:lang w:eastAsia="en-US"/>
        </w:rPr>
        <w:pPrChange w:id="7096" w:author="Robert Pasternak" w:date="2021-05-13T11:34:00Z">
          <w:pPr>
            <w:numPr>
              <w:numId w:val="17"/>
            </w:numPr>
            <w:autoSpaceDE w:val="0"/>
            <w:autoSpaceDN w:val="0"/>
            <w:spacing w:line="360" w:lineRule="auto"/>
          </w:pPr>
        </w:pPrChange>
      </w:pPr>
      <w:r w:rsidRPr="008416E6">
        <w:rPr>
          <w:lang w:eastAsia="en-US"/>
          <w:rPrChange w:id="7097" w:author="Robert Pasternak" w:date="2021-09-07T12:47:00Z">
            <w:rPr>
              <w:rFonts w:ascii="Times" w:hAnsi="Times" w:cs="Arial"/>
              <w:i/>
              <w:iCs/>
              <w:lang w:eastAsia="en-US"/>
            </w:rPr>
          </w:rPrChange>
        </w:rPr>
        <w:t xml:space="preserve">Harmonogram </w:t>
      </w:r>
      <w:del w:id="7098" w:author="Robert Pasternak" w:date="2021-07-28T10:48:00Z">
        <w:r w:rsidRPr="008416E6" w:rsidDel="00D72582">
          <w:rPr>
            <w:lang w:eastAsia="en-US"/>
            <w:rPrChange w:id="7099" w:author="Robert Pasternak" w:date="2021-09-07T12:47:00Z">
              <w:rPr>
                <w:rFonts w:ascii="Times" w:hAnsi="Times" w:cs="Arial"/>
                <w:i/>
                <w:iCs/>
                <w:lang w:eastAsia="en-US"/>
              </w:rPr>
            </w:rPrChange>
          </w:rPr>
          <w:delText xml:space="preserve">powinien </w:delText>
        </w:r>
      </w:del>
      <w:ins w:id="7100" w:author="Robert Pasternak" w:date="2021-07-28T10:48:00Z">
        <w:r w:rsidR="00D72582" w:rsidRPr="008416E6">
          <w:rPr>
            <w:lang w:eastAsia="en-US"/>
          </w:rPr>
          <w:t>musi</w:t>
        </w:r>
        <w:r w:rsidR="00D72582" w:rsidRPr="008416E6">
          <w:rPr>
            <w:lang w:eastAsia="en-US"/>
            <w:rPrChange w:id="7101" w:author="Robert Pasternak" w:date="2021-09-07T12:47:00Z">
              <w:rPr>
                <w:rFonts w:ascii="Times" w:hAnsi="Times" w:cs="Arial"/>
                <w:i/>
                <w:iCs/>
                <w:lang w:eastAsia="en-US"/>
              </w:rPr>
            </w:rPrChange>
          </w:rPr>
          <w:t xml:space="preserve"> </w:t>
        </w:r>
      </w:ins>
      <w:r w:rsidRPr="008416E6">
        <w:rPr>
          <w:lang w:eastAsia="en-US"/>
          <w:rPrChange w:id="7102" w:author="Robert Pasternak" w:date="2021-09-07T12:47:00Z">
            <w:rPr>
              <w:rFonts w:ascii="Times" w:hAnsi="Times" w:cs="Arial"/>
              <w:i/>
              <w:iCs/>
              <w:lang w:eastAsia="en-US"/>
            </w:rPr>
          </w:rPrChange>
        </w:rPr>
        <w:t>zostać przygotowany dla terenu całej Gminy.</w:t>
      </w:r>
    </w:p>
    <w:p w14:paraId="3ABD2832" w14:textId="77777777" w:rsidR="00361B44" w:rsidRPr="008416E6" w:rsidRDefault="00361B44">
      <w:pPr>
        <w:numPr>
          <w:ilvl w:val="0"/>
          <w:numId w:val="17"/>
        </w:numPr>
        <w:autoSpaceDE w:val="0"/>
        <w:autoSpaceDN w:val="0"/>
        <w:spacing w:line="312" w:lineRule="auto"/>
        <w:rPr>
          <w:del w:id="7103" w:author="Robert Pasternak" w:date="2021-06-08T10:48:00Z"/>
          <w:lang w:eastAsia="en-US"/>
          <w:rPrChange w:id="7104" w:author="Robert Pasternak" w:date="2021-09-07T12:47:00Z">
            <w:rPr>
              <w:del w:id="7105" w:author="Robert Pasternak" w:date="2021-06-08T10:48:00Z"/>
              <w:rFonts w:ascii="Times" w:hAnsi="Times" w:cs="Verdana"/>
              <w:lang w:eastAsia="en-US"/>
            </w:rPr>
          </w:rPrChange>
        </w:rPr>
        <w:pPrChange w:id="7106" w:author="Robert Pasternak" w:date="2021-05-13T11:34:00Z">
          <w:pPr>
            <w:numPr>
              <w:numId w:val="17"/>
            </w:numPr>
            <w:autoSpaceDE w:val="0"/>
            <w:autoSpaceDN w:val="0"/>
            <w:spacing w:line="360" w:lineRule="auto"/>
          </w:pPr>
        </w:pPrChange>
      </w:pPr>
    </w:p>
    <w:p w14:paraId="05BBD990" w14:textId="77777777" w:rsidR="00361B44" w:rsidRPr="008416E6" w:rsidRDefault="00361B44">
      <w:pPr>
        <w:numPr>
          <w:ilvl w:val="0"/>
          <w:numId w:val="17"/>
        </w:numPr>
        <w:autoSpaceDE w:val="0"/>
        <w:autoSpaceDN w:val="0"/>
        <w:spacing w:line="312" w:lineRule="auto"/>
        <w:rPr>
          <w:del w:id="7107" w:author="Robert Pasternak" w:date="2021-06-08T10:48:00Z"/>
          <w:lang w:eastAsia="en-US"/>
          <w:rPrChange w:id="7108" w:author="Robert Pasternak" w:date="2021-09-07T12:47:00Z">
            <w:rPr>
              <w:del w:id="7109" w:author="Robert Pasternak" w:date="2021-06-08T10:48:00Z"/>
              <w:rFonts w:ascii="Times" w:hAnsi="Times" w:cs="Verdana"/>
              <w:lang w:eastAsia="en-US"/>
            </w:rPr>
          </w:rPrChange>
        </w:rPr>
        <w:pPrChange w:id="7110" w:author="Robert Pasternak" w:date="2021-06-08T10:48:00Z">
          <w:pPr>
            <w:autoSpaceDE w:val="0"/>
            <w:autoSpaceDN w:val="0"/>
            <w:spacing w:line="360" w:lineRule="auto"/>
          </w:pPr>
        </w:pPrChange>
      </w:pPr>
    </w:p>
    <w:p w14:paraId="12962329" w14:textId="77777777" w:rsidR="00361B44" w:rsidRPr="008416E6" w:rsidRDefault="00E11DE4">
      <w:pPr>
        <w:numPr>
          <w:ilvl w:val="0"/>
          <w:numId w:val="17"/>
        </w:numPr>
        <w:autoSpaceDE w:val="0"/>
        <w:autoSpaceDN w:val="0"/>
        <w:spacing w:line="312" w:lineRule="auto"/>
        <w:rPr>
          <w:lang w:eastAsia="en-US"/>
          <w:rPrChange w:id="7111" w:author="Robert Pasternak" w:date="2021-09-07T12:47:00Z">
            <w:rPr>
              <w:rFonts w:ascii="Times" w:hAnsi="Times" w:cs="Arial"/>
              <w:lang w:eastAsia="en-US"/>
            </w:rPr>
          </w:rPrChange>
        </w:rPr>
        <w:pPrChange w:id="7112" w:author="Robert Pasternak" w:date="2021-06-08T10:48:00Z">
          <w:pPr>
            <w:numPr>
              <w:numId w:val="17"/>
            </w:numPr>
            <w:autoSpaceDE w:val="0"/>
            <w:autoSpaceDN w:val="0"/>
            <w:spacing w:line="360" w:lineRule="auto"/>
          </w:pPr>
        </w:pPrChange>
      </w:pPr>
      <w:r w:rsidRPr="008416E6">
        <w:rPr>
          <w:lang w:eastAsia="en-US"/>
          <w:rPrChange w:id="7113" w:author="Robert Pasternak" w:date="2021-09-07T12:47:00Z">
            <w:rPr>
              <w:rFonts w:ascii="Times" w:hAnsi="Times" w:cs="Arial"/>
              <w:i/>
              <w:iCs/>
              <w:lang w:eastAsia="en-US"/>
            </w:rPr>
          </w:rPrChange>
        </w:rPr>
        <w:t xml:space="preserve">Wykonawca jest zobowiązany do przekazania </w:t>
      </w:r>
      <w:ins w:id="7114" w:author="Robert Pasternak" w:date="2021-07-02T11:44:00Z">
        <w:r w:rsidR="009F750D" w:rsidRPr="008416E6">
          <w:rPr>
            <w:lang w:eastAsia="en-US"/>
          </w:rPr>
          <w:t xml:space="preserve">na własny koszt </w:t>
        </w:r>
      </w:ins>
      <w:r w:rsidRPr="008416E6">
        <w:rPr>
          <w:lang w:eastAsia="en-US"/>
          <w:rPrChange w:id="7115" w:author="Robert Pasternak" w:date="2021-09-07T12:47:00Z">
            <w:rPr>
              <w:rFonts w:ascii="Times" w:hAnsi="Times" w:cs="Arial"/>
              <w:i/>
              <w:iCs/>
              <w:lang w:eastAsia="en-US"/>
            </w:rPr>
          </w:rPrChange>
        </w:rPr>
        <w:t>harmonogram</w:t>
      </w:r>
      <w:ins w:id="7116" w:author="Robert Pasternak" w:date="2021-07-02T11:44:00Z">
        <w:r w:rsidR="009F750D" w:rsidRPr="008416E6">
          <w:rPr>
            <w:lang w:eastAsia="en-US"/>
          </w:rPr>
          <w:t>ów</w:t>
        </w:r>
      </w:ins>
      <w:del w:id="7117" w:author="Robert Pasternak" w:date="2021-07-02T11:44:00Z">
        <w:r w:rsidRPr="008416E6">
          <w:rPr>
            <w:lang w:eastAsia="en-US"/>
            <w:rPrChange w:id="7118" w:author="Robert Pasternak" w:date="2021-09-07T12:47:00Z">
              <w:rPr>
                <w:rFonts w:ascii="Times" w:hAnsi="Times" w:cs="Arial"/>
                <w:i/>
                <w:iCs/>
                <w:lang w:eastAsia="en-US"/>
              </w:rPr>
            </w:rPrChange>
          </w:rPr>
          <w:delText>u</w:delText>
        </w:r>
      </w:del>
      <w:ins w:id="7119" w:author="Robert Pasternak" w:date="2021-07-02T11:44:00Z">
        <w:r w:rsidR="009F750D" w:rsidRPr="008416E6">
          <w:rPr>
            <w:lang w:eastAsia="en-US"/>
          </w:rPr>
          <w:t xml:space="preserve"> odbioru odpadów komunalnych</w:t>
        </w:r>
      </w:ins>
      <w:ins w:id="7120" w:author="Piotr Szumlak" w:date="2021-07-08T12:29:00Z">
        <w:r w:rsidR="00B273D2" w:rsidRPr="008416E6">
          <w:rPr>
            <w:lang w:eastAsia="en-US"/>
          </w:rPr>
          <w:t xml:space="preserve"> </w:t>
        </w:r>
      </w:ins>
      <w:del w:id="7121" w:author="Robert Pasternak" w:date="2021-07-02T11:44:00Z">
        <w:r w:rsidRPr="008416E6">
          <w:rPr>
            <w:lang w:eastAsia="en-US"/>
            <w:rPrChange w:id="7122" w:author="Robert Pasternak" w:date="2021-09-07T12:47:00Z">
              <w:rPr>
                <w:rFonts w:ascii="Times" w:hAnsi="Times" w:cs="Arial"/>
                <w:i/>
                <w:iCs/>
                <w:lang w:eastAsia="en-US"/>
              </w:rPr>
            </w:rPrChange>
          </w:rPr>
          <w:delText xml:space="preserve">mieszkańcom </w:delText>
        </w:r>
      </w:del>
      <w:ins w:id="7123" w:author="Robert Pasternak" w:date="2021-07-02T11:44:00Z">
        <w:r w:rsidR="009F750D" w:rsidRPr="008416E6">
          <w:rPr>
            <w:lang w:eastAsia="en-US"/>
          </w:rPr>
          <w:t>właścicielom</w:t>
        </w:r>
      </w:ins>
      <w:ins w:id="7124" w:author="Piotr Szumlak" w:date="2021-07-08T12:29:00Z">
        <w:r w:rsidR="00B273D2" w:rsidRPr="008416E6">
          <w:rPr>
            <w:lang w:eastAsia="en-US"/>
          </w:rPr>
          <w:t xml:space="preserve"> </w:t>
        </w:r>
      </w:ins>
      <w:r w:rsidRPr="008416E6">
        <w:rPr>
          <w:lang w:eastAsia="en-US"/>
          <w:rPrChange w:id="7125" w:author="Robert Pasternak" w:date="2021-09-07T12:47:00Z">
            <w:rPr>
              <w:rFonts w:ascii="Times" w:hAnsi="Times" w:cs="Arial"/>
              <w:i/>
              <w:iCs/>
              <w:lang w:eastAsia="en-US"/>
            </w:rPr>
          </w:rPrChange>
        </w:rPr>
        <w:t>nieruchomości</w:t>
      </w:r>
      <w:ins w:id="7126" w:author="Robert Pasternak" w:date="2021-07-02T11:45:00Z">
        <w:r w:rsidR="009F750D" w:rsidRPr="008416E6">
          <w:rPr>
            <w:lang w:eastAsia="en-US"/>
          </w:rPr>
          <w:t>,</w:t>
        </w:r>
      </w:ins>
      <w:r w:rsidRPr="008416E6">
        <w:rPr>
          <w:lang w:eastAsia="en-US"/>
          <w:rPrChange w:id="7127" w:author="Robert Pasternak" w:date="2021-09-07T12:47:00Z">
            <w:rPr>
              <w:rFonts w:ascii="Times" w:hAnsi="Times" w:cs="Arial"/>
              <w:i/>
              <w:iCs/>
              <w:lang w:eastAsia="en-US"/>
            </w:rPr>
          </w:rPrChange>
        </w:rPr>
        <w:t xml:space="preserve"> w następujących formach:</w:t>
      </w:r>
    </w:p>
    <w:p w14:paraId="24CF9810" w14:textId="77777777" w:rsidR="00361B44" w:rsidRPr="008416E6" w:rsidRDefault="00E11DE4">
      <w:pPr>
        <w:pStyle w:val="Akapitzlist"/>
        <w:numPr>
          <w:ilvl w:val="0"/>
          <w:numId w:val="24"/>
        </w:numPr>
        <w:autoSpaceDE w:val="0"/>
        <w:autoSpaceDN w:val="0"/>
        <w:spacing w:line="312" w:lineRule="auto"/>
        <w:rPr>
          <w:lang w:eastAsia="en-US"/>
          <w:rPrChange w:id="7128" w:author="Robert Pasternak" w:date="2021-09-07T12:47:00Z">
            <w:rPr>
              <w:rFonts w:ascii="Times" w:hAnsi="Times" w:cs="Arial"/>
              <w:lang w:eastAsia="en-US"/>
            </w:rPr>
          </w:rPrChange>
        </w:rPr>
        <w:pPrChange w:id="7129" w:author="Robert Pasternak" w:date="2021-05-13T11:34:00Z">
          <w:pPr>
            <w:pStyle w:val="Akapitzlist"/>
            <w:numPr>
              <w:numId w:val="24"/>
            </w:numPr>
            <w:autoSpaceDE w:val="0"/>
            <w:autoSpaceDN w:val="0"/>
            <w:spacing w:line="360" w:lineRule="auto"/>
            <w:ind w:hanging="360"/>
          </w:pPr>
        </w:pPrChange>
      </w:pPr>
      <w:r w:rsidRPr="008416E6">
        <w:rPr>
          <w:lang w:eastAsia="en-US"/>
          <w:rPrChange w:id="7130" w:author="Robert Pasternak" w:date="2021-09-07T12:47:00Z">
            <w:rPr>
              <w:rFonts w:ascii="Times" w:hAnsi="Times" w:cs="Arial"/>
              <w:i/>
              <w:iCs/>
              <w:lang w:eastAsia="en-US"/>
            </w:rPr>
          </w:rPrChange>
        </w:rPr>
        <w:t xml:space="preserve">dla nieruchomości z zabudową jednorodzinną – 1 egzemplarz w formie papierowej, obowiązek zostanie spełniony poprzez dostarczenie do skrzynki na listy, drogą pocztową lub bezpośrednio do rąk mieszkańca danej nieruchomości; </w:t>
      </w:r>
    </w:p>
    <w:p w14:paraId="4B09722E" w14:textId="77777777" w:rsidR="00361B44" w:rsidRPr="008416E6" w:rsidRDefault="00E11DE4">
      <w:pPr>
        <w:pStyle w:val="Akapitzlist"/>
        <w:numPr>
          <w:ilvl w:val="0"/>
          <w:numId w:val="24"/>
        </w:numPr>
        <w:autoSpaceDE w:val="0"/>
        <w:autoSpaceDN w:val="0"/>
        <w:spacing w:line="312" w:lineRule="auto"/>
        <w:rPr>
          <w:lang w:eastAsia="en-US"/>
          <w:rPrChange w:id="7131" w:author="Robert Pasternak" w:date="2021-09-07T12:47:00Z">
            <w:rPr>
              <w:rFonts w:ascii="Times" w:hAnsi="Times" w:cs="Arial"/>
              <w:lang w:eastAsia="en-US"/>
            </w:rPr>
          </w:rPrChange>
        </w:rPr>
        <w:pPrChange w:id="7132" w:author="Robert Pasternak" w:date="2021-05-13T11:34:00Z">
          <w:pPr>
            <w:pStyle w:val="Akapitzlist"/>
            <w:numPr>
              <w:numId w:val="24"/>
            </w:numPr>
            <w:autoSpaceDE w:val="0"/>
            <w:autoSpaceDN w:val="0"/>
            <w:spacing w:line="360" w:lineRule="auto"/>
            <w:ind w:hanging="360"/>
          </w:pPr>
        </w:pPrChange>
      </w:pPr>
      <w:r w:rsidRPr="008416E6">
        <w:rPr>
          <w:lang w:eastAsia="en-US"/>
          <w:rPrChange w:id="7133" w:author="Robert Pasternak" w:date="2021-09-07T12:47:00Z">
            <w:rPr>
              <w:rFonts w:ascii="Times" w:hAnsi="Times" w:cs="Arial"/>
              <w:i/>
              <w:iCs/>
              <w:lang w:eastAsia="en-US"/>
            </w:rPr>
          </w:rPrChange>
        </w:rPr>
        <w:t>dla nieruchomości z zabudową wielorodzinną – 1 egzemplarz w formie papierowej dla każdego zarządzającego nieruchomością,</w:t>
      </w:r>
    </w:p>
    <w:p w14:paraId="446E3CC8" w14:textId="1E40E63F" w:rsidR="00040726" w:rsidRDefault="00E11DE4">
      <w:pPr>
        <w:autoSpaceDE w:val="0"/>
        <w:autoSpaceDN w:val="0"/>
        <w:spacing w:line="312" w:lineRule="auto"/>
        <w:rPr>
          <w:ins w:id="7134" w:author="Robert Pasternak" w:date="2024-08-05T14:36:00Z"/>
          <w:lang w:eastAsia="en-US"/>
        </w:rPr>
        <w:pPrChange w:id="7135" w:author="Robert Pasternak" w:date="2021-09-01T15:20:00Z">
          <w:pPr>
            <w:autoSpaceDE w:val="0"/>
            <w:autoSpaceDN w:val="0"/>
            <w:spacing w:line="360" w:lineRule="auto"/>
          </w:pPr>
        </w:pPrChange>
      </w:pPr>
      <w:r w:rsidRPr="008416E6">
        <w:rPr>
          <w:lang w:eastAsia="en-US"/>
          <w:rPrChange w:id="7136" w:author="Robert Pasternak" w:date="2021-09-07T12:47:00Z">
            <w:rPr>
              <w:rFonts w:ascii="Times" w:hAnsi="Times" w:cs="Arial"/>
              <w:i/>
              <w:iCs/>
              <w:lang w:eastAsia="en-US"/>
            </w:rPr>
          </w:rPrChange>
        </w:rPr>
        <w:t>w terminie</w:t>
      </w:r>
      <w:ins w:id="7137" w:author="Robert Pasternak" w:date="2021-09-01T15:14:00Z">
        <w:r w:rsidR="00040726" w:rsidRPr="008416E6">
          <w:rPr>
            <w:lang w:eastAsia="en-US"/>
          </w:rPr>
          <w:t>:</w:t>
        </w:r>
      </w:ins>
      <w:ins w:id="7138" w:author="Robert Pasternak" w:date="2021-09-01T15:20:00Z">
        <w:r w:rsidR="00040726" w:rsidRPr="008416E6">
          <w:rPr>
            <w:lang w:eastAsia="en-US"/>
          </w:rPr>
          <w:t xml:space="preserve"> </w:t>
        </w:r>
      </w:ins>
      <w:del w:id="7139" w:author="Robert Pasternak" w:date="2021-09-01T15:14:00Z">
        <w:r w:rsidRPr="008416E6" w:rsidDel="00040726">
          <w:rPr>
            <w:lang w:eastAsia="en-US"/>
            <w:rPrChange w:id="7140" w:author="Robert Pasternak" w:date="2021-09-07T12:47:00Z">
              <w:rPr>
                <w:rFonts w:ascii="Times" w:hAnsi="Times" w:cs="Arial"/>
                <w:i/>
                <w:iCs/>
                <w:lang w:eastAsia="en-US"/>
              </w:rPr>
            </w:rPrChange>
          </w:rPr>
          <w:delText xml:space="preserve"> </w:delText>
        </w:r>
      </w:del>
      <w:r w:rsidRPr="008416E6">
        <w:rPr>
          <w:lang w:eastAsia="en-US"/>
          <w:rPrChange w:id="7141" w:author="Robert Pasternak" w:date="2021-09-07T12:47:00Z">
            <w:rPr>
              <w:rFonts w:ascii="Times" w:hAnsi="Times" w:cs="Arial"/>
              <w:i/>
              <w:iCs/>
              <w:lang w:eastAsia="en-US"/>
            </w:rPr>
          </w:rPrChange>
        </w:rPr>
        <w:t xml:space="preserve">nie później niż do </w:t>
      </w:r>
      <w:ins w:id="7142" w:author="kaluz" w:date="2021-05-04T21:24:00Z">
        <w:del w:id="7143" w:author="Robert Pasternak" w:date="2021-07-12T12:23:00Z">
          <w:r w:rsidRPr="008416E6" w:rsidDel="00842D5C">
            <w:rPr>
              <w:lang w:eastAsia="en-US"/>
              <w:rPrChange w:id="7144" w:author="Robert Pasternak" w:date="2021-09-07T12:47:00Z">
                <w:rPr>
                  <w:rFonts w:ascii="Times" w:hAnsi="Times" w:cs="Arial"/>
                  <w:i/>
                  <w:iCs/>
                  <w:lang w:eastAsia="en-US"/>
                </w:rPr>
              </w:rPrChange>
            </w:rPr>
            <w:delText>1</w:delText>
          </w:r>
        </w:del>
      </w:ins>
      <w:ins w:id="7145" w:author="Robert Pasternak" w:date="2021-07-12T12:23:00Z">
        <w:r w:rsidR="00842D5C" w:rsidRPr="008416E6">
          <w:rPr>
            <w:lang w:eastAsia="en-US"/>
          </w:rPr>
          <w:t>2</w:t>
        </w:r>
      </w:ins>
      <w:ins w:id="7146" w:author="kaluz" w:date="2021-05-04T21:24:00Z">
        <w:r w:rsidRPr="008416E6">
          <w:rPr>
            <w:lang w:eastAsia="en-US"/>
            <w:rPrChange w:id="7147" w:author="Robert Pasternak" w:date="2021-09-07T12:47:00Z">
              <w:rPr>
                <w:rFonts w:ascii="Times" w:hAnsi="Times" w:cs="Arial"/>
                <w:i/>
                <w:iCs/>
                <w:lang w:eastAsia="en-US"/>
              </w:rPr>
            </w:rPrChange>
          </w:rPr>
          <w:t>7</w:t>
        </w:r>
      </w:ins>
      <w:del w:id="7148" w:author="kaluz" w:date="2021-05-04T21:24:00Z">
        <w:r w:rsidRPr="008416E6">
          <w:rPr>
            <w:lang w:eastAsia="en-US"/>
            <w:rPrChange w:id="7149" w:author="Robert Pasternak" w:date="2021-09-07T12:47:00Z">
              <w:rPr>
                <w:rFonts w:ascii="Times" w:hAnsi="Times" w:cs="Arial"/>
                <w:i/>
                <w:iCs/>
                <w:lang w:eastAsia="en-US"/>
              </w:rPr>
            </w:rPrChange>
          </w:rPr>
          <w:delText>20</w:delText>
        </w:r>
      </w:del>
      <w:r w:rsidRPr="008416E6">
        <w:rPr>
          <w:lang w:eastAsia="en-US"/>
          <w:rPrChange w:id="7150" w:author="Robert Pasternak" w:date="2021-09-07T12:47:00Z">
            <w:rPr>
              <w:rFonts w:ascii="Times" w:hAnsi="Times" w:cs="Arial"/>
              <w:i/>
              <w:iCs/>
              <w:lang w:eastAsia="en-US"/>
            </w:rPr>
          </w:rPrChange>
        </w:rPr>
        <w:t xml:space="preserve"> grudnia 20</w:t>
      </w:r>
      <w:ins w:id="7151" w:author="kaluz" w:date="2021-05-04T21:24:00Z">
        <w:r w:rsidRPr="008416E6">
          <w:rPr>
            <w:lang w:eastAsia="en-US"/>
            <w:rPrChange w:id="7152" w:author="Robert Pasternak" w:date="2021-09-07T12:47:00Z">
              <w:rPr>
                <w:rFonts w:ascii="Times" w:hAnsi="Times" w:cs="Arial"/>
                <w:i/>
                <w:iCs/>
                <w:lang w:eastAsia="en-US"/>
              </w:rPr>
            </w:rPrChange>
          </w:rPr>
          <w:t>2</w:t>
        </w:r>
      </w:ins>
      <w:ins w:id="7153" w:author="Robert Pasternak" w:date="2024-07-17T09:49:00Z">
        <w:r w:rsidR="004160C7">
          <w:rPr>
            <w:lang w:eastAsia="en-US"/>
          </w:rPr>
          <w:t>4</w:t>
        </w:r>
      </w:ins>
      <w:ins w:id="7154" w:author="kaluz" w:date="2021-05-04T21:24:00Z">
        <w:del w:id="7155" w:author="Robert Pasternak" w:date="2024-07-17T09:49:00Z">
          <w:r w:rsidRPr="008416E6" w:rsidDel="004160C7">
            <w:rPr>
              <w:lang w:eastAsia="en-US"/>
              <w:rPrChange w:id="7156" w:author="Robert Pasternak" w:date="2021-09-07T12:47:00Z">
                <w:rPr>
                  <w:rFonts w:ascii="Times" w:hAnsi="Times" w:cs="Arial"/>
                  <w:i/>
                  <w:iCs/>
                  <w:lang w:eastAsia="en-US"/>
                </w:rPr>
              </w:rPrChange>
            </w:rPr>
            <w:delText>1</w:delText>
          </w:r>
        </w:del>
      </w:ins>
      <w:del w:id="7157" w:author="kaluz" w:date="2021-05-04T21:24:00Z">
        <w:r w:rsidRPr="008416E6">
          <w:rPr>
            <w:lang w:eastAsia="en-US"/>
            <w:rPrChange w:id="7158" w:author="Robert Pasternak" w:date="2021-09-07T12:47:00Z">
              <w:rPr>
                <w:rFonts w:ascii="Times" w:hAnsi="Times" w:cs="Arial"/>
                <w:i/>
                <w:iCs/>
                <w:lang w:eastAsia="en-US"/>
              </w:rPr>
            </w:rPrChange>
          </w:rPr>
          <w:delText>19</w:delText>
        </w:r>
      </w:del>
      <w:r w:rsidRPr="008416E6">
        <w:rPr>
          <w:lang w:eastAsia="en-US"/>
          <w:rPrChange w:id="7159" w:author="Robert Pasternak" w:date="2021-09-07T12:47:00Z">
            <w:rPr>
              <w:rFonts w:ascii="Times" w:hAnsi="Times" w:cs="Arial"/>
              <w:i/>
              <w:iCs/>
              <w:lang w:eastAsia="en-US"/>
            </w:rPr>
          </w:rPrChange>
        </w:rPr>
        <w:t xml:space="preserve"> roku</w:t>
      </w:r>
      <w:ins w:id="7160" w:author="Robert Pasternak" w:date="2021-09-01T15:14:00Z">
        <w:r w:rsidR="00040726" w:rsidRPr="008416E6">
          <w:rPr>
            <w:lang w:eastAsia="en-US"/>
          </w:rPr>
          <w:t>,</w:t>
        </w:r>
      </w:ins>
      <w:r w:rsidRPr="008416E6">
        <w:rPr>
          <w:lang w:eastAsia="en-US"/>
          <w:rPrChange w:id="7161" w:author="Robert Pasternak" w:date="2021-09-07T12:47:00Z">
            <w:rPr>
              <w:rFonts w:ascii="Times" w:hAnsi="Times" w:cs="Arial"/>
              <w:i/>
              <w:iCs/>
              <w:lang w:eastAsia="en-US"/>
            </w:rPr>
          </w:rPrChange>
        </w:rPr>
        <w:t xml:space="preserve"> na rok 202</w:t>
      </w:r>
      <w:ins w:id="7162" w:author="Robert Pasternak" w:date="2024-07-17T09:50:00Z">
        <w:r w:rsidR="004160C7">
          <w:rPr>
            <w:lang w:eastAsia="en-US"/>
          </w:rPr>
          <w:t>5</w:t>
        </w:r>
      </w:ins>
      <w:ins w:id="7163" w:author="kaluz" w:date="2021-05-04T21:24:00Z">
        <w:del w:id="7164" w:author="Robert Pasternak" w:date="2024-07-17T09:50:00Z">
          <w:r w:rsidRPr="008416E6" w:rsidDel="004160C7">
            <w:rPr>
              <w:lang w:eastAsia="en-US"/>
              <w:rPrChange w:id="7165" w:author="Robert Pasternak" w:date="2021-09-07T12:47:00Z">
                <w:rPr>
                  <w:rFonts w:ascii="Times" w:hAnsi="Times" w:cs="Arial"/>
                  <w:i/>
                  <w:iCs/>
                  <w:lang w:eastAsia="en-US"/>
                </w:rPr>
              </w:rPrChange>
            </w:rPr>
            <w:delText>2</w:delText>
          </w:r>
        </w:del>
      </w:ins>
      <w:del w:id="7166" w:author="kaluz" w:date="2021-05-04T21:24:00Z">
        <w:r w:rsidRPr="008416E6">
          <w:rPr>
            <w:lang w:eastAsia="en-US"/>
            <w:rPrChange w:id="7167" w:author="Robert Pasternak" w:date="2021-09-07T12:47:00Z">
              <w:rPr>
                <w:rFonts w:ascii="Times" w:hAnsi="Times" w:cs="Arial"/>
                <w:i/>
                <w:iCs/>
                <w:lang w:eastAsia="en-US"/>
              </w:rPr>
            </w:rPrChange>
          </w:rPr>
          <w:delText>0</w:delText>
        </w:r>
      </w:del>
      <w:ins w:id="7168" w:author="Robert Pasternak" w:date="2021-06-08T10:48:00Z">
        <w:r w:rsidR="00D35F7E" w:rsidRPr="008416E6">
          <w:rPr>
            <w:lang w:eastAsia="en-US"/>
          </w:rPr>
          <w:t>,</w:t>
        </w:r>
      </w:ins>
      <w:ins w:id="7169" w:author="Robert Pasternak" w:date="2021-09-01T15:15:00Z">
        <w:r w:rsidR="00040726" w:rsidRPr="008416E6">
          <w:rPr>
            <w:lang w:eastAsia="en-US"/>
          </w:rPr>
          <w:t xml:space="preserve"> a w przypadku gdy umowa z Wykonawcą zostani</w:t>
        </w:r>
        <w:r w:rsidR="004160C7">
          <w:rPr>
            <w:lang w:eastAsia="en-US"/>
          </w:rPr>
          <w:t>e zawarta w dniu 22 grudnia 2024</w:t>
        </w:r>
        <w:r w:rsidR="00040726" w:rsidRPr="008416E6">
          <w:rPr>
            <w:lang w:eastAsia="en-US"/>
          </w:rPr>
          <w:t xml:space="preserve"> roku l</w:t>
        </w:r>
      </w:ins>
      <w:ins w:id="7170" w:author="Robert Pasternak" w:date="2021-09-01T15:17:00Z">
        <w:r w:rsidR="00040726" w:rsidRPr="008416E6">
          <w:rPr>
            <w:lang w:eastAsia="en-US"/>
          </w:rPr>
          <w:t>ub później</w:t>
        </w:r>
      </w:ins>
      <w:ins w:id="7171" w:author="Robert Pasternak" w:date="2021-09-01T15:19:00Z">
        <w:r w:rsidR="00040726" w:rsidRPr="008416E6">
          <w:rPr>
            <w:lang w:eastAsia="en-US"/>
          </w:rPr>
          <w:t>szym,</w:t>
        </w:r>
      </w:ins>
      <w:ins w:id="7172" w:author="Robert Pasternak" w:date="2021-09-01T15:18:00Z">
        <w:r w:rsidR="00040726" w:rsidRPr="008416E6">
          <w:rPr>
            <w:lang w:eastAsia="en-US"/>
          </w:rPr>
          <w:t xml:space="preserve"> nie później niż </w:t>
        </w:r>
      </w:ins>
      <w:ins w:id="7173" w:author="Robert Pasternak" w:date="2021-09-01T15:19:00Z">
        <w:r w:rsidR="00040726" w:rsidRPr="008416E6">
          <w:rPr>
            <w:lang w:eastAsia="en-US"/>
          </w:rPr>
          <w:t>w termin</w:t>
        </w:r>
        <w:r w:rsidR="00040726" w:rsidRPr="008416E6">
          <w:rPr>
            <w:lang w:eastAsia="en-US"/>
            <w:rPrChange w:id="7174" w:author="Robert Pasternak" w:date="2021-09-07T12:47:00Z">
              <w:rPr>
                <w:color w:val="FF0000"/>
                <w:lang w:eastAsia="en-US"/>
              </w:rPr>
            </w:rPrChange>
          </w:rPr>
          <w:t>ie 7 dni od dnia zawarcia umowy</w:t>
        </w:r>
      </w:ins>
      <w:del w:id="7175" w:author="Robert Pasternak" w:date="2021-06-08T10:48:00Z">
        <w:r w:rsidRPr="008416E6">
          <w:rPr>
            <w:lang w:eastAsia="en-US"/>
            <w:rPrChange w:id="7176" w:author="Robert Pasternak" w:date="2021-09-07T12:47:00Z">
              <w:rPr>
                <w:rFonts w:ascii="Times" w:hAnsi="Times" w:cs="Arial"/>
                <w:i/>
                <w:iCs/>
                <w:lang w:eastAsia="en-US"/>
              </w:rPr>
            </w:rPrChange>
          </w:rPr>
          <w:delText xml:space="preserve"> oraz</w:delText>
        </w:r>
      </w:del>
      <w:del w:id="7177" w:author="Robert Pasternak" w:date="2024-07-17T09:50:00Z">
        <w:r w:rsidRPr="008416E6" w:rsidDel="004160C7">
          <w:rPr>
            <w:lang w:eastAsia="en-US"/>
            <w:rPrChange w:id="7178" w:author="Robert Pasternak" w:date="2021-09-07T12:47:00Z">
              <w:rPr>
                <w:rFonts w:ascii="Times" w:hAnsi="Times" w:cs="Arial"/>
                <w:i/>
                <w:iCs/>
                <w:lang w:eastAsia="en-US"/>
              </w:rPr>
            </w:rPrChange>
          </w:rPr>
          <w:delText xml:space="preserve"> nie później niż </w:delText>
        </w:r>
      </w:del>
      <w:del w:id="7179" w:author="Robert Pasternak" w:date="2021-07-12T12:22:00Z">
        <w:r w:rsidRPr="008416E6" w:rsidDel="00842D5C">
          <w:rPr>
            <w:lang w:eastAsia="en-US"/>
            <w:rPrChange w:id="7180" w:author="Robert Pasternak" w:date="2021-09-07T12:47:00Z">
              <w:rPr>
                <w:rFonts w:ascii="Times" w:hAnsi="Times" w:cs="Arial"/>
                <w:i/>
                <w:iCs/>
                <w:lang w:eastAsia="en-US"/>
              </w:rPr>
            </w:rPrChange>
          </w:rPr>
          <w:br/>
        </w:r>
      </w:del>
      <w:del w:id="7181" w:author="Robert Pasternak" w:date="2024-07-17T09:50:00Z">
        <w:r w:rsidRPr="008416E6" w:rsidDel="004160C7">
          <w:rPr>
            <w:lang w:eastAsia="en-US"/>
            <w:rPrChange w:id="7182" w:author="Robert Pasternak" w:date="2021-09-07T12:47:00Z">
              <w:rPr>
                <w:rFonts w:ascii="Times" w:hAnsi="Times" w:cs="Arial"/>
                <w:i/>
                <w:iCs/>
                <w:lang w:eastAsia="en-US"/>
              </w:rPr>
            </w:rPrChange>
          </w:rPr>
          <w:delText xml:space="preserve">do </w:delText>
        </w:r>
      </w:del>
      <w:ins w:id="7183" w:author="kaluz" w:date="2021-05-04T21:25:00Z">
        <w:del w:id="7184" w:author="Robert Pasternak" w:date="2024-07-17T09:50:00Z">
          <w:r w:rsidRPr="008416E6" w:rsidDel="004160C7">
            <w:rPr>
              <w:lang w:eastAsia="en-US"/>
              <w:rPrChange w:id="7185" w:author="Robert Pasternak" w:date="2021-09-07T12:47:00Z">
                <w:rPr>
                  <w:rFonts w:ascii="Times" w:hAnsi="Times" w:cs="Arial"/>
                  <w:i/>
                  <w:iCs/>
                  <w:lang w:eastAsia="en-US"/>
                </w:rPr>
              </w:rPrChange>
            </w:rPr>
            <w:delText>16</w:delText>
          </w:r>
        </w:del>
      </w:ins>
      <w:del w:id="7186" w:author="Robert Pasternak" w:date="2024-07-17T09:50:00Z">
        <w:r w:rsidRPr="008416E6" w:rsidDel="004160C7">
          <w:rPr>
            <w:lang w:eastAsia="en-US"/>
            <w:rPrChange w:id="7187" w:author="Robert Pasternak" w:date="2021-09-07T12:47:00Z">
              <w:rPr>
                <w:rFonts w:ascii="Times" w:hAnsi="Times" w:cs="Arial"/>
                <w:i/>
                <w:iCs/>
                <w:lang w:eastAsia="en-US"/>
              </w:rPr>
            </w:rPrChange>
          </w:rPr>
          <w:delText>20 grudnia 202</w:delText>
        </w:r>
      </w:del>
      <w:ins w:id="7188" w:author="kaluz" w:date="2021-05-04T21:25:00Z">
        <w:del w:id="7189" w:author="Robert Pasternak" w:date="2024-07-17T09:50:00Z">
          <w:r w:rsidRPr="008416E6" w:rsidDel="004160C7">
            <w:rPr>
              <w:lang w:eastAsia="en-US"/>
              <w:rPrChange w:id="7190" w:author="Robert Pasternak" w:date="2021-09-07T12:47:00Z">
                <w:rPr>
                  <w:rFonts w:ascii="Times" w:hAnsi="Times" w:cs="Arial"/>
                  <w:i/>
                  <w:iCs/>
                  <w:lang w:eastAsia="en-US"/>
                </w:rPr>
              </w:rPrChange>
            </w:rPr>
            <w:delText>2</w:delText>
          </w:r>
        </w:del>
      </w:ins>
      <w:del w:id="7191" w:author="Robert Pasternak" w:date="2024-07-17T09:50:00Z">
        <w:r w:rsidRPr="008416E6" w:rsidDel="004160C7">
          <w:rPr>
            <w:lang w:eastAsia="en-US"/>
            <w:rPrChange w:id="7192" w:author="Robert Pasternak" w:date="2021-09-07T12:47:00Z">
              <w:rPr>
                <w:rFonts w:ascii="Times" w:hAnsi="Times" w:cs="Arial"/>
                <w:i/>
                <w:iCs/>
                <w:lang w:eastAsia="en-US"/>
              </w:rPr>
            </w:rPrChange>
          </w:rPr>
          <w:delText>0 roku na rok 202</w:delText>
        </w:r>
      </w:del>
      <w:ins w:id="7193" w:author="kaluz" w:date="2021-05-04T21:25:00Z">
        <w:del w:id="7194" w:author="Robert Pasternak" w:date="2024-07-17T09:50:00Z">
          <w:r w:rsidRPr="008416E6" w:rsidDel="004160C7">
            <w:rPr>
              <w:lang w:eastAsia="en-US"/>
              <w:rPrChange w:id="7195" w:author="Robert Pasternak" w:date="2021-09-07T12:47:00Z">
                <w:rPr>
                  <w:rFonts w:ascii="Times" w:hAnsi="Times" w:cs="Arial"/>
                  <w:i/>
                  <w:iCs/>
                  <w:lang w:eastAsia="en-US"/>
                </w:rPr>
              </w:rPrChange>
            </w:rPr>
            <w:delText>3</w:delText>
          </w:r>
        </w:del>
      </w:ins>
      <w:del w:id="7196" w:author="kaluz" w:date="2021-05-04T21:25:00Z">
        <w:r w:rsidRPr="008416E6">
          <w:rPr>
            <w:lang w:eastAsia="en-US"/>
            <w:rPrChange w:id="7197" w:author="Robert Pasternak" w:date="2021-09-07T12:47:00Z">
              <w:rPr>
                <w:rFonts w:ascii="Times" w:hAnsi="Times" w:cs="Arial"/>
                <w:i/>
                <w:iCs/>
                <w:lang w:eastAsia="en-US"/>
              </w:rPr>
            </w:rPrChange>
          </w:rPr>
          <w:delText>1</w:delText>
        </w:r>
      </w:del>
      <w:r w:rsidRPr="008416E6">
        <w:rPr>
          <w:lang w:eastAsia="en-US"/>
          <w:rPrChange w:id="7198" w:author="Robert Pasternak" w:date="2021-09-07T12:47:00Z">
            <w:rPr>
              <w:rFonts w:ascii="Times" w:hAnsi="Times" w:cs="Arial"/>
              <w:i/>
              <w:iCs/>
              <w:lang w:eastAsia="en-US"/>
            </w:rPr>
          </w:rPrChange>
        </w:rPr>
        <w:t>.</w:t>
      </w:r>
      <w:ins w:id="7199" w:author="Robert Pasternak" w:date="2021-09-01T15:21:00Z">
        <w:r w:rsidR="00040726" w:rsidRPr="008416E6">
          <w:rPr>
            <w:lang w:eastAsia="en-US"/>
          </w:rPr>
          <w:t xml:space="preserve"> Wykonawca w pierwszej kolejności zobowiązany jest dostarczyć harmonogramy odbioru odpadów do właścicieli nieruchomości z których odbiór odpadów przypada najwcze</w:t>
        </w:r>
      </w:ins>
      <w:ins w:id="7200" w:author="Robert Pasternak" w:date="2021-09-01T15:22:00Z">
        <w:r w:rsidR="00040726" w:rsidRPr="008416E6">
          <w:rPr>
            <w:lang w:eastAsia="en-US"/>
          </w:rPr>
          <w:t>śniej.</w:t>
        </w:r>
      </w:ins>
      <w:ins w:id="7201" w:author="Robert Pasternak" w:date="2021-06-18T14:41:00Z">
        <w:r w:rsidR="00A011B9" w:rsidRPr="008416E6">
          <w:rPr>
            <w:lang w:eastAsia="en-US"/>
          </w:rPr>
          <w:t xml:space="preserve"> </w:t>
        </w:r>
      </w:ins>
    </w:p>
    <w:p w14:paraId="35E0C883" w14:textId="77777777" w:rsidR="00390DD2" w:rsidRPr="008416E6" w:rsidRDefault="00390DD2">
      <w:pPr>
        <w:autoSpaceDE w:val="0"/>
        <w:autoSpaceDN w:val="0"/>
        <w:spacing w:line="312" w:lineRule="auto"/>
        <w:rPr>
          <w:ins w:id="7202" w:author="Robert Pasternak" w:date="2021-09-01T15:15:00Z"/>
          <w:lang w:eastAsia="en-US"/>
        </w:rPr>
        <w:pPrChange w:id="7203" w:author="Robert Pasternak" w:date="2021-09-01T15:20:00Z">
          <w:pPr>
            <w:autoSpaceDE w:val="0"/>
            <w:autoSpaceDN w:val="0"/>
            <w:spacing w:line="360" w:lineRule="auto"/>
          </w:pPr>
        </w:pPrChange>
      </w:pPr>
    </w:p>
    <w:p w14:paraId="541E97FA" w14:textId="77777777" w:rsidR="00361B44" w:rsidRPr="008416E6" w:rsidRDefault="00A011B9">
      <w:pPr>
        <w:autoSpaceDE w:val="0"/>
        <w:autoSpaceDN w:val="0"/>
        <w:spacing w:line="312" w:lineRule="auto"/>
        <w:rPr>
          <w:ins w:id="7204" w:author="Robert Pasternak" w:date="2021-06-08T10:49:00Z"/>
          <w:lang w:eastAsia="en-US"/>
        </w:rPr>
        <w:pPrChange w:id="7205" w:author="Robert Pasternak" w:date="2021-09-01T15:15:00Z">
          <w:pPr>
            <w:autoSpaceDE w:val="0"/>
            <w:autoSpaceDN w:val="0"/>
            <w:spacing w:line="360" w:lineRule="auto"/>
          </w:pPr>
        </w:pPrChange>
      </w:pPr>
      <w:ins w:id="7206" w:author="Robert Pasternak" w:date="2021-06-18T14:41:00Z">
        <w:r w:rsidRPr="008416E6">
          <w:rPr>
            <w:lang w:eastAsia="en-US"/>
          </w:rPr>
          <w:lastRenderedPageBreak/>
          <w:t>Za niedostarczenie przez Wyko</w:t>
        </w:r>
        <w:r w:rsidR="00503F54" w:rsidRPr="008416E6">
          <w:rPr>
            <w:lang w:eastAsia="en-US"/>
          </w:rPr>
          <w:t>nawcę harmonogramów w wyznaczonym terminie Zamawiający przewiduje sankcje w postaci kar okre</w:t>
        </w:r>
      </w:ins>
      <w:ins w:id="7207" w:author="Robert Pasternak" w:date="2021-06-18T14:42:00Z">
        <w:r w:rsidR="00503F54" w:rsidRPr="008416E6">
          <w:rPr>
            <w:lang w:eastAsia="en-US"/>
          </w:rPr>
          <w:t>ślonych w Umowie.</w:t>
        </w:r>
      </w:ins>
    </w:p>
    <w:p w14:paraId="34B92B10" w14:textId="77777777" w:rsidR="00361B44" w:rsidRPr="008416E6" w:rsidRDefault="00361B44">
      <w:pPr>
        <w:autoSpaceDE w:val="0"/>
        <w:autoSpaceDN w:val="0"/>
        <w:spacing w:line="312" w:lineRule="auto"/>
        <w:rPr>
          <w:del w:id="7208" w:author="Robert Pasternak" w:date="2021-06-08T10:49:00Z"/>
          <w:lang w:eastAsia="en-US"/>
          <w:rPrChange w:id="7209" w:author="Robert Pasternak" w:date="2021-09-07T12:47:00Z">
            <w:rPr>
              <w:del w:id="7210" w:author="Robert Pasternak" w:date="2021-06-08T10:49:00Z"/>
              <w:rFonts w:ascii="Times" w:hAnsi="Times" w:cs="Arial"/>
              <w:lang w:eastAsia="en-US"/>
            </w:rPr>
          </w:rPrChange>
        </w:rPr>
        <w:pPrChange w:id="7211" w:author="Robert Pasternak" w:date="2021-05-13T11:34:00Z">
          <w:pPr>
            <w:autoSpaceDE w:val="0"/>
            <w:autoSpaceDN w:val="0"/>
            <w:spacing w:line="360" w:lineRule="auto"/>
          </w:pPr>
        </w:pPrChange>
      </w:pPr>
    </w:p>
    <w:p w14:paraId="3EB5C51A" w14:textId="77777777" w:rsidR="00361B44" w:rsidRPr="008416E6" w:rsidRDefault="00361B44">
      <w:pPr>
        <w:autoSpaceDE w:val="0"/>
        <w:autoSpaceDN w:val="0"/>
        <w:spacing w:line="312" w:lineRule="auto"/>
        <w:rPr>
          <w:del w:id="7212" w:author="Robert Pasternak" w:date="2021-06-08T10:49:00Z"/>
          <w:lang w:eastAsia="en-US"/>
          <w:rPrChange w:id="7213" w:author="Robert Pasternak" w:date="2021-09-07T12:47:00Z">
            <w:rPr>
              <w:del w:id="7214" w:author="Robert Pasternak" w:date="2021-06-08T10:49:00Z"/>
              <w:rFonts w:ascii="Times" w:hAnsi="Times" w:cs="Arial"/>
              <w:lang w:eastAsia="en-US"/>
            </w:rPr>
          </w:rPrChange>
        </w:rPr>
        <w:pPrChange w:id="7215" w:author="Robert Pasternak" w:date="2021-05-13T11:34:00Z">
          <w:pPr>
            <w:autoSpaceDE w:val="0"/>
            <w:autoSpaceDN w:val="0"/>
            <w:spacing w:line="360" w:lineRule="auto"/>
          </w:pPr>
        </w:pPrChange>
      </w:pPr>
    </w:p>
    <w:p w14:paraId="5E574A70" w14:textId="77777777" w:rsidR="00361B44" w:rsidRPr="008416E6" w:rsidRDefault="00504A71">
      <w:pPr>
        <w:pStyle w:val="Akapitzlist"/>
        <w:numPr>
          <w:ilvl w:val="0"/>
          <w:numId w:val="17"/>
        </w:numPr>
        <w:spacing w:line="312" w:lineRule="auto"/>
        <w:rPr>
          <w:ins w:id="7216" w:author="Robert Pasternak" w:date="2021-05-11T12:12:00Z"/>
        </w:rPr>
        <w:pPrChange w:id="7217" w:author="Robert Pasternak" w:date="2021-05-13T11:34:00Z">
          <w:pPr>
            <w:pStyle w:val="Akapitzlist"/>
            <w:numPr>
              <w:numId w:val="1"/>
            </w:numPr>
            <w:ind w:left="1520" w:hanging="360"/>
          </w:pPr>
        </w:pPrChange>
      </w:pPr>
      <w:ins w:id="7218" w:author="Robert Pasternak" w:date="2021-05-11T12:12:00Z">
        <w:r w:rsidRPr="008416E6">
          <w:t>Wykonawca po otrzymaniu informacji od Zamawiającego o złożeniu przez właściciela nieruchomości pierwszej deklaracji lub zgłoszeniu ponownego zamieszkania mieszkańców</w:t>
        </w:r>
      </w:ins>
      <w:ins w:id="7219" w:author="Robert Pasternak" w:date="2021-05-11T12:13:00Z">
        <w:r w:rsidRPr="008416E6">
          <w:t xml:space="preserve"> na nieruchomości:</w:t>
        </w:r>
      </w:ins>
    </w:p>
    <w:p w14:paraId="55CF9C47" w14:textId="77777777" w:rsidR="00361B44" w:rsidRPr="008416E6" w:rsidRDefault="00E11DE4">
      <w:pPr>
        <w:numPr>
          <w:ilvl w:val="0"/>
          <w:numId w:val="51"/>
        </w:numPr>
        <w:shd w:val="clear" w:color="auto" w:fill="FFFFFF"/>
        <w:spacing w:line="312" w:lineRule="auto"/>
        <w:rPr>
          <w:del w:id="7220" w:author="Robert Pasternak" w:date="2021-05-11T12:12:00Z"/>
          <w:rPrChange w:id="7221" w:author="Robert Pasternak" w:date="2021-09-07T12:47:00Z">
            <w:rPr>
              <w:del w:id="7222" w:author="Robert Pasternak" w:date="2021-05-11T12:12:00Z"/>
              <w:rFonts w:ascii="Times" w:hAnsi="Times" w:cs="Arial"/>
            </w:rPr>
          </w:rPrChange>
        </w:rPr>
        <w:pPrChange w:id="7223" w:author="Robert Pasternak" w:date="2021-05-13T11:34:00Z">
          <w:pPr>
            <w:numPr>
              <w:numId w:val="17"/>
            </w:numPr>
            <w:shd w:val="clear" w:color="auto" w:fill="FFFFFF"/>
            <w:spacing w:line="360" w:lineRule="auto"/>
          </w:pPr>
        </w:pPrChange>
      </w:pPr>
      <w:del w:id="7224" w:author="Robert Pasternak" w:date="2021-05-11T12:12:00Z">
        <w:r w:rsidRPr="008416E6">
          <w:rPr>
            <w:rPrChange w:id="7225" w:author="Robert Pasternak" w:date="2021-09-07T12:47:00Z">
              <w:rPr>
                <w:rFonts w:ascii="Times" w:hAnsi="Times" w:cs="Arial"/>
                <w:i/>
                <w:iCs/>
              </w:rPr>
            </w:rPrChange>
          </w:rPr>
          <w:delText xml:space="preserve">W przypadku nowozgłoszonej nieruchomości (nieruchomość, która do tej pory nie była objęta </w:delText>
        </w:r>
      </w:del>
      <w:ins w:id="7226" w:author="kaluz" w:date="2021-05-04T21:26:00Z">
        <w:del w:id="7227" w:author="Robert Pasternak" w:date="2021-05-11T12:12:00Z">
          <w:r w:rsidRPr="008416E6">
            <w:rPr>
              <w:rPrChange w:id="7228" w:author="Robert Pasternak" w:date="2021-09-07T12:47:00Z">
                <w:rPr>
                  <w:rFonts w:ascii="Times" w:hAnsi="Times" w:cs="Arial"/>
                  <w:i/>
                  <w:iCs/>
                </w:rPr>
              </w:rPrChange>
            </w:rPr>
            <w:delText xml:space="preserve">gminnym </w:delText>
          </w:r>
        </w:del>
      </w:ins>
      <w:del w:id="7229" w:author="Robert Pasternak" w:date="2021-05-11T12:12:00Z">
        <w:r w:rsidRPr="008416E6">
          <w:rPr>
            <w:rPrChange w:id="7230" w:author="Robert Pasternak" w:date="2021-09-07T12:47:00Z">
              <w:rPr>
                <w:rFonts w:ascii="Times" w:hAnsi="Times" w:cs="Arial"/>
                <w:i/>
                <w:iCs/>
              </w:rPr>
            </w:rPrChange>
          </w:rPr>
          <w:delText>systemem odbierania odpadów komunalnych), Wykonawca:</w:delText>
        </w:r>
      </w:del>
    </w:p>
    <w:p w14:paraId="18AB37B9" w14:textId="77777777" w:rsidR="00361B44" w:rsidRPr="008416E6" w:rsidRDefault="00E11DE4">
      <w:pPr>
        <w:pStyle w:val="Akapitzlist"/>
        <w:numPr>
          <w:ilvl w:val="0"/>
          <w:numId w:val="51"/>
        </w:numPr>
        <w:shd w:val="clear" w:color="auto" w:fill="FFFFFF"/>
        <w:spacing w:line="312" w:lineRule="auto"/>
        <w:rPr>
          <w:ins w:id="7231" w:author="Robert Pasternak" w:date="2021-09-07T12:27:00Z"/>
        </w:rPr>
        <w:pPrChange w:id="7232" w:author="Robert Pasternak" w:date="2021-05-13T11:34:00Z">
          <w:pPr>
            <w:pStyle w:val="Akapitzlist"/>
            <w:numPr>
              <w:numId w:val="1"/>
            </w:numPr>
            <w:shd w:val="clear" w:color="auto" w:fill="FFFFFF"/>
            <w:spacing w:line="360" w:lineRule="auto"/>
            <w:ind w:left="426" w:hanging="280"/>
          </w:pPr>
        </w:pPrChange>
      </w:pPr>
      <w:r w:rsidRPr="008416E6">
        <w:rPr>
          <w:rPrChange w:id="7233" w:author="Robert Pasternak" w:date="2021-09-07T12:47:00Z">
            <w:rPr>
              <w:rFonts w:ascii="Times" w:hAnsi="Times" w:cs="Arial"/>
              <w:i/>
              <w:iCs/>
            </w:rPr>
          </w:rPrChange>
        </w:rPr>
        <w:t>dostarczy właścicielowi nieruchomości harmonogram odbierania odpadów w terminie nie dłuższym niż</w:t>
      </w:r>
      <w:ins w:id="7234" w:author="Piotr Szumlak" w:date="2021-07-08T12:30:00Z">
        <w:r w:rsidR="00B273D2" w:rsidRPr="008416E6">
          <w:t xml:space="preserve"> </w:t>
        </w:r>
      </w:ins>
      <w:del w:id="7235" w:author="Robert Pasternak" w:date="2021-06-08T10:49:00Z">
        <w:r w:rsidRPr="008416E6">
          <w:rPr>
            <w:rPrChange w:id="7236" w:author="Robert Pasternak" w:date="2021-09-07T12:47:00Z">
              <w:rPr>
                <w:rFonts w:ascii="Times" w:hAnsi="Times" w:cs="Arial"/>
                <w:i/>
                <w:iCs/>
              </w:rPr>
            </w:rPrChange>
          </w:rPr>
          <w:delText>5</w:delText>
        </w:r>
      </w:del>
      <w:ins w:id="7237" w:author="Robert Pasternak" w:date="2021-06-08T10:49:00Z">
        <w:r w:rsidR="000342FB" w:rsidRPr="008416E6">
          <w:t>3</w:t>
        </w:r>
      </w:ins>
      <w:ins w:id="7238" w:author="Piotr Szumlak" w:date="2021-07-08T12:30:00Z">
        <w:r w:rsidR="00B273D2" w:rsidRPr="008416E6">
          <w:t xml:space="preserve"> </w:t>
        </w:r>
      </w:ins>
      <w:r w:rsidRPr="008416E6">
        <w:rPr>
          <w:rPrChange w:id="7239" w:author="Robert Pasternak" w:date="2021-09-07T12:47:00Z">
            <w:rPr>
              <w:rFonts w:ascii="Times" w:hAnsi="Times" w:cs="Arial"/>
              <w:i/>
              <w:iCs/>
            </w:rPr>
          </w:rPrChange>
        </w:rPr>
        <w:t>dni robocz</w:t>
      </w:r>
      <w:ins w:id="7240" w:author="Robert Pasternak" w:date="2021-07-01T15:08:00Z">
        <w:r w:rsidR="00617809" w:rsidRPr="008416E6">
          <w:t>e</w:t>
        </w:r>
      </w:ins>
      <w:del w:id="7241" w:author="Robert Pasternak" w:date="2021-07-01T15:08:00Z">
        <w:r w:rsidRPr="008416E6">
          <w:rPr>
            <w:rPrChange w:id="7242" w:author="Robert Pasternak" w:date="2021-09-07T12:47:00Z">
              <w:rPr>
                <w:rFonts w:ascii="Times" w:hAnsi="Times" w:cs="Arial"/>
                <w:i/>
                <w:iCs/>
              </w:rPr>
            </w:rPrChange>
          </w:rPr>
          <w:delText>ych</w:delText>
        </w:r>
      </w:del>
      <w:r w:rsidRPr="008416E6">
        <w:rPr>
          <w:rPrChange w:id="7243" w:author="Robert Pasternak" w:date="2021-09-07T12:47:00Z">
            <w:rPr>
              <w:rFonts w:ascii="Times" w:hAnsi="Times" w:cs="Arial"/>
              <w:i/>
              <w:iCs/>
            </w:rPr>
          </w:rPrChange>
        </w:rPr>
        <w:t xml:space="preserve"> od dnia, w którym Zamawiający poinformował Wykonawcę o tej nieruchomości,</w:t>
      </w:r>
    </w:p>
    <w:p w14:paraId="7B856535" w14:textId="77777777" w:rsidR="00361B44" w:rsidRPr="008416E6" w:rsidRDefault="00361B44">
      <w:pPr>
        <w:pStyle w:val="Akapitzlist"/>
        <w:numPr>
          <w:ilvl w:val="0"/>
          <w:numId w:val="51"/>
        </w:numPr>
        <w:rPr>
          <w:del w:id="7244" w:author="Robert Pasternak" w:date="2021-05-11T12:13:00Z"/>
          <w:rPrChange w:id="7245" w:author="Robert Pasternak" w:date="2021-09-07T12:47:00Z">
            <w:rPr>
              <w:del w:id="7246" w:author="Robert Pasternak" w:date="2021-05-11T12:13:00Z"/>
              <w:rFonts w:ascii="Times" w:hAnsi="Times" w:cs="Arial"/>
            </w:rPr>
          </w:rPrChange>
        </w:rPr>
        <w:pPrChange w:id="7247" w:author="Robert Pasternak" w:date="2021-06-23T08:12:00Z">
          <w:pPr>
            <w:pStyle w:val="Akapitzlist"/>
            <w:numPr>
              <w:numId w:val="1"/>
            </w:numPr>
            <w:shd w:val="clear" w:color="auto" w:fill="FFFFFF"/>
            <w:spacing w:line="360" w:lineRule="auto"/>
            <w:ind w:left="426" w:hanging="280"/>
          </w:pPr>
        </w:pPrChange>
      </w:pPr>
    </w:p>
    <w:p w14:paraId="47889A84" w14:textId="77777777" w:rsidR="00361B44" w:rsidRPr="008416E6" w:rsidDel="002E1F77" w:rsidRDefault="00F8281D">
      <w:pPr>
        <w:pStyle w:val="Akapitzlist"/>
        <w:numPr>
          <w:ilvl w:val="0"/>
          <w:numId w:val="51"/>
        </w:numPr>
        <w:rPr>
          <w:del w:id="7248" w:author="Robert Pasternak" w:date="2021-06-08T10:49:00Z"/>
        </w:rPr>
        <w:pPrChange w:id="7249" w:author="Robert Pasternak" w:date="2021-07-01T15:08:00Z">
          <w:pPr>
            <w:pStyle w:val="Akapitzlist"/>
            <w:shd w:val="clear" w:color="auto" w:fill="FFFFFF"/>
            <w:spacing w:line="360" w:lineRule="auto"/>
            <w:ind w:left="426"/>
          </w:pPr>
        </w:pPrChange>
      </w:pPr>
      <w:r w:rsidRPr="008416E6">
        <w:t xml:space="preserve">będzie odbierał odpady z tej nieruchomości zgodnie z harmonogramem, począwszy od pierwszego najbliższego terminu po poinformowaniu go przez Zamawiającego. </w:t>
      </w:r>
    </w:p>
    <w:p w14:paraId="5E9C81F5" w14:textId="77777777" w:rsidR="002E1F77" w:rsidRPr="008416E6" w:rsidRDefault="002E1F77">
      <w:pPr>
        <w:pStyle w:val="Akapitzlist"/>
        <w:numPr>
          <w:ilvl w:val="0"/>
          <w:numId w:val="51"/>
        </w:numPr>
        <w:rPr>
          <w:ins w:id="7250" w:author="Robert Pasternak" w:date="2021-07-15T13:52:00Z"/>
        </w:rPr>
        <w:pPrChange w:id="7251" w:author="Robert Pasternak" w:date="2021-06-23T08:12:00Z">
          <w:pPr>
            <w:pStyle w:val="Akapitzlist"/>
            <w:shd w:val="clear" w:color="auto" w:fill="FFFFFF"/>
            <w:spacing w:line="360" w:lineRule="auto"/>
            <w:ind w:left="426"/>
          </w:pPr>
        </w:pPrChange>
      </w:pPr>
    </w:p>
    <w:p w14:paraId="35328333" w14:textId="4AB848DF" w:rsidR="002E1F77" w:rsidRPr="008416E6" w:rsidDel="00D76A68" w:rsidRDefault="002E1F77">
      <w:pPr>
        <w:rPr>
          <w:ins w:id="7252" w:author="kaluz" w:date="2021-09-07T04:04:00Z"/>
          <w:del w:id="7253" w:author="Robert Pasternak" w:date="2021-09-07T12:27:00Z"/>
        </w:rPr>
      </w:pPr>
    </w:p>
    <w:p w14:paraId="1AD08102" w14:textId="77777777" w:rsidR="00BA37E0" w:rsidRPr="008416E6" w:rsidRDefault="00BA37E0">
      <w:pPr>
        <w:rPr>
          <w:rPrChange w:id="7254" w:author="Robert Pasternak" w:date="2021-09-07T12:47:00Z">
            <w:rPr>
              <w:rFonts w:ascii="Times" w:hAnsi="Times" w:cs="Arial"/>
            </w:rPr>
          </w:rPrChange>
        </w:rPr>
        <w:pPrChange w:id="7255" w:author="Robert Pasternak" w:date="2021-07-28T10:49:00Z">
          <w:pPr>
            <w:pStyle w:val="Akapitzlist"/>
            <w:shd w:val="clear" w:color="auto" w:fill="FFFFFF"/>
            <w:spacing w:line="360" w:lineRule="auto"/>
            <w:ind w:left="426"/>
          </w:pPr>
        </w:pPrChange>
      </w:pPr>
    </w:p>
    <w:p w14:paraId="6DE00448" w14:textId="77777777" w:rsidR="00361B44" w:rsidRPr="008416E6" w:rsidRDefault="00E11DE4">
      <w:pPr>
        <w:numPr>
          <w:ilvl w:val="0"/>
          <w:numId w:val="17"/>
        </w:numPr>
        <w:autoSpaceDE w:val="0"/>
        <w:autoSpaceDN w:val="0"/>
        <w:spacing w:line="312" w:lineRule="auto"/>
        <w:rPr>
          <w:ins w:id="7256" w:author="Robert Pasternak" w:date="2021-06-08T10:50:00Z"/>
          <w:lang w:eastAsia="en-US"/>
        </w:rPr>
        <w:pPrChange w:id="7257" w:author="Robert Pasternak" w:date="2021-06-18T14:52:00Z">
          <w:pPr>
            <w:numPr>
              <w:numId w:val="17"/>
            </w:numPr>
            <w:autoSpaceDE w:val="0"/>
            <w:autoSpaceDN w:val="0"/>
            <w:spacing w:line="360" w:lineRule="auto"/>
          </w:pPr>
        </w:pPrChange>
      </w:pPr>
      <w:r w:rsidRPr="008416E6">
        <w:rPr>
          <w:lang w:eastAsia="en-US"/>
          <w:rPrChange w:id="7258" w:author="Robert Pasternak" w:date="2021-09-07T12:47:00Z">
            <w:rPr>
              <w:rFonts w:ascii="Times" w:hAnsi="Times" w:cs="Arial"/>
              <w:i/>
              <w:iCs/>
              <w:lang w:eastAsia="en-US"/>
            </w:rPr>
          </w:rPrChange>
        </w:rPr>
        <w:t xml:space="preserve">W przypadku </w:t>
      </w:r>
      <w:ins w:id="7259" w:author="Robert Pasternak" w:date="2021-07-12T12:27:00Z">
        <w:r w:rsidR="00842D5C" w:rsidRPr="008416E6">
          <w:rPr>
            <w:lang w:eastAsia="en-US"/>
          </w:rPr>
          <w:t xml:space="preserve">innym niż określonym w </w:t>
        </w:r>
      </w:ins>
      <w:ins w:id="7260" w:author="Robert Pasternak" w:date="2021-07-12T12:28:00Z">
        <w:r w:rsidR="00016A9F" w:rsidRPr="008416E6">
          <w:rPr>
            <w:lang w:eastAsia="en-US"/>
          </w:rPr>
          <w:t>ppkt. 5, w szczególności wyst</w:t>
        </w:r>
      </w:ins>
      <w:ins w:id="7261" w:author="Robert Pasternak" w:date="2021-07-12T12:29:00Z">
        <w:r w:rsidR="00016A9F" w:rsidRPr="008416E6">
          <w:rPr>
            <w:lang w:eastAsia="en-US"/>
          </w:rPr>
          <w:t xml:space="preserve">ąpienia </w:t>
        </w:r>
      </w:ins>
      <w:r w:rsidRPr="008416E6">
        <w:rPr>
          <w:lang w:eastAsia="en-US"/>
          <w:rPrChange w:id="7262" w:author="Robert Pasternak" w:date="2021-09-07T12:47:00Z">
            <w:rPr>
              <w:rFonts w:ascii="Times" w:hAnsi="Times" w:cs="Arial"/>
              <w:i/>
              <w:iCs/>
              <w:lang w:eastAsia="en-US"/>
            </w:rPr>
          </w:rPrChange>
        </w:rPr>
        <w:t>nieprzewidzianych okoliczności</w:t>
      </w:r>
      <w:ins w:id="7263" w:author="Piotr Szumlak" w:date="2021-07-08T12:31:00Z">
        <w:r w:rsidR="00B273D2" w:rsidRPr="008416E6">
          <w:rPr>
            <w:lang w:eastAsia="en-US"/>
          </w:rPr>
          <w:t xml:space="preserve"> </w:t>
        </w:r>
      </w:ins>
      <w:ins w:id="7264" w:author="Robert Pasternak" w:date="2021-07-01T15:08:00Z">
        <w:r w:rsidR="00617809" w:rsidRPr="008416E6">
          <w:rPr>
            <w:lang w:eastAsia="en-US"/>
          </w:rPr>
          <w:t>lub</w:t>
        </w:r>
      </w:ins>
      <w:ins w:id="7265" w:author="Robert Pasternak" w:date="2021-06-08T10:50:00Z">
        <w:r w:rsidR="000342FB" w:rsidRPr="008416E6">
          <w:rPr>
            <w:lang w:eastAsia="en-US"/>
          </w:rPr>
          <w:t xml:space="preserve"> działania siły wyższej</w:t>
        </w:r>
      </w:ins>
      <w:r w:rsidRPr="008416E6">
        <w:rPr>
          <w:lang w:eastAsia="en-US"/>
          <w:rPrChange w:id="7266" w:author="Robert Pasternak" w:date="2021-09-07T12:47:00Z">
            <w:rPr>
              <w:rFonts w:ascii="Times" w:hAnsi="Times" w:cs="Arial"/>
              <w:i/>
              <w:iCs/>
              <w:lang w:eastAsia="en-US"/>
            </w:rPr>
          </w:rPrChange>
        </w:rPr>
        <w:t>, za zgodą Zamawiającego, dopuszcza się zmianę terminu odbioru odpadów</w:t>
      </w:r>
      <w:ins w:id="7267" w:author="Robert Pasternak" w:date="2021-07-12T12:29:00Z">
        <w:r w:rsidR="00016A9F" w:rsidRPr="008416E6">
          <w:rPr>
            <w:lang w:eastAsia="en-US"/>
          </w:rPr>
          <w:t xml:space="preserve"> określonego w harmonogramie</w:t>
        </w:r>
      </w:ins>
      <w:r w:rsidRPr="008416E6">
        <w:rPr>
          <w:lang w:eastAsia="en-US"/>
          <w:rPrChange w:id="7268" w:author="Robert Pasternak" w:date="2021-09-07T12:47:00Z">
            <w:rPr>
              <w:rFonts w:ascii="Times" w:hAnsi="Times" w:cs="Arial"/>
              <w:i/>
              <w:iCs/>
              <w:lang w:eastAsia="en-US"/>
            </w:rPr>
          </w:rPrChange>
        </w:rPr>
        <w:t>. Wykonawca odpowiedzialny jest w takim przypadku za niezwłoczne poinformowanie Zamawiającego oraz właścicieli nieruchomości o zmieniony</w:t>
      </w:r>
      <w:ins w:id="7269" w:author="kaluz" w:date="2021-05-04T21:27:00Z">
        <w:r w:rsidRPr="008416E6">
          <w:rPr>
            <w:lang w:eastAsia="en-US"/>
            <w:rPrChange w:id="7270" w:author="Robert Pasternak" w:date="2021-09-07T12:47:00Z">
              <w:rPr>
                <w:rFonts w:ascii="Times" w:hAnsi="Times" w:cs="Arial"/>
                <w:i/>
                <w:iCs/>
                <w:lang w:eastAsia="en-US"/>
              </w:rPr>
            </w:rPrChange>
          </w:rPr>
          <w:t>m</w:t>
        </w:r>
      </w:ins>
      <w:del w:id="7271" w:author="kaluz" w:date="2021-05-04T21:27:00Z">
        <w:r w:rsidRPr="008416E6">
          <w:rPr>
            <w:lang w:eastAsia="en-US"/>
            <w:rPrChange w:id="7272" w:author="Robert Pasternak" w:date="2021-09-07T12:47:00Z">
              <w:rPr>
                <w:rFonts w:ascii="Times" w:hAnsi="Times" w:cs="Arial"/>
                <w:i/>
                <w:iCs/>
                <w:lang w:eastAsia="en-US"/>
              </w:rPr>
            </w:rPrChange>
          </w:rPr>
          <w:delText>ch</w:delText>
        </w:r>
      </w:del>
      <w:r w:rsidRPr="008416E6">
        <w:rPr>
          <w:lang w:eastAsia="en-US"/>
          <w:rPrChange w:id="7273" w:author="Robert Pasternak" w:date="2021-09-07T12:47:00Z">
            <w:rPr>
              <w:rFonts w:ascii="Times" w:hAnsi="Times" w:cs="Arial"/>
              <w:i/>
              <w:iCs/>
              <w:lang w:eastAsia="en-US"/>
            </w:rPr>
          </w:rPrChange>
        </w:rPr>
        <w:t xml:space="preserve"> termin</w:t>
      </w:r>
      <w:ins w:id="7274" w:author="kaluz" w:date="2021-05-04T21:28:00Z">
        <w:r w:rsidRPr="008416E6">
          <w:rPr>
            <w:lang w:eastAsia="en-US"/>
            <w:rPrChange w:id="7275" w:author="Robert Pasternak" w:date="2021-09-07T12:47:00Z">
              <w:rPr>
                <w:rFonts w:ascii="Times" w:hAnsi="Times" w:cs="Arial"/>
                <w:i/>
                <w:iCs/>
                <w:lang w:eastAsia="en-US"/>
              </w:rPr>
            </w:rPrChange>
          </w:rPr>
          <w:t>ie</w:t>
        </w:r>
      </w:ins>
      <w:del w:id="7276" w:author="kaluz" w:date="2021-05-04T21:28:00Z">
        <w:r w:rsidRPr="008416E6">
          <w:rPr>
            <w:lang w:eastAsia="en-US"/>
            <w:rPrChange w:id="7277" w:author="Robert Pasternak" w:date="2021-09-07T12:47:00Z">
              <w:rPr>
                <w:rFonts w:ascii="Times" w:hAnsi="Times" w:cs="Arial"/>
                <w:i/>
                <w:iCs/>
                <w:lang w:eastAsia="en-US"/>
              </w:rPr>
            </w:rPrChange>
          </w:rPr>
          <w:delText>ach</w:delText>
        </w:r>
      </w:del>
      <w:r w:rsidRPr="008416E6">
        <w:rPr>
          <w:lang w:eastAsia="en-US"/>
          <w:rPrChange w:id="7278" w:author="Robert Pasternak" w:date="2021-09-07T12:47:00Z">
            <w:rPr>
              <w:rFonts w:ascii="Times" w:hAnsi="Times" w:cs="Arial"/>
              <w:i/>
              <w:iCs/>
              <w:lang w:eastAsia="en-US"/>
            </w:rPr>
          </w:rPrChange>
        </w:rPr>
        <w:t xml:space="preserve"> odbiorów odpadów.</w:t>
      </w:r>
    </w:p>
    <w:p w14:paraId="4611264E" w14:textId="77777777" w:rsidR="00361B44" w:rsidRPr="008416E6" w:rsidRDefault="00361B44">
      <w:pPr>
        <w:numPr>
          <w:ilvl w:val="0"/>
          <w:numId w:val="17"/>
        </w:numPr>
        <w:autoSpaceDE w:val="0"/>
        <w:autoSpaceDN w:val="0"/>
        <w:spacing w:line="312" w:lineRule="auto"/>
        <w:rPr>
          <w:del w:id="7279" w:author="Robert Pasternak" w:date="2021-06-08T10:50:00Z"/>
          <w:lang w:eastAsia="en-US"/>
          <w:rPrChange w:id="7280" w:author="Robert Pasternak" w:date="2021-09-07T12:47:00Z">
            <w:rPr>
              <w:del w:id="7281" w:author="Robert Pasternak" w:date="2021-06-08T10:50:00Z"/>
              <w:rFonts w:ascii="Times" w:hAnsi="Times" w:cs="Arial"/>
              <w:lang w:eastAsia="en-US"/>
            </w:rPr>
          </w:rPrChange>
        </w:rPr>
        <w:pPrChange w:id="7282" w:author="Robert Pasternak" w:date="2021-05-13T11:34:00Z">
          <w:pPr>
            <w:numPr>
              <w:numId w:val="17"/>
            </w:numPr>
            <w:autoSpaceDE w:val="0"/>
            <w:autoSpaceDN w:val="0"/>
            <w:spacing w:line="360" w:lineRule="auto"/>
          </w:pPr>
        </w:pPrChange>
      </w:pPr>
    </w:p>
    <w:p w14:paraId="1AF76AC2" w14:textId="77777777" w:rsidR="00361B44" w:rsidRPr="008416E6" w:rsidRDefault="00361B44">
      <w:pPr>
        <w:numPr>
          <w:ilvl w:val="0"/>
          <w:numId w:val="17"/>
        </w:numPr>
        <w:autoSpaceDE w:val="0"/>
        <w:autoSpaceDN w:val="0"/>
        <w:spacing w:line="312" w:lineRule="auto"/>
        <w:rPr>
          <w:del w:id="7283" w:author="Robert Pasternak" w:date="2021-06-08T10:50:00Z"/>
          <w:lang w:eastAsia="en-US"/>
          <w:rPrChange w:id="7284" w:author="Robert Pasternak" w:date="2021-09-07T12:47:00Z">
            <w:rPr>
              <w:del w:id="7285" w:author="Robert Pasternak" w:date="2021-06-08T10:50:00Z"/>
              <w:rFonts w:ascii="Times" w:hAnsi="Times" w:cs="Arial"/>
              <w:lang w:eastAsia="en-US"/>
            </w:rPr>
          </w:rPrChange>
        </w:rPr>
        <w:pPrChange w:id="7286" w:author="Robert Pasternak" w:date="2021-06-08T10:50:00Z">
          <w:pPr>
            <w:autoSpaceDE w:val="0"/>
            <w:autoSpaceDN w:val="0"/>
            <w:spacing w:line="360" w:lineRule="auto"/>
          </w:pPr>
        </w:pPrChange>
      </w:pPr>
    </w:p>
    <w:p w14:paraId="20C767F3" w14:textId="794A7543" w:rsidR="00016A9F" w:rsidRPr="008416E6" w:rsidRDefault="00E11DE4">
      <w:pPr>
        <w:numPr>
          <w:ilvl w:val="0"/>
          <w:numId w:val="17"/>
        </w:numPr>
        <w:autoSpaceDE w:val="0"/>
        <w:autoSpaceDN w:val="0"/>
        <w:spacing w:line="312" w:lineRule="auto"/>
        <w:rPr>
          <w:ins w:id="7287" w:author="Robert Pasternak" w:date="2021-06-08T10:51:00Z"/>
          <w:lang w:eastAsia="en-US"/>
        </w:rPr>
        <w:pPrChange w:id="7288" w:author="Robert Pasternak" w:date="2021-07-12T12:30:00Z">
          <w:pPr>
            <w:numPr>
              <w:numId w:val="17"/>
            </w:numPr>
            <w:autoSpaceDE w:val="0"/>
            <w:autoSpaceDN w:val="0"/>
            <w:spacing w:line="360" w:lineRule="auto"/>
          </w:pPr>
        </w:pPrChange>
      </w:pPr>
      <w:r w:rsidRPr="008416E6">
        <w:rPr>
          <w:lang w:eastAsia="en-US"/>
          <w:rPrChange w:id="7289" w:author="Robert Pasternak" w:date="2021-09-07T12:47:00Z">
            <w:rPr>
              <w:rFonts w:ascii="Times" w:hAnsi="Times" w:cs="Arial"/>
              <w:i/>
              <w:iCs/>
              <w:lang w:eastAsia="en-US"/>
            </w:rPr>
          </w:rPrChange>
        </w:rPr>
        <w:t xml:space="preserve">Po </w:t>
      </w:r>
      <w:del w:id="7290" w:author="Robert Pasternak" w:date="2021-06-21T12:47:00Z">
        <w:r w:rsidRPr="008416E6">
          <w:rPr>
            <w:lang w:eastAsia="en-US"/>
            <w:rPrChange w:id="7291" w:author="Robert Pasternak" w:date="2021-09-07T12:47:00Z">
              <w:rPr>
                <w:rFonts w:ascii="Times" w:hAnsi="Times" w:cs="Arial"/>
                <w:i/>
                <w:iCs/>
                <w:lang w:eastAsia="en-US"/>
              </w:rPr>
            </w:rPrChange>
          </w:rPr>
          <w:delText>podpisaniu umowy</w:delText>
        </w:r>
      </w:del>
      <w:ins w:id="7292" w:author="Robert Pasternak" w:date="2021-06-21T12:47:00Z">
        <w:r w:rsidR="007665DE" w:rsidRPr="008416E6">
          <w:rPr>
            <w:lang w:eastAsia="en-US"/>
          </w:rPr>
          <w:t xml:space="preserve">zaakceptowaniu </w:t>
        </w:r>
      </w:ins>
      <w:ins w:id="7293" w:author="Robert Pasternak" w:date="2021-06-21T12:48:00Z">
        <w:r w:rsidR="007665DE" w:rsidRPr="008416E6">
          <w:rPr>
            <w:lang w:eastAsia="en-US"/>
          </w:rPr>
          <w:t xml:space="preserve">przez Zamawiającego </w:t>
        </w:r>
      </w:ins>
      <w:ins w:id="7294" w:author="Robert Pasternak" w:date="2021-06-21T12:47:00Z">
        <w:r w:rsidR="007665DE" w:rsidRPr="008416E6">
          <w:rPr>
            <w:lang w:eastAsia="en-US"/>
          </w:rPr>
          <w:t xml:space="preserve">harmonogramu </w:t>
        </w:r>
      </w:ins>
      <w:ins w:id="7295" w:author="Robert Pasternak" w:date="2021-06-21T12:48:00Z">
        <w:r w:rsidR="00D45FD3">
          <w:rPr>
            <w:lang w:eastAsia="en-US"/>
          </w:rPr>
          <w:t>na 2025</w:t>
        </w:r>
        <w:r w:rsidR="007665DE" w:rsidRPr="008416E6">
          <w:rPr>
            <w:lang w:eastAsia="en-US"/>
          </w:rPr>
          <w:t xml:space="preserve"> rok,</w:t>
        </w:r>
      </w:ins>
      <w:ins w:id="7296" w:author="Piotr Szumlak" w:date="2021-07-09T07:36:00Z">
        <w:r w:rsidR="00361B44" w:rsidRPr="008416E6">
          <w:rPr>
            <w:lang w:eastAsia="en-US"/>
          </w:rPr>
          <w:t xml:space="preserve"> </w:t>
        </w:r>
      </w:ins>
      <w:r w:rsidRPr="008416E6">
        <w:rPr>
          <w:lang w:eastAsia="en-US"/>
          <w:rPrChange w:id="7297" w:author="Robert Pasternak" w:date="2021-09-07T12:47:00Z">
            <w:rPr>
              <w:rFonts w:ascii="Times" w:hAnsi="Times" w:cs="Arial"/>
              <w:i/>
              <w:iCs/>
              <w:lang w:eastAsia="en-US"/>
            </w:rPr>
          </w:rPrChange>
        </w:rPr>
        <w:t xml:space="preserve">Wykonawca bez zbędnej zwłoki przekaże Zamawiającemu </w:t>
      </w:r>
      <w:ins w:id="7298" w:author="Robert Pasternak" w:date="2021-06-21T12:48:00Z">
        <w:r w:rsidR="007665DE" w:rsidRPr="008416E6">
          <w:rPr>
            <w:lang w:eastAsia="en-US"/>
          </w:rPr>
          <w:t xml:space="preserve">zaakceptowany </w:t>
        </w:r>
      </w:ins>
      <w:r w:rsidRPr="008416E6">
        <w:rPr>
          <w:lang w:eastAsia="en-US"/>
          <w:rPrChange w:id="7299" w:author="Robert Pasternak" w:date="2021-09-07T12:47:00Z">
            <w:rPr>
              <w:rFonts w:ascii="Times" w:hAnsi="Times" w:cs="Arial"/>
              <w:i/>
              <w:iCs/>
              <w:lang w:eastAsia="en-US"/>
            </w:rPr>
          </w:rPrChange>
        </w:rPr>
        <w:t xml:space="preserve">harmonogram </w:t>
      </w:r>
      <w:del w:id="7300" w:author="Robert Pasternak" w:date="2021-06-21T12:48:00Z">
        <w:r w:rsidRPr="008416E6">
          <w:rPr>
            <w:lang w:eastAsia="en-US"/>
            <w:rPrChange w:id="7301" w:author="Robert Pasternak" w:date="2021-09-07T12:47:00Z">
              <w:rPr>
                <w:rFonts w:ascii="Times" w:hAnsi="Times" w:cs="Arial"/>
                <w:i/>
                <w:iCs/>
                <w:lang w:eastAsia="en-US"/>
              </w:rPr>
            </w:rPrChange>
          </w:rPr>
          <w:delText>na 2020</w:delText>
        </w:r>
      </w:del>
      <w:ins w:id="7302" w:author="kaluz" w:date="2021-05-04T21:28:00Z">
        <w:del w:id="7303" w:author="Robert Pasternak" w:date="2021-06-21T12:48:00Z">
          <w:r w:rsidRPr="008416E6">
            <w:rPr>
              <w:lang w:eastAsia="en-US"/>
              <w:rPrChange w:id="7304" w:author="Robert Pasternak" w:date="2021-09-07T12:47:00Z">
                <w:rPr>
                  <w:rFonts w:ascii="Times" w:hAnsi="Times" w:cs="Arial"/>
                  <w:i/>
                  <w:iCs/>
                  <w:lang w:eastAsia="en-US"/>
                </w:rPr>
              </w:rPrChange>
            </w:rPr>
            <w:delText xml:space="preserve">2022 </w:delText>
          </w:r>
        </w:del>
      </w:ins>
      <w:del w:id="7305" w:author="Robert Pasternak" w:date="2021-06-21T12:48:00Z">
        <w:r w:rsidRPr="008416E6">
          <w:rPr>
            <w:lang w:eastAsia="en-US"/>
            <w:rPrChange w:id="7306" w:author="Robert Pasternak" w:date="2021-09-07T12:47:00Z">
              <w:rPr>
                <w:rFonts w:ascii="Times" w:hAnsi="Times" w:cs="Arial"/>
                <w:i/>
                <w:iCs/>
                <w:lang w:eastAsia="en-US"/>
              </w:rPr>
            </w:rPrChange>
          </w:rPr>
          <w:delText xml:space="preserve">rok </w:delText>
        </w:r>
      </w:del>
      <w:r w:rsidRPr="008416E6">
        <w:rPr>
          <w:lang w:eastAsia="en-US"/>
          <w:rPrChange w:id="7307" w:author="Robert Pasternak" w:date="2021-09-07T12:47:00Z">
            <w:rPr>
              <w:rFonts w:ascii="Times" w:hAnsi="Times" w:cs="Arial"/>
              <w:i/>
              <w:iCs/>
              <w:lang w:eastAsia="en-US"/>
            </w:rPr>
          </w:rPrChange>
        </w:rPr>
        <w:t xml:space="preserve">w formie pliku PDF (lub innym </w:t>
      </w:r>
      <w:ins w:id="7308" w:author="Robert Pasternak" w:date="2021-07-01T15:09:00Z">
        <w:r w:rsidR="00617809" w:rsidRPr="008416E6">
          <w:rPr>
            <w:lang w:eastAsia="en-US"/>
          </w:rPr>
          <w:t xml:space="preserve">formacie </w:t>
        </w:r>
      </w:ins>
      <w:r w:rsidRPr="008416E6">
        <w:rPr>
          <w:lang w:eastAsia="en-US"/>
          <w:rPrChange w:id="7309" w:author="Robert Pasternak" w:date="2021-09-07T12:47:00Z">
            <w:rPr>
              <w:rFonts w:ascii="Times" w:hAnsi="Times" w:cs="Arial"/>
              <w:i/>
              <w:iCs/>
              <w:lang w:eastAsia="en-US"/>
            </w:rPr>
          </w:rPrChange>
        </w:rPr>
        <w:t>uzgodnionym z Zamawiającym) bez zabezpieczeń</w:t>
      </w:r>
      <w:ins w:id="7310" w:author="Piotr Szumlak" w:date="2021-07-08T12:31:00Z">
        <w:r w:rsidR="00B273D2" w:rsidRPr="008416E6">
          <w:rPr>
            <w:lang w:eastAsia="en-US"/>
          </w:rPr>
          <w:t xml:space="preserve"> </w:t>
        </w:r>
      </w:ins>
      <w:r w:rsidRPr="008416E6">
        <w:rPr>
          <w:lang w:eastAsia="en-US"/>
          <w:rPrChange w:id="7311" w:author="Robert Pasternak" w:date="2021-09-07T12:47:00Z">
            <w:rPr>
              <w:rFonts w:ascii="Times" w:hAnsi="Times" w:cs="Arial"/>
              <w:i/>
              <w:iCs/>
              <w:lang w:eastAsia="en-US"/>
            </w:rPr>
          </w:rPrChange>
        </w:rPr>
        <w:t xml:space="preserve">i haseł. Ta forma pliku jest obowiązująca dla wszystkich harmonogramów  przekazywanych w trakcie trwania umowy. </w:t>
      </w:r>
      <w:del w:id="7312" w:author="Robert Pasternak" w:date="2024-07-17T09:55:00Z">
        <w:r w:rsidRPr="008416E6" w:rsidDel="00D45FD3">
          <w:rPr>
            <w:lang w:eastAsia="en-US"/>
            <w:rPrChange w:id="7313" w:author="Robert Pasternak" w:date="2021-09-07T12:47:00Z">
              <w:rPr>
                <w:rFonts w:ascii="Times" w:hAnsi="Times" w:cs="Arial"/>
                <w:i/>
                <w:iCs/>
                <w:lang w:eastAsia="en-US"/>
              </w:rPr>
            </w:rPrChange>
          </w:rPr>
          <w:delText xml:space="preserve">Harmonogram w formie pliku PDF na rok 2021 </w:delText>
        </w:r>
      </w:del>
      <w:ins w:id="7314" w:author="kaluz" w:date="2021-05-04T21:28:00Z">
        <w:del w:id="7315" w:author="Robert Pasternak" w:date="2024-07-17T09:55:00Z">
          <w:r w:rsidRPr="008416E6" w:rsidDel="00D45FD3">
            <w:rPr>
              <w:lang w:eastAsia="en-US"/>
              <w:rPrChange w:id="7316" w:author="Robert Pasternak" w:date="2021-09-07T12:47:00Z">
                <w:rPr>
                  <w:rFonts w:ascii="Times" w:hAnsi="Times" w:cs="Arial"/>
                  <w:i/>
                  <w:iCs/>
                  <w:lang w:eastAsia="en-US"/>
                </w:rPr>
              </w:rPrChange>
            </w:rPr>
            <w:delText>2023</w:delText>
          </w:r>
        </w:del>
      </w:ins>
      <w:ins w:id="7317" w:author="Piotr Szumlak" w:date="2021-07-08T12:31:00Z">
        <w:del w:id="7318" w:author="Robert Pasternak" w:date="2024-07-17T09:55:00Z">
          <w:r w:rsidR="00B273D2" w:rsidRPr="008416E6" w:rsidDel="00D45FD3">
            <w:rPr>
              <w:lang w:eastAsia="en-US"/>
            </w:rPr>
            <w:delText xml:space="preserve"> </w:delText>
          </w:r>
        </w:del>
      </w:ins>
      <w:del w:id="7319" w:author="Robert Pasternak" w:date="2024-07-17T09:55:00Z">
        <w:r w:rsidRPr="008416E6" w:rsidDel="00D45FD3">
          <w:rPr>
            <w:lang w:eastAsia="en-US"/>
            <w:rPrChange w:id="7320" w:author="Robert Pasternak" w:date="2021-09-07T12:47:00Z">
              <w:rPr>
                <w:rFonts w:ascii="Times" w:hAnsi="Times" w:cs="Arial"/>
                <w:i/>
                <w:iCs/>
                <w:lang w:eastAsia="en-US"/>
              </w:rPr>
            </w:rPrChange>
          </w:rPr>
          <w:delText xml:space="preserve">Wykonawca przekaże Zamawiającemu w terminie do 5 dni roboczych, po akceptacji harmonogramu przez Zamawiającego. </w:delText>
        </w:r>
      </w:del>
    </w:p>
    <w:p w14:paraId="1CEB9618" w14:textId="77777777" w:rsidR="00361B44" w:rsidRPr="008416E6" w:rsidRDefault="00361B44">
      <w:pPr>
        <w:pStyle w:val="Akapitzlist"/>
        <w:numPr>
          <w:ilvl w:val="0"/>
          <w:numId w:val="17"/>
        </w:numPr>
        <w:rPr>
          <w:del w:id="7321" w:author="Robert Pasternak" w:date="2021-06-08T10:51:00Z"/>
          <w:lang w:eastAsia="en-US"/>
          <w:rPrChange w:id="7322" w:author="Robert Pasternak" w:date="2021-09-07T12:47:00Z">
            <w:rPr>
              <w:del w:id="7323" w:author="Robert Pasternak" w:date="2021-06-08T10:51:00Z"/>
              <w:rFonts w:ascii="Times" w:hAnsi="Times" w:cs="Arial"/>
              <w:lang w:eastAsia="en-US"/>
            </w:rPr>
          </w:rPrChange>
        </w:rPr>
        <w:pPrChange w:id="7324" w:author="Robert Pasternak" w:date="2021-06-08T10:51:00Z">
          <w:pPr>
            <w:numPr>
              <w:numId w:val="17"/>
            </w:numPr>
            <w:autoSpaceDE w:val="0"/>
            <w:autoSpaceDN w:val="0"/>
            <w:spacing w:line="360" w:lineRule="auto"/>
          </w:pPr>
        </w:pPrChange>
      </w:pPr>
    </w:p>
    <w:p w14:paraId="14E9CEC5" w14:textId="77777777" w:rsidR="00361B44" w:rsidRPr="008416E6" w:rsidRDefault="00361B44">
      <w:pPr>
        <w:pStyle w:val="Akapitzlist"/>
        <w:numPr>
          <w:ilvl w:val="0"/>
          <w:numId w:val="17"/>
        </w:numPr>
        <w:rPr>
          <w:del w:id="7325" w:author="Robert Pasternak" w:date="2021-06-08T10:51:00Z"/>
          <w:lang w:eastAsia="en-US"/>
          <w:rPrChange w:id="7326" w:author="Robert Pasternak" w:date="2021-09-07T12:47:00Z">
            <w:rPr>
              <w:del w:id="7327" w:author="Robert Pasternak" w:date="2021-06-08T10:51:00Z"/>
              <w:rFonts w:ascii="Times" w:hAnsi="Times" w:cs="Arial"/>
              <w:lang w:eastAsia="en-US"/>
            </w:rPr>
          </w:rPrChange>
        </w:rPr>
        <w:pPrChange w:id="7328" w:author="Robert Pasternak" w:date="2021-06-08T10:51:00Z">
          <w:pPr>
            <w:autoSpaceDE w:val="0"/>
            <w:autoSpaceDN w:val="0"/>
            <w:spacing w:line="360" w:lineRule="auto"/>
          </w:pPr>
        </w:pPrChange>
      </w:pPr>
    </w:p>
    <w:p w14:paraId="68AE09F2" w14:textId="77777777" w:rsidR="00361B44" w:rsidRPr="008416E6" w:rsidRDefault="00E11DE4">
      <w:pPr>
        <w:pStyle w:val="Akapitzlist"/>
        <w:numPr>
          <w:ilvl w:val="0"/>
          <w:numId w:val="17"/>
        </w:numPr>
        <w:rPr>
          <w:ins w:id="7329" w:author="Robert Pasternak" w:date="2021-06-08T10:51:00Z"/>
          <w:lang w:eastAsia="en-US"/>
        </w:rPr>
        <w:pPrChange w:id="7330" w:author="Robert Pasternak" w:date="2021-06-08T10:51:00Z">
          <w:pPr>
            <w:numPr>
              <w:numId w:val="17"/>
            </w:numPr>
            <w:autoSpaceDE w:val="0"/>
            <w:autoSpaceDN w:val="0"/>
            <w:spacing w:line="360" w:lineRule="auto"/>
          </w:pPr>
        </w:pPrChange>
      </w:pPr>
      <w:r w:rsidRPr="008416E6">
        <w:rPr>
          <w:lang w:eastAsia="en-US"/>
          <w:rPrChange w:id="7331" w:author="Robert Pasternak" w:date="2021-09-07T12:47:00Z">
            <w:rPr>
              <w:rFonts w:ascii="Times" w:hAnsi="Times" w:cs="Arial"/>
              <w:i/>
              <w:iCs/>
              <w:lang w:eastAsia="en-US"/>
            </w:rPr>
          </w:rPrChange>
        </w:rPr>
        <w:t xml:space="preserve">Wykonawca umieści harmonogram odpadów na własnej stronie internetowej w terminie do 5 dni roboczych od dnia zawarcia </w:t>
      </w:r>
      <w:del w:id="7332" w:author="Robert Pasternak" w:date="2021-07-12T12:30:00Z">
        <w:r w:rsidRPr="008416E6" w:rsidDel="00016A9F">
          <w:rPr>
            <w:lang w:eastAsia="en-US"/>
            <w:rPrChange w:id="7333" w:author="Robert Pasternak" w:date="2021-09-07T12:47:00Z">
              <w:rPr>
                <w:rFonts w:ascii="Times" w:hAnsi="Times" w:cs="Arial"/>
                <w:i/>
                <w:iCs/>
                <w:lang w:eastAsia="en-US"/>
              </w:rPr>
            </w:rPrChange>
          </w:rPr>
          <w:delText>umowy</w:delText>
        </w:r>
      </w:del>
      <w:ins w:id="7334" w:author="Robert Pasternak" w:date="2021-07-12T12:30:00Z">
        <w:r w:rsidR="00016A9F" w:rsidRPr="008416E6">
          <w:rPr>
            <w:lang w:eastAsia="en-US"/>
          </w:rPr>
          <w:t>U</w:t>
        </w:r>
        <w:r w:rsidR="00016A9F" w:rsidRPr="008416E6">
          <w:rPr>
            <w:lang w:eastAsia="en-US"/>
            <w:rPrChange w:id="7335" w:author="Robert Pasternak" w:date="2021-09-07T12:47:00Z">
              <w:rPr>
                <w:rFonts w:ascii="Times" w:hAnsi="Times" w:cs="Arial"/>
                <w:i/>
                <w:iCs/>
                <w:lang w:eastAsia="en-US"/>
              </w:rPr>
            </w:rPrChange>
          </w:rPr>
          <w:t>mowy</w:t>
        </w:r>
      </w:ins>
      <w:r w:rsidRPr="008416E6">
        <w:rPr>
          <w:lang w:eastAsia="en-US"/>
          <w:rPrChange w:id="7336" w:author="Robert Pasternak" w:date="2021-09-07T12:47:00Z">
            <w:rPr>
              <w:rFonts w:ascii="Times" w:hAnsi="Times" w:cs="Arial"/>
              <w:i/>
              <w:iCs/>
              <w:lang w:eastAsia="en-US"/>
            </w:rPr>
          </w:rPrChange>
        </w:rPr>
        <w:t>. Harmonogram na stronie internetowej Wykonawcy musi być aktualny i dostępny przez cały okres obowiązywania umowy. Zamawiający umieści harmonogramy również na własnej stronie internetowej.</w:t>
      </w:r>
    </w:p>
    <w:p w14:paraId="77C07376" w14:textId="77777777" w:rsidR="00361B44" w:rsidRPr="008416E6" w:rsidRDefault="00361B44">
      <w:pPr>
        <w:pStyle w:val="Akapitzlist"/>
        <w:numPr>
          <w:ilvl w:val="0"/>
          <w:numId w:val="17"/>
        </w:numPr>
        <w:rPr>
          <w:del w:id="7337" w:author="Robert Pasternak" w:date="2021-06-08T10:51:00Z"/>
          <w:lang w:eastAsia="en-US"/>
          <w:rPrChange w:id="7338" w:author="Robert Pasternak" w:date="2021-09-07T12:47:00Z">
            <w:rPr>
              <w:del w:id="7339" w:author="Robert Pasternak" w:date="2021-06-08T10:51:00Z"/>
              <w:rFonts w:ascii="Times" w:hAnsi="Times" w:cs="Arial"/>
              <w:lang w:eastAsia="en-US"/>
            </w:rPr>
          </w:rPrChange>
        </w:rPr>
        <w:pPrChange w:id="7340" w:author="Robert Pasternak" w:date="2021-06-08T10:51:00Z">
          <w:pPr>
            <w:numPr>
              <w:numId w:val="17"/>
            </w:numPr>
            <w:autoSpaceDE w:val="0"/>
            <w:autoSpaceDN w:val="0"/>
            <w:spacing w:line="360" w:lineRule="auto"/>
          </w:pPr>
        </w:pPrChange>
      </w:pPr>
    </w:p>
    <w:p w14:paraId="2D1A5AF2" w14:textId="77777777" w:rsidR="00361B44" w:rsidRPr="008416E6" w:rsidRDefault="00361B44">
      <w:pPr>
        <w:pStyle w:val="Akapitzlist"/>
        <w:numPr>
          <w:ilvl w:val="0"/>
          <w:numId w:val="17"/>
        </w:numPr>
        <w:rPr>
          <w:del w:id="7341" w:author="Robert Pasternak" w:date="2021-06-08T10:51:00Z"/>
          <w:lang w:eastAsia="en-US"/>
          <w:rPrChange w:id="7342" w:author="Robert Pasternak" w:date="2021-09-07T12:47:00Z">
            <w:rPr>
              <w:del w:id="7343" w:author="Robert Pasternak" w:date="2021-06-08T10:51:00Z"/>
              <w:rFonts w:ascii="Times" w:hAnsi="Times" w:cs="Arial"/>
              <w:lang w:eastAsia="en-US"/>
            </w:rPr>
          </w:rPrChange>
        </w:rPr>
        <w:pPrChange w:id="7344" w:author="Robert Pasternak" w:date="2021-06-08T10:51:00Z">
          <w:pPr>
            <w:autoSpaceDE w:val="0"/>
            <w:autoSpaceDN w:val="0"/>
            <w:spacing w:line="360" w:lineRule="auto"/>
          </w:pPr>
        </w:pPrChange>
      </w:pPr>
    </w:p>
    <w:p w14:paraId="671FD11A" w14:textId="40EF173A" w:rsidR="00361B44" w:rsidRPr="008416E6" w:rsidRDefault="00E11DE4">
      <w:pPr>
        <w:pStyle w:val="Akapitzlist"/>
        <w:numPr>
          <w:ilvl w:val="0"/>
          <w:numId w:val="17"/>
        </w:numPr>
        <w:rPr>
          <w:ins w:id="7345" w:author="Robert Pasternak" w:date="2021-06-08T10:52:00Z"/>
          <w:lang w:eastAsia="en-US"/>
        </w:rPr>
        <w:pPrChange w:id="7346" w:author="Robert Pasternak" w:date="2021-07-12T12:31:00Z">
          <w:pPr>
            <w:numPr>
              <w:numId w:val="17"/>
            </w:numPr>
            <w:autoSpaceDE w:val="0"/>
            <w:autoSpaceDN w:val="0"/>
            <w:spacing w:line="360" w:lineRule="auto"/>
          </w:pPr>
        </w:pPrChange>
      </w:pPr>
      <w:r w:rsidRPr="008416E6">
        <w:rPr>
          <w:lang w:eastAsia="en-US"/>
          <w:rPrChange w:id="7347" w:author="Robert Pasternak" w:date="2021-09-07T12:47:00Z">
            <w:rPr>
              <w:rFonts w:ascii="Times" w:hAnsi="Times" w:cs="Arial"/>
              <w:i/>
              <w:iCs/>
              <w:lang w:eastAsia="en-US"/>
            </w:rPr>
          </w:rPrChange>
        </w:rPr>
        <w:t xml:space="preserve">Wykonawca </w:t>
      </w:r>
      <w:del w:id="7348" w:author="Robert Pasternak" w:date="2021-07-01T15:09:00Z">
        <w:r w:rsidRPr="008416E6">
          <w:rPr>
            <w:lang w:eastAsia="en-US"/>
            <w:rPrChange w:id="7349" w:author="Robert Pasternak" w:date="2021-09-07T12:47:00Z">
              <w:rPr>
                <w:rFonts w:ascii="Times" w:hAnsi="Times" w:cs="Arial"/>
                <w:i/>
                <w:iCs/>
                <w:lang w:eastAsia="en-US"/>
              </w:rPr>
            </w:rPrChange>
          </w:rPr>
          <w:delText xml:space="preserve">dokona </w:delText>
        </w:r>
      </w:del>
      <w:ins w:id="7350" w:author="Robert Pasternak" w:date="2021-07-01T15:09:00Z">
        <w:r w:rsidR="00617809" w:rsidRPr="008416E6">
          <w:rPr>
            <w:lang w:eastAsia="en-US"/>
          </w:rPr>
          <w:t>będzie dokonywał</w:t>
        </w:r>
      </w:ins>
      <w:ins w:id="7351" w:author="Piotr Szumlak" w:date="2021-07-08T12:32:00Z">
        <w:r w:rsidR="00F05AEA" w:rsidRPr="008416E6">
          <w:rPr>
            <w:lang w:eastAsia="en-US"/>
          </w:rPr>
          <w:t xml:space="preserve"> </w:t>
        </w:r>
      </w:ins>
      <w:r w:rsidRPr="008416E6">
        <w:rPr>
          <w:lang w:eastAsia="en-US"/>
          <w:rPrChange w:id="7352" w:author="Robert Pasternak" w:date="2021-09-07T12:47:00Z">
            <w:rPr>
              <w:rFonts w:ascii="Times" w:hAnsi="Times" w:cs="Arial"/>
              <w:i/>
              <w:iCs/>
              <w:lang w:eastAsia="en-US"/>
            </w:rPr>
          </w:rPrChange>
        </w:rPr>
        <w:t xml:space="preserve">odbioru przeterminowanych leków zebranych w punktach zbiórki przeterminowanych leków w </w:t>
      </w:r>
      <w:del w:id="7353" w:author="Robert Pasternak" w:date="2021-06-18T14:43:00Z">
        <w:r w:rsidRPr="008416E6">
          <w:rPr>
            <w:lang w:eastAsia="en-US"/>
            <w:rPrChange w:id="7354" w:author="Robert Pasternak" w:date="2021-09-07T12:47:00Z">
              <w:rPr>
                <w:rFonts w:ascii="Times" w:hAnsi="Times" w:cs="Arial"/>
                <w:i/>
                <w:iCs/>
                <w:lang w:eastAsia="en-US"/>
              </w:rPr>
            </w:rPrChange>
          </w:rPr>
          <w:delText xml:space="preserve">terminach uzgodnionych z przedstawicielami aptek, przychodni zdrowia, budynków użyteczności publicznej. Odbiór będzie następował w terminach zapobiegających przepełnianiu się pojemników, nie później niż w </w:delText>
        </w:r>
      </w:del>
      <w:r w:rsidRPr="008416E6">
        <w:rPr>
          <w:lang w:eastAsia="en-US"/>
          <w:rPrChange w:id="7355" w:author="Robert Pasternak" w:date="2021-09-07T12:47:00Z">
            <w:rPr>
              <w:rFonts w:ascii="Times" w:hAnsi="Times" w:cs="Arial"/>
              <w:i/>
              <w:iCs/>
              <w:lang w:eastAsia="en-US"/>
            </w:rPr>
          </w:rPrChange>
        </w:rPr>
        <w:t xml:space="preserve">terminie </w:t>
      </w:r>
      <w:ins w:id="7356" w:author="Robert Pasternak" w:date="2021-06-18T14:43:00Z">
        <w:r w:rsidR="00503F54" w:rsidRPr="008416E6">
          <w:rPr>
            <w:lang w:eastAsia="en-US"/>
          </w:rPr>
          <w:t xml:space="preserve">do </w:t>
        </w:r>
      </w:ins>
      <w:ins w:id="7357" w:author="Robert Pasternak" w:date="2024-07-17T09:55:00Z">
        <w:r w:rsidR="00D45FD3">
          <w:rPr>
            <w:lang w:eastAsia="en-US"/>
          </w:rPr>
          <w:t>3</w:t>
        </w:r>
      </w:ins>
      <w:del w:id="7358" w:author="Robert Pasternak" w:date="2024-07-17T09:55:00Z">
        <w:r w:rsidRPr="008416E6" w:rsidDel="00D45FD3">
          <w:rPr>
            <w:lang w:eastAsia="en-US"/>
            <w:rPrChange w:id="7359" w:author="Robert Pasternak" w:date="2021-09-07T12:47:00Z">
              <w:rPr>
                <w:rFonts w:ascii="Times" w:hAnsi="Times" w:cs="Arial"/>
                <w:i/>
                <w:iCs/>
                <w:lang w:eastAsia="en-US"/>
              </w:rPr>
            </w:rPrChange>
          </w:rPr>
          <w:delText>2</w:delText>
        </w:r>
      </w:del>
      <w:r w:rsidRPr="008416E6">
        <w:rPr>
          <w:lang w:eastAsia="en-US"/>
          <w:rPrChange w:id="7360" w:author="Robert Pasternak" w:date="2021-09-07T12:47:00Z">
            <w:rPr>
              <w:rFonts w:ascii="Times" w:hAnsi="Times" w:cs="Arial"/>
              <w:i/>
              <w:iCs/>
              <w:lang w:eastAsia="en-US"/>
            </w:rPr>
          </w:rPrChange>
        </w:rPr>
        <w:t xml:space="preserve"> dni roboczych</w:t>
      </w:r>
      <w:ins w:id="7361" w:author="Piotr Szumlak" w:date="2021-07-09T07:36:00Z">
        <w:r w:rsidR="00361B44" w:rsidRPr="008416E6">
          <w:rPr>
            <w:lang w:eastAsia="en-US"/>
          </w:rPr>
          <w:t xml:space="preserve"> </w:t>
        </w:r>
      </w:ins>
      <w:del w:id="7362" w:author="Robert Pasternak" w:date="2021-06-18T14:43:00Z">
        <w:r w:rsidRPr="008416E6">
          <w:rPr>
            <w:lang w:eastAsia="en-US"/>
            <w:rPrChange w:id="7363" w:author="Robert Pasternak" w:date="2021-09-07T12:47:00Z">
              <w:rPr>
                <w:rFonts w:ascii="Times" w:hAnsi="Times" w:cs="Arial"/>
                <w:i/>
                <w:iCs/>
                <w:lang w:eastAsia="en-US"/>
              </w:rPr>
            </w:rPrChange>
          </w:rPr>
          <w:br/>
          <w:delText>po</w:delText>
        </w:r>
      </w:del>
      <w:ins w:id="7364" w:author="Robert Pasternak" w:date="2021-06-18T14:43:00Z">
        <w:r w:rsidR="00503F54" w:rsidRPr="008416E6">
          <w:rPr>
            <w:lang w:eastAsia="en-US"/>
          </w:rPr>
          <w:t>od</w:t>
        </w:r>
      </w:ins>
      <w:r w:rsidRPr="008416E6">
        <w:rPr>
          <w:lang w:eastAsia="en-US"/>
          <w:rPrChange w:id="7365" w:author="Robert Pasternak" w:date="2021-09-07T12:47:00Z">
            <w:rPr>
              <w:rFonts w:ascii="Times" w:hAnsi="Times" w:cs="Arial"/>
              <w:i/>
              <w:iCs/>
              <w:lang w:eastAsia="en-US"/>
            </w:rPr>
          </w:rPrChange>
        </w:rPr>
        <w:t xml:space="preserve"> dni</w:t>
      </w:r>
      <w:ins w:id="7366" w:author="Robert Pasternak" w:date="2021-06-18T14:43:00Z">
        <w:r w:rsidR="00503F54" w:rsidRPr="008416E6">
          <w:rPr>
            <w:lang w:eastAsia="en-US"/>
          </w:rPr>
          <w:t>a</w:t>
        </w:r>
      </w:ins>
      <w:del w:id="7367" w:author="Robert Pasternak" w:date="2021-06-18T14:43:00Z">
        <w:r w:rsidRPr="008416E6">
          <w:rPr>
            <w:lang w:eastAsia="en-US"/>
            <w:rPrChange w:id="7368" w:author="Robert Pasternak" w:date="2021-09-07T12:47:00Z">
              <w:rPr>
                <w:rFonts w:ascii="Times" w:hAnsi="Times" w:cs="Arial"/>
                <w:i/>
                <w:iCs/>
                <w:lang w:eastAsia="en-US"/>
              </w:rPr>
            </w:rPrChange>
          </w:rPr>
          <w:delText>u</w:delText>
        </w:r>
      </w:del>
      <w:r w:rsidRPr="008416E6">
        <w:rPr>
          <w:lang w:eastAsia="en-US"/>
          <w:rPrChange w:id="7369" w:author="Robert Pasternak" w:date="2021-09-07T12:47:00Z">
            <w:rPr>
              <w:rFonts w:ascii="Times" w:hAnsi="Times" w:cs="Arial"/>
              <w:i/>
              <w:iCs/>
              <w:lang w:eastAsia="en-US"/>
            </w:rPr>
          </w:rPrChange>
        </w:rPr>
        <w:t xml:space="preserve"> zgłoszenia </w:t>
      </w:r>
      <w:ins w:id="7370" w:author="Robert Pasternak" w:date="2021-06-18T14:43:00Z">
        <w:r w:rsidR="00503F54" w:rsidRPr="008416E6">
          <w:rPr>
            <w:lang w:eastAsia="en-US"/>
          </w:rPr>
          <w:t>przez właściciela punktu</w:t>
        </w:r>
      </w:ins>
      <w:ins w:id="7371" w:author="Robert Pasternak" w:date="2021-07-12T12:31:00Z">
        <w:r w:rsidR="00016A9F" w:rsidRPr="008416E6">
          <w:rPr>
            <w:lang w:eastAsia="en-US"/>
          </w:rPr>
          <w:t xml:space="preserve"> lub Zamawiającego</w:t>
        </w:r>
      </w:ins>
      <w:ins w:id="7372" w:author="Robert Pasternak" w:date="2021-06-18T14:43:00Z">
        <w:r w:rsidR="00503F54" w:rsidRPr="008416E6">
          <w:rPr>
            <w:lang w:eastAsia="en-US"/>
          </w:rPr>
          <w:t xml:space="preserve"> </w:t>
        </w:r>
      </w:ins>
      <w:r w:rsidRPr="008416E6">
        <w:rPr>
          <w:lang w:eastAsia="en-US"/>
          <w:rPrChange w:id="7373" w:author="Robert Pasternak" w:date="2021-09-07T12:47:00Z">
            <w:rPr>
              <w:rFonts w:ascii="Times" w:hAnsi="Times" w:cs="Arial"/>
              <w:i/>
              <w:iCs/>
              <w:lang w:eastAsia="en-US"/>
            </w:rPr>
          </w:rPrChange>
        </w:rPr>
        <w:t>potrzeby odbioru</w:t>
      </w:r>
      <w:ins w:id="7374" w:author="Robert Pasternak" w:date="2021-06-18T14:43:00Z">
        <w:r w:rsidR="00503F54" w:rsidRPr="008416E6">
          <w:rPr>
            <w:lang w:eastAsia="en-US"/>
          </w:rPr>
          <w:t xml:space="preserve"> przeterminowanych lek</w:t>
        </w:r>
      </w:ins>
      <w:ins w:id="7375" w:author="Robert Pasternak" w:date="2021-06-18T14:44:00Z">
        <w:r w:rsidR="00503F54" w:rsidRPr="008416E6">
          <w:rPr>
            <w:lang w:eastAsia="en-US"/>
          </w:rPr>
          <w:t>ów</w:t>
        </w:r>
      </w:ins>
      <w:r w:rsidRPr="008416E6">
        <w:rPr>
          <w:lang w:eastAsia="en-US"/>
          <w:rPrChange w:id="7376" w:author="Robert Pasternak" w:date="2021-09-07T12:47:00Z">
            <w:rPr>
              <w:rFonts w:ascii="Times" w:hAnsi="Times" w:cs="Arial"/>
              <w:i/>
              <w:iCs/>
              <w:lang w:eastAsia="en-US"/>
            </w:rPr>
          </w:rPrChange>
        </w:rPr>
        <w:t>.</w:t>
      </w:r>
      <w:ins w:id="7377" w:author="Piotr Szumlak" w:date="2021-07-08T12:32:00Z">
        <w:r w:rsidR="00F05AEA" w:rsidRPr="008416E6">
          <w:rPr>
            <w:lang w:eastAsia="en-US"/>
          </w:rPr>
          <w:t xml:space="preserve"> </w:t>
        </w:r>
      </w:ins>
      <w:ins w:id="7378" w:author="Robert Pasternak" w:date="2021-06-08T10:53:00Z">
        <w:r w:rsidR="000342FB" w:rsidRPr="008416E6">
          <w:rPr>
            <w:lang w:eastAsia="en-US"/>
          </w:rPr>
          <w:t xml:space="preserve">Wykonawca przekaże Zamawiającemu najpóźniej w dniu rozpoczęcia realizacji Przedmiotu zamówienia adres poczty elektronicznej, na który zgłaszać </w:t>
        </w:r>
      </w:ins>
      <w:ins w:id="7379" w:author="Robert Pasternak" w:date="2021-06-08T10:54:00Z">
        <w:r w:rsidR="000342FB" w:rsidRPr="008416E6">
          <w:rPr>
            <w:lang w:eastAsia="en-US"/>
          </w:rPr>
          <w:t>należy</w:t>
        </w:r>
      </w:ins>
      <w:ins w:id="7380" w:author="Robert Pasternak" w:date="2021-06-08T10:53:00Z">
        <w:r w:rsidR="000342FB" w:rsidRPr="008416E6">
          <w:rPr>
            <w:lang w:eastAsia="en-US"/>
          </w:rPr>
          <w:t xml:space="preserve"> potrzebę odbioru </w:t>
        </w:r>
      </w:ins>
      <w:ins w:id="7381" w:author="Robert Pasternak" w:date="2021-06-08T10:54:00Z">
        <w:r w:rsidR="000342FB" w:rsidRPr="008416E6">
          <w:rPr>
            <w:lang w:eastAsia="en-US"/>
          </w:rPr>
          <w:t>przeterminowanych leków</w:t>
        </w:r>
      </w:ins>
      <w:ins w:id="7382" w:author="Robert Pasternak" w:date="2021-06-08T10:53:00Z">
        <w:r w:rsidR="000342FB" w:rsidRPr="008416E6">
          <w:rPr>
            <w:lang w:eastAsia="en-US"/>
          </w:rPr>
          <w:t xml:space="preserve">. Zamawiający udostępni </w:t>
        </w:r>
      </w:ins>
      <w:ins w:id="7383" w:author="Robert Pasternak" w:date="2021-06-08T10:54:00Z">
        <w:r w:rsidR="000342FB" w:rsidRPr="008416E6">
          <w:rPr>
            <w:lang w:eastAsia="en-US"/>
          </w:rPr>
          <w:t>właśc</w:t>
        </w:r>
      </w:ins>
      <w:ins w:id="7384" w:author="Robert Pasternak" w:date="2021-06-08T11:03:00Z">
        <w:r w:rsidR="00CF493F" w:rsidRPr="008416E6">
          <w:rPr>
            <w:lang w:eastAsia="en-US"/>
          </w:rPr>
          <w:t>icielom punktów zbiórki przeterminowanych leków</w:t>
        </w:r>
      </w:ins>
      <w:ins w:id="7385" w:author="Robert Pasternak" w:date="2021-06-08T10:53:00Z">
        <w:r w:rsidR="000342FB" w:rsidRPr="008416E6">
          <w:rPr>
            <w:lang w:eastAsia="en-US"/>
          </w:rPr>
          <w:t xml:space="preserve"> przedmiotowy adres poczty elektronicznej wraz z pouczeniem, </w:t>
        </w:r>
      </w:ins>
      <w:ins w:id="7386" w:author="Robert Pasternak" w:date="2021-07-12T12:32:00Z">
        <w:r w:rsidR="00016A9F" w:rsidRPr="008416E6">
          <w:rPr>
            <w:lang w:eastAsia="en-US"/>
          </w:rPr>
          <w:br/>
        </w:r>
      </w:ins>
      <w:ins w:id="7387" w:author="Robert Pasternak" w:date="2021-06-08T10:53:00Z">
        <w:r w:rsidR="00CF493F" w:rsidRPr="008416E6">
          <w:rPr>
            <w:lang w:eastAsia="en-US"/>
          </w:rPr>
          <w:t>iż zgłoszenia odbioru przeterminowanych lek</w:t>
        </w:r>
      </w:ins>
      <w:ins w:id="7388" w:author="Robert Pasternak" w:date="2021-06-08T11:04:00Z">
        <w:r w:rsidR="00CF493F" w:rsidRPr="008416E6">
          <w:rPr>
            <w:lang w:eastAsia="en-US"/>
          </w:rPr>
          <w:t>ów</w:t>
        </w:r>
      </w:ins>
      <w:ins w:id="7389" w:author="Robert Pasternak" w:date="2021-06-08T10:53:00Z">
        <w:r w:rsidR="000342FB" w:rsidRPr="008416E6">
          <w:rPr>
            <w:lang w:eastAsia="en-US"/>
          </w:rPr>
          <w:t xml:space="preserve"> powinny odbywać się za pośrednictwem poczty elektronicznej. W przypadku </w:t>
        </w:r>
      </w:ins>
      <w:ins w:id="7390" w:author="Robert Pasternak" w:date="2021-07-01T15:10:00Z">
        <w:r w:rsidR="00617809" w:rsidRPr="008416E6">
          <w:rPr>
            <w:lang w:eastAsia="en-US"/>
          </w:rPr>
          <w:t>braku</w:t>
        </w:r>
      </w:ins>
      <w:ins w:id="7391" w:author="Robert Pasternak" w:date="2021-06-08T10:53:00Z">
        <w:r w:rsidR="000342FB" w:rsidRPr="008416E6">
          <w:rPr>
            <w:lang w:eastAsia="en-US"/>
          </w:rPr>
          <w:t xml:space="preserve"> realizacji obowiązku odbioru </w:t>
        </w:r>
      </w:ins>
      <w:ins w:id="7392" w:author="Robert Pasternak" w:date="2021-06-08T11:04:00Z">
        <w:r w:rsidR="00CF493F" w:rsidRPr="008416E6">
          <w:rPr>
            <w:lang w:eastAsia="en-US"/>
          </w:rPr>
          <w:t xml:space="preserve">przeterminowanych leków </w:t>
        </w:r>
      </w:ins>
      <w:ins w:id="7393" w:author="Robert Pasternak" w:date="2021-06-08T10:53:00Z">
        <w:r w:rsidR="000342FB" w:rsidRPr="008416E6">
          <w:rPr>
            <w:lang w:eastAsia="en-US"/>
          </w:rPr>
          <w:t xml:space="preserve">w terminie </w:t>
        </w:r>
      </w:ins>
      <w:ins w:id="7394" w:author="Robert Pasternak" w:date="2024-07-17T09:56:00Z">
        <w:r w:rsidR="00D45FD3">
          <w:rPr>
            <w:lang w:eastAsia="en-US"/>
          </w:rPr>
          <w:t>3</w:t>
        </w:r>
      </w:ins>
      <w:ins w:id="7395" w:author="Robert Pasternak" w:date="2021-06-08T10:53:00Z">
        <w:r w:rsidR="000342FB" w:rsidRPr="008416E6">
          <w:rPr>
            <w:lang w:eastAsia="en-US"/>
          </w:rPr>
          <w:t xml:space="preserve"> dni roboczych od dnia zgłoszenia, Zamawiający przewiduje sankcje </w:t>
        </w:r>
      </w:ins>
      <w:ins w:id="7396" w:author="Robert Pasternak" w:date="2021-07-12T12:32:00Z">
        <w:r w:rsidR="00016A9F" w:rsidRPr="008416E6">
          <w:rPr>
            <w:lang w:eastAsia="en-US"/>
          </w:rPr>
          <w:br/>
        </w:r>
      </w:ins>
      <w:ins w:id="7397" w:author="Robert Pasternak" w:date="2021-06-08T10:53:00Z">
        <w:r w:rsidR="000342FB" w:rsidRPr="008416E6">
          <w:rPr>
            <w:lang w:eastAsia="en-US"/>
          </w:rPr>
          <w:t xml:space="preserve">w postaci kar umownych, o których mowa w Umowie. </w:t>
        </w:r>
      </w:ins>
    </w:p>
    <w:p w14:paraId="4AA5AE75" w14:textId="77777777" w:rsidR="00361B44" w:rsidRPr="008416E6" w:rsidRDefault="00361B44">
      <w:pPr>
        <w:pStyle w:val="Akapitzlist"/>
        <w:numPr>
          <w:ilvl w:val="0"/>
          <w:numId w:val="17"/>
        </w:numPr>
        <w:rPr>
          <w:del w:id="7398" w:author="Robert Pasternak" w:date="2021-06-08T10:52:00Z"/>
          <w:lang w:eastAsia="en-US"/>
          <w:rPrChange w:id="7399" w:author="Robert Pasternak" w:date="2021-09-07T12:47:00Z">
            <w:rPr>
              <w:del w:id="7400" w:author="Robert Pasternak" w:date="2021-06-08T10:52:00Z"/>
              <w:rFonts w:ascii="Times" w:hAnsi="Times" w:cs="Arial"/>
              <w:lang w:eastAsia="en-US"/>
            </w:rPr>
          </w:rPrChange>
        </w:rPr>
        <w:pPrChange w:id="7401" w:author="Robert Pasternak" w:date="2021-06-08T10:51:00Z">
          <w:pPr>
            <w:numPr>
              <w:numId w:val="17"/>
            </w:numPr>
            <w:autoSpaceDE w:val="0"/>
            <w:autoSpaceDN w:val="0"/>
            <w:spacing w:line="360" w:lineRule="auto"/>
          </w:pPr>
        </w:pPrChange>
      </w:pPr>
    </w:p>
    <w:p w14:paraId="51229A71" w14:textId="77777777" w:rsidR="00361B44" w:rsidRPr="008416E6" w:rsidRDefault="00361B44">
      <w:pPr>
        <w:pStyle w:val="Akapitzlist"/>
        <w:numPr>
          <w:ilvl w:val="0"/>
          <w:numId w:val="17"/>
        </w:numPr>
        <w:rPr>
          <w:del w:id="7402" w:author="Robert Pasternak" w:date="2021-06-08T10:52:00Z"/>
          <w:lang w:eastAsia="en-US"/>
          <w:rPrChange w:id="7403" w:author="Robert Pasternak" w:date="2021-09-07T12:47:00Z">
            <w:rPr>
              <w:del w:id="7404" w:author="Robert Pasternak" w:date="2021-06-08T10:52:00Z"/>
              <w:rFonts w:ascii="Times" w:hAnsi="Times" w:cs="Arial"/>
              <w:lang w:eastAsia="en-US"/>
            </w:rPr>
          </w:rPrChange>
        </w:rPr>
        <w:pPrChange w:id="7405" w:author="Robert Pasternak" w:date="2021-06-08T10:52:00Z">
          <w:pPr>
            <w:pStyle w:val="Akapitzlist"/>
            <w:spacing w:line="360" w:lineRule="auto"/>
          </w:pPr>
        </w:pPrChange>
      </w:pPr>
    </w:p>
    <w:p w14:paraId="378BB605" w14:textId="77777777" w:rsidR="00361B44" w:rsidRPr="008416E6" w:rsidDel="005A78C5" w:rsidRDefault="00E11DE4">
      <w:pPr>
        <w:pStyle w:val="Akapitzlist"/>
        <w:numPr>
          <w:ilvl w:val="0"/>
          <w:numId w:val="17"/>
        </w:numPr>
        <w:rPr>
          <w:del w:id="7406" w:author="Robert Pasternak" w:date="2021-07-15T13:52:00Z"/>
          <w:lang w:eastAsia="en-US"/>
        </w:rPr>
        <w:pPrChange w:id="7407" w:author="Robert Pasternak" w:date="2021-07-15T13:52:00Z">
          <w:pPr>
            <w:pStyle w:val="Akapitzlist"/>
            <w:autoSpaceDE w:val="0"/>
            <w:autoSpaceDN w:val="0"/>
            <w:ind w:left="0"/>
          </w:pPr>
        </w:pPrChange>
      </w:pPr>
      <w:r w:rsidRPr="008416E6">
        <w:rPr>
          <w:lang w:eastAsia="en-US"/>
          <w:rPrChange w:id="7408" w:author="Robert Pasternak" w:date="2021-09-07T12:47:00Z">
            <w:rPr>
              <w:rFonts w:ascii="Times" w:hAnsi="Times" w:cs="Arial"/>
              <w:i/>
              <w:iCs/>
              <w:lang w:eastAsia="en-US"/>
            </w:rPr>
          </w:rPrChange>
        </w:rPr>
        <w:t>Wykonawca zobowiązany jest dokonać odbioru,</w:t>
      </w:r>
      <w:ins w:id="7409" w:author="Piotr Szumlak" w:date="2021-07-08T12:33:00Z">
        <w:r w:rsidR="00F05AEA" w:rsidRPr="008416E6">
          <w:rPr>
            <w:lang w:eastAsia="en-US"/>
          </w:rPr>
          <w:t xml:space="preserve"> </w:t>
        </w:r>
      </w:ins>
      <w:r w:rsidRPr="008416E6">
        <w:rPr>
          <w:lang w:eastAsia="en-US"/>
          <w:rPrChange w:id="7410" w:author="Robert Pasternak" w:date="2021-09-07T12:47:00Z">
            <w:rPr>
              <w:rFonts w:ascii="Times" w:hAnsi="Times" w:cs="Arial"/>
              <w:i/>
              <w:iCs/>
              <w:lang w:eastAsia="en-US"/>
            </w:rPr>
          </w:rPrChange>
        </w:rPr>
        <w:t xml:space="preserve">poza </w:t>
      </w:r>
      <w:ins w:id="7411" w:author="Robert Pasternak" w:date="2021-05-11T15:50:00Z">
        <w:r w:rsidRPr="008416E6">
          <w:rPr>
            <w:lang w:eastAsia="en-US"/>
            <w:rPrChange w:id="7412" w:author="Robert Pasternak" w:date="2021-09-07T12:47:00Z">
              <w:rPr>
                <w:rFonts w:ascii="Times" w:hAnsi="Times" w:cs="Arial"/>
                <w:i/>
                <w:iCs/>
                <w:lang w:eastAsia="en-US"/>
              </w:rPr>
            </w:rPrChange>
          </w:rPr>
          <w:t>terminem okre</w:t>
        </w:r>
      </w:ins>
      <w:ins w:id="7413" w:author="Robert Pasternak" w:date="2021-05-11T15:52:00Z">
        <w:r w:rsidRPr="008416E6">
          <w:rPr>
            <w:lang w:eastAsia="en-US"/>
            <w:rPrChange w:id="7414" w:author="Robert Pasternak" w:date="2021-09-07T12:47:00Z">
              <w:rPr>
                <w:rFonts w:ascii="Times" w:hAnsi="Times" w:cs="Arial"/>
                <w:i/>
                <w:iCs/>
                <w:lang w:eastAsia="en-US"/>
              </w:rPr>
            </w:rPrChange>
          </w:rPr>
          <w:t xml:space="preserve">ślonym </w:t>
        </w:r>
      </w:ins>
      <w:ins w:id="7415" w:author="Robert Pasternak" w:date="2021-05-13T11:51:00Z">
        <w:r w:rsidR="00EE50EA" w:rsidRPr="008416E6">
          <w:rPr>
            <w:lang w:eastAsia="en-US"/>
          </w:rPr>
          <w:br/>
        </w:r>
      </w:ins>
      <w:ins w:id="7416" w:author="Robert Pasternak" w:date="2021-05-11T15:52:00Z">
        <w:r w:rsidRPr="008416E6">
          <w:rPr>
            <w:lang w:eastAsia="en-US"/>
            <w:rPrChange w:id="7417" w:author="Robert Pasternak" w:date="2021-09-07T12:47:00Z">
              <w:rPr>
                <w:rFonts w:ascii="Times" w:hAnsi="Times" w:cs="Arial"/>
                <w:i/>
                <w:iCs/>
                <w:lang w:eastAsia="en-US"/>
              </w:rPr>
            </w:rPrChange>
          </w:rPr>
          <w:t xml:space="preserve">w </w:t>
        </w:r>
      </w:ins>
      <w:r w:rsidRPr="008416E6">
        <w:rPr>
          <w:lang w:eastAsia="en-US"/>
          <w:rPrChange w:id="7418" w:author="Robert Pasternak" w:date="2021-09-07T12:47:00Z">
            <w:rPr>
              <w:rFonts w:ascii="Times" w:hAnsi="Times" w:cs="Arial"/>
              <w:i/>
              <w:iCs/>
              <w:lang w:eastAsia="en-US"/>
            </w:rPr>
          </w:rPrChange>
        </w:rPr>
        <w:t>harmonogram</w:t>
      </w:r>
      <w:ins w:id="7419" w:author="Robert Pasternak" w:date="2021-05-11T15:52:00Z">
        <w:r w:rsidRPr="008416E6">
          <w:rPr>
            <w:lang w:eastAsia="en-US"/>
            <w:rPrChange w:id="7420" w:author="Robert Pasternak" w:date="2021-09-07T12:47:00Z">
              <w:rPr>
                <w:rFonts w:ascii="Times" w:hAnsi="Times" w:cs="Arial"/>
                <w:i/>
                <w:iCs/>
                <w:lang w:eastAsia="en-US"/>
              </w:rPr>
            </w:rPrChange>
          </w:rPr>
          <w:t>ie</w:t>
        </w:r>
      </w:ins>
      <w:ins w:id="7421" w:author="Piotr Szumlak" w:date="2021-07-08T12:33:00Z">
        <w:r w:rsidR="00F05AEA" w:rsidRPr="008416E6">
          <w:rPr>
            <w:lang w:eastAsia="en-US"/>
          </w:rPr>
          <w:t xml:space="preserve"> </w:t>
        </w:r>
      </w:ins>
      <w:del w:id="7422" w:author="Robert Pasternak" w:date="2021-05-11T15:52:00Z">
        <w:r w:rsidRPr="008416E6">
          <w:rPr>
            <w:lang w:eastAsia="en-US"/>
            <w:rPrChange w:id="7423" w:author="Robert Pasternak" w:date="2021-09-07T12:47:00Z">
              <w:rPr>
                <w:rFonts w:ascii="Times" w:hAnsi="Times" w:cs="Arial"/>
                <w:i/>
                <w:iCs/>
                <w:lang w:eastAsia="en-US"/>
              </w:rPr>
            </w:rPrChange>
          </w:rPr>
          <w:delText>em</w:delText>
        </w:r>
      </w:del>
      <w:ins w:id="7424" w:author="Robert Pasternak" w:date="2021-05-11T15:52:00Z">
        <w:r w:rsidRPr="008416E6">
          <w:rPr>
            <w:lang w:eastAsia="en-US"/>
            <w:rPrChange w:id="7425" w:author="Robert Pasternak" w:date="2021-09-07T12:47:00Z">
              <w:rPr>
                <w:rFonts w:ascii="Times" w:hAnsi="Times" w:cs="Arial"/>
                <w:i/>
                <w:iCs/>
                <w:lang w:eastAsia="en-US"/>
              </w:rPr>
            </w:rPrChange>
          </w:rPr>
          <w:t xml:space="preserve">odbioru odpadów, </w:t>
        </w:r>
      </w:ins>
      <w:r w:rsidRPr="008416E6">
        <w:rPr>
          <w:lang w:eastAsia="en-US"/>
          <w:rPrChange w:id="7426" w:author="Robert Pasternak" w:date="2021-09-07T12:47:00Z">
            <w:rPr>
              <w:rFonts w:ascii="Times" w:hAnsi="Times" w:cs="Arial"/>
              <w:i/>
              <w:iCs/>
              <w:lang w:eastAsia="en-US"/>
            </w:rPr>
          </w:rPrChange>
        </w:rPr>
        <w:t>odpadów wielkogabarytowych</w:t>
      </w:r>
      <w:ins w:id="7427" w:author="Robert Pasternak" w:date="2021-07-01T15:10:00Z">
        <w:r w:rsidR="00617809" w:rsidRPr="008416E6">
          <w:rPr>
            <w:rStyle w:val="Odwoanieprzypisudolnego"/>
            <w:lang w:eastAsia="en-US"/>
          </w:rPr>
          <w:footnoteReference w:id="9"/>
        </w:r>
      </w:ins>
      <w:del w:id="7433" w:author="Robert Pasternak" w:date="2021-07-01T15:10:00Z">
        <w:r w:rsidRPr="008416E6">
          <w:rPr>
            <w:lang w:eastAsia="en-US"/>
            <w:rPrChange w:id="7434" w:author="Robert Pasternak" w:date="2021-09-07T12:47:00Z">
              <w:rPr>
                <w:rFonts w:ascii="Times" w:hAnsi="Times" w:cs="Arial"/>
                <w:i/>
                <w:iCs/>
                <w:lang w:eastAsia="en-US"/>
              </w:rPr>
            </w:rPrChange>
          </w:rPr>
          <w:delText>**</w:delText>
        </w:r>
      </w:del>
      <w:r w:rsidRPr="008416E6">
        <w:rPr>
          <w:lang w:eastAsia="en-US"/>
          <w:rPrChange w:id="7435" w:author="Robert Pasternak" w:date="2021-09-07T12:47:00Z">
            <w:rPr>
              <w:rFonts w:ascii="Times" w:hAnsi="Times" w:cs="Arial"/>
              <w:i/>
              <w:iCs/>
              <w:lang w:eastAsia="en-US"/>
            </w:rPr>
          </w:rPrChange>
        </w:rPr>
        <w:t xml:space="preserve"> z miejsc gromadzenia </w:t>
      </w:r>
      <w:r w:rsidRPr="008416E6">
        <w:rPr>
          <w:lang w:eastAsia="en-US"/>
          <w:rPrChange w:id="7436" w:author="Robert Pasternak" w:date="2021-09-07T12:47:00Z">
            <w:rPr>
              <w:rFonts w:ascii="Times" w:hAnsi="Times" w:cs="Arial"/>
              <w:i/>
              <w:iCs/>
              <w:lang w:eastAsia="en-US"/>
            </w:rPr>
          </w:rPrChange>
        </w:rPr>
        <w:lastRenderedPageBreak/>
        <w:t>tych odpadów dla nieruchomości wielorodzinnych, w terminie nie dłuższym niż 3 dni robocze</w:t>
      </w:r>
      <w:ins w:id="7437" w:author="Piotr Szumlak" w:date="2021-07-08T12:33:00Z">
        <w:r w:rsidR="00F05AEA" w:rsidRPr="008416E6">
          <w:rPr>
            <w:lang w:eastAsia="en-US"/>
          </w:rPr>
          <w:t xml:space="preserve"> </w:t>
        </w:r>
      </w:ins>
      <w:del w:id="7438" w:author="Robert Pasternak" w:date="2021-06-18T14:44:00Z">
        <w:r w:rsidRPr="008416E6">
          <w:rPr>
            <w:lang w:eastAsia="en-US"/>
            <w:rPrChange w:id="7439" w:author="Robert Pasternak" w:date="2021-09-07T12:47:00Z">
              <w:rPr>
                <w:rFonts w:ascii="Times" w:hAnsi="Times" w:cs="Arial"/>
                <w:i/>
                <w:iCs/>
                <w:lang w:eastAsia="en-US"/>
              </w:rPr>
            </w:rPrChange>
          </w:rPr>
          <w:delText xml:space="preserve">po </w:delText>
        </w:r>
      </w:del>
      <w:ins w:id="7440" w:author="Robert Pasternak" w:date="2021-06-18T14:44:00Z">
        <w:r w:rsidR="00503F54" w:rsidRPr="008416E6">
          <w:rPr>
            <w:lang w:eastAsia="en-US"/>
          </w:rPr>
          <w:t>od</w:t>
        </w:r>
      </w:ins>
      <w:ins w:id="7441" w:author="Piotr Szumlak" w:date="2021-07-08T12:33:00Z">
        <w:r w:rsidR="00F05AEA" w:rsidRPr="008416E6">
          <w:rPr>
            <w:lang w:eastAsia="en-US"/>
          </w:rPr>
          <w:t xml:space="preserve"> </w:t>
        </w:r>
      </w:ins>
      <w:del w:id="7442" w:author="Robert Pasternak" w:date="2021-06-18T14:45:00Z">
        <w:r w:rsidRPr="008416E6">
          <w:rPr>
            <w:lang w:eastAsia="en-US"/>
            <w:rPrChange w:id="7443" w:author="Robert Pasternak" w:date="2021-09-07T12:47:00Z">
              <w:rPr>
                <w:rFonts w:ascii="Times" w:hAnsi="Times" w:cs="Arial"/>
                <w:i/>
                <w:iCs/>
                <w:lang w:eastAsia="en-US"/>
              </w:rPr>
            </w:rPrChange>
          </w:rPr>
          <w:delText>dniu</w:delText>
        </w:r>
      </w:del>
      <w:ins w:id="7444" w:author="Robert Pasternak" w:date="2021-06-18T14:45:00Z">
        <w:r w:rsidRPr="008416E6">
          <w:rPr>
            <w:lang w:eastAsia="en-US"/>
            <w:rPrChange w:id="7445" w:author="Robert Pasternak" w:date="2021-09-07T12:47:00Z">
              <w:rPr>
                <w:rFonts w:ascii="Times" w:hAnsi="Times" w:cs="Arial"/>
                <w:i/>
                <w:iCs/>
                <w:lang w:eastAsia="en-US"/>
              </w:rPr>
            </w:rPrChange>
          </w:rPr>
          <w:t>dni</w:t>
        </w:r>
        <w:r w:rsidR="00503F54" w:rsidRPr="008416E6">
          <w:rPr>
            <w:lang w:eastAsia="en-US"/>
          </w:rPr>
          <w:t>a</w:t>
        </w:r>
      </w:ins>
      <w:r w:rsidRPr="008416E6">
        <w:rPr>
          <w:lang w:eastAsia="en-US"/>
          <w:rPrChange w:id="7446" w:author="Robert Pasternak" w:date="2021-09-07T12:47:00Z">
            <w:rPr>
              <w:rFonts w:ascii="Times" w:hAnsi="Times" w:cs="Arial"/>
              <w:i/>
              <w:iCs/>
              <w:lang w:eastAsia="en-US"/>
            </w:rPr>
          </w:rPrChange>
        </w:rPr>
        <w:t xml:space="preserve">, w którym otrzymał </w:t>
      </w:r>
      <w:del w:id="7447" w:author="Robert Pasternak" w:date="2021-05-11T15:53:00Z">
        <w:r w:rsidRPr="008416E6">
          <w:rPr>
            <w:lang w:eastAsia="en-US"/>
            <w:rPrChange w:id="7448" w:author="Robert Pasternak" w:date="2021-09-07T12:47:00Z">
              <w:rPr>
                <w:rFonts w:ascii="Times" w:hAnsi="Times" w:cs="Arial"/>
                <w:i/>
                <w:iCs/>
                <w:lang w:eastAsia="en-US"/>
              </w:rPr>
            </w:rPrChange>
          </w:rPr>
          <w:br/>
        </w:r>
      </w:del>
      <w:r w:rsidRPr="008416E6">
        <w:rPr>
          <w:lang w:eastAsia="en-US"/>
          <w:rPrChange w:id="7449" w:author="Robert Pasternak" w:date="2021-09-07T12:47:00Z">
            <w:rPr>
              <w:rFonts w:ascii="Times" w:hAnsi="Times" w:cs="Arial"/>
              <w:i/>
              <w:iCs/>
              <w:lang w:eastAsia="en-US"/>
            </w:rPr>
          </w:rPrChange>
        </w:rPr>
        <w:t>od zarządcy nieruchomości</w:t>
      </w:r>
      <w:ins w:id="7450" w:author="Robert Pasternak" w:date="2021-06-18T14:45:00Z">
        <w:r w:rsidR="00503F54" w:rsidRPr="008416E6">
          <w:rPr>
            <w:lang w:eastAsia="en-US"/>
          </w:rPr>
          <w:t xml:space="preserve"> lub Zamawiającego</w:t>
        </w:r>
      </w:ins>
      <w:ins w:id="7451" w:author="Piotr Szumlak" w:date="2021-07-08T12:33:00Z">
        <w:r w:rsidR="00F05AEA" w:rsidRPr="008416E6">
          <w:rPr>
            <w:lang w:eastAsia="en-US"/>
          </w:rPr>
          <w:t xml:space="preserve"> </w:t>
        </w:r>
      </w:ins>
      <w:r w:rsidRPr="008416E6">
        <w:rPr>
          <w:lang w:eastAsia="en-US"/>
          <w:rPrChange w:id="7452" w:author="Robert Pasternak" w:date="2021-09-07T12:47:00Z">
            <w:rPr>
              <w:rFonts w:ascii="Times" w:hAnsi="Times" w:cs="Arial"/>
              <w:i/>
              <w:iCs/>
              <w:lang w:eastAsia="en-US"/>
            </w:rPr>
          </w:rPrChange>
        </w:rPr>
        <w:t>zgłoszenie</w:t>
      </w:r>
      <w:ins w:id="7453" w:author="Robert Pasternak" w:date="2021-06-18T14:45:00Z">
        <w:r w:rsidR="00503F54" w:rsidRPr="008416E6">
          <w:rPr>
            <w:lang w:eastAsia="en-US"/>
          </w:rPr>
          <w:br/>
        </w:r>
      </w:ins>
      <w:r w:rsidRPr="008416E6">
        <w:rPr>
          <w:lang w:eastAsia="en-US"/>
          <w:rPrChange w:id="7454" w:author="Robert Pasternak" w:date="2021-09-07T12:47:00Z">
            <w:rPr>
              <w:rFonts w:ascii="Times" w:hAnsi="Times" w:cs="Arial"/>
              <w:i/>
              <w:iCs/>
              <w:lang w:eastAsia="en-US"/>
            </w:rPr>
          </w:rPrChange>
        </w:rPr>
        <w:t>o potrzebie odbioru odpadów wielkogabarytowych</w:t>
      </w:r>
      <w:ins w:id="7455" w:author="Robert Pasternak" w:date="2021-07-01T15:11:00Z">
        <w:r w:rsidR="00016A9F" w:rsidRPr="008416E6">
          <w:rPr>
            <w:vertAlign w:val="superscript"/>
            <w:lang w:eastAsia="en-US"/>
          </w:rPr>
          <w:t>9</w:t>
        </w:r>
      </w:ins>
      <w:del w:id="7456" w:author="Robert Pasternak" w:date="2021-07-01T15:11:00Z">
        <w:r w:rsidRPr="008416E6">
          <w:rPr>
            <w:lang w:eastAsia="en-US"/>
            <w:rPrChange w:id="7457" w:author="Robert Pasternak" w:date="2021-09-07T12:47:00Z">
              <w:rPr>
                <w:rFonts w:ascii="Times" w:hAnsi="Times" w:cs="Arial"/>
                <w:i/>
                <w:iCs/>
                <w:lang w:eastAsia="en-US"/>
              </w:rPr>
            </w:rPrChange>
          </w:rPr>
          <w:delText>**</w:delText>
        </w:r>
      </w:del>
      <w:r w:rsidRPr="008416E6">
        <w:rPr>
          <w:lang w:eastAsia="en-US"/>
          <w:rPrChange w:id="7458" w:author="Robert Pasternak" w:date="2021-09-07T12:47:00Z">
            <w:rPr>
              <w:rFonts w:ascii="Times" w:hAnsi="Times" w:cs="Arial"/>
              <w:i/>
              <w:iCs/>
              <w:lang w:eastAsia="en-US"/>
            </w:rPr>
          </w:rPrChange>
        </w:rPr>
        <w:t>.</w:t>
      </w:r>
      <w:ins w:id="7459" w:author="Piotr Szumlak" w:date="2021-07-08T12:33:00Z">
        <w:r w:rsidR="00F05AEA" w:rsidRPr="008416E6">
          <w:rPr>
            <w:lang w:eastAsia="en-US"/>
          </w:rPr>
          <w:t xml:space="preserve"> </w:t>
        </w:r>
      </w:ins>
      <w:r w:rsidRPr="008416E6">
        <w:rPr>
          <w:lang w:eastAsia="en-US"/>
          <w:rPrChange w:id="7460" w:author="Robert Pasternak" w:date="2021-09-07T12:47:00Z">
            <w:rPr>
              <w:rFonts w:ascii="Times" w:hAnsi="Times" w:cs="Arial"/>
              <w:i/>
              <w:iCs/>
              <w:lang w:eastAsia="en-US"/>
            </w:rPr>
          </w:rPrChange>
        </w:rPr>
        <w:t xml:space="preserve">Wykonawca przekaże Zamawiającemu </w:t>
      </w:r>
      <w:del w:id="7461" w:author="kaluz" w:date="2021-05-04T21:30:00Z">
        <w:r w:rsidRPr="008416E6">
          <w:rPr>
            <w:lang w:eastAsia="en-US"/>
            <w:rPrChange w:id="7462" w:author="Robert Pasternak" w:date="2021-09-07T12:47:00Z">
              <w:rPr>
                <w:rFonts w:ascii="Times" w:hAnsi="Times" w:cs="Arial"/>
                <w:i/>
                <w:iCs/>
                <w:lang w:eastAsia="en-US"/>
              </w:rPr>
            </w:rPrChange>
          </w:rPr>
          <w:delText>w terminie do 7 stycznia 2020 roku</w:delText>
        </w:r>
      </w:del>
      <w:ins w:id="7463" w:author="kaluz" w:date="2021-05-04T21:30:00Z">
        <w:r w:rsidRPr="008416E6">
          <w:rPr>
            <w:lang w:eastAsia="en-US"/>
            <w:rPrChange w:id="7464" w:author="Robert Pasternak" w:date="2021-09-07T12:47:00Z">
              <w:rPr>
                <w:rFonts w:ascii="Times" w:hAnsi="Times" w:cs="Arial"/>
                <w:i/>
                <w:iCs/>
                <w:lang w:eastAsia="en-US"/>
              </w:rPr>
            </w:rPrChange>
          </w:rPr>
          <w:t xml:space="preserve">najpóźniej w dniu rozpoczęcia realizacji </w:t>
        </w:r>
        <w:del w:id="7465" w:author="Robert Pasternak" w:date="2021-06-18T14:46:00Z">
          <w:r w:rsidRPr="008416E6">
            <w:rPr>
              <w:lang w:eastAsia="en-US"/>
              <w:rPrChange w:id="7466" w:author="Robert Pasternak" w:date="2021-09-07T12:47:00Z">
                <w:rPr>
                  <w:rFonts w:ascii="Times" w:hAnsi="Times" w:cs="Arial"/>
                  <w:i/>
                  <w:iCs/>
                  <w:lang w:eastAsia="en-US"/>
                </w:rPr>
              </w:rPrChange>
            </w:rPr>
            <w:delText>p</w:delText>
          </w:r>
        </w:del>
      </w:ins>
      <w:ins w:id="7467" w:author="Robert Pasternak" w:date="2021-06-18T14:46:00Z">
        <w:r w:rsidR="00503F54" w:rsidRPr="008416E6">
          <w:rPr>
            <w:lang w:eastAsia="en-US"/>
          </w:rPr>
          <w:t>P</w:t>
        </w:r>
      </w:ins>
      <w:ins w:id="7468" w:author="kaluz" w:date="2021-05-04T21:30:00Z">
        <w:r w:rsidRPr="008416E6">
          <w:rPr>
            <w:lang w:eastAsia="en-US"/>
            <w:rPrChange w:id="7469" w:author="Robert Pasternak" w:date="2021-09-07T12:47:00Z">
              <w:rPr>
                <w:rFonts w:ascii="Times" w:hAnsi="Times" w:cs="Arial"/>
                <w:i/>
                <w:iCs/>
                <w:lang w:eastAsia="en-US"/>
              </w:rPr>
            </w:rPrChange>
          </w:rPr>
          <w:t>rzedmiotu zamówienia</w:t>
        </w:r>
      </w:ins>
      <w:r w:rsidRPr="008416E6">
        <w:rPr>
          <w:lang w:eastAsia="en-US"/>
          <w:rPrChange w:id="7470" w:author="Robert Pasternak" w:date="2021-09-07T12:47:00Z">
            <w:rPr>
              <w:rFonts w:ascii="Times" w:hAnsi="Times" w:cs="Arial"/>
              <w:i/>
              <w:iCs/>
              <w:lang w:eastAsia="en-US"/>
            </w:rPr>
          </w:rPrChange>
        </w:rPr>
        <w:t xml:space="preserve"> adres poczty elektronicznej, na który zarządcy nieruchomości</w:t>
      </w:r>
      <w:ins w:id="7471" w:author="Robert Pasternak" w:date="2021-06-18T14:46:00Z">
        <w:r w:rsidR="00503F54" w:rsidRPr="008416E6">
          <w:rPr>
            <w:lang w:eastAsia="en-US"/>
          </w:rPr>
          <w:t xml:space="preserve"> i Zamawiający</w:t>
        </w:r>
      </w:ins>
      <w:r w:rsidRPr="008416E6">
        <w:rPr>
          <w:lang w:eastAsia="en-US"/>
          <w:rPrChange w:id="7472" w:author="Robert Pasternak" w:date="2021-09-07T12:47:00Z">
            <w:rPr>
              <w:rFonts w:ascii="Times" w:hAnsi="Times" w:cs="Arial"/>
              <w:i/>
              <w:iCs/>
              <w:lang w:eastAsia="en-US"/>
            </w:rPr>
          </w:rPrChange>
        </w:rPr>
        <w:t xml:space="preserve"> zgłaszać będą potrzebę odbioru odpadów wielkogabarytowych poza terminem </w:t>
      </w:r>
      <w:del w:id="7473" w:author="Robert Pasternak" w:date="2021-07-28T12:41:00Z">
        <w:r w:rsidRPr="008416E6" w:rsidDel="005A78C5">
          <w:rPr>
            <w:lang w:eastAsia="en-US"/>
            <w:rPrChange w:id="7474" w:author="Robert Pasternak" w:date="2021-09-07T12:47:00Z">
              <w:rPr>
                <w:rFonts w:ascii="Times" w:hAnsi="Times" w:cs="Arial"/>
                <w:i/>
                <w:iCs/>
                <w:lang w:eastAsia="en-US"/>
              </w:rPr>
            </w:rPrChange>
          </w:rPr>
          <w:delText xml:space="preserve">wyznaczonym </w:delText>
        </w:r>
      </w:del>
      <w:ins w:id="7475" w:author="Robert Pasternak" w:date="2021-07-28T12:41:00Z">
        <w:r w:rsidR="005A78C5" w:rsidRPr="008416E6">
          <w:rPr>
            <w:lang w:eastAsia="en-US"/>
          </w:rPr>
          <w:t>określonym</w:t>
        </w:r>
        <w:r w:rsidR="005A78C5" w:rsidRPr="008416E6">
          <w:rPr>
            <w:lang w:eastAsia="en-US"/>
            <w:rPrChange w:id="7476" w:author="Robert Pasternak" w:date="2021-09-07T12:47:00Z">
              <w:rPr>
                <w:rFonts w:ascii="Times" w:hAnsi="Times" w:cs="Arial"/>
                <w:i/>
                <w:iCs/>
                <w:lang w:eastAsia="en-US"/>
              </w:rPr>
            </w:rPrChange>
          </w:rPr>
          <w:t xml:space="preserve"> </w:t>
        </w:r>
      </w:ins>
      <w:ins w:id="7477" w:author="kaluz" w:date="2021-05-04T21:31:00Z">
        <w:del w:id="7478" w:author="Robert Pasternak" w:date="2021-05-11T15:53:00Z">
          <w:r w:rsidRPr="008416E6">
            <w:rPr>
              <w:lang w:eastAsia="en-US"/>
              <w:rPrChange w:id="7479" w:author="Robert Pasternak" w:date="2021-09-07T12:47:00Z">
                <w:rPr>
                  <w:rFonts w:ascii="Times" w:hAnsi="Times" w:cs="Arial"/>
                  <w:i/>
                  <w:iCs/>
                  <w:lang w:eastAsia="en-US"/>
                </w:rPr>
              </w:rPrChange>
            </w:rPr>
            <w:br/>
          </w:r>
        </w:del>
      </w:ins>
      <w:r w:rsidRPr="008416E6">
        <w:rPr>
          <w:lang w:eastAsia="en-US"/>
          <w:rPrChange w:id="7480" w:author="Robert Pasternak" w:date="2021-09-07T12:47:00Z">
            <w:rPr>
              <w:rFonts w:ascii="Times" w:hAnsi="Times" w:cs="Arial"/>
              <w:i/>
              <w:iCs/>
              <w:lang w:eastAsia="en-US"/>
            </w:rPr>
          </w:rPrChange>
        </w:rPr>
        <w:t xml:space="preserve">w harmonogramie. Zamawiający udostępni zarządcom nieruchomości przedmiotowy adres poczty elektronicznej </w:t>
      </w:r>
      <w:ins w:id="7481" w:author="Robert Pasternak" w:date="2019-08-23T11:44:00Z">
        <w:del w:id="7482" w:author="kaluz" w:date="2021-05-04T21:31:00Z">
          <w:r w:rsidRPr="008416E6">
            <w:rPr>
              <w:lang w:eastAsia="en-US"/>
              <w:rPrChange w:id="7483" w:author="Robert Pasternak" w:date="2021-09-07T12:47:00Z">
                <w:rPr>
                  <w:rFonts w:ascii="Times" w:hAnsi="Times" w:cs="Arial"/>
                  <w:i/>
                  <w:iCs/>
                  <w:lang w:eastAsia="en-US"/>
                </w:rPr>
              </w:rPrChange>
            </w:rPr>
            <w:br/>
          </w:r>
        </w:del>
      </w:ins>
      <w:r w:rsidRPr="008416E6">
        <w:rPr>
          <w:lang w:eastAsia="en-US"/>
          <w:rPrChange w:id="7484" w:author="Robert Pasternak" w:date="2021-09-07T12:47:00Z">
            <w:rPr>
              <w:rFonts w:ascii="Times" w:hAnsi="Times" w:cs="Arial"/>
              <w:i/>
              <w:iCs/>
              <w:lang w:eastAsia="en-US"/>
            </w:rPr>
          </w:rPrChange>
        </w:rPr>
        <w:t xml:space="preserve">wraz </w:t>
      </w:r>
      <w:ins w:id="7485" w:author="Piotr Szumlak" w:date="2021-07-08T12:33:00Z">
        <w:del w:id="7486" w:author="Robert Pasternak" w:date="2021-07-28T12:41:00Z">
          <w:r w:rsidR="00F05AEA" w:rsidRPr="008416E6" w:rsidDel="005A78C5">
            <w:rPr>
              <w:lang w:eastAsia="en-US"/>
            </w:rPr>
            <w:br/>
          </w:r>
        </w:del>
      </w:ins>
      <w:r w:rsidRPr="008416E6">
        <w:rPr>
          <w:lang w:eastAsia="en-US"/>
          <w:rPrChange w:id="7487" w:author="Robert Pasternak" w:date="2021-09-07T12:47:00Z">
            <w:rPr>
              <w:rFonts w:ascii="Times" w:hAnsi="Times" w:cs="Arial"/>
              <w:i/>
              <w:iCs/>
              <w:lang w:eastAsia="en-US"/>
            </w:rPr>
          </w:rPrChange>
        </w:rPr>
        <w:t xml:space="preserve">z pouczeniem, </w:t>
      </w:r>
      <w:ins w:id="7488" w:author="Robert Pasternak" w:date="2021-07-28T12:41:00Z">
        <w:r w:rsidR="005A78C5" w:rsidRPr="008416E6">
          <w:rPr>
            <w:lang w:eastAsia="en-US"/>
          </w:rPr>
          <w:br/>
        </w:r>
      </w:ins>
      <w:ins w:id="7489" w:author="Robert Pasternak" w:date="2021-06-18T14:46:00Z">
        <w:del w:id="7490" w:author="Piotr Szumlak" w:date="2021-07-08T12:34:00Z">
          <w:r w:rsidR="00503F54" w:rsidRPr="008416E6" w:rsidDel="00F05AEA">
            <w:rPr>
              <w:lang w:eastAsia="en-US"/>
            </w:rPr>
            <w:br/>
          </w:r>
        </w:del>
      </w:ins>
      <w:del w:id="7491" w:author="Robert Pasternak" w:date="2019-08-23T11:44:00Z">
        <w:r w:rsidRPr="008416E6">
          <w:rPr>
            <w:lang w:eastAsia="en-US"/>
            <w:rPrChange w:id="7492" w:author="Robert Pasternak" w:date="2021-09-07T12:47:00Z">
              <w:rPr>
                <w:rFonts w:ascii="Times" w:hAnsi="Times" w:cs="Arial"/>
                <w:i/>
                <w:iCs/>
                <w:lang w:eastAsia="en-US"/>
              </w:rPr>
            </w:rPrChange>
          </w:rPr>
          <w:br/>
        </w:r>
      </w:del>
      <w:r w:rsidRPr="008416E6">
        <w:rPr>
          <w:lang w:eastAsia="en-US"/>
          <w:rPrChange w:id="7493" w:author="Robert Pasternak" w:date="2021-09-07T12:47:00Z">
            <w:rPr>
              <w:rFonts w:ascii="Times" w:hAnsi="Times" w:cs="Arial"/>
              <w:i/>
              <w:iCs/>
              <w:lang w:eastAsia="en-US"/>
            </w:rPr>
          </w:rPrChange>
        </w:rPr>
        <w:t>iż zgłoszenia odbioru odpadów wielkogabarytowych</w:t>
      </w:r>
      <w:ins w:id="7494" w:author="Robert Pasternak" w:date="2021-07-01T15:11:00Z">
        <w:r w:rsidR="00016A9F" w:rsidRPr="008416E6">
          <w:rPr>
            <w:vertAlign w:val="superscript"/>
            <w:lang w:eastAsia="en-US"/>
          </w:rPr>
          <w:t>9</w:t>
        </w:r>
      </w:ins>
      <w:del w:id="7495" w:author="Robert Pasternak" w:date="2021-07-01T15:11:00Z">
        <w:r w:rsidRPr="008416E6">
          <w:rPr>
            <w:lang w:eastAsia="en-US"/>
            <w:rPrChange w:id="7496" w:author="Robert Pasternak" w:date="2021-09-07T12:47:00Z">
              <w:rPr>
                <w:rFonts w:ascii="Times" w:hAnsi="Times" w:cs="Arial"/>
                <w:i/>
                <w:iCs/>
                <w:lang w:eastAsia="en-US"/>
              </w:rPr>
            </w:rPrChange>
          </w:rPr>
          <w:delText>**</w:delText>
        </w:r>
      </w:del>
      <w:r w:rsidRPr="008416E6">
        <w:rPr>
          <w:lang w:eastAsia="en-US"/>
          <w:rPrChange w:id="7497" w:author="Robert Pasternak" w:date="2021-09-07T12:47:00Z">
            <w:rPr>
              <w:rFonts w:ascii="Times" w:hAnsi="Times" w:cs="Arial"/>
              <w:i/>
              <w:iCs/>
              <w:lang w:eastAsia="en-US"/>
            </w:rPr>
          </w:rPrChange>
        </w:rPr>
        <w:t xml:space="preserve"> powinny odbywać się </w:t>
      </w:r>
      <w:del w:id="7498" w:author="Robert Pasternak" w:date="2019-08-23T11:44:00Z">
        <w:r w:rsidRPr="008416E6">
          <w:rPr>
            <w:lang w:eastAsia="en-US"/>
            <w:rPrChange w:id="7499" w:author="Robert Pasternak" w:date="2021-09-07T12:47:00Z">
              <w:rPr>
                <w:rFonts w:ascii="Times" w:hAnsi="Times" w:cs="Arial"/>
                <w:i/>
                <w:iCs/>
                <w:lang w:eastAsia="en-US"/>
              </w:rPr>
            </w:rPrChange>
          </w:rPr>
          <w:br/>
        </w:r>
      </w:del>
      <w:r w:rsidRPr="008416E6">
        <w:rPr>
          <w:lang w:eastAsia="en-US"/>
          <w:rPrChange w:id="7500" w:author="Robert Pasternak" w:date="2021-09-07T12:47:00Z">
            <w:rPr>
              <w:rFonts w:ascii="Times" w:hAnsi="Times" w:cs="Arial"/>
              <w:i/>
              <w:iCs/>
              <w:lang w:eastAsia="en-US"/>
            </w:rPr>
          </w:rPrChange>
        </w:rPr>
        <w:t xml:space="preserve">za pośrednictwem poczty elektronicznej. </w:t>
      </w:r>
      <w:ins w:id="7501" w:author="kaluz" w:date="2021-05-04T21:31:00Z">
        <w:del w:id="7502" w:author="Robert Pasternak" w:date="2021-06-18T14:46:00Z">
          <w:r w:rsidRPr="008416E6">
            <w:rPr>
              <w:lang w:eastAsia="en-US"/>
              <w:rPrChange w:id="7503" w:author="Robert Pasternak" w:date="2021-09-07T12:47:00Z">
                <w:rPr>
                  <w:rFonts w:ascii="Times" w:hAnsi="Times" w:cs="Arial"/>
                  <w:i/>
                  <w:iCs/>
                  <w:lang w:eastAsia="en-US"/>
                </w:rPr>
              </w:rPrChange>
            </w:rPr>
            <w:br/>
          </w:r>
        </w:del>
      </w:ins>
      <w:r w:rsidRPr="008416E6">
        <w:rPr>
          <w:lang w:eastAsia="en-US"/>
          <w:rPrChange w:id="7504" w:author="Robert Pasternak" w:date="2021-09-07T12:47:00Z">
            <w:rPr>
              <w:rFonts w:ascii="Times" w:hAnsi="Times" w:cs="Arial"/>
              <w:i/>
              <w:iCs/>
              <w:lang w:eastAsia="en-US"/>
            </w:rPr>
          </w:rPrChange>
        </w:rPr>
        <w:t>W przypadku nie realizacji obowiązku odbioru odpadów wielkogabarytowych</w:t>
      </w:r>
      <w:ins w:id="7505" w:author="Robert Pasternak" w:date="2021-07-01T15:12:00Z">
        <w:r w:rsidR="00016A9F" w:rsidRPr="008416E6">
          <w:rPr>
            <w:vertAlign w:val="superscript"/>
            <w:lang w:eastAsia="en-US"/>
          </w:rPr>
          <w:t>9</w:t>
        </w:r>
      </w:ins>
      <w:del w:id="7506" w:author="Robert Pasternak" w:date="2021-07-01T15:12:00Z">
        <w:r w:rsidRPr="008416E6">
          <w:rPr>
            <w:lang w:eastAsia="en-US"/>
            <w:rPrChange w:id="7507" w:author="Robert Pasternak" w:date="2021-09-07T12:47:00Z">
              <w:rPr>
                <w:rFonts w:ascii="Times" w:hAnsi="Times" w:cs="Arial"/>
                <w:i/>
                <w:iCs/>
                <w:lang w:eastAsia="en-US"/>
              </w:rPr>
            </w:rPrChange>
          </w:rPr>
          <w:delText>**</w:delText>
        </w:r>
      </w:del>
      <w:r w:rsidRPr="008416E6">
        <w:rPr>
          <w:lang w:eastAsia="en-US"/>
          <w:rPrChange w:id="7508" w:author="Robert Pasternak" w:date="2021-09-07T12:47:00Z">
            <w:rPr>
              <w:rFonts w:ascii="Times" w:hAnsi="Times" w:cs="Arial"/>
              <w:i/>
              <w:iCs/>
              <w:lang w:eastAsia="en-US"/>
            </w:rPr>
          </w:rPrChange>
        </w:rPr>
        <w:t xml:space="preserve"> w terminie </w:t>
      </w:r>
      <w:ins w:id="7509" w:author="kaluz" w:date="2021-05-04T21:31:00Z">
        <w:del w:id="7510" w:author="Robert Pasternak" w:date="2021-06-18T14:46:00Z">
          <w:r w:rsidRPr="008416E6">
            <w:rPr>
              <w:lang w:eastAsia="en-US"/>
              <w:rPrChange w:id="7511" w:author="Robert Pasternak" w:date="2021-09-07T12:47:00Z">
                <w:rPr>
                  <w:rFonts w:ascii="Times" w:hAnsi="Times" w:cs="Arial"/>
                  <w:i/>
                  <w:iCs/>
                  <w:lang w:eastAsia="en-US"/>
                </w:rPr>
              </w:rPrChange>
            </w:rPr>
            <w:br/>
          </w:r>
        </w:del>
      </w:ins>
      <w:r w:rsidRPr="008416E6">
        <w:rPr>
          <w:lang w:eastAsia="en-US"/>
          <w:rPrChange w:id="7512" w:author="Robert Pasternak" w:date="2021-09-07T12:47:00Z">
            <w:rPr>
              <w:rFonts w:ascii="Times" w:hAnsi="Times" w:cs="Arial"/>
              <w:i/>
              <w:iCs/>
              <w:lang w:eastAsia="en-US"/>
            </w:rPr>
          </w:rPrChange>
        </w:rPr>
        <w:t>3 dni roboczych od dnia zgłoszenia, Zamawiający przewiduje sankcje w postaci kar umownych, o których mowa w Umowie.</w:t>
      </w:r>
    </w:p>
    <w:p w14:paraId="05D2B6E9" w14:textId="77777777" w:rsidR="005A78C5" w:rsidRPr="008416E6" w:rsidRDefault="005A78C5">
      <w:pPr>
        <w:pStyle w:val="Akapitzlist"/>
        <w:numPr>
          <w:ilvl w:val="0"/>
          <w:numId w:val="17"/>
        </w:numPr>
        <w:rPr>
          <w:ins w:id="7513" w:author="Robert Pasternak" w:date="2021-07-28T12:41:00Z"/>
          <w:lang w:eastAsia="en-US"/>
          <w:rPrChange w:id="7514" w:author="Robert Pasternak" w:date="2021-09-07T12:47:00Z">
            <w:rPr>
              <w:ins w:id="7515" w:author="Robert Pasternak" w:date="2021-07-28T12:41:00Z"/>
              <w:rFonts w:ascii="Times" w:hAnsi="Times" w:cs="Arial"/>
              <w:lang w:eastAsia="en-US"/>
            </w:rPr>
          </w:rPrChange>
        </w:rPr>
        <w:pPrChange w:id="7516" w:author="Robert Pasternak" w:date="2021-06-08T10:52:00Z">
          <w:pPr>
            <w:numPr>
              <w:numId w:val="17"/>
            </w:numPr>
            <w:autoSpaceDE w:val="0"/>
            <w:autoSpaceDN w:val="0"/>
            <w:spacing w:line="360" w:lineRule="auto"/>
          </w:pPr>
        </w:pPrChange>
      </w:pPr>
    </w:p>
    <w:p w14:paraId="7FBFBAFE" w14:textId="77777777" w:rsidR="00361B44" w:rsidRPr="008416E6" w:rsidRDefault="00E11DE4">
      <w:pPr>
        <w:pStyle w:val="Akapitzlist"/>
        <w:ind w:left="0"/>
        <w:rPr>
          <w:del w:id="7517" w:author="Robert Pasternak" w:date="2021-06-08T11:04:00Z"/>
          <w:bCs/>
          <w:sz w:val="18"/>
          <w:szCs w:val="18"/>
          <w:lang w:eastAsia="en-US"/>
        </w:rPr>
        <w:pPrChange w:id="7518" w:author="Robert Pasternak" w:date="2021-07-28T12:41:00Z">
          <w:pPr>
            <w:pStyle w:val="Akapitzlist"/>
            <w:autoSpaceDE w:val="0"/>
            <w:autoSpaceDN w:val="0"/>
            <w:ind w:left="0"/>
          </w:pPr>
        </w:pPrChange>
      </w:pPr>
      <w:del w:id="7519" w:author="Robert Pasternak" w:date="2021-07-01T15:11:00Z">
        <w:r w:rsidRPr="008416E6">
          <w:rPr>
            <w:bCs/>
            <w:sz w:val="18"/>
            <w:szCs w:val="18"/>
            <w:lang w:eastAsia="en-US"/>
            <w:rPrChange w:id="7520" w:author="Robert Pasternak" w:date="2021-09-07T12:47:00Z">
              <w:rPr>
                <w:rFonts w:ascii="Times" w:hAnsi="Times" w:cs="Verdana,Bold"/>
                <w:bCs/>
                <w:i/>
                <w:iCs/>
                <w:sz w:val="20"/>
                <w:szCs w:val="20"/>
                <w:lang w:eastAsia="en-US"/>
              </w:rPr>
            </w:rPrChange>
          </w:rPr>
          <w:delText xml:space="preserve">**wraz z odpadami, o których mowa w Rozdziale II pkt. 3 ppkt. 2 lit. e OPZ. </w:delText>
        </w:r>
      </w:del>
    </w:p>
    <w:p w14:paraId="7975A4DF" w14:textId="77777777" w:rsidR="00361B44" w:rsidRPr="008416E6" w:rsidRDefault="00361B44">
      <w:pPr>
        <w:pStyle w:val="Akapitzlist"/>
        <w:autoSpaceDE w:val="0"/>
        <w:autoSpaceDN w:val="0"/>
        <w:spacing w:line="312" w:lineRule="auto"/>
        <w:ind w:left="0"/>
        <w:rPr>
          <w:ins w:id="7521" w:author="kaluz" w:date="2021-05-04T21:40:00Z"/>
          <w:del w:id="7522" w:author="Robert Pasternak" w:date="2021-07-01T15:11:00Z"/>
          <w:bCs/>
          <w:sz w:val="18"/>
          <w:szCs w:val="18"/>
          <w:lang w:eastAsia="en-US"/>
          <w:rPrChange w:id="7523" w:author="Robert Pasternak" w:date="2021-09-07T12:47:00Z">
            <w:rPr>
              <w:ins w:id="7524" w:author="kaluz" w:date="2021-05-04T21:40:00Z"/>
              <w:del w:id="7525" w:author="Robert Pasternak" w:date="2021-07-01T15:11:00Z"/>
              <w:rFonts w:ascii="Times" w:hAnsi="Times" w:cs="Verdana,Bold"/>
              <w:bCs/>
              <w:sz w:val="20"/>
              <w:szCs w:val="20"/>
              <w:lang w:eastAsia="en-US"/>
            </w:rPr>
          </w:rPrChange>
        </w:rPr>
        <w:pPrChange w:id="7526" w:author="Robert Pasternak" w:date="2021-07-28T12:41:00Z">
          <w:pPr>
            <w:pStyle w:val="Akapitzlist"/>
            <w:autoSpaceDE w:val="0"/>
            <w:autoSpaceDN w:val="0"/>
            <w:ind w:left="0"/>
          </w:pPr>
        </w:pPrChange>
      </w:pPr>
    </w:p>
    <w:p w14:paraId="3142EFEE" w14:textId="77777777" w:rsidR="00361B44" w:rsidRPr="008416E6" w:rsidRDefault="00361B44">
      <w:pPr>
        <w:pStyle w:val="Akapitzlist"/>
        <w:ind w:left="0"/>
        <w:rPr>
          <w:ins w:id="7527" w:author="Robert Pasternak" w:date="2021-07-01T15:11:00Z"/>
          <w:bCs/>
          <w:lang w:eastAsia="en-US"/>
        </w:rPr>
        <w:pPrChange w:id="7528" w:author="Robert Pasternak" w:date="2021-07-28T12:41:00Z">
          <w:pPr>
            <w:pStyle w:val="Akapitzlist"/>
            <w:autoSpaceDE w:val="0"/>
            <w:autoSpaceDN w:val="0"/>
            <w:ind w:left="0"/>
          </w:pPr>
        </w:pPrChange>
      </w:pPr>
    </w:p>
    <w:p w14:paraId="6FFB4D1B" w14:textId="7A220ECD" w:rsidR="00361B44" w:rsidRPr="008416E6" w:rsidRDefault="00E11DE4">
      <w:pPr>
        <w:pStyle w:val="Akapitzlist"/>
        <w:numPr>
          <w:ilvl w:val="0"/>
          <w:numId w:val="17"/>
        </w:numPr>
        <w:autoSpaceDE w:val="0"/>
        <w:autoSpaceDN w:val="0"/>
        <w:spacing w:line="312" w:lineRule="auto"/>
        <w:rPr>
          <w:ins w:id="7529" w:author="Robert Pasternak" w:date="2021-06-08T11:07:00Z"/>
          <w:bCs/>
          <w:lang w:eastAsia="en-US"/>
        </w:rPr>
        <w:pPrChange w:id="7530" w:author="Robert Pasternak" w:date="2021-06-18T14:47:00Z">
          <w:pPr>
            <w:pStyle w:val="Akapitzlist"/>
            <w:autoSpaceDE w:val="0"/>
            <w:autoSpaceDN w:val="0"/>
            <w:ind w:left="0"/>
          </w:pPr>
        </w:pPrChange>
      </w:pPr>
      <w:ins w:id="7531" w:author="kaluz" w:date="2021-05-04T21:40:00Z">
        <w:r w:rsidRPr="008416E6">
          <w:rPr>
            <w:bCs/>
            <w:lang w:eastAsia="en-US"/>
            <w:rPrChange w:id="7532" w:author="Robert Pasternak" w:date="2021-09-07T12:47:00Z">
              <w:rPr>
                <w:rFonts w:ascii="Times" w:hAnsi="Times" w:cs="Verdana,Bold"/>
                <w:bCs/>
                <w:i/>
                <w:iCs/>
                <w:sz w:val="20"/>
                <w:szCs w:val="20"/>
                <w:lang w:eastAsia="en-US"/>
              </w:rPr>
            </w:rPrChange>
          </w:rPr>
          <w:t xml:space="preserve">Wykaz rejonów odbioru odpadów w zabudowie jednorodzinnej wraz z nazwami ulic </w:t>
        </w:r>
      </w:ins>
      <w:ins w:id="7533" w:author="kaluz" w:date="2021-05-04T21:42:00Z">
        <w:r w:rsidRPr="008416E6">
          <w:rPr>
            <w:bCs/>
            <w:lang w:eastAsia="en-US"/>
            <w:rPrChange w:id="7534" w:author="Robert Pasternak" w:date="2021-09-07T12:47:00Z">
              <w:rPr>
                <w:rFonts w:ascii="Times" w:hAnsi="Times" w:cs="Verdana,Bold"/>
                <w:bCs/>
                <w:i/>
                <w:iCs/>
                <w:lang w:eastAsia="en-US"/>
              </w:rPr>
            </w:rPrChange>
          </w:rPr>
          <w:t>przynależnych</w:t>
        </w:r>
      </w:ins>
      <w:ins w:id="7535" w:author="kaluz" w:date="2021-05-04T21:41:00Z">
        <w:r w:rsidRPr="008416E6">
          <w:rPr>
            <w:bCs/>
            <w:lang w:eastAsia="en-US"/>
            <w:rPrChange w:id="7536" w:author="Robert Pasternak" w:date="2021-09-07T12:47:00Z">
              <w:rPr>
                <w:rFonts w:ascii="Times" w:hAnsi="Times" w:cs="Verdana,Bold"/>
                <w:bCs/>
                <w:i/>
                <w:iCs/>
                <w:sz w:val="20"/>
                <w:szCs w:val="20"/>
                <w:lang w:eastAsia="en-US"/>
              </w:rPr>
            </w:rPrChange>
          </w:rPr>
          <w:t xml:space="preserve"> do danego rejonu stanowi załącznik</w:t>
        </w:r>
        <w:del w:id="7537" w:author="Robert Pasternak" w:date="2021-07-01T15:12:00Z">
          <w:r w:rsidRPr="008416E6">
            <w:rPr>
              <w:bCs/>
              <w:lang w:eastAsia="en-US"/>
              <w:rPrChange w:id="7538" w:author="Robert Pasternak" w:date="2021-09-07T12:47:00Z">
                <w:rPr>
                  <w:rFonts w:ascii="Times" w:hAnsi="Times" w:cs="Verdana,Bold"/>
                  <w:bCs/>
                  <w:i/>
                  <w:iCs/>
                  <w:sz w:val="20"/>
                  <w:szCs w:val="20"/>
                  <w:lang w:eastAsia="en-US"/>
                </w:rPr>
              </w:rPrChange>
            </w:rPr>
            <w:delText xml:space="preserve"> nr</w:delText>
          </w:r>
        </w:del>
        <w:del w:id="7539" w:author="Robert Pasternak" w:date="2021-06-08T11:06:00Z">
          <w:r w:rsidRPr="008416E6">
            <w:rPr>
              <w:bCs/>
              <w:lang w:eastAsia="en-US"/>
              <w:rPrChange w:id="7540" w:author="Robert Pasternak" w:date="2021-09-07T12:47:00Z">
                <w:rPr>
                  <w:rFonts w:ascii="Times" w:hAnsi="Times" w:cs="Verdana,Bold"/>
                  <w:bCs/>
                  <w:i/>
                  <w:iCs/>
                  <w:sz w:val="20"/>
                  <w:szCs w:val="20"/>
                  <w:lang w:eastAsia="en-US"/>
                </w:rPr>
              </w:rPrChange>
            </w:rPr>
            <w:delText xml:space="preserve"> ….</w:delText>
          </w:r>
        </w:del>
        <w:r w:rsidRPr="008416E6">
          <w:rPr>
            <w:bCs/>
            <w:lang w:eastAsia="en-US"/>
            <w:rPrChange w:id="7541" w:author="Robert Pasternak" w:date="2021-09-07T12:47:00Z">
              <w:rPr>
                <w:rFonts w:ascii="Times" w:hAnsi="Times" w:cs="Verdana,Bold"/>
                <w:bCs/>
                <w:i/>
                <w:iCs/>
                <w:sz w:val="20"/>
                <w:szCs w:val="20"/>
                <w:lang w:eastAsia="en-US"/>
              </w:rPr>
            </w:rPrChange>
          </w:rPr>
          <w:t xml:space="preserve"> do </w:t>
        </w:r>
        <w:del w:id="7542" w:author="Robert Pasternak" w:date="2021-06-07T17:40:00Z">
          <w:r w:rsidRPr="008416E6">
            <w:rPr>
              <w:bCs/>
              <w:lang w:eastAsia="en-US"/>
              <w:rPrChange w:id="7543" w:author="Robert Pasternak" w:date="2021-09-07T12:47:00Z">
                <w:rPr>
                  <w:rFonts w:ascii="Times" w:hAnsi="Times" w:cs="Verdana,Bold"/>
                  <w:bCs/>
                  <w:i/>
                  <w:iCs/>
                  <w:sz w:val="20"/>
                  <w:szCs w:val="20"/>
                  <w:lang w:eastAsia="en-US"/>
                </w:rPr>
              </w:rPrChange>
            </w:rPr>
            <w:delText>SWZ</w:delText>
          </w:r>
        </w:del>
      </w:ins>
      <w:ins w:id="7544" w:author="Robert Pasternak" w:date="2021-07-28T12:41:00Z">
        <w:r w:rsidR="005A78C5" w:rsidRPr="008416E6">
          <w:rPr>
            <w:bCs/>
            <w:lang w:eastAsia="en-US"/>
          </w:rPr>
          <w:t>SWZ</w:t>
        </w:r>
      </w:ins>
      <w:ins w:id="7545" w:author="kaluz" w:date="2021-05-04T21:41:00Z">
        <w:r w:rsidRPr="008416E6">
          <w:rPr>
            <w:bCs/>
            <w:lang w:eastAsia="en-US"/>
            <w:rPrChange w:id="7546" w:author="Robert Pasternak" w:date="2021-09-07T12:47:00Z">
              <w:rPr>
                <w:rFonts w:ascii="Times" w:hAnsi="Times" w:cs="Verdana,Bold"/>
                <w:bCs/>
                <w:i/>
                <w:iCs/>
                <w:sz w:val="20"/>
                <w:szCs w:val="20"/>
                <w:lang w:eastAsia="en-US"/>
              </w:rPr>
            </w:rPrChange>
          </w:rPr>
          <w:t>.</w:t>
        </w:r>
      </w:ins>
      <w:ins w:id="7547" w:author="Piotr Szumlak" w:date="2021-07-08T12:35:00Z">
        <w:r w:rsidR="00F05AEA" w:rsidRPr="008416E6">
          <w:rPr>
            <w:bCs/>
            <w:lang w:eastAsia="en-US"/>
          </w:rPr>
          <w:t xml:space="preserve"> </w:t>
        </w:r>
      </w:ins>
      <w:ins w:id="7548" w:author="Robert Pasternak" w:date="2021-06-07T17:41:00Z">
        <w:r w:rsidR="00DD7F9E" w:rsidRPr="008416E6">
          <w:rPr>
            <w:bCs/>
            <w:lang w:eastAsia="en-US"/>
          </w:rPr>
          <w:t xml:space="preserve">Zamawiający dopuszcza możliwość dokonania przez Wykonawcę zmiany adresów przynależnych do danego rejonu, jeżeli w ocenie Wykonawcy taka zmiana usprawni </w:t>
        </w:r>
      </w:ins>
      <w:ins w:id="7549" w:author="Robert Pasternak" w:date="2021-06-07T17:42:00Z">
        <w:r w:rsidR="00512C9A" w:rsidRPr="008416E6">
          <w:rPr>
            <w:bCs/>
            <w:lang w:eastAsia="en-US"/>
          </w:rPr>
          <w:t xml:space="preserve">realizację Przedmiotu zamówienia. Ewentualna zmiana adresów przynależnych do danego rejonu wymaga akceptacji </w:t>
        </w:r>
      </w:ins>
      <w:ins w:id="7550" w:author="Robert Pasternak" w:date="2021-06-07T17:43:00Z">
        <w:r w:rsidR="00512C9A" w:rsidRPr="008416E6">
          <w:rPr>
            <w:bCs/>
            <w:lang w:eastAsia="en-US"/>
          </w:rPr>
          <w:t xml:space="preserve">Zamawiającego i może być dokonana przed przedłożeniem do akceptacji przez Zamawiającego opracowanych przez </w:t>
        </w:r>
      </w:ins>
      <w:ins w:id="7551" w:author="Robert Pasternak" w:date="2021-06-07T17:44:00Z">
        <w:r w:rsidR="00512C9A" w:rsidRPr="008416E6">
          <w:rPr>
            <w:bCs/>
            <w:lang w:eastAsia="en-US"/>
          </w:rPr>
          <w:t>Wykonawcę harmonogramów odbioru odpadów komunalnych</w:t>
        </w:r>
        <w:r w:rsidR="00D45FD3">
          <w:rPr>
            <w:bCs/>
            <w:lang w:eastAsia="en-US"/>
          </w:rPr>
          <w:t>.</w:t>
        </w:r>
      </w:ins>
    </w:p>
    <w:p w14:paraId="16CA083C" w14:textId="739966F0" w:rsidR="00361B44" w:rsidRPr="008416E6" w:rsidRDefault="00CF493F">
      <w:pPr>
        <w:pStyle w:val="Akapitzlist"/>
        <w:numPr>
          <w:ilvl w:val="0"/>
          <w:numId w:val="17"/>
        </w:numPr>
        <w:autoSpaceDE w:val="0"/>
        <w:autoSpaceDN w:val="0"/>
        <w:spacing w:line="312" w:lineRule="auto"/>
        <w:rPr>
          <w:ins w:id="7552" w:author="Robert Pasternak" w:date="2021-06-08T11:20:00Z"/>
          <w:bCs/>
          <w:lang w:eastAsia="en-US"/>
        </w:rPr>
        <w:pPrChange w:id="7553" w:author="Robert Pasternak" w:date="2021-05-13T11:34:00Z">
          <w:pPr>
            <w:pStyle w:val="Akapitzlist"/>
            <w:autoSpaceDE w:val="0"/>
            <w:autoSpaceDN w:val="0"/>
            <w:ind w:left="0"/>
          </w:pPr>
        </w:pPrChange>
      </w:pPr>
      <w:ins w:id="7554" w:author="Robert Pasternak" w:date="2021-06-08T11:07:00Z">
        <w:r w:rsidRPr="008416E6">
          <w:rPr>
            <w:bCs/>
            <w:lang w:eastAsia="en-US"/>
          </w:rPr>
          <w:t xml:space="preserve">Zamawiający zastrzega sobie prawo do możliwości zmiany </w:t>
        </w:r>
      </w:ins>
      <w:ins w:id="7555" w:author="Robert Pasternak" w:date="2021-06-08T11:10:00Z">
        <w:r w:rsidR="00B45601" w:rsidRPr="008416E6">
          <w:rPr>
            <w:bCs/>
            <w:lang w:eastAsia="en-US"/>
          </w:rPr>
          <w:t>w trakcie realizacji Przedmiotu zam</w:t>
        </w:r>
      </w:ins>
      <w:ins w:id="7556" w:author="Robert Pasternak" w:date="2021-06-08T11:11:00Z">
        <w:r w:rsidR="00B45601" w:rsidRPr="008416E6">
          <w:rPr>
            <w:bCs/>
            <w:lang w:eastAsia="en-US"/>
          </w:rPr>
          <w:t xml:space="preserve">ówienia </w:t>
        </w:r>
      </w:ins>
      <w:ins w:id="7557" w:author="Robert Pasternak" w:date="2021-06-08T11:07:00Z">
        <w:r w:rsidRPr="008416E6">
          <w:rPr>
            <w:bCs/>
            <w:lang w:eastAsia="en-US"/>
          </w:rPr>
          <w:t>częstotliwości odbioru odpad</w:t>
        </w:r>
      </w:ins>
      <w:ins w:id="7558" w:author="Robert Pasternak" w:date="2021-06-08T11:08:00Z">
        <w:r w:rsidRPr="008416E6">
          <w:rPr>
            <w:bCs/>
            <w:lang w:eastAsia="en-US"/>
          </w:rPr>
          <w:t>ów komunalnych z terenu zabudowy wielorodzinnej</w:t>
        </w:r>
      </w:ins>
      <w:ins w:id="7559" w:author="Robert Pasternak" w:date="2021-06-08T11:11:00Z">
        <w:r w:rsidR="00B45601" w:rsidRPr="008416E6">
          <w:rPr>
            <w:bCs/>
            <w:lang w:eastAsia="en-US"/>
          </w:rPr>
          <w:t xml:space="preserve"> poprzez zmniejszenie częstotliwości odbioru zmieszanych (niesegregowanych) odpadów komunalnych</w:t>
        </w:r>
      </w:ins>
      <w:ins w:id="7560" w:author="Robert Pasternak" w:date="2021-06-08T11:12:00Z">
        <w:r w:rsidR="00B45601" w:rsidRPr="008416E6">
          <w:rPr>
            <w:bCs/>
            <w:lang w:eastAsia="en-US"/>
          </w:rPr>
          <w:t xml:space="preserve"> i zwiększenie częstotliwości odbioru odpadów selektywnie zbieranych.</w:t>
        </w:r>
      </w:ins>
      <w:ins w:id="7561" w:author="Piotr Szumlak" w:date="2021-07-08T12:40:00Z">
        <w:r w:rsidR="00C630CA" w:rsidRPr="008416E6">
          <w:rPr>
            <w:bCs/>
            <w:lang w:eastAsia="en-US"/>
          </w:rPr>
          <w:t xml:space="preserve"> </w:t>
        </w:r>
      </w:ins>
      <w:ins w:id="7562" w:author="Robert Pasternak" w:date="2021-09-07T12:28:00Z">
        <w:r w:rsidR="00D76A68" w:rsidRPr="008416E6">
          <w:rPr>
            <w:bCs/>
            <w:lang w:eastAsia="en-US"/>
          </w:rPr>
          <w:t>Ewentualna</w:t>
        </w:r>
      </w:ins>
      <w:ins w:id="7563" w:author="Grzegorz" w:date="2021-09-07T10:36:00Z">
        <w:del w:id="7564" w:author="Robert Pasternak" w:date="2021-09-07T12:28:00Z">
          <w:r w:rsidR="009C11E7" w:rsidRPr="008416E6" w:rsidDel="00D76A68">
            <w:rPr>
              <w:bCs/>
              <w:lang w:eastAsia="en-US"/>
            </w:rPr>
            <w:delText>p.</w:delText>
          </w:r>
        </w:del>
      </w:ins>
      <w:ins w:id="7565" w:author="Robert Pasternak" w:date="2021-06-08T11:14:00Z">
        <w:r w:rsidR="00B45601" w:rsidRPr="008416E6">
          <w:rPr>
            <w:bCs/>
            <w:lang w:eastAsia="en-US"/>
          </w:rPr>
          <w:t xml:space="preserve"> z</w:t>
        </w:r>
      </w:ins>
      <w:ins w:id="7566" w:author="Robert Pasternak" w:date="2021-06-08T11:13:00Z">
        <w:r w:rsidR="00B45601" w:rsidRPr="008416E6">
          <w:rPr>
            <w:bCs/>
            <w:lang w:eastAsia="en-US"/>
          </w:rPr>
          <w:t>miana częstotliwości odbioru odpadów nast</w:t>
        </w:r>
      </w:ins>
      <w:ins w:id="7567" w:author="Robert Pasternak" w:date="2021-06-08T11:14:00Z">
        <w:r w:rsidR="00B45601" w:rsidRPr="008416E6">
          <w:rPr>
            <w:bCs/>
            <w:lang w:eastAsia="en-US"/>
          </w:rPr>
          <w:t xml:space="preserve">ąpi </w:t>
        </w:r>
      </w:ins>
      <w:ins w:id="7568" w:author="Piotr Szumlak" w:date="2021-07-08T12:40:00Z">
        <w:del w:id="7569" w:author="Robert Pasternak" w:date="2021-07-12T12:34:00Z">
          <w:r w:rsidR="00C630CA" w:rsidRPr="008416E6" w:rsidDel="00016A9F">
            <w:rPr>
              <w:bCs/>
              <w:lang w:eastAsia="en-US"/>
            </w:rPr>
            <w:br/>
          </w:r>
        </w:del>
      </w:ins>
      <w:ins w:id="7570" w:author="Robert Pasternak" w:date="2021-06-08T11:14:00Z">
        <w:r w:rsidR="00B45601" w:rsidRPr="008416E6">
          <w:rPr>
            <w:bCs/>
            <w:lang w:eastAsia="en-US"/>
          </w:rPr>
          <w:t xml:space="preserve">w systemie „1 do 1”, </w:t>
        </w:r>
      </w:ins>
      <w:ins w:id="7571" w:author="Robert Pasternak" w:date="2021-09-07T12:28:00Z">
        <w:r w:rsidR="00D76A68" w:rsidRPr="008416E6">
          <w:rPr>
            <w:bCs/>
            <w:lang w:eastAsia="en-US"/>
          </w:rPr>
          <w:t>np</w:t>
        </w:r>
      </w:ins>
      <w:ins w:id="7572" w:author="Robert Pasternak" w:date="2021-06-08T11:14:00Z">
        <w:r w:rsidR="00B45601" w:rsidRPr="008416E6">
          <w:rPr>
            <w:bCs/>
            <w:lang w:eastAsia="en-US"/>
          </w:rPr>
          <w:t xml:space="preserve">. z 3 do 2 razy w tygodniu </w:t>
        </w:r>
      </w:ins>
      <w:ins w:id="7573" w:author="Robert Pasternak" w:date="2021-06-08T11:15:00Z">
        <w:r w:rsidR="00B45601" w:rsidRPr="008416E6">
          <w:rPr>
            <w:bCs/>
            <w:lang w:eastAsia="en-US"/>
          </w:rPr>
          <w:t>zmniejszona</w:t>
        </w:r>
      </w:ins>
      <w:ins w:id="7574" w:author="Robert Pasternak" w:date="2021-06-08T11:14:00Z">
        <w:r w:rsidR="00B45601" w:rsidRPr="008416E6">
          <w:rPr>
            <w:bCs/>
            <w:lang w:eastAsia="en-US"/>
          </w:rPr>
          <w:t xml:space="preserve"> zostanie cz</w:t>
        </w:r>
      </w:ins>
      <w:ins w:id="7575" w:author="Robert Pasternak" w:date="2021-06-08T11:15:00Z">
        <w:r w:rsidR="00B45601" w:rsidRPr="008416E6">
          <w:rPr>
            <w:bCs/>
            <w:lang w:eastAsia="en-US"/>
          </w:rPr>
          <w:t xml:space="preserve">ęstotliwość odbioru niesegregowanych (zmieszanych) odpadów komunalnych, natomiast częstotliwość odbioru </w:t>
        </w:r>
      </w:ins>
      <w:ins w:id="7576" w:author="Robert Pasternak" w:date="2021-06-08T11:16:00Z">
        <w:r w:rsidR="00B45601" w:rsidRPr="008416E6">
          <w:rPr>
            <w:bCs/>
            <w:lang w:eastAsia="en-US"/>
          </w:rPr>
          <w:t xml:space="preserve">odpadów frakcji metale i tworzywa sztuczne </w:t>
        </w:r>
      </w:ins>
      <w:ins w:id="7577" w:author="Robert Pasternak" w:date="2024-07-17T09:58:00Z">
        <w:r w:rsidR="00D45FD3">
          <w:rPr>
            <w:bCs/>
            <w:lang w:eastAsia="en-US"/>
          </w:rPr>
          <w:t xml:space="preserve">lub papier </w:t>
        </w:r>
      </w:ins>
      <w:ins w:id="7578" w:author="Robert Pasternak" w:date="2021-06-08T11:16:00Z">
        <w:r w:rsidR="00B45601" w:rsidRPr="008416E6">
          <w:rPr>
            <w:bCs/>
            <w:lang w:eastAsia="en-US"/>
          </w:rPr>
          <w:t xml:space="preserve">zostanie zwiększona z 1 na 2 razy </w:t>
        </w:r>
      </w:ins>
      <w:ins w:id="7579" w:author="Piotr Szumlak" w:date="2021-07-08T12:41:00Z">
        <w:del w:id="7580" w:author="Robert Pasternak" w:date="2021-07-12T12:34:00Z">
          <w:r w:rsidR="00C630CA" w:rsidRPr="008416E6" w:rsidDel="00016A9F">
            <w:rPr>
              <w:bCs/>
              <w:lang w:eastAsia="en-US"/>
            </w:rPr>
            <w:br/>
          </w:r>
        </w:del>
      </w:ins>
      <w:ins w:id="7581" w:author="Robert Pasternak" w:date="2021-06-08T11:16:00Z">
        <w:r w:rsidR="00B45601" w:rsidRPr="008416E6">
          <w:rPr>
            <w:bCs/>
            <w:lang w:eastAsia="en-US"/>
          </w:rPr>
          <w:t>w tygodniu.</w:t>
        </w:r>
      </w:ins>
      <w:ins w:id="7582" w:author="Robert Pasternak" w:date="2021-06-08T11:18:00Z">
        <w:r w:rsidR="00B45601" w:rsidRPr="008416E6">
          <w:rPr>
            <w:bCs/>
            <w:lang w:eastAsia="en-US"/>
          </w:rPr>
          <w:t xml:space="preserve"> W przypadku wprowadzenia przez Zamawiającego takiej zmiany częstotliwości odbioru odpadów komunalnych z terenu zabudowy wielorodzinnej, </w:t>
        </w:r>
      </w:ins>
      <w:ins w:id="7583" w:author="Robert Pasternak" w:date="2021-06-08T11:19:00Z">
        <w:r w:rsidR="00B45601" w:rsidRPr="008416E6">
          <w:rPr>
            <w:bCs/>
            <w:lang w:eastAsia="en-US"/>
          </w:rPr>
          <w:t xml:space="preserve">Wykonawcy nie przysługuje prawo do wzrostu należnego wynagrodzenia </w:t>
        </w:r>
      </w:ins>
      <w:ins w:id="7584" w:author="Robert Pasternak" w:date="2021-07-01T15:12:00Z">
        <w:r w:rsidR="00617809" w:rsidRPr="008416E6">
          <w:rPr>
            <w:bCs/>
            <w:lang w:eastAsia="en-US"/>
          </w:rPr>
          <w:t>ani</w:t>
        </w:r>
      </w:ins>
      <w:ins w:id="7585" w:author="Robert Pasternak" w:date="2021-06-08T11:19:00Z">
        <w:r w:rsidR="00B45601" w:rsidRPr="008416E6">
          <w:rPr>
            <w:bCs/>
            <w:lang w:eastAsia="en-US"/>
          </w:rPr>
          <w:t xml:space="preserve"> wynagrodzenie dodatkowe.</w:t>
        </w:r>
      </w:ins>
    </w:p>
    <w:p w14:paraId="5FAAB059" w14:textId="77777777" w:rsidR="00361B44" w:rsidRPr="008416E6" w:rsidRDefault="00361B44">
      <w:pPr>
        <w:autoSpaceDE w:val="0"/>
        <w:autoSpaceDN w:val="0"/>
        <w:spacing w:line="312" w:lineRule="auto"/>
        <w:rPr>
          <w:del w:id="7586" w:author="Robert Pasternak" w:date="2021-06-18T14:53:00Z"/>
          <w:bCs/>
          <w:lang w:eastAsia="en-US"/>
          <w:rPrChange w:id="7587" w:author="Robert Pasternak" w:date="2021-09-07T12:47:00Z">
            <w:rPr>
              <w:del w:id="7588" w:author="Robert Pasternak" w:date="2021-06-18T14:53:00Z"/>
              <w:rFonts w:ascii="Times" w:hAnsi="Times" w:cs="Verdana,Bold"/>
              <w:bCs/>
              <w:sz w:val="20"/>
              <w:szCs w:val="20"/>
              <w:lang w:eastAsia="en-US"/>
            </w:rPr>
          </w:rPrChange>
        </w:rPr>
        <w:pPrChange w:id="7589" w:author="Robert Pasternak" w:date="2021-06-08T11:20:00Z">
          <w:pPr>
            <w:pStyle w:val="Akapitzlist"/>
            <w:autoSpaceDE w:val="0"/>
            <w:autoSpaceDN w:val="0"/>
            <w:ind w:left="0"/>
          </w:pPr>
        </w:pPrChange>
      </w:pPr>
    </w:p>
    <w:p w14:paraId="323C3C45" w14:textId="77777777" w:rsidR="00361B44" w:rsidRPr="008416E6" w:rsidRDefault="00361B44">
      <w:pPr>
        <w:autoSpaceDE w:val="0"/>
        <w:autoSpaceDN w:val="0"/>
        <w:spacing w:line="312" w:lineRule="auto"/>
        <w:rPr>
          <w:del w:id="7590" w:author="kaluz" w:date="2021-05-04T21:31:00Z"/>
          <w:lang w:eastAsia="en-US"/>
          <w:rPrChange w:id="7591" w:author="Robert Pasternak" w:date="2021-09-07T12:47:00Z">
            <w:rPr>
              <w:del w:id="7592" w:author="kaluz" w:date="2021-05-04T21:31:00Z"/>
              <w:rFonts w:ascii="Times" w:hAnsi="Times" w:cs="Arial"/>
              <w:lang w:eastAsia="en-US"/>
            </w:rPr>
          </w:rPrChange>
        </w:rPr>
        <w:pPrChange w:id="7593" w:author="Robert Pasternak" w:date="2021-05-13T11:34:00Z">
          <w:pPr>
            <w:autoSpaceDE w:val="0"/>
            <w:autoSpaceDN w:val="0"/>
            <w:spacing w:line="360" w:lineRule="auto"/>
          </w:pPr>
        </w:pPrChange>
      </w:pPr>
    </w:p>
    <w:p w14:paraId="4BE0F929" w14:textId="77777777" w:rsidR="00361B44" w:rsidRPr="008416E6" w:rsidRDefault="00361B44">
      <w:pPr>
        <w:autoSpaceDE w:val="0"/>
        <w:autoSpaceDN w:val="0"/>
        <w:spacing w:line="312" w:lineRule="auto"/>
        <w:rPr>
          <w:lang w:eastAsia="en-US"/>
          <w:rPrChange w:id="7594" w:author="Robert Pasternak" w:date="2021-09-07T12:47:00Z">
            <w:rPr>
              <w:rFonts w:ascii="Times" w:hAnsi="Times" w:cs="Arial"/>
              <w:lang w:eastAsia="en-US"/>
            </w:rPr>
          </w:rPrChange>
        </w:rPr>
        <w:pPrChange w:id="7595" w:author="Robert Pasternak" w:date="2021-05-13T11:34:00Z">
          <w:pPr>
            <w:autoSpaceDE w:val="0"/>
            <w:autoSpaceDN w:val="0"/>
            <w:spacing w:line="360" w:lineRule="auto"/>
          </w:pPr>
        </w:pPrChange>
      </w:pPr>
    </w:p>
    <w:p w14:paraId="10C3686C" w14:textId="77777777" w:rsidR="00361B44" w:rsidRPr="008416E6" w:rsidRDefault="00F8281D">
      <w:pPr>
        <w:pStyle w:val="Akapitzlist"/>
        <w:numPr>
          <w:ilvl w:val="0"/>
          <w:numId w:val="20"/>
        </w:numPr>
        <w:spacing w:line="312" w:lineRule="auto"/>
        <w:rPr>
          <w:b/>
        </w:rPr>
        <w:pPrChange w:id="7596" w:author="Robert Pasternak" w:date="2021-05-13T11:34:00Z">
          <w:pPr>
            <w:pStyle w:val="Akapitzlist"/>
            <w:numPr>
              <w:numId w:val="20"/>
            </w:numPr>
            <w:spacing w:line="360" w:lineRule="auto"/>
            <w:ind w:hanging="360"/>
          </w:pPr>
        </w:pPrChange>
      </w:pPr>
      <w:r w:rsidRPr="008416E6">
        <w:rPr>
          <w:b/>
        </w:rPr>
        <w:t>Punkty zbiórki przeterminowanych leków</w:t>
      </w:r>
      <w:r w:rsidR="004B3E0B" w:rsidRPr="008416E6">
        <w:rPr>
          <w:b/>
        </w:rPr>
        <w:t>.</w:t>
      </w:r>
    </w:p>
    <w:p w14:paraId="3389B87F" w14:textId="77777777" w:rsidR="00361B44" w:rsidRPr="008416E6" w:rsidRDefault="00361B44">
      <w:pPr>
        <w:pStyle w:val="ListParagraph1"/>
        <w:autoSpaceDE w:val="0"/>
        <w:autoSpaceDN w:val="0"/>
        <w:spacing w:line="312" w:lineRule="auto"/>
        <w:ind w:left="0"/>
        <w:rPr>
          <w:rPrChange w:id="7597" w:author="Robert Pasternak" w:date="2021-09-07T12:47:00Z">
            <w:rPr>
              <w:rFonts w:ascii="Times" w:hAnsi="Times" w:cs="Arial"/>
            </w:rPr>
          </w:rPrChange>
        </w:rPr>
        <w:pPrChange w:id="7598" w:author="Robert Pasternak" w:date="2021-05-13T11:34:00Z">
          <w:pPr>
            <w:pStyle w:val="ListParagraph1"/>
            <w:autoSpaceDE w:val="0"/>
            <w:autoSpaceDN w:val="0"/>
            <w:spacing w:line="360" w:lineRule="auto"/>
            <w:ind w:left="0"/>
          </w:pPr>
        </w:pPrChange>
      </w:pPr>
    </w:p>
    <w:p w14:paraId="5D02EC79" w14:textId="5F0EFA39" w:rsidR="009C11E7" w:rsidRPr="00A866FA" w:rsidDel="00D76A68" w:rsidRDefault="00E11DE4">
      <w:pPr>
        <w:pStyle w:val="Akapitzlist"/>
        <w:numPr>
          <w:ilvl w:val="0"/>
          <w:numId w:val="7"/>
        </w:numPr>
        <w:rPr>
          <w:ins w:id="7599" w:author="Grzegorz" w:date="2021-09-07T10:36:00Z"/>
          <w:del w:id="7600" w:author="Robert Pasternak" w:date="2021-09-07T12:28:00Z"/>
        </w:rPr>
        <w:pPrChange w:id="7601" w:author="Robert Pasternak" w:date="2021-09-07T12:28:00Z">
          <w:pPr>
            <w:pStyle w:val="ListParagraph1"/>
            <w:numPr>
              <w:numId w:val="7"/>
            </w:numPr>
            <w:tabs>
              <w:tab w:val="left" w:pos="426"/>
            </w:tabs>
            <w:autoSpaceDE w:val="0"/>
            <w:autoSpaceDN w:val="0"/>
            <w:spacing w:line="312" w:lineRule="auto"/>
            <w:ind w:left="0"/>
          </w:pPr>
        </w:pPrChange>
      </w:pPr>
      <w:r w:rsidRPr="008416E6">
        <w:rPr>
          <w:rPrChange w:id="7602" w:author="Robert Pasternak" w:date="2021-09-07T12:47:00Z">
            <w:rPr>
              <w:rFonts w:ascii="Times" w:hAnsi="Times" w:cs="Arial"/>
              <w:i/>
              <w:iCs/>
            </w:rPr>
          </w:rPrChange>
        </w:rPr>
        <w:t>Wykonawca zobowiązany jest do odbierania przeterminowanych leków zbieranych przez</w:t>
      </w:r>
      <w:ins w:id="7603" w:author="Piotr Szumlak" w:date="2021-07-08T12:41:00Z">
        <w:r w:rsidR="00C630CA" w:rsidRPr="00A866FA">
          <w:t xml:space="preserve"> </w:t>
        </w:r>
      </w:ins>
      <w:ins w:id="7604" w:author="Piotr Szumlak" w:date="2021-07-08T12:55:00Z">
        <w:r w:rsidR="00524432" w:rsidRPr="00A866FA">
          <w:t xml:space="preserve"> </w:t>
        </w:r>
      </w:ins>
      <w:r w:rsidRPr="008416E6">
        <w:rPr>
          <w:rPrChange w:id="7605" w:author="Robert Pasternak" w:date="2021-09-07T12:47:00Z">
            <w:rPr>
              <w:rFonts w:ascii="Times" w:hAnsi="Times" w:cs="Arial"/>
              <w:i/>
              <w:iCs/>
            </w:rPr>
          </w:rPrChange>
        </w:rPr>
        <w:t xml:space="preserve">mieszkańców w punktach zbiórki przeterminowanych leków zlokalizowanych w aptekach, przychodniach zdrowia, w budynkach użyteczności publicznej, wyszczególnionych </w:t>
      </w:r>
      <w:r w:rsidRPr="008416E6">
        <w:rPr>
          <w:rPrChange w:id="7606" w:author="Robert Pasternak" w:date="2021-09-07T12:47:00Z">
            <w:rPr>
              <w:rFonts w:ascii="Times" w:hAnsi="Times" w:cs="Arial"/>
              <w:i/>
              <w:iCs/>
            </w:rPr>
          </w:rPrChange>
        </w:rPr>
        <w:br/>
        <w:t xml:space="preserve">w załączniku </w:t>
      </w:r>
      <w:del w:id="7607" w:author="Robert Pasternak" w:date="2021-06-18T14:53:00Z">
        <w:r w:rsidRPr="008416E6">
          <w:rPr>
            <w:rPrChange w:id="7608" w:author="Robert Pasternak" w:date="2021-09-07T12:47:00Z">
              <w:rPr>
                <w:rFonts w:ascii="Times" w:hAnsi="Times" w:cs="Arial"/>
                <w:i/>
                <w:iCs/>
              </w:rPr>
            </w:rPrChange>
          </w:rPr>
          <w:delText xml:space="preserve">nr 3 </w:delText>
        </w:r>
      </w:del>
      <w:r w:rsidRPr="008416E6">
        <w:rPr>
          <w:rPrChange w:id="7609" w:author="Robert Pasternak" w:date="2021-09-07T12:47:00Z">
            <w:rPr>
              <w:rFonts w:ascii="Times" w:hAnsi="Times" w:cs="Arial"/>
              <w:i/>
              <w:iCs/>
            </w:rPr>
          </w:rPrChange>
        </w:rPr>
        <w:t>do S</w:t>
      </w:r>
      <w:del w:id="7610" w:author="kaluz" w:date="2021-05-04T21:42:00Z">
        <w:r w:rsidRPr="008416E6">
          <w:rPr>
            <w:rPrChange w:id="7611" w:author="Robert Pasternak" w:date="2021-09-07T12:47:00Z">
              <w:rPr>
                <w:rFonts w:ascii="Times" w:hAnsi="Times" w:cs="Arial"/>
                <w:i/>
                <w:iCs/>
              </w:rPr>
            </w:rPrChange>
          </w:rPr>
          <w:delText>I</w:delText>
        </w:r>
      </w:del>
      <w:r w:rsidRPr="008416E6">
        <w:rPr>
          <w:rPrChange w:id="7612" w:author="Robert Pasternak" w:date="2021-09-07T12:47:00Z">
            <w:rPr>
              <w:rFonts w:ascii="Times" w:hAnsi="Times" w:cs="Arial"/>
              <w:i/>
              <w:iCs/>
            </w:rPr>
          </w:rPrChange>
        </w:rPr>
        <w:t>WZ</w:t>
      </w:r>
      <w:del w:id="7613" w:author="kaluz" w:date="2021-05-04T21:42:00Z">
        <w:r w:rsidRPr="008416E6">
          <w:rPr>
            <w:rPrChange w:id="7614" w:author="Robert Pasternak" w:date="2021-09-07T12:47:00Z">
              <w:rPr>
                <w:rFonts w:ascii="Times" w:hAnsi="Times" w:cs="Arial"/>
                <w:i/>
                <w:iCs/>
              </w:rPr>
            </w:rPrChange>
          </w:rPr>
          <w:delText>-u</w:delText>
        </w:r>
      </w:del>
      <w:r w:rsidRPr="008416E6">
        <w:rPr>
          <w:rPrChange w:id="7615" w:author="Robert Pasternak" w:date="2021-09-07T12:47:00Z">
            <w:rPr>
              <w:rFonts w:ascii="Times" w:hAnsi="Times" w:cs="Arial"/>
              <w:i/>
              <w:iCs/>
            </w:rPr>
          </w:rPrChange>
        </w:rPr>
        <w:t xml:space="preserve">, znajdujących się na terenie Gminy Ostrowiec Świętokrzyski. Zamawiający przewiduje, że maksymalna liczba punktów zbiórki przeterminowanych leków może wynieść </w:t>
      </w:r>
      <w:ins w:id="7616" w:author="Robert Pasternak" w:date="2024-07-17T09:59:00Z">
        <w:r w:rsidR="00D45FD3">
          <w:t>50</w:t>
        </w:r>
      </w:ins>
      <w:del w:id="7617" w:author="Robert Pasternak" w:date="2024-07-17T09:59:00Z">
        <w:r w:rsidRPr="008416E6" w:rsidDel="00D45FD3">
          <w:rPr>
            <w:rPrChange w:id="7618" w:author="Robert Pasternak" w:date="2021-09-07T12:47:00Z">
              <w:rPr>
                <w:rFonts w:ascii="Times" w:hAnsi="Times" w:cs="Arial"/>
                <w:i/>
                <w:iCs/>
              </w:rPr>
            </w:rPrChange>
          </w:rPr>
          <w:delText>45</w:delText>
        </w:r>
      </w:del>
      <w:r w:rsidRPr="008416E6">
        <w:rPr>
          <w:rPrChange w:id="7619" w:author="Robert Pasternak" w:date="2021-09-07T12:47:00Z">
            <w:rPr>
              <w:rFonts w:ascii="Times" w:hAnsi="Times" w:cs="Arial"/>
              <w:i/>
              <w:iCs/>
            </w:rPr>
          </w:rPrChange>
        </w:rPr>
        <w:t xml:space="preserve"> szt. Zmiany liczby bądź adresów tych punktów będą odbywały się po </w:t>
      </w:r>
      <w:r w:rsidRPr="008416E6">
        <w:rPr>
          <w:rPrChange w:id="7620" w:author="Robert Pasternak" w:date="2021-09-07T12:47:00Z">
            <w:rPr>
              <w:rFonts w:ascii="Times" w:hAnsi="Times" w:cs="Arial"/>
              <w:i/>
              <w:iCs/>
            </w:rPr>
          </w:rPrChange>
        </w:rPr>
        <w:lastRenderedPageBreak/>
        <w:t xml:space="preserve">zawiadomieniu Wykonawcy przez Zamawiającego </w:t>
      </w:r>
      <w:del w:id="7621" w:author="Robert Pasternak" w:date="2021-07-01T15:13:00Z">
        <w:r w:rsidRPr="008416E6">
          <w:rPr>
            <w:rPrChange w:id="7622" w:author="Robert Pasternak" w:date="2021-09-07T12:47:00Z">
              <w:rPr>
                <w:rFonts w:ascii="Times" w:hAnsi="Times" w:cs="Arial"/>
                <w:i/>
                <w:iCs/>
              </w:rPr>
            </w:rPrChange>
          </w:rPr>
          <w:delText xml:space="preserve">tradycyjną </w:delText>
        </w:r>
      </w:del>
      <w:r w:rsidRPr="008416E6">
        <w:rPr>
          <w:rPrChange w:id="7623" w:author="Robert Pasternak" w:date="2021-09-07T12:47:00Z">
            <w:rPr>
              <w:rFonts w:ascii="Times" w:hAnsi="Times" w:cs="Arial"/>
              <w:i/>
              <w:iCs/>
            </w:rPr>
          </w:rPrChange>
        </w:rPr>
        <w:t xml:space="preserve">drogą pisemną lub </w:t>
      </w:r>
      <w:del w:id="7624" w:author="Robert Pasternak" w:date="2021-07-01T15:13:00Z">
        <w:r w:rsidRPr="008416E6">
          <w:rPr>
            <w:rPrChange w:id="7625" w:author="Robert Pasternak" w:date="2021-09-07T12:47:00Z">
              <w:rPr>
                <w:rFonts w:ascii="Times" w:hAnsi="Times" w:cs="Arial"/>
                <w:i/>
                <w:iCs/>
              </w:rPr>
            </w:rPrChange>
          </w:rPr>
          <w:br/>
        </w:r>
      </w:del>
      <w:r w:rsidRPr="008416E6">
        <w:rPr>
          <w:rPrChange w:id="7626" w:author="Robert Pasternak" w:date="2021-09-07T12:47:00Z">
            <w:rPr>
              <w:rFonts w:ascii="Times" w:hAnsi="Times" w:cs="Arial"/>
              <w:i/>
              <w:iCs/>
            </w:rPr>
          </w:rPrChange>
        </w:rPr>
        <w:t>za pośrednictwem poczty elektronicznej i nie będą wymagały zmiany postanowień zawartych</w:t>
      </w:r>
      <w:ins w:id="7627" w:author="Robert Pasternak" w:date="2021-09-07T12:28:00Z">
        <w:r w:rsidR="00D76A68" w:rsidRPr="00A866FA">
          <w:t xml:space="preserve"> </w:t>
        </w:r>
      </w:ins>
    </w:p>
    <w:p w14:paraId="4577C1FE" w14:textId="34A4D64D" w:rsidR="00361B44" w:rsidRPr="008416E6" w:rsidRDefault="00E11DE4">
      <w:pPr>
        <w:pStyle w:val="Akapitzlist"/>
        <w:numPr>
          <w:ilvl w:val="0"/>
          <w:numId w:val="7"/>
        </w:numPr>
        <w:rPr>
          <w:del w:id="7628" w:author="Robert Pasternak" w:date="2021-06-08T11:23:00Z"/>
          <w:rPrChange w:id="7629" w:author="Robert Pasternak" w:date="2021-09-07T12:47:00Z">
            <w:rPr>
              <w:del w:id="7630" w:author="Robert Pasternak" w:date="2021-06-08T11:23:00Z"/>
              <w:rFonts w:ascii="Times" w:hAnsi="Times" w:cs="Arial"/>
            </w:rPr>
          </w:rPrChange>
        </w:rPr>
        <w:pPrChange w:id="7631" w:author="Robert Pasternak" w:date="2024-08-05T14:36:00Z">
          <w:pPr>
            <w:pStyle w:val="ListParagraph1"/>
            <w:numPr>
              <w:numId w:val="7"/>
            </w:numPr>
            <w:tabs>
              <w:tab w:val="left" w:pos="426"/>
            </w:tabs>
            <w:autoSpaceDE w:val="0"/>
            <w:autoSpaceDN w:val="0"/>
            <w:spacing w:line="360" w:lineRule="auto"/>
            <w:ind w:left="0"/>
          </w:pPr>
        </w:pPrChange>
      </w:pPr>
      <w:del w:id="7632" w:author="Robert Pasternak" w:date="2021-09-07T12:28:00Z">
        <w:r w:rsidRPr="008416E6" w:rsidDel="00D76A68">
          <w:rPr>
            <w:rPrChange w:id="7633" w:author="Robert Pasternak" w:date="2021-09-07T12:47:00Z">
              <w:rPr>
                <w:rFonts w:ascii="Times" w:hAnsi="Times" w:cs="Arial"/>
                <w:i/>
                <w:iCs/>
              </w:rPr>
            </w:rPrChange>
          </w:rPr>
          <w:delText xml:space="preserve"> </w:delText>
        </w:r>
      </w:del>
      <w:r w:rsidRPr="008416E6">
        <w:rPr>
          <w:rPrChange w:id="7634" w:author="Robert Pasternak" w:date="2021-09-07T12:47:00Z">
            <w:rPr>
              <w:rFonts w:ascii="Times" w:hAnsi="Times" w:cs="Arial"/>
              <w:i/>
              <w:iCs/>
            </w:rPr>
          </w:rPrChange>
        </w:rPr>
        <w:t>w Umowie.</w:t>
      </w:r>
      <w:del w:id="7635" w:author="Robert Pasternak" w:date="2021-06-18T14:54:00Z">
        <w:r w:rsidRPr="008416E6">
          <w:rPr>
            <w:rPrChange w:id="7636" w:author="Robert Pasternak" w:date="2021-09-07T12:47:00Z">
              <w:rPr>
                <w:rFonts w:ascii="Times" w:hAnsi="Times" w:cs="Arial"/>
                <w:i/>
                <w:iCs/>
              </w:rPr>
            </w:rPrChange>
          </w:rPr>
          <w:delText xml:space="preserve"> Wykonawca zobowiązany jest potwierdzić otrzymanie zawiadomienia.</w:delText>
        </w:r>
      </w:del>
    </w:p>
    <w:p w14:paraId="1E5A0FA8" w14:textId="77777777" w:rsidR="00361B44" w:rsidRPr="008416E6" w:rsidRDefault="00361B44">
      <w:pPr>
        <w:pStyle w:val="Akapitzlist"/>
        <w:ind w:left="0"/>
        <w:rPr>
          <w:rPrChange w:id="7637" w:author="Robert Pasternak" w:date="2021-09-07T12:47:00Z">
            <w:rPr>
              <w:rFonts w:ascii="Times" w:hAnsi="Times" w:cs="Arial"/>
            </w:rPr>
          </w:rPrChange>
        </w:rPr>
        <w:pPrChange w:id="7638" w:author="Robert Pasternak" w:date="2021-09-07T12:28:00Z">
          <w:pPr>
            <w:pStyle w:val="ListParagraph1"/>
            <w:tabs>
              <w:tab w:val="left" w:pos="426"/>
            </w:tabs>
            <w:autoSpaceDE w:val="0"/>
            <w:autoSpaceDN w:val="0"/>
            <w:spacing w:line="360" w:lineRule="auto"/>
            <w:ind w:left="0"/>
          </w:pPr>
        </w:pPrChange>
      </w:pPr>
    </w:p>
    <w:p w14:paraId="00176678" w14:textId="77777777" w:rsidR="00361B44" w:rsidRPr="008416E6" w:rsidRDefault="00E11DE4">
      <w:pPr>
        <w:pStyle w:val="ListParagraph1"/>
        <w:numPr>
          <w:ilvl w:val="0"/>
          <w:numId w:val="7"/>
        </w:numPr>
        <w:tabs>
          <w:tab w:val="left" w:pos="426"/>
        </w:tabs>
        <w:autoSpaceDE w:val="0"/>
        <w:autoSpaceDN w:val="0"/>
        <w:spacing w:line="312" w:lineRule="auto"/>
        <w:rPr>
          <w:rPrChange w:id="7639" w:author="Robert Pasternak" w:date="2021-09-07T12:47:00Z">
            <w:rPr>
              <w:rFonts w:ascii="Times" w:hAnsi="Times" w:cs="Arial"/>
            </w:rPr>
          </w:rPrChange>
        </w:rPr>
        <w:pPrChange w:id="7640" w:author="Robert Pasternak" w:date="2021-05-13T11:34:00Z">
          <w:pPr>
            <w:pStyle w:val="ListParagraph1"/>
            <w:numPr>
              <w:numId w:val="7"/>
            </w:numPr>
            <w:tabs>
              <w:tab w:val="left" w:pos="426"/>
            </w:tabs>
            <w:autoSpaceDE w:val="0"/>
            <w:autoSpaceDN w:val="0"/>
            <w:spacing w:line="360" w:lineRule="auto"/>
            <w:ind w:left="0"/>
          </w:pPr>
        </w:pPrChange>
      </w:pPr>
      <w:r w:rsidRPr="008416E6">
        <w:rPr>
          <w:rPrChange w:id="7641" w:author="Robert Pasternak" w:date="2021-09-07T12:47:00Z">
            <w:rPr>
              <w:rFonts w:ascii="Times" w:hAnsi="Times" w:cs="Arial"/>
              <w:i/>
              <w:iCs/>
            </w:rPr>
          </w:rPrChange>
        </w:rPr>
        <w:t>Wykonawca zobowiązany jest do wyposażenia</w:t>
      </w:r>
      <w:ins w:id="7642" w:author="Piotr Szumlak" w:date="2021-07-09T07:36:00Z">
        <w:r w:rsidR="00361B44" w:rsidRPr="008416E6">
          <w:t xml:space="preserve"> </w:t>
        </w:r>
      </w:ins>
      <w:r w:rsidRPr="008416E6">
        <w:rPr>
          <w:rPrChange w:id="7643" w:author="Robert Pasternak" w:date="2021-09-07T12:47:00Z">
            <w:rPr>
              <w:rFonts w:ascii="Times" w:hAnsi="Times" w:cs="Arial"/>
              <w:i/>
              <w:iCs/>
            </w:rPr>
          </w:rPrChange>
        </w:rPr>
        <w:t xml:space="preserve">na własny koszt punktów zbiórki przeterminowanych leków zgłoszonych przez Zamawiającego w pojemniki przeznaczone </w:t>
      </w:r>
      <w:ins w:id="7644" w:author="Robert Pasternak" w:date="2019-08-23T11:44:00Z">
        <w:r w:rsidRPr="008416E6">
          <w:rPr>
            <w:rPrChange w:id="7645" w:author="Robert Pasternak" w:date="2021-09-07T12:47:00Z">
              <w:rPr>
                <w:rFonts w:ascii="Times" w:hAnsi="Times" w:cs="Arial"/>
                <w:i/>
                <w:iCs/>
              </w:rPr>
            </w:rPrChange>
          </w:rPr>
          <w:br/>
        </w:r>
      </w:ins>
      <w:r w:rsidRPr="008416E6">
        <w:rPr>
          <w:rPrChange w:id="7646" w:author="Robert Pasternak" w:date="2021-09-07T12:47:00Z">
            <w:rPr>
              <w:rFonts w:ascii="Times" w:hAnsi="Times" w:cs="Arial"/>
              <w:i/>
              <w:iCs/>
            </w:rPr>
          </w:rPrChange>
        </w:rPr>
        <w:t>do zbiórki przeterminowanych leków. Uproszczona charakterystyka pojemników:</w:t>
      </w:r>
    </w:p>
    <w:p w14:paraId="1CC2B32E" w14:textId="5A40BA6C" w:rsidR="00361B44" w:rsidRPr="008416E6" w:rsidRDefault="00E11DE4">
      <w:pPr>
        <w:numPr>
          <w:ilvl w:val="0"/>
          <w:numId w:val="19"/>
        </w:numPr>
        <w:spacing w:line="312" w:lineRule="auto"/>
        <w:rPr>
          <w:rPrChange w:id="7647" w:author="Robert Pasternak" w:date="2021-09-07T12:47:00Z">
            <w:rPr>
              <w:rFonts w:ascii="Times" w:hAnsi="Times" w:cs="Arial"/>
            </w:rPr>
          </w:rPrChange>
        </w:rPr>
        <w:pPrChange w:id="7648" w:author="Robert Pasternak" w:date="2021-06-23T08:13:00Z">
          <w:pPr>
            <w:numPr>
              <w:numId w:val="19"/>
            </w:numPr>
            <w:spacing w:line="360" w:lineRule="auto"/>
            <w:ind w:left="644" w:hanging="360"/>
          </w:pPr>
        </w:pPrChange>
      </w:pPr>
      <w:r w:rsidRPr="008416E6">
        <w:rPr>
          <w:rPrChange w:id="7649" w:author="Robert Pasternak" w:date="2021-09-07T12:47:00Z">
            <w:rPr>
              <w:rFonts w:ascii="Times" w:hAnsi="Times" w:cs="Arial"/>
              <w:i/>
              <w:iCs/>
            </w:rPr>
          </w:rPrChange>
        </w:rPr>
        <w:t xml:space="preserve">pojemnik powinien być: estetyczny w jasnym kolorze, fabrycznie przeznaczony </w:t>
      </w:r>
      <w:ins w:id="7650" w:author="Robert Pasternak" w:date="2019-08-23T11:44:00Z">
        <w:r w:rsidRPr="008416E6">
          <w:rPr>
            <w:rPrChange w:id="7651" w:author="Robert Pasternak" w:date="2021-09-07T12:47:00Z">
              <w:rPr>
                <w:rFonts w:ascii="Times" w:hAnsi="Times"/>
                <w:i/>
                <w:iCs/>
              </w:rPr>
            </w:rPrChange>
          </w:rPr>
          <w:br/>
        </w:r>
      </w:ins>
      <w:r w:rsidRPr="008416E6">
        <w:rPr>
          <w:rPrChange w:id="7652" w:author="Robert Pasternak" w:date="2021-09-07T12:47:00Z">
            <w:rPr>
              <w:rFonts w:ascii="Times" w:hAnsi="Times"/>
              <w:i/>
              <w:iCs/>
            </w:rPr>
          </w:rPrChange>
        </w:rPr>
        <w:t>do zbiórki przeterminowanych leków,</w:t>
      </w:r>
      <w:ins w:id="7653" w:author="Piotr Szumlak" w:date="2021-07-08T12:58:00Z">
        <w:r w:rsidR="000E7B44" w:rsidRPr="008416E6">
          <w:t xml:space="preserve"> </w:t>
        </w:r>
      </w:ins>
      <w:r w:rsidRPr="008416E6">
        <w:rPr>
          <w:rPrChange w:id="7654" w:author="Robert Pasternak" w:date="2021-09-07T12:47:00Z">
            <w:rPr>
              <w:rFonts w:ascii="Times" w:hAnsi="Times" w:cs="Arial"/>
              <w:i/>
              <w:iCs/>
            </w:rPr>
          </w:rPrChange>
        </w:rPr>
        <w:t>o pojemności co najmniej 50 litrów, przeznaczony do pomieszczeń zamkniętych, zajmujący stosunkowo niewielką powierzchnię, wyposażony w pokrywę</w:t>
      </w:r>
      <w:ins w:id="7655" w:author="Robert Pasternak" w:date="2024-07-17T10:00:00Z">
        <w:r w:rsidR="00D45FD3">
          <w:t xml:space="preserve"> lub klapę</w:t>
        </w:r>
      </w:ins>
      <w:r w:rsidRPr="008416E6">
        <w:rPr>
          <w:rPrChange w:id="7656" w:author="Robert Pasternak" w:date="2021-09-07T12:47:00Z">
            <w:rPr>
              <w:rFonts w:ascii="Times" w:hAnsi="Times" w:cs="Arial"/>
              <w:i/>
              <w:iCs/>
            </w:rPr>
          </w:rPrChange>
        </w:rPr>
        <w:t xml:space="preserve"> z zamknięciem na klucz,</w:t>
      </w:r>
    </w:p>
    <w:p w14:paraId="7460BE48" w14:textId="03AF9918" w:rsidR="00361B44" w:rsidRPr="008416E6" w:rsidRDefault="00E11DE4">
      <w:pPr>
        <w:numPr>
          <w:ilvl w:val="0"/>
          <w:numId w:val="19"/>
        </w:numPr>
        <w:spacing w:line="312" w:lineRule="auto"/>
        <w:rPr>
          <w:rPrChange w:id="7657" w:author="Robert Pasternak" w:date="2021-09-07T12:47:00Z">
            <w:rPr>
              <w:rFonts w:ascii="Times" w:hAnsi="Times" w:cs="Arial"/>
            </w:rPr>
          </w:rPrChange>
        </w:rPr>
        <w:pPrChange w:id="7658" w:author="Robert Pasternak" w:date="2021-05-13T11:34:00Z">
          <w:pPr>
            <w:numPr>
              <w:numId w:val="19"/>
            </w:numPr>
            <w:spacing w:line="360" w:lineRule="auto"/>
            <w:ind w:left="644" w:hanging="360"/>
          </w:pPr>
        </w:pPrChange>
      </w:pPr>
      <w:r w:rsidRPr="008416E6">
        <w:rPr>
          <w:rPrChange w:id="7659" w:author="Robert Pasternak" w:date="2021-09-07T12:47:00Z">
            <w:rPr>
              <w:rFonts w:ascii="Times" w:hAnsi="Times" w:cs="Arial"/>
              <w:i/>
              <w:iCs/>
            </w:rPr>
          </w:rPrChange>
        </w:rPr>
        <w:t>wysokość pojemnika, jego kształt oraz umieszczenie otworu wrzutowego powinny zapewniać dostępność dla wszystkich użytkowników, w szczególności dla osób niepełnosprawnych</w:t>
      </w:r>
      <w:ins w:id="7660" w:author="Robert Pasternak" w:date="2024-07-17T10:00:00Z">
        <w:r w:rsidR="00D45FD3">
          <w:t xml:space="preserve"> i osób ze </w:t>
        </w:r>
      </w:ins>
      <w:ins w:id="7661" w:author="Robert Pasternak" w:date="2024-07-17T10:01:00Z">
        <w:r w:rsidR="00D45FD3">
          <w:t>szczególnymi</w:t>
        </w:r>
      </w:ins>
      <w:ins w:id="7662" w:author="Robert Pasternak" w:date="2024-07-17T10:00:00Z">
        <w:r w:rsidR="00D45FD3">
          <w:t xml:space="preserve"> potrzebami</w:t>
        </w:r>
      </w:ins>
      <w:r w:rsidRPr="008416E6">
        <w:rPr>
          <w:rPrChange w:id="7663" w:author="Robert Pasternak" w:date="2021-09-07T12:47:00Z">
            <w:rPr>
              <w:rFonts w:ascii="Times" w:hAnsi="Times" w:cs="Arial"/>
              <w:i/>
              <w:iCs/>
            </w:rPr>
          </w:rPrChange>
        </w:rPr>
        <w:t>,</w:t>
      </w:r>
    </w:p>
    <w:p w14:paraId="3E70BE14" w14:textId="77777777" w:rsidR="00361B44" w:rsidRPr="008416E6" w:rsidRDefault="00E11DE4">
      <w:pPr>
        <w:numPr>
          <w:ilvl w:val="0"/>
          <w:numId w:val="19"/>
        </w:numPr>
        <w:spacing w:line="312" w:lineRule="auto"/>
        <w:rPr>
          <w:rPrChange w:id="7664" w:author="Robert Pasternak" w:date="2021-09-07T12:47:00Z">
            <w:rPr>
              <w:rFonts w:ascii="Times" w:hAnsi="Times" w:cs="Arial"/>
            </w:rPr>
          </w:rPrChange>
        </w:rPr>
        <w:pPrChange w:id="7665" w:author="Robert Pasternak" w:date="2021-05-13T11:34:00Z">
          <w:pPr>
            <w:numPr>
              <w:numId w:val="19"/>
            </w:numPr>
            <w:spacing w:line="360" w:lineRule="auto"/>
            <w:ind w:left="644" w:hanging="360"/>
          </w:pPr>
        </w:pPrChange>
      </w:pPr>
      <w:r w:rsidRPr="008416E6">
        <w:rPr>
          <w:rPrChange w:id="7666" w:author="Robert Pasternak" w:date="2021-09-07T12:47:00Z">
            <w:rPr>
              <w:rFonts w:ascii="Times" w:hAnsi="Times" w:cs="Arial"/>
              <w:i/>
              <w:iCs/>
            </w:rPr>
          </w:rPrChange>
        </w:rPr>
        <w:t xml:space="preserve">zabezpieczenie otworów wrzutowych powinno uniemożliwić dostęp do zawartości </w:t>
      </w:r>
      <w:r w:rsidRPr="008416E6">
        <w:rPr>
          <w:rPrChange w:id="7667" w:author="Robert Pasternak" w:date="2021-09-07T12:47:00Z">
            <w:rPr>
              <w:rFonts w:ascii="Times" w:hAnsi="Times" w:cs="Arial"/>
              <w:i/>
              <w:iCs/>
            </w:rPr>
          </w:rPrChange>
        </w:rPr>
        <w:br/>
        <w:t>(tj. wrzuconych już do pojemnika lekarstw) osobom trzecim oraz zapewnić bezpieczne korzystanie z pojemnika,</w:t>
      </w:r>
    </w:p>
    <w:p w14:paraId="0638CABA" w14:textId="77777777" w:rsidR="00361B44" w:rsidRPr="008416E6" w:rsidDel="005A78C5" w:rsidRDefault="00E11DE4">
      <w:pPr>
        <w:pStyle w:val="Tekstpodstawowy"/>
        <w:numPr>
          <w:ilvl w:val="0"/>
          <w:numId w:val="19"/>
        </w:numPr>
        <w:spacing w:after="0" w:line="312" w:lineRule="auto"/>
        <w:rPr>
          <w:del w:id="7668" w:author="Robert Pasternak" w:date="2021-06-08T11:23:00Z"/>
        </w:rPr>
        <w:pPrChange w:id="7669" w:author="Robert Pasternak" w:date="2021-05-13T11:34:00Z">
          <w:pPr>
            <w:pStyle w:val="Tekstpodstawowy"/>
            <w:numPr>
              <w:numId w:val="19"/>
            </w:numPr>
            <w:spacing w:after="0" w:line="360" w:lineRule="auto"/>
            <w:ind w:left="644" w:hanging="360"/>
          </w:pPr>
        </w:pPrChange>
      </w:pPr>
      <w:r w:rsidRPr="008416E6">
        <w:rPr>
          <w:rPrChange w:id="7670" w:author="Robert Pasternak" w:date="2021-09-07T12:47:00Z">
            <w:rPr>
              <w:rFonts w:ascii="Times" w:hAnsi="Times"/>
              <w:i/>
              <w:iCs/>
            </w:rPr>
          </w:rPrChange>
        </w:rPr>
        <w:t>pojemnik</w:t>
      </w:r>
      <w:ins w:id="7671" w:author="Piotr Szumlak" w:date="2021-07-08T12:59:00Z">
        <w:r w:rsidR="000E7B44" w:rsidRPr="008416E6">
          <w:t xml:space="preserve"> </w:t>
        </w:r>
      </w:ins>
      <w:r w:rsidRPr="008416E6">
        <w:rPr>
          <w:rPrChange w:id="7672" w:author="Robert Pasternak" w:date="2021-09-07T12:47:00Z">
            <w:rPr>
              <w:rFonts w:ascii="Times" w:hAnsi="Times"/>
              <w:i/>
              <w:iCs/>
            </w:rPr>
          </w:rPrChange>
        </w:rPr>
        <w:t>musi być oznakowany</w:t>
      </w:r>
      <w:ins w:id="7673" w:author="Piotr Szumlak" w:date="2021-07-08T12:59:00Z">
        <w:r w:rsidR="000E7B44" w:rsidRPr="008416E6">
          <w:t xml:space="preserve"> </w:t>
        </w:r>
      </w:ins>
      <w:r w:rsidRPr="008416E6">
        <w:rPr>
          <w:rPrChange w:id="7674" w:author="Robert Pasternak" w:date="2021-09-07T12:47:00Z">
            <w:rPr>
              <w:rFonts w:ascii="Times" w:hAnsi="Times"/>
              <w:i/>
              <w:iCs/>
            </w:rPr>
          </w:rPrChange>
        </w:rPr>
        <w:t>czytelną informac</w:t>
      </w:r>
      <w:ins w:id="7675" w:author="Piotr Szumlak" w:date="2021-07-08T12:59:00Z">
        <w:r w:rsidR="000E7B44" w:rsidRPr="008416E6">
          <w:t>ją</w:t>
        </w:r>
      </w:ins>
      <w:del w:id="7676" w:author="Piotr Szumlak" w:date="2021-07-08T12:59:00Z">
        <w:r w:rsidRPr="008416E6">
          <w:rPr>
            <w:rPrChange w:id="7677" w:author="Robert Pasternak" w:date="2021-09-07T12:47:00Z">
              <w:rPr>
                <w:rFonts w:ascii="Times" w:hAnsi="Times"/>
                <w:i/>
                <w:iCs/>
              </w:rPr>
            </w:rPrChange>
          </w:rPr>
          <w:delText>yjną</w:delText>
        </w:r>
      </w:del>
      <w:r w:rsidRPr="008416E6">
        <w:rPr>
          <w:rPrChange w:id="7678" w:author="Robert Pasternak" w:date="2021-09-07T12:47:00Z">
            <w:rPr>
              <w:rFonts w:ascii="Times" w:hAnsi="Times"/>
              <w:i/>
              <w:iCs/>
            </w:rPr>
          </w:rPrChange>
        </w:rPr>
        <w:t xml:space="preserve">, co do </w:t>
      </w:r>
      <w:ins w:id="7679" w:author="Robert Pasternak" w:date="2021-07-01T15:13:00Z">
        <w:r w:rsidR="00617809" w:rsidRPr="008416E6">
          <w:t xml:space="preserve">jego </w:t>
        </w:r>
      </w:ins>
      <w:r w:rsidRPr="008416E6">
        <w:rPr>
          <w:rPrChange w:id="7680" w:author="Robert Pasternak" w:date="2021-09-07T12:47:00Z">
            <w:rPr>
              <w:rFonts w:ascii="Times" w:hAnsi="Times"/>
              <w:i/>
              <w:iCs/>
            </w:rPr>
          </w:rPrChange>
        </w:rPr>
        <w:t>przeznaczenia</w:t>
      </w:r>
      <w:del w:id="7681" w:author="Robert Pasternak" w:date="2021-07-01T15:14:00Z">
        <w:r w:rsidRPr="008416E6">
          <w:rPr>
            <w:rPrChange w:id="7682" w:author="Robert Pasternak" w:date="2021-09-07T12:47:00Z">
              <w:rPr>
                <w:rFonts w:ascii="Times" w:hAnsi="Times"/>
                <w:i/>
                <w:iCs/>
              </w:rPr>
            </w:rPrChange>
          </w:rPr>
          <w:delText xml:space="preserve"> pojemnika</w:delText>
        </w:r>
      </w:del>
      <w:r w:rsidRPr="008416E6">
        <w:rPr>
          <w:rPrChange w:id="7683" w:author="Robert Pasternak" w:date="2021-09-07T12:47:00Z">
            <w:rPr>
              <w:rFonts w:ascii="Times" w:hAnsi="Times"/>
              <w:i/>
              <w:iCs/>
            </w:rPr>
          </w:rPrChange>
        </w:rPr>
        <w:t>.</w:t>
      </w:r>
    </w:p>
    <w:p w14:paraId="4BC603A8" w14:textId="77777777" w:rsidR="005A78C5" w:rsidRPr="008416E6" w:rsidRDefault="005A78C5">
      <w:pPr>
        <w:pStyle w:val="Tekstpodstawowy"/>
        <w:numPr>
          <w:ilvl w:val="0"/>
          <w:numId w:val="19"/>
        </w:numPr>
        <w:spacing w:after="0" w:line="312" w:lineRule="auto"/>
        <w:rPr>
          <w:ins w:id="7684" w:author="Robert Pasternak" w:date="2021-06-18T14:54:00Z"/>
          <w:rPrChange w:id="7685" w:author="Robert Pasternak" w:date="2021-09-07T12:47:00Z">
            <w:rPr>
              <w:ins w:id="7686" w:author="Robert Pasternak" w:date="2021-06-18T14:54:00Z"/>
              <w:rFonts w:ascii="Times" w:hAnsi="Times"/>
            </w:rPr>
          </w:rPrChange>
        </w:rPr>
        <w:pPrChange w:id="7687" w:author="Robert Pasternak" w:date="2021-09-02T08:27:00Z">
          <w:pPr>
            <w:pStyle w:val="Tekstpodstawowy"/>
            <w:numPr>
              <w:numId w:val="19"/>
            </w:numPr>
            <w:spacing w:after="0" w:line="360" w:lineRule="auto"/>
            <w:ind w:left="644" w:hanging="360"/>
          </w:pPr>
        </w:pPrChange>
      </w:pPr>
    </w:p>
    <w:p w14:paraId="068725D1" w14:textId="77777777" w:rsidR="00016A9F" w:rsidRPr="008416E6" w:rsidRDefault="005E0B0D">
      <w:pPr>
        <w:pStyle w:val="Tekstpodstawowy"/>
        <w:spacing w:after="0" w:line="312" w:lineRule="auto"/>
        <w:ind w:left="284"/>
        <w:rPr>
          <w:rPrChange w:id="7688" w:author="Robert Pasternak" w:date="2021-09-07T12:47:00Z">
            <w:rPr>
              <w:rFonts w:ascii="Times" w:hAnsi="Times"/>
            </w:rPr>
          </w:rPrChange>
        </w:rPr>
        <w:pPrChange w:id="7689" w:author="Robert Pasternak" w:date="2021-07-15T13:53:00Z">
          <w:pPr>
            <w:pStyle w:val="Tekstpodstawowy"/>
            <w:spacing w:after="0" w:line="360" w:lineRule="auto"/>
            <w:ind w:left="644"/>
          </w:pPr>
        </w:pPrChange>
      </w:pPr>
      <w:ins w:id="7690" w:author="Robert Pasternak" w:date="2021-06-18T14:54:00Z">
        <w:r w:rsidRPr="008416E6">
          <w:t xml:space="preserve">Zamawiający zastrzega sobie prawo do </w:t>
        </w:r>
      </w:ins>
      <w:ins w:id="7691" w:author="Robert Pasternak" w:date="2021-06-18T14:55:00Z">
        <w:r w:rsidRPr="008416E6">
          <w:t>możliwości uprzedniego zatwierdzenia pojemnik</w:t>
        </w:r>
      </w:ins>
      <w:ins w:id="7692" w:author="Robert Pasternak" w:date="2021-06-18T14:56:00Z">
        <w:r w:rsidRPr="008416E6">
          <w:t>ów przeznaczonych do zbierania przeterminowanych leków, kt</w:t>
        </w:r>
      </w:ins>
      <w:ins w:id="7693" w:author="Robert Pasternak" w:date="2021-06-18T14:57:00Z">
        <w:r w:rsidRPr="008416E6">
          <w:t>óre wykonawca zamierza dostarczyć do punktów zbiórki przeterminowanych leków.</w:t>
        </w:r>
      </w:ins>
    </w:p>
    <w:p w14:paraId="09C277FB" w14:textId="7186D5FF" w:rsidR="00361B44" w:rsidRPr="008416E6" w:rsidRDefault="00E11DE4">
      <w:pPr>
        <w:pStyle w:val="ListParagraph1"/>
        <w:numPr>
          <w:ilvl w:val="0"/>
          <w:numId w:val="7"/>
        </w:numPr>
        <w:tabs>
          <w:tab w:val="left" w:pos="426"/>
        </w:tabs>
        <w:autoSpaceDE w:val="0"/>
        <w:autoSpaceDN w:val="0"/>
        <w:spacing w:line="312" w:lineRule="auto"/>
        <w:rPr>
          <w:del w:id="7694" w:author="Robert Pasternak" w:date="2021-06-08T11:23:00Z"/>
          <w:rPrChange w:id="7695" w:author="Robert Pasternak" w:date="2021-09-07T12:47:00Z">
            <w:rPr>
              <w:del w:id="7696" w:author="Robert Pasternak" w:date="2021-06-08T11:23:00Z"/>
              <w:rFonts w:ascii="Times" w:hAnsi="Times" w:cs="Arial"/>
            </w:rPr>
          </w:rPrChange>
        </w:rPr>
        <w:pPrChange w:id="7697" w:author="Robert Pasternak" w:date="2021-05-13T11:34:00Z">
          <w:pPr>
            <w:pStyle w:val="ListParagraph1"/>
            <w:numPr>
              <w:numId w:val="7"/>
            </w:numPr>
            <w:tabs>
              <w:tab w:val="left" w:pos="426"/>
            </w:tabs>
            <w:autoSpaceDE w:val="0"/>
            <w:autoSpaceDN w:val="0"/>
            <w:spacing w:line="360" w:lineRule="auto"/>
            <w:ind w:left="0"/>
          </w:pPr>
        </w:pPrChange>
      </w:pPr>
      <w:r w:rsidRPr="008416E6">
        <w:rPr>
          <w:rPrChange w:id="7698" w:author="Robert Pasternak" w:date="2021-09-07T12:47:00Z">
            <w:rPr>
              <w:rFonts w:ascii="Times" w:hAnsi="Times" w:cs="Arial"/>
              <w:i/>
              <w:iCs/>
            </w:rPr>
          </w:rPrChange>
        </w:rPr>
        <w:t>Wykonawca odpowiada za estetykę i stan techniczny pojemników przez cały okres trwania umowy.</w:t>
      </w:r>
      <w:ins w:id="7699" w:author="Robert Pasternak" w:date="2024-07-17T10:02:00Z">
        <w:r w:rsidR="003E226E">
          <w:t xml:space="preserve"> W przypadku</w:t>
        </w:r>
      </w:ins>
      <w:ins w:id="7700" w:author="Robert Pasternak" w:date="2024-07-17T10:03:00Z">
        <w:r w:rsidR="003E226E">
          <w:t xml:space="preserve"> uszkodzenia,</w:t>
        </w:r>
      </w:ins>
      <w:ins w:id="7701" w:author="Robert Pasternak" w:date="2024-07-17T10:02:00Z">
        <w:r w:rsidR="003E226E">
          <w:t xml:space="preserve"> zniszczenia, kradzieży lub zaistnienia innych</w:t>
        </w:r>
      </w:ins>
      <w:ins w:id="7702" w:author="Robert Pasternak" w:date="2024-07-17T10:03:00Z">
        <w:r w:rsidR="003E226E">
          <w:t xml:space="preserve"> sytuacji w których stan techniczny pojemnika uniemożliwia zbieranie w nim przeterminowanych leków, W</w:t>
        </w:r>
      </w:ins>
      <w:ins w:id="7703" w:author="Robert Pasternak" w:date="2024-07-17T10:04:00Z">
        <w:r w:rsidR="003E226E">
          <w:t>ykonawca zobowiązany jest pojemnik naprawić lub wymienić na nowy.</w:t>
        </w:r>
      </w:ins>
      <w:ins w:id="7704" w:author="Robert Pasternak" w:date="2024-07-17T10:05:00Z">
        <w:r w:rsidR="003E226E">
          <w:t xml:space="preserve"> Koszt naprawy lub wymiany pojemnika pokrywa Wykonawca. Wykonawca naprawę pojemnika zobowiązany jest wykonać bez zbędnej zwłoki, lecz w terminie nie d</w:t>
        </w:r>
      </w:ins>
      <w:ins w:id="7705" w:author="Robert Pasternak" w:date="2024-07-17T10:06:00Z">
        <w:r w:rsidR="003E226E">
          <w:t xml:space="preserve">łuższym niż 5 dni roboczych od dnia </w:t>
        </w:r>
      </w:ins>
      <w:ins w:id="7706" w:author="Robert Pasternak" w:date="2024-07-17T10:12:00Z">
        <w:r w:rsidR="00A23692">
          <w:br/>
        </w:r>
      </w:ins>
      <w:ins w:id="7707" w:author="Robert Pasternak" w:date="2024-07-17T10:06:00Z">
        <w:r w:rsidR="003E226E">
          <w:t>w którym Zamawiający lub właści</w:t>
        </w:r>
      </w:ins>
      <w:ins w:id="7708" w:author="Robert Pasternak" w:date="2024-07-17T10:08:00Z">
        <w:r w:rsidR="003E226E">
          <w:t>ci</w:t>
        </w:r>
      </w:ins>
      <w:ins w:id="7709" w:author="Robert Pasternak" w:date="2024-07-17T10:06:00Z">
        <w:r w:rsidR="003E226E">
          <w:t xml:space="preserve">el punktu w którym pojemnik został zlokalizowany zawiadomią Wykonawcę o uszkodzeniu pojemnika </w:t>
        </w:r>
      </w:ins>
      <w:ins w:id="7710" w:author="Robert Pasternak" w:date="2024-07-17T10:07:00Z">
        <w:r w:rsidR="003E226E">
          <w:t>(zawiadomienie kierowane na adres poczty elektronicznej Wykonawcy na który zgłaszana jest konieczność odbioru odpad</w:t>
        </w:r>
      </w:ins>
      <w:ins w:id="7711" w:author="Robert Pasternak" w:date="2024-07-17T10:08:00Z">
        <w:r w:rsidR="003E226E">
          <w:t xml:space="preserve">ów </w:t>
        </w:r>
        <w:r w:rsidR="003E226E">
          <w:br/>
          <w:t>w pojemnika).</w:t>
        </w:r>
      </w:ins>
      <w:ins w:id="7712" w:author="Robert Pasternak" w:date="2024-07-17T10:13:00Z">
        <w:r w:rsidR="00A23692">
          <w:t xml:space="preserve"> W przypadku konieczności wymiany pojemnika Wykonawca wykona to na własny koszt bez zbędnej zwłoki lecz nie później niż w terminie 10 dni</w:t>
        </w:r>
      </w:ins>
      <w:ins w:id="7713" w:author="Robert Pasternak" w:date="2024-07-17T10:14:00Z">
        <w:r w:rsidR="00A23692">
          <w:t xml:space="preserve"> roboczych od dnia </w:t>
        </w:r>
        <w:r w:rsidR="00A23692">
          <w:br/>
          <w:t xml:space="preserve">w którym Zamawiający lub właściciel punktu w którym pojemnik został zlokalizowany zawiadomią Wykonawcę o uszkodzeniu pojemnika (zawiadomienie kierowane na adres poczty elektronicznej Wykonawcy na który zgłaszana jest konieczność odbioru odpadów </w:t>
        </w:r>
        <w:r w:rsidR="00A23692">
          <w:br/>
          <w:t xml:space="preserve">w pojemnika). </w:t>
        </w:r>
      </w:ins>
      <w:ins w:id="7714" w:author="Robert Pasternak" w:date="2024-07-17T10:13:00Z">
        <w:r w:rsidR="00A23692">
          <w:t xml:space="preserve"> </w:t>
        </w:r>
      </w:ins>
      <w:ins w:id="7715" w:author="Robert Pasternak" w:date="2024-07-17T10:08:00Z">
        <w:r w:rsidR="003E226E">
          <w:t xml:space="preserve"> </w:t>
        </w:r>
      </w:ins>
      <w:ins w:id="7716" w:author="Robert Pasternak" w:date="2024-07-17T10:06:00Z">
        <w:r w:rsidR="003E226E">
          <w:t xml:space="preserve"> </w:t>
        </w:r>
      </w:ins>
      <w:ins w:id="7717" w:author="Robert Pasternak" w:date="2024-07-17T10:02:00Z">
        <w:r w:rsidR="003E226E">
          <w:t xml:space="preserve"> </w:t>
        </w:r>
      </w:ins>
    </w:p>
    <w:p w14:paraId="04817C61" w14:textId="77777777" w:rsidR="00361B44" w:rsidRPr="008416E6" w:rsidRDefault="00361B44">
      <w:pPr>
        <w:pStyle w:val="ListParagraph1"/>
        <w:numPr>
          <w:ilvl w:val="0"/>
          <w:numId w:val="7"/>
        </w:numPr>
        <w:tabs>
          <w:tab w:val="left" w:pos="426"/>
        </w:tabs>
        <w:autoSpaceDE w:val="0"/>
        <w:autoSpaceDN w:val="0"/>
        <w:spacing w:line="312" w:lineRule="auto"/>
        <w:rPr>
          <w:del w:id="7718" w:author="Robert Pasternak" w:date="2019-12-03T10:45:00Z"/>
          <w:rPrChange w:id="7719" w:author="Robert Pasternak" w:date="2021-09-07T12:47:00Z">
            <w:rPr>
              <w:del w:id="7720" w:author="Robert Pasternak" w:date="2019-12-03T10:45:00Z"/>
              <w:rFonts w:ascii="Times" w:hAnsi="Times" w:cs="Arial"/>
            </w:rPr>
          </w:rPrChange>
        </w:rPr>
        <w:pPrChange w:id="7721" w:author="Robert Pasternak" w:date="2021-06-08T11:23:00Z">
          <w:pPr>
            <w:pStyle w:val="ListParagraph1"/>
            <w:tabs>
              <w:tab w:val="left" w:pos="426"/>
            </w:tabs>
            <w:autoSpaceDE w:val="0"/>
            <w:autoSpaceDN w:val="0"/>
            <w:spacing w:line="360" w:lineRule="auto"/>
            <w:ind w:left="0"/>
          </w:pPr>
        </w:pPrChange>
      </w:pPr>
    </w:p>
    <w:p w14:paraId="768D3E72" w14:textId="77777777" w:rsidR="00361B44" w:rsidRPr="008416E6" w:rsidRDefault="00361B44">
      <w:pPr>
        <w:pStyle w:val="ListParagraph1"/>
        <w:tabs>
          <w:tab w:val="left" w:pos="426"/>
        </w:tabs>
        <w:autoSpaceDE w:val="0"/>
        <w:autoSpaceDN w:val="0"/>
        <w:spacing w:line="312" w:lineRule="auto"/>
        <w:ind w:left="0"/>
        <w:rPr>
          <w:del w:id="7722" w:author="Robert Pasternak" w:date="2019-12-03T10:45:00Z"/>
          <w:rPrChange w:id="7723" w:author="Robert Pasternak" w:date="2021-09-07T12:47:00Z">
            <w:rPr>
              <w:del w:id="7724" w:author="Robert Pasternak" w:date="2019-12-03T10:45:00Z"/>
              <w:rFonts w:ascii="Times" w:hAnsi="Times" w:cs="Arial"/>
            </w:rPr>
          </w:rPrChange>
        </w:rPr>
        <w:pPrChange w:id="7725" w:author="Robert Pasternak" w:date="2021-05-13T11:34:00Z">
          <w:pPr>
            <w:pStyle w:val="ListParagraph1"/>
            <w:tabs>
              <w:tab w:val="left" w:pos="426"/>
            </w:tabs>
            <w:autoSpaceDE w:val="0"/>
            <w:autoSpaceDN w:val="0"/>
            <w:spacing w:line="360" w:lineRule="auto"/>
            <w:ind w:left="0"/>
          </w:pPr>
        </w:pPrChange>
      </w:pPr>
    </w:p>
    <w:p w14:paraId="23A197DF" w14:textId="77777777" w:rsidR="00361B44" w:rsidRPr="008416E6" w:rsidRDefault="00361B44">
      <w:pPr>
        <w:pStyle w:val="ListParagraph1"/>
        <w:tabs>
          <w:tab w:val="left" w:pos="426"/>
        </w:tabs>
        <w:autoSpaceDE w:val="0"/>
        <w:autoSpaceDN w:val="0"/>
        <w:spacing w:line="312" w:lineRule="auto"/>
        <w:ind w:left="0"/>
        <w:rPr>
          <w:del w:id="7726" w:author="Robert Pasternak" w:date="2019-12-03T10:45:00Z"/>
          <w:rPrChange w:id="7727" w:author="Robert Pasternak" w:date="2021-09-07T12:47:00Z">
            <w:rPr>
              <w:del w:id="7728" w:author="Robert Pasternak" w:date="2019-12-03T10:45:00Z"/>
              <w:rFonts w:ascii="Times" w:hAnsi="Times" w:cs="Arial"/>
            </w:rPr>
          </w:rPrChange>
        </w:rPr>
        <w:pPrChange w:id="7729" w:author="Robert Pasternak" w:date="2021-05-13T11:34:00Z">
          <w:pPr>
            <w:pStyle w:val="ListParagraph1"/>
            <w:tabs>
              <w:tab w:val="left" w:pos="426"/>
            </w:tabs>
            <w:autoSpaceDE w:val="0"/>
            <w:autoSpaceDN w:val="0"/>
            <w:spacing w:line="360" w:lineRule="auto"/>
            <w:ind w:left="0"/>
          </w:pPr>
        </w:pPrChange>
      </w:pPr>
    </w:p>
    <w:p w14:paraId="094C149D" w14:textId="77777777" w:rsidR="00361B44" w:rsidRPr="008416E6" w:rsidRDefault="00361B44">
      <w:pPr>
        <w:pStyle w:val="ListParagraph1"/>
        <w:numPr>
          <w:ilvl w:val="0"/>
          <w:numId w:val="7"/>
        </w:numPr>
        <w:tabs>
          <w:tab w:val="left" w:pos="426"/>
        </w:tabs>
        <w:autoSpaceDE w:val="0"/>
        <w:autoSpaceDN w:val="0"/>
        <w:spacing w:line="312" w:lineRule="auto"/>
        <w:rPr>
          <w:rPrChange w:id="7730" w:author="Robert Pasternak" w:date="2021-09-07T12:47:00Z">
            <w:rPr>
              <w:rFonts w:ascii="Times" w:hAnsi="Times" w:cs="Arial"/>
            </w:rPr>
          </w:rPrChange>
        </w:rPr>
        <w:pPrChange w:id="7731" w:author="Robert Pasternak" w:date="2021-06-08T11:23:00Z">
          <w:pPr>
            <w:pStyle w:val="ListParagraph1"/>
            <w:tabs>
              <w:tab w:val="left" w:pos="426"/>
            </w:tabs>
            <w:autoSpaceDE w:val="0"/>
            <w:autoSpaceDN w:val="0"/>
            <w:spacing w:line="360" w:lineRule="auto"/>
            <w:ind w:left="0"/>
          </w:pPr>
        </w:pPrChange>
      </w:pPr>
    </w:p>
    <w:p w14:paraId="46BF9344" w14:textId="77777777" w:rsidR="00361B44" w:rsidRPr="008416E6" w:rsidRDefault="00016A9F">
      <w:pPr>
        <w:pStyle w:val="ListParagraph1"/>
        <w:numPr>
          <w:ilvl w:val="0"/>
          <w:numId w:val="7"/>
        </w:numPr>
        <w:tabs>
          <w:tab w:val="left" w:pos="426"/>
        </w:tabs>
        <w:autoSpaceDE w:val="0"/>
        <w:autoSpaceDN w:val="0"/>
        <w:spacing w:line="312" w:lineRule="auto"/>
        <w:rPr>
          <w:del w:id="7732" w:author="Robert Pasternak" w:date="2021-06-08T11:23:00Z"/>
          <w:rPrChange w:id="7733" w:author="Robert Pasternak" w:date="2021-09-07T12:47:00Z">
            <w:rPr>
              <w:del w:id="7734" w:author="Robert Pasternak" w:date="2021-06-08T11:23:00Z"/>
              <w:rFonts w:ascii="Times" w:hAnsi="Times" w:cs="Arial"/>
            </w:rPr>
          </w:rPrChange>
        </w:rPr>
        <w:pPrChange w:id="7735" w:author="Robert Pasternak" w:date="2021-05-13T11:34:00Z">
          <w:pPr>
            <w:pStyle w:val="ListParagraph1"/>
            <w:numPr>
              <w:numId w:val="7"/>
            </w:numPr>
            <w:tabs>
              <w:tab w:val="left" w:pos="426"/>
            </w:tabs>
            <w:autoSpaceDE w:val="0"/>
            <w:autoSpaceDN w:val="0"/>
            <w:spacing w:line="360" w:lineRule="auto"/>
            <w:ind w:left="0"/>
          </w:pPr>
        </w:pPrChange>
      </w:pPr>
      <w:ins w:id="7736" w:author="Robert Pasternak" w:date="2021-07-12T12:36:00Z">
        <w:r w:rsidRPr="008416E6">
          <w:t xml:space="preserve">Wykonawca zobowiązany jest </w:t>
        </w:r>
      </w:ins>
      <w:del w:id="7737" w:author="Robert Pasternak" w:date="2021-07-12T12:36:00Z">
        <w:r w:rsidR="00E11DE4" w:rsidRPr="008416E6" w:rsidDel="00016A9F">
          <w:rPr>
            <w:rPrChange w:id="7738" w:author="Robert Pasternak" w:date="2021-09-07T12:47:00Z">
              <w:rPr>
                <w:rFonts w:ascii="Times" w:hAnsi="Times" w:cs="Arial"/>
                <w:i/>
                <w:iCs/>
              </w:rPr>
            </w:rPrChange>
          </w:rPr>
          <w:delText>D</w:delText>
        </w:r>
      </w:del>
      <w:ins w:id="7739" w:author="Robert Pasternak" w:date="2021-07-12T12:36:00Z">
        <w:r w:rsidRPr="008416E6">
          <w:t>d</w:t>
        </w:r>
      </w:ins>
      <w:r w:rsidR="00E11DE4" w:rsidRPr="008416E6">
        <w:rPr>
          <w:rPrChange w:id="7740" w:author="Robert Pasternak" w:date="2021-09-07T12:47:00Z">
            <w:rPr>
              <w:rFonts w:ascii="Times" w:hAnsi="Times" w:cs="Arial"/>
              <w:i/>
              <w:iCs/>
            </w:rPr>
          </w:rPrChange>
        </w:rPr>
        <w:t>osta</w:t>
      </w:r>
      <w:ins w:id="7741" w:author="Robert Pasternak" w:date="2021-07-12T12:36:00Z">
        <w:r w:rsidRPr="008416E6">
          <w:t>rczyć</w:t>
        </w:r>
      </w:ins>
      <w:del w:id="7742" w:author="Robert Pasternak" w:date="2021-07-12T12:36:00Z">
        <w:r w:rsidR="00E11DE4" w:rsidRPr="008416E6" w:rsidDel="00016A9F">
          <w:rPr>
            <w:rPrChange w:id="7743" w:author="Robert Pasternak" w:date="2021-09-07T12:47:00Z">
              <w:rPr>
                <w:rFonts w:ascii="Times" w:hAnsi="Times" w:cs="Arial"/>
                <w:i/>
                <w:iCs/>
              </w:rPr>
            </w:rPrChange>
          </w:rPr>
          <w:delText>wa</w:delText>
        </w:r>
      </w:del>
      <w:r w:rsidR="00E11DE4" w:rsidRPr="008416E6">
        <w:rPr>
          <w:rPrChange w:id="7744" w:author="Robert Pasternak" w:date="2021-09-07T12:47:00Z">
            <w:rPr>
              <w:rFonts w:ascii="Times" w:hAnsi="Times" w:cs="Arial"/>
              <w:i/>
              <w:iCs/>
            </w:rPr>
          </w:rPrChange>
        </w:rPr>
        <w:t xml:space="preserve"> pojemnik</w:t>
      </w:r>
      <w:ins w:id="7745" w:author="Robert Pasternak" w:date="2021-07-12T12:37:00Z">
        <w:r w:rsidRPr="008416E6">
          <w:t>i</w:t>
        </w:r>
      </w:ins>
      <w:del w:id="7746" w:author="Robert Pasternak" w:date="2021-07-12T12:37:00Z">
        <w:r w:rsidR="00E11DE4" w:rsidRPr="008416E6" w:rsidDel="00016A9F">
          <w:rPr>
            <w:rPrChange w:id="7747" w:author="Robert Pasternak" w:date="2021-09-07T12:47:00Z">
              <w:rPr>
                <w:rFonts w:ascii="Times" w:hAnsi="Times" w:cs="Arial"/>
                <w:i/>
                <w:iCs/>
              </w:rPr>
            </w:rPrChange>
          </w:rPr>
          <w:delText>ów</w:delText>
        </w:r>
      </w:del>
      <w:r w:rsidR="00E11DE4" w:rsidRPr="008416E6">
        <w:rPr>
          <w:rPrChange w:id="7748" w:author="Robert Pasternak" w:date="2021-09-07T12:47:00Z">
            <w:rPr>
              <w:rFonts w:ascii="Times" w:hAnsi="Times" w:cs="Arial"/>
              <w:i/>
              <w:iCs/>
            </w:rPr>
          </w:rPrChange>
        </w:rPr>
        <w:t xml:space="preserve"> do wskazanych punktów zbiórki przeterminowanych leków </w:t>
      </w:r>
      <w:ins w:id="7749" w:author="Robert Pasternak" w:date="2021-07-12T12:40:00Z">
        <w:r w:rsidR="00087693" w:rsidRPr="008416E6">
          <w:t>do dnia rozpoczęcia realizacji Przedmiotu zamówienia.</w:t>
        </w:r>
      </w:ins>
      <w:del w:id="7750" w:author="Robert Pasternak" w:date="2021-07-12T12:40:00Z">
        <w:r w:rsidR="00E11DE4" w:rsidRPr="008416E6" w:rsidDel="00087693">
          <w:rPr>
            <w:rPrChange w:id="7751" w:author="Robert Pasternak" w:date="2021-09-07T12:47:00Z">
              <w:rPr>
                <w:rFonts w:ascii="Times" w:hAnsi="Times" w:cs="Arial"/>
                <w:i/>
                <w:iCs/>
              </w:rPr>
            </w:rPrChange>
          </w:rPr>
          <w:delText>nastąpi do dnia 31.12.20</w:delText>
        </w:r>
      </w:del>
      <w:ins w:id="7752" w:author="kaluz" w:date="2021-05-04T21:43:00Z">
        <w:del w:id="7753" w:author="Robert Pasternak" w:date="2021-07-12T12:40:00Z">
          <w:r w:rsidR="00E11DE4" w:rsidRPr="008416E6" w:rsidDel="00087693">
            <w:rPr>
              <w:rPrChange w:id="7754" w:author="Robert Pasternak" w:date="2021-09-07T12:47:00Z">
                <w:rPr>
                  <w:rFonts w:ascii="Times" w:hAnsi="Times" w:cs="Arial"/>
                  <w:i/>
                  <w:iCs/>
                </w:rPr>
              </w:rPrChange>
            </w:rPr>
            <w:delText>21</w:delText>
          </w:r>
        </w:del>
      </w:ins>
      <w:del w:id="7755" w:author="kaluz" w:date="2021-05-04T21:43:00Z">
        <w:r w:rsidR="00E11DE4" w:rsidRPr="008416E6">
          <w:rPr>
            <w:rPrChange w:id="7756" w:author="Robert Pasternak" w:date="2021-09-07T12:47:00Z">
              <w:rPr>
                <w:rFonts w:ascii="Times" w:hAnsi="Times" w:cs="Arial"/>
                <w:i/>
                <w:iCs/>
              </w:rPr>
            </w:rPrChange>
          </w:rPr>
          <w:delText>19</w:delText>
        </w:r>
      </w:del>
      <w:del w:id="7757" w:author="Robert Pasternak" w:date="2021-07-12T12:40:00Z">
        <w:r w:rsidR="00E11DE4" w:rsidRPr="008416E6" w:rsidDel="00087693">
          <w:rPr>
            <w:rPrChange w:id="7758" w:author="Robert Pasternak" w:date="2021-09-07T12:47:00Z">
              <w:rPr>
                <w:rFonts w:ascii="Times" w:hAnsi="Times" w:cs="Arial"/>
                <w:i/>
                <w:iCs/>
              </w:rPr>
            </w:rPrChange>
          </w:rPr>
          <w:delText xml:space="preserve"> roku.</w:delText>
        </w:r>
      </w:del>
      <w:ins w:id="7759" w:author="Robert Pasternak" w:date="2021-07-12T12:40:00Z">
        <w:r w:rsidR="00087693" w:rsidRPr="008416E6">
          <w:br/>
        </w:r>
      </w:ins>
      <w:del w:id="7760" w:author="Robert Pasternak" w:date="2021-07-12T12:40:00Z">
        <w:r w:rsidR="00E11DE4" w:rsidRPr="008416E6" w:rsidDel="00087693">
          <w:rPr>
            <w:rPrChange w:id="7761" w:author="Robert Pasternak" w:date="2021-09-07T12:47:00Z">
              <w:rPr>
                <w:rFonts w:ascii="Times" w:hAnsi="Times" w:cs="Arial"/>
                <w:i/>
                <w:iCs/>
              </w:rPr>
            </w:rPrChange>
          </w:rPr>
          <w:delText xml:space="preserve"> </w:delText>
        </w:r>
      </w:del>
      <w:r w:rsidR="00E11DE4" w:rsidRPr="008416E6">
        <w:rPr>
          <w:rPrChange w:id="7762" w:author="Robert Pasternak" w:date="2021-09-07T12:47:00Z">
            <w:rPr>
              <w:rFonts w:ascii="Times" w:hAnsi="Times" w:cs="Arial"/>
              <w:i/>
              <w:iCs/>
            </w:rPr>
          </w:rPrChange>
        </w:rPr>
        <w:t xml:space="preserve">Na potwierdzenie dostarczenia pojemników Wykonawca przedłoży Zamawiającemu dokumentację fotograficzną lub pisemne potwierdzenia dostarczenia pojemników </w:t>
      </w:r>
      <w:ins w:id="7763" w:author="Robert Pasternak" w:date="2021-07-12T12:41:00Z">
        <w:r w:rsidR="00087693" w:rsidRPr="008416E6">
          <w:br/>
        </w:r>
      </w:ins>
      <w:r w:rsidR="00E11DE4" w:rsidRPr="008416E6">
        <w:rPr>
          <w:rPrChange w:id="7764" w:author="Robert Pasternak" w:date="2021-09-07T12:47:00Z">
            <w:rPr>
              <w:rFonts w:ascii="Times" w:hAnsi="Times" w:cs="Arial"/>
              <w:i/>
              <w:iCs/>
            </w:rPr>
          </w:rPrChange>
        </w:rPr>
        <w:t xml:space="preserve">od właścicieli (zarządców, administratorów) punktów, gdzie zbierane będą przeterminowane leki. </w:t>
      </w:r>
    </w:p>
    <w:p w14:paraId="3E817570" w14:textId="77777777" w:rsidR="00361B44" w:rsidRPr="008416E6" w:rsidRDefault="00361B44">
      <w:pPr>
        <w:pStyle w:val="ListParagraph1"/>
        <w:numPr>
          <w:ilvl w:val="0"/>
          <w:numId w:val="7"/>
        </w:numPr>
        <w:tabs>
          <w:tab w:val="left" w:pos="426"/>
        </w:tabs>
        <w:autoSpaceDE w:val="0"/>
        <w:autoSpaceDN w:val="0"/>
        <w:spacing w:line="312" w:lineRule="auto"/>
        <w:rPr>
          <w:rPrChange w:id="7765" w:author="Robert Pasternak" w:date="2021-09-07T12:47:00Z">
            <w:rPr>
              <w:rFonts w:ascii="Times" w:hAnsi="Times" w:cs="Arial"/>
            </w:rPr>
          </w:rPrChange>
        </w:rPr>
        <w:pPrChange w:id="7766" w:author="Robert Pasternak" w:date="2021-06-08T11:23:00Z">
          <w:pPr>
            <w:pStyle w:val="Akapitzlist"/>
            <w:spacing w:line="360" w:lineRule="auto"/>
          </w:pPr>
        </w:pPrChange>
      </w:pPr>
    </w:p>
    <w:p w14:paraId="07832C72" w14:textId="77777777" w:rsidR="00361B44" w:rsidRPr="008416E6" w:rsidRDefault="00E11DE4">
      <w:pPr>
        <w:pStyle w:val="ListParagraph1"/>
        <w:numPr>
          <w:ilvl w:val="0"/>
          <w:numId w:val="7"/>
        </w:numPr>
        <w:tabs>
          <w:tab w:val="left" w:pos="426"/>
        </w:tabs>
        <w:autoSpaceDE w:val="0"/>
        <w:autoSpaceDN w:val="0"/>
        <w:spacing w:line="312" w:lineRule="auto"/>
        <w:rPr>
          <w:rPrChange w:id="7767" w:author="Robert Pasternak" w:date="2021-09-07T12:47:00Z">
            <w:rPr>
              <w:rFonts w:ascii="Times" w:hAnsi="Times" w:cs="Arial"/>
            </w:rPr>
          </w:rPrChange>
        </w:rPr>
        <w:pPrChange w:id="7768" w:author="Robert Pasternak" w:date="2021-05-13T11:34:00Z">
          <w:pPr>
            <w:pStyle w:val="ListParagraph1"/>
            <w:numPr>
              <w:numId w:val="7"/>
            </w:numPr>
            <w:tabs>
              <w:tab w:val="left" w:pos="426"/>
            </w:tabs>
            <w:autoSpaceDE w:val="0"/>
            <w:autoSpaceDN w:val="0"/>
            <w:spacing w:line="360" w:lineRule="auto"/>
            <w:ind w:left="0"/>
          </w:pPr>
        </w:pPrChange>
      </w:pPr>
      <w:r w:rsidRPr="008416E6">
        <w:rPr>
          <w:rPrChange w:id="7769" w:author="Robert Pasternak" w:date="2021-09-07T12:47:00Z">
            <w:rPr>
              <w:rFonts w:ascii="Times" w:hAnsi="Times" w:cs="Arial"/>
              <w:i/>
              <w:iCs/>
            </w:rPr>
          </w:rPrChange>
        </w:rPr>
        <w:lastRenderedPageBreak/>
        <w:t xml:space="preserve">W przypadku braku możliwości wyposażenia punktów zbiórki przeterminowanych leków </w:t>
      </w:r>
      <w:r w:rsidRPr="008416E6">
        <w:rPr>
          <w:rPrChange w:id="7770" w:author="Robert Pasternak" w:date="2021-09-07T12:47:00Z">
            <w:rPr>
              <w:rFonts w:ascii="Times" w:hAnsi="Times" w:cs="Arial"/>
              <w:i/>
              <w:iCs/>
            </w:rPr>
          </w:rPrChange>
        </w:rPr>
        <w:br/>
        <w:t>w wymagane pojemniki, w wyznaczonym terminie, z przyczyn niezależnych od Wykonawcy, wskaże on Zamawiającemu te przyczyny i udokumentuje ich zaistnienie, w przeciwnym razie Wykonawca podlegał będzie karom umownym.</w:t>
      </w:r>
    </w:p>
    <w:p w14:paraId="2C82EBF7" w14:textId="77777777" w:rsidR="00A23692" w:rsidRPr="008416E6" w:rsidRDefault="00A23692">
      <w:pPr>
        <w:shd w:val="clear" w:color="auto" w:fill="FFFFFF"/>
        <w:spacing w:line="312" w:lineRule="auto"/>
        <w:rPr>
          <w:ins w:id="7771" w:author="Robert Pasternak" w:date="2021-05-11T12:44:00Z"/>
          <w:lang w:eastAsia="en-US"/>
          <w:rPrChange w:id="7772" w:author="Robert Pasternak" w:date="2021-09-07T12:47:00Z">
            <w:rPr>
              <w:ins w:id="7773" w:author="Robert Pasternak" w:date="2021-05-11T12:44:00Z"/>
              <w:rFonts w:ascii="Times" w:hAnsi="Times" w:cs="Arial"/>
              <w:lang w:eastAsia="en-US"/>
            </w:rPr>
          </w:rPrChange>
        </w:rPr>
        <w:pPrChange w:id="7774" w:author="Robert Pasternak" w:date="2024-07-18T11:03:00Z">
          <w:pPr>
            <w:shd w:val="clear" w:color="auto" w:fill="FFFFFF"/>
          </w:pPr>
        </w:pPrChange>
      </w:pPr>
    </w:p>
    <w:p w14:paraId="747A55DB" w14:textId="77777777" w:rsidR="00361B44" w:rsidRPr="008416E6" w:rsidRDefault="00E11DE4">
      <w:pPr>
        <w:pStyle w:val="Akapitzlist"/>
        <w:numPr>
          <w:ilvl w:val="0"/>
          <w:numId w:val="20"/>
        </w:numPr>
        <w:shd w:val="clear" w:color="auto" w:fill="FFFFFF"/>
        <w:spacing w:line="312" w:lineRule="auto"/>
        <w:rPr>
          <w:ins w:id="7775" w:author="Robert Pasternak" w:date="2021-05-11T12:46:00Z"/>
          <w:b/>
          <w:lang w:eastAsia="en-US"/>
          <w:rPrChange w:id="7776" w:author="Robert Pasternak" w:date="2021-09-07T12:47:00Z">
            <w:rPr>
              <w:ins w:id="7777" w:author="Robert Pasternak" w:date="2021-05-11T12:46:00Z"/>
              <w:rFonts w:ascii="Times" w:hAnsi="Times" w:cs="Arial"/>
              <w:lang w:eastAsia="en-US"/>
            </w:rPr>
          </w:rPrChange>
        </w:rPr>
        <w:pPrChange w:id="7778" w:author="Robert Pasternak" w:date="2021-05-13T11:34:00Z">
          <w:pPr>
            <w:shd w:val="clear" w:color="auto" w:fill="FFFFFF"/>
          </w:pPr>
        </w:pPrChange>
      </w:pPr>
      <w:ins w:id="7779" w:author="Robert Pasternak" w:date="2021-05-11T12:45:00Z">
        <w:r w:rsidRPr="008416E6">
          <w:rPr>
            <w:b/>
            <w:lang w:eastAsia="en-US"/>
            <w:rPrChange w:id="7780" w:author="Robert Pasternak" w:date="2021-09-07T12:47:00Z">
              <w:rPr>
                <w:rFonts w:ascii="Times" w:hAnsi="Times" w:cs="Arial"/>
                <w:i/>
                <w:iCs/>
                <w:lang w:eastAsia="en-US"/>
              </w:rPr>
            </w:rPrChange>
          </w:rPr>
          <w:t>Kontrola realizacji odbioru odpad</w:t>
        </w:r>
      </w:ins>
      <w:ins w:id="7781" w:author="Robert Pasternak" w:date="2021-05-11T12:46:00Z">
        <w:r w:rsidRPr="008416E6">
          <w:rPr>
            <w:b/>
            <w:lang w:eastAsia="en-US"/>
            <w:rPrChange w:id="7782" w:author="Robert Pasternak" w:date="2021-09-07T12:47:00Z">
              <w:rPr>
                <w:rFonts w:ascii="Times" w:hAnsi="Times" w:cs="Arial"/>
                <w:i/>
                <w:iCs/>
                <w:lang w:eastAsia="en-US"/>
              </w:rPr>
            </w:rPrChange>
          </w:rPr>
          <w:t>ów komunalnych z nieruchomości zamieszkałych.</w:t>
        </w:r>
      </w:ins>
    </w:p>
    <w:p w14:paraId="143CAD5E" w14:textId="77777777" w:rsidR="00361B44" w:rsidRPr="008416E6" w:rsidRDefault="00361B44">
      <w:pPr>
        <w:pStyle w:val="Akapitzlist"/>
        <w:shd w:val="clear" w:color="auto" w:fill="FFFFFF"/>
        <w:spacing w:line="312" w:lineRule="auto"/>
        <w:rPr>
          <w:ins w:id="7783" w:author="Robert Pasternak" w:date="2021-05-11T12:46:00Z"/>
          <w:lang w:eastAsia="en-US"/>
          <w:rPrChange w:id="7784" w:author="Robert Pasternak" w:date="2021-09-07T12:47:00Z">
            <w:rPr>
              <w:ins w:id="7785" w:author="Robert Pasternak" w:date="2021-05-11T12:46:00Z"/>
              <w:rFonts w:ascii="Times" w:hAnsi="Times" w:cs="Arial"/>
              <w:lang w:eastAsia="en-US"/>
            </w:rPr>
          </w:rPrChange>
        </w:rPr>
        <w:pPrChange w:id="7786" w:author="Robert Pasternak" w:date="2021-05-13T11:34:00Z">
          <w:pPr>
            <w:shd w:val="clear" w:color="auto" w:fill="FFFFFF"/>
          </w:pPr>
        </w:pPrChange>
      </w:pPr>
    </w:p>
    <w:p w14:paraId="76D3BDE5" w14:textId="77777777" w:rsidR="00361B44" w:rsidRPr="008416E6" w:rsidRDefault="00E11DE4">
      <w:pPr>
        <w:pStyle w:val="Akapitzlist"/>
        <w:numPr>
          <w:ilvl w:val="3"/>
          <w:numId w:val="7"/>
        </w:numPr>
        <w:shd w:val="clear" w:color="auto" w:fill="FFFFFF"/>
        <w:spacing w:line="312" w:lineRule="auto"/>
        <w:ind w:left="284"/>
        <w:rPr>
          <w:ins w:id="7787" w:author="Robert Pasternak" w:date="2021-05-11T12:50:00Z"/>
          <w:lang w:eastAsia="en-US"/>
          <w:rPrChange w:id="7788" w:author="Robert Pasternak" w:date="2021-09-07T12:47:00Z">
            <w:rPr>
              <w:ins w:id="7789" w:author="Robert Pasternak" w:date="2021-05-11T12:50:00Z"/>
              <w:rFonts w:ascii="Times" w:hAnsi="Times" w:cs="Arial"/>
            </w:rPr>
          </w:rPrChange>
        </w:rPr>
        <w:pPrChange w:id="7790" w:author="Robert Pasternak" w:date="2021-05-13T11:34:00Z">
          <w:pPr>
            <w:shd w:val="clear" w:color="auto" w:fill="FFFFFF"/>
          </w:pPr>
        </w:pPrChange>
      </w:pPr>
      <w:ins w:id="7791" w:author="Robert Pasternak" w:date="2021-05-11T12:48:00Z">
        <w:r w:rsidRPr="008416E6">
          <w:rPr>
            <w:rPrChange w:id="7792" w:author="Robert Pasternak" w:date="2021-09-07T12:47:00Z">
              <w:rPr>
                <w:rFonts w:ascii="Times" w:hAnsi="Times" w:cs="Arial"/>
                <w:i/>
                <w:iCs/>
              </w:rPr>
            </w:rPrChange>
          </w:rPr>
          <w:t xml:space="preserve">Zamawiający zastrzega sobie prawo do kontrolowania realizacji Przedmiotu zamówienia przez Wykonawcę, w szczególności zgodności </w:t>
        </w:r>
      </w:ins>
      <w:ins w:id="7793" w:author="Robert Pasternak" w:date="2021-07-01T15:14:00Z">
        <w:r w:rsidR="00617809" w:rsidRPr="008416E6">
          <w:t>terminów</w:t>
        </w:r>
      </w:ins>
      <w:ins w:id="7794" w:author="Robert Pasternak" w:date="2021-05-11T12:48:00Z">
        <w:r w:rsidRPr="008416E6">
          <w:rPr>
            <w:rPrChange w:id="7795" w:author="Robert Pasternak" w:date="2021-09-07T12:47:00Z">
              <w:rPr>
                <w:rFonts w:ascii="Times" w:hAnsi="Times" w:cs="Arial"/>
                <w:i/>
                <w:iCs/>
              </w:rPr>
            </w:rPrChange>
          </w:rPr>
          <w:t xml:space="preserve"> odbioru odpadów komunalnych  </w:t>
        </w:r>
        <w:r w:rsidRPr="008416E6">
          <w:rPr>
            <w:rPrChange w:id="7796" w:author="Robert Pasternak" w:date="2021-09-07T12:47:00Z">
              <w:rPr>
                <w:rFonts w:ascii="Times" w:hAnsi="Times" w:cs="Arial"/>
                <w:i/>
                <w:iCs/>
              </w:rPr>
            </w:rPrChange>
          </w:rPr>
          <w:br/>
          <w:t xml:space="preserve">z obowiązującym harmonogramem odbioru odpadów. </w:t>
        </w:r>
      </w:ins>
    </w:p>
    <w:p w14:paraId="3428F6B9" w14:textId="77777777" w:rsidR="00361B44" w:rsidRPr="008416E6" w:rsidRDefault="007F3A87">
      <w:pPr>
        <w:pStyle w:val="Akapitzlist"/>
        <w:numPr>
          <w:ilvl w:val="3"/>
          <w:numId w:val="7"/>
        </w:numPr>
        <w:shd w:val="clear" w:color="auto" w:fill="FFFFFF"/>
        <w:spacing w:line="312" w:lineRule="auto"/>
        <w:ind w:left="284"/>
        <w:rPr>
          <w:ins w:id="7797" w:author="Robert Pasternak" w:date="2021-05-11T12:48:00Z"/>
          <w:lang w:eastAsia="en-US"/>
          <w:rPrChange w:id="7798" w:author="Robert Pasternak" w:date="2021-09-07T12:47:00Z">
            <w:rPr>
              <w:ins w:id="7799" w:author="Robert Pasternak" w:date="2021-05-11T12:48:00Z"/>
              <w:rFonts w:ascii="Times" w:hAnsi="Times" w:cs="Arial"/>
            </w:rPr>
          </w:rPrChange>
        </w:rPr>
        <w:pPrChange w:id="7800" w:author="Robert Pasternak" w:date="2021-05-13T11:34:00Z">
          <w:pPr>
            <w:shd w:val="clear" w:color="auto" w:fill="FFFFFF"/>
          </w:pPr>
        </w:pPrChange>
      </w:pPr>
      <w:ins w:id="7801" w:author="Robert Pasternak" w:date="2021-05-11T12:50:00Z">
        <w:r w:rsidRPr="008416E6">
          <w:t>Prawo kontroli przysługuje pracownikom Zamawiającego oraz osobom upoważnionym przez Zamawiającego, w tym podmiotom zewnętrznym.</w:t>
        </w:r>
      </w:ins>
    </w:p>
    <w:p w14:paraId="228DECDA" w14:textId="1C864F58" w:rsidR="00361B44" w:rsidRPr="008416E6" w:rsidRDefault="00E11DE4">
      <w:pPr>
        <w:pStyle w:val="Akapitzlist"/>
        <w:numPr>
          <w:ilvl w:val="3"/>
          <w:numId w:val="7"/>
        </w:numPr>
        <w:shd w:val="clear" w:color="auto" w:fill="FFFFFF"/>
        <w:spacing w:line="312" w:lineRule="auto"/>
        <w:ind w:left="284"/>
        <w:rPr>
          <w:ins w:id="7802" w:author="Robert Pasternak" w:date="2021-05-11T12:50:00Z"/>
          <w:lang w:eastAsia="en-US"/>
          <w:rPrChange w:id="7803" w:author="Robert Pasternak" w:date="2021-09-07T12:47:00Z">
            <w:rPr>
              <w:ins w:id="7804" w:author="Robert Pasternak" w:date="2021-05-11T12:50:00Z"/>
              <w:rFonts w:ascii="Times" w:hAnsi="Times" w:cs="Arial"/>
            </w:rPr>
          </w:rPrChange>
        </w:rPr>
        <w:pPrChange w:id="7805" w:author="Robert Pasternak" w:date="2021-05-13T11:34:00Z">
          <w:pPr>
            <w:shd w:val="clear" w:color="auto" w:fill="FFFFFF"/>
          </w:pPr>
        </w:pPrChange>
      </w:pPr>
      <w:ins w:id="7806" w:author="Robert Pasternak" w:date="2021-05-11T12:48:00Z">
        <w:r w:rsidRPr="008416E6">
          <w:rPr>
            <w:rPrChange w:id="7807" w:author="Robert Pasternak" w:date="2021-09-07T12:47:00Z">
              <w:rPr>
                <w:rFonts w:ascii="Times" w:hAnsi="Times" w:cs="Arial"/>
                <w:i/>
                <w:iCs/>
              </w:rPr>
            </w:rPrChange>
          </w:rPr>
          <w:t xml:space="preserve">Zamawiający powiadomi Wykonawcę o przeprowadzeniu kontroli </w:t>
        </w:r>
      </w:ins>
      <w:ins w:id="7808" w:author="Robert Pasternak" w:date="2021-06-08T11:36:00Z">
        <w:r w:rsidR="002F3F82" w:rsidRPr="008416E6">
          <w:t xml:space="preserve">realizacji Przedmiotu zamówienia w szczególności </w:t>
        </w:r>
      </w:ins>
      <w:ins w:id="7809" w:author="Robert Pasternak" w:date="2021-05-11T12:48:00Z">
        <w:r w:rsidRPr="008416E6">
          <w:rPr>
            <w:rPrChange w:id="7810" w:author="Robert Pasternak" w:date="2021-09-07T12:47:00Z">
              <w:rPr>
                <w:rFonts w:ascii="Times" w:hAnsi="Times" w:cs="Arial"/>
                <w:i/>
                <w:iCs/>
              </w:rPr>
            </w:rPrChange>
          </w:rPr>
          <w:t xml:space="preserve">odbioru odpadów zgodnie z harmonogramem odbioru odpadów komunalnych, co najmniej 30 minut przed planowanym rozpoczęciem kontroli. Powiadomienie Wykonawcy nastąpi drogą elektroniczną na adres </w:t>
        </w:r>
      </w:ins>
      <w:ins w:id="7811" w:author="Robert Pasternak" w:date="2021-07-01T15:14:00Z">
        <w:r w:rsidR="00617809" w:rsidRPr="008416E6">
          <w:t>poczty elektronicznej</w:t>
        </w:r>
      </w:ins>
      <w:ins w:id="7812" w:author="Robert Pasternak" w:date="2021-05-11T12:48:00Z">
        <w:r w:rsidRPr="008416E6">
          <w:rPr>
            <w:rPrChange w:id="7813" w:author="Robert Pasternak" w:date="2021-09-07T12:47:00Z">
              <w:rPr>
                <w:rFonts w:ascii="Times" w:hAnsi="Times" w:cs="Arial"/>
                <w:i/>
                <w:iCs/>
              </w:rPr>
            </w:rPrChange>
          </w:rPr>
          <w:t xml:space="preserve"> koordynatora umowy ze strony Wykonawcy lub telefonicznie. Po otrzymaniu przez Wykonawcę powiadomienia zobowiązany jest on oddelegować swojego przedstawiciela oraz zapewnić pojazd do przeprowadzenia kontroli. W przypadku</w:t>
        </w:r>
      </w:ins>
      <w:ins w:id="7814" w:author="Robert Pasternak" w:date="2024-07-17T10:16:00Z">
        <w:r w:rsidR="00A23692">
          <w:t xml:space="preserve"> </w:t>
        </w:r>
      </w:ins>
      <w:ins w:id="7815" w:author="Robert Pasternak" w:date="2021-05-11T12:48:00Z">
        <w:r w:rsidRPr="008416E6">
          <w:rPr>
            <w:rPrChange w:id="7816" w:author="Robert Pasternak" w:date="2021-09-07T12:47:00Z">
              <w:rPr>
                <w:rFonts w:ascii="Times" w:hAnsi="Times" w:cs="Arial"/>
                <w:i/>
                <w:iCs/>
              </w:rPr>
            </w:rPrChange>
          </w:rPr>
          <w:t>odmowy</w:t>
        </w:r>
      </w:ins>
      <w:ins w:id="7817" w:author="Robert Pasternak" w:date="2021-07-12T12:42:00Z">
        <w:r w:rsidR="00087693" w:rsidRPr="008416E6">
          <w:t xml:space="preserve"> lub rezygnacji </w:t>
        </w:r>
      </w:ins>
      <w:ins w:id="7818" w:author="Robert Pasternak" w:date="2021-05-11T12:48:00Z">
        <w:r w:rsidRPr="008416E6">
          <w:rPr>
            <w:rPrChange w:id="7819" w:author="Robert Pasternak" w:date="2021-09-07T12:47:00Z">
              <w:rPr>
                <w:rFonts w:ascii="Times" w:hAnsi="Times" w:cs="Arial"/>
                <w:i/>
                <w:iCs/>
              </w:rPr>
            </w:rPrChange>
          </w:rPr>
          <w:t xml:space="preserve"> </w:t>
        </w:r>
      </w:ins>
      <w:ins w:id="7820" w:author="Robert Pasternak" w:date="2024-07-17T10:16:00Z">
        <w:r w:rsidR="00A23692">
          <w:br/>
          <w:t xml:space="preserve">z </w:t>
        </w:r>
      </w:ins>
      <w:ins w:id="7821" w:author="Robert Pasternak" w:date="2021-05-11T12:48:00Z">
        <w:r w:rsidRPr="008416E6">
          <w:rPr>
            <w:rPrChange w:id="7822" w:author="Robert Pasternak" w:date="2021-09-07T12:47:00Z">
              <w:rPr>
                <w:rFonts w:ascii="Times" w:hAnsi="Times" w:cs="Arial"/>
                <w:i/>
                <w:iCs/>
              </w:rPr>
            </w:rPrChange>
          </w:rPr>
          <w:t>udziału przedstawiciela Wykonawcy w przeprowadzeniu kontroli</w:t>
        </w:r>
      </w:ins>
      <w:ins w:id="7823" w:author="Robert Pasternak" w:date="2021-07-01T15:15:00Z">
        <w:r w:rsidR="00DA1948" w:rsidRPr="008416E6">
          <w:t>, Wykonawca</w:t>
        </w:r>
      </w:ins>
      <w:ins w:id="7824" w:author="Robert Pasternak" w:date="2021-05-11T12:48:00Z">
        <w:r w:rsidRPr="008416E6">
          <w:rPr>
            <w:rPrChange w:id="7825" w:author="Robert Pasternak" w:date="2021-09-07T12:47:00Z">
              <w:rPr>
                <w:rFonts w:ascii="Times" w:hAnsi="Times" w:cs="Arial"/>
                <w:i/>
                <w:iCs/>
              </w:rPr>
            </w:rPrChange>
          </w:rPr>
          <w:t xml:space="preserve"> zobowiązany jest  powiadomić Zamawiającego o tym fakcie drogą elektroniczną na adres </w:t>
        </w:r>
      </w:ins>
      <w:ins w:id="7826" w:author="Robert Pasternak" w:date="2021-07-01T15:15:00Z">
        <w:r w:rsidR="00DA1948" w:rsidRPr="008416E6">
          <w:t>poczty elektronicznej</w:t>
        </w:r>
      </w:ins>
      <w:ins w:id="7827" w:author="Robert Pasternak" w:date="2021-05-11T12:48:00Z">
        <w:r w:rsidRPr="008416E6">
          <w:rPr>
            <w:rPrChange w:id="7828" w:author="Robert Pasternak" w:date="2021-09-07T12:47:00Z">
              <w:rPr>
                <w:rFonts w:ascii="Times" w:hAnsi="Times" w:cs="Arial"/>
                <w:i/>
                <w:iCs/>
              </w:rPr>
            </w:rPrChange>
          </w:rPr>
          <w:t xml:space="preserve"> koordynatora umowy</w:t>
        </w:r>
      </w:ins>
      <w:ins w:id="7829" w:author="Robert Pasternak" w:date="2021-07-01T15:16:00Z">
        <w:r w:rsidR="00DA1948" w:rsidRPr="008416E6">
          <w:t xml:space="preserve"> ze strony Zamawiającego</w:t>
        </w:r>
      </w:ins>
      <w:ins w:id="7830" w:author="Robert Pasternak" w:date="2021-05-11T12:48:00Z">
        <w:r w:rsidRPr="008416E6">
          <w:rPr>
            <w:rPrChange w:id="7831" w:author="Robert Pasternak" w:date="2021-09-07T12:47:00Z">
              <w:rPr>
                <w:rFonts w:ascii="Times" w:hAnsi="Times" w:cs="Arial"/>
                <w:i/>
                <w:iCs/>
              </w:rPr>
            </w:rPrChange>
          </w:rPr>
          <w:t xml:space="preserve">. W takim przypadku </w:t>
        </w:r>
      </w:ins>
      <w:ins w:id="7832" w:author="Robert Pasternak" w:date="2021-07-02T11:35:00Z">
        <w:r w:rsidR="0007618B" w:rsidRPr="008416E6">
          <w:br/>
        </w:r>
      </w:ins>
      <w:ins w:id="7833" w:author="Robert Pasternak" w:date="2021-06-08T11:25:00Z">
        <w:r w:rsidR="003831EA" w:rsidRPr="008416E6">
          <w:t xml:space="preserve">lub w sytuacji, gdy przedstawiciel Wykonawcy nie </w:t>
        </w:r>
      </w:ins>
      <w:ins w:id="7834" w:author="Robert Pasternak" w:date="2021-06-08T11:27:00Z">
        <w:r w:rsidR="003831EA" w:rsidRPr="008416E6">
          <w:t xml:space="preserve">stawi się w </w:t>
        </w:r>
      </w:ins>
      <w:ins w:id="7835" w:author="Robert Pasternak" w:date="2021-06-08T11:28:00Z">
        <w:r w:rsidR="003831EA" w:rsidRPr="008416E6">
          <w:t xml:space="preserve">wyznaczonym </w:t>
        </w:r>
      </w:ins>
      <w:ins w:id="7836" w:author="Robert Pasternak" w:date="2021-06-08T11:31:00Z">
        <w:r w:rsidR="002F3F82" w:rsidRPr="008416E6">
          <w:t xml:space="preserve">przez Zamawiającego </w:t>
        </w:r>
      </w:ins>
      <w:ins w:id="7837" w:author="Robert Pasternak" w:date="2021-06-08T11:28:00Z">
        <w:r w:rsidR="003831EA" w:rsidRPr="008416E6">
          <w:t>terminie i miejscu</w:t>
        </w:r>
      </w:ins>
      <w:ins w:id="7838" w:author="Robert Pasternak" w:date="2021-06-08T11:31:00Z">
        <w:r w:rsidR="002F3F82" w:rsidRPr="008416E6">
          <w:t>,</w:t>
        </w:r>
      </w:ins>
      <w:ins w:id="7839" w:author="Piotr Szumlak" w:date="2021-07-08T13:02:00Z">
        <w:r w:rsidR="000E7B44" w:rsidRPr="008416E6">
          <w:t xml:space="preserve"> </w:t>
        </w:r>
      </w:ins>
      <w:ins w:id="7840" w:author="Robert Pasternak" w:date="2021-05-11T12:48:00Z">
        <w:r w:rsidRPr="008416E6">
          <w:rPr>
            <w:rPrChange w:id="7841" w:author="Robert Pasternak" w:date="2021-09-07T12:47:00Z">
              <w:rPr>
                <w:rFonts w:ascii="Times" w:hAnsi="Times" w:cs="Arial"/>
                <w:i/>
                <w:iCs/>
              </w:rPr>
            </w:rPrChange>
          </w:rPr>
          <w:t xml:space="preserve">Zamawiający upoważniony jest do przeprowadzenia kontroli jednostronnie. </w:t>
        </w:r>
      </w:ins>
      <w:ins w:id="7842" w:author="Robert Pasternak" w:date="2021-07-02T11:36:00Z">
        <w:r w:rsidR="0007618B" w:rsidRPr="008416E6">
          <w:t>Niestawiennictwo przedstawiciela Wykonawcy nie wstrzymuje przeprowadzenia kontroli, ani nie powoduje jej przerwania.</w:t>
        </w:r>
      </w:ins>
      <w:ins w:id="7843" w:author="Piotr Szumlak" w:date="2021-07-08T13:02:00Z">
        <w:r w:rsidR="000E7B44" w:rsidRPr="008416E6">
          <w:t xml:space="preserve"> </w:t>
        </w:r>
      </w:ins>
      <w:ins w:id="7844" w:author="Robert Pasternak" w:date="2021-05-11T12:48:00Z">
        <w:r w:rsidRPr="008416E6">
          <w:rPr>
            <w:rPrChange w:id="7845" w:author="Robert Pasternak" w:date="2021-09-07T12:47:00Z">
              <w:rPr>
                <w:rFonts w:ascii="Times" w:hAnsi="Times" w:cs="Arial"/>
                <w:i/>
                <w:iCs/>
              </w:rPr>
            </w:rPrChange>
          </w:rPr>
          <w:t>Z przeprowadzonej kontroli Zamawiający sporządzi protokół lub notatkę służbową oraz dokumentację fotograficzną. Odmowa</w:t>
        </w:r>
      </w:ins>
      <w:ins w:id="7846" w:author="Robert Pasternak" w:date="2021-07-12T12:44:00Z">
        <w:r w:rsidR="00087693" w:rsidRPr="008416E6">
          <w:t xml:space="preserve"> lub rezygnacja z</w:t>
        </w:r>
      </w:ins>
      <w:ins w:id="7847" w:author="Robert Pasternak" w:date="2021-05-11T12:48:00Z">
        <w:r w:rsidRPr="008416E6">
          <w:rPr>
            <w:rPrChange w:id="7848" w:author="Robert Pasternak" w:date="2021-09-07T12:47:00Z">
              <w:rPr>
                <w:rFonts w:ascii="Times" w:hAnsi="Times" w:cs="Arial"/>
                <w:i/>
                <w:iCs/>
              </w:rPr>
            </w:rPrChange>
          </w:rPr>
          <w:t xml:space="preserve"> udziału przedstawiciela Wykonawcy w kontroli </w:t>
        </w:r>
      </w:ins>
      <w:ins w:id="7849" w:author="Robert Pasternak" w:date="2021-06-08T11:32:00Z">
        <w:r w:rsidR="002F3F82" w:rsidRPr="008416E6">
          <w:t>lub nie stawienie się przedstawiciela Wykonawcy</w:t>
        </w:r>
      </w:ins>
      <w:ins w:id="7850" w:author="Piotr Szumlak" w:date="2021-07-08T13:02:00Z">
        <w:r w:rsidR="000E7B44" w:rsidRPr="008416E6">
          <w:t xml:space="preserve"> </w:t>
        </w:r>
      </w:ins>
      <w:ins w:id="7851" w:author="Robert Pasternak" w:date="2021-06-08T11:33:00Z">
        <w:r w:rsidR="002F3F82" w:rsidRPr="008416E6">
          <w:t xml:space="preserve">w wyznaczonym przez Zamawiającego terminie </w:t>
        </w:r>
      </w:ins>
      <w:ins w:id="7852" w:author="Piotr Szumlak" w:date="2021-07-08T13:02:00Z">
        <w:r w:rsidR="000E7B44" w:rsidRPr="008416E6">
          <w:br/>
        </w:r>
      </w:ins>
      <w:ins w:id="7853" w:author="Robert Pasternak" w:date="2021-06-08T11:33:00Z">
        <w:r w:rsidR="002F3F82" w:rsidRPr="008416E6">
          <w:t>i miejscu</w:t>
        </w:r>
      </w:ins>
      <w:ins w:id="7854" w:author="Piotr Szumlak" w:date="2021-07-08T13:02:00Z">
        <w:r w:rsidR="000E7B44" w:rsidRPr="008416E6">
          <w:t xml:space="preserve"> </w:t>
        </w:r>
      </w:ins>
      <w:ins w:id="7855" w:author="Robert Pasternak" w:date="2021-06-08T11:33:00Z">
        <w:r w:rsidR="002F3F82" w:rsidRPr="008416E6">
          <w:t xml:space="preserve">rozpoczęcia kontroli </w:t>
        </w:r>
      </w:ins>
      <w:ins w:id="7856" w:author="Robert Pasternak" w:date="2021-05-11T12:48:00Z">
        <w:r w:rsidRPr="008416E6">
          <w:rPr>
            <w:rPrChange w:id="7857" w:author="Robert Pasternak" w:date="2021-09-07T12:47:00Z">
              <w:rPr>
                <w:rFonts w:ascii="Times" w:hAnsi="Times" w:cs="Arial"/>
                <w:i/>
                <w:iCs/>
              </w:rPr>
            </w:rPrChange>
          </w:rPr>
          <w:t xml:space="preserve">oznacza akceptację </w:t>
        </w:r>
      </w:ins>
      <w:ins w:id="7858" w:author="Robert Pasternak" w:date="2021-06-08T11:33:00Z">
        <w:r w:rsidR="002F3F82" w:rsidRPr="008416E6">
          <w:t xml:space="preserve">przez Wykonawcę </w:t>
        </w:r>
      </w:ins>
      <w:ins w:id="7859" w:author="Robert Pasternak" w:date="2021-05-11T12:48:00Z">
        <w:r w:rsidRPr="008416E6">
          <w:rPr>
            <w:rPrChange w:id="7860" w:author="Robert Pasternak" w:date="2021-09-07T12:47:00Z">
              <w:rPr>
                <w:rFonts w:ascii="Times" w:hAnsi="Times" w:cs="Arial"/>
                <w:i/>
                <w:iCs/>
              </w:rPr>
            </w:rPrChange>
          </w:rPr>
          <w:t>wyników kontroli przeprowadzonej jednostronnie przez Zamawiającego.</w:t>
        </w:r>
      </w:ins>
    </w:p>
    <w:p w14:paraId="39C43246" w14:textId="77777777" w:rsidR="00361B44" w:rsidRPr="008416E6" w:rsidRDefault="007F3A87">
      <w:pPr>
        <w:pStyle w:val="Akapitzlist"/>
        <w:numPr>
          <w:ilvl w:val="3"/>
          <w:numId w:val="7"/>
        </w:numPr>
        <w:shd w:val="clear" w:color="auto" w:fill="FFFFFF"/>
        <w:spacing w:line="312" w:lineRule="auto"/>
        <w:ind w:left="284"/>
        <w:rPr>
          <w:ins w:id="7861" w:author="Robert Pasternak" w:date="2021-05-11T13:04:00Z"/>
          <w:lang w:eastAsia="en-US"/>
          <w:rPrChange w:id="7862" w:author="Robert Pasternak" w:date="2021-09-07T12:47:00Z">
            <w:rPr>
              <w:ins w:id="7863" w:author="Robert Pasternak" w:date="2021-05-11T13:04:00Z"/>
            </w:rPr>
          </w:rPrChange>
        </w:rPr>
        <w:pPrChange w:id="7864" w:author="Robert Pasternak" w:date="2021-05-13T11:34:00Z">
          <w:pPr>
            <w:pStyle w:val="Akapitzlist"/>
            <w:numPr>
              <w:numId w:val="7"/>
            </w:numPr>
            <w:ind w:left="0"/>
          </w:pPr>
        </w:pPrChange>
      </w:pPr>
      <w:ins w:id="7865" w:author="Robert Pasternak" w:date="2021-05-11T12:50:00Z">
        <w:r w:rsidRPr="008416E6">
          <w:t xml:space="preserve">Zamawiający </w:t>
        </w:r>
      </w:ins>
      <w:ins w:id="7866" w:author="Robert Pasternak" w:date="2021-05-11T12:51:00Z">
        <w:r w:rsidRPr="008416E6">
          <w:t xml:space="preserve">zastrzega sobie również prawo do </w:t>
        </w:r>
      </w:ins>
      <w:ins w:id="7867" w:author="Robert Pasternak" w:date="2021-05-11T12:52:00Z">
        <w:r w:rsidR="00E11DE4" w:rsidRPr="008416E6">
          <w:rPr>
            <w:rPrChange w:id="7868" w:author="Robert Pasternak" w:date="2021-09-07T12:47:00Z">
              <w:rPr>
                <w:rFonts w:ascii="Times" w:hAnsi="Times" w:cs="Arial"/>
                <w:i/>
                <w:iCs/>
              </w:rPr>
            </w:rPrChange>
          </w:rPr>
          <w:t xml:space="preserve">kontrolowania realizacji Przedmiotu zamówienia przez Wykonawcę, w szczególności zgodności terminu odbioru odpadów komunalnych  z obowiązującym harmonogramem odbioru odpadów bez powiadomienia Wykonawcy o planowanej kontroli i bez udziału przedstawiciela Wykonawcy </w:t>
        </w:r>
      </w:ins>
      <w:ins w:id="7869" w:author="Robert Pasternak" w:date="2021-05-11T12:58:00Z">
        <w:r w:rsidR="00E11DE4" w:rsidRPr="008416E6">
          <w:rPr>
            <w:rPrChange w:id="7870" w:author="Robert Pasternak" w:date="2021-09-07T12:47:00Z">
              <w:rPr>
                <w:rFonts w:ascii="Times" w:hAnsi="Times" w:cs="Arial"/>
                <w:i/>
                <w:iCs/>
              </w:rPr>
            </w:rPrChange>
          </w:rPr>
          <w:br/>
        </w:r>
      </w:ins>
      <w:ins w:id="7871" w:author="Robert Pasternak" w:date="2021-05-11T12:52:00Z">
        <w:r w:rsidR="00E11DE4" w:rsidRPr="008416E6">
          <w:rPr>
            <w:rPrChange w:id="7872" w:author="Robert Pasternak" w:date="2021-09-07T12:47:00Z">
              <w:rPr>
                <w:rFonts w:ascii="Times" w:hAnsi="Times" w:cs="Arial"/>
                <w:i/>
                <w:iCs/>
              </w:rPr>
            </w:rPrChange>
          </w:rPr>
          <w:t>w czynno</w:t>
        </w:r>
      </w:ins>
      <w:ins w:id="7873" w:author="Robert Pasternak" w:date="2021-05-11T12:53:00Z">
        <w:r w:rsidR="00E11DE4" w:rsidRPr="008416E6">
          <w:rPr>
            <w:rPrChange w:id="7874" w:author="Robert Pasternak" w:date="2021-09-07T12:47:00Z">
              <w:rPr>
                <w:rFonts w:ascii="Times" w:hAnsi="Times" w:cs="Arial"/>
                <w:i/>
                <w:iCs/>
              </w:rPr>
            </w:rPrChange>
          </w:rPr>
          <w:t>ściach kontrolnych</w:t>
        </w:r>
      </w:ins>
      <w:ins w:id="7875" w:author="Robert Pasternak" w:date="2021-05-11T12:52:00Z">
        <w:r w:rsidR="00E11DE4" w:rsidRPr="008416E6">
          <w:rPr>
            <w:rPrChange w:id="7876" w:author="Robert Pasternak" w:date="2021-09-07T12:47:00Z">
              <w:rPr>
                <w:rFonts w:ascii="Times" w:hAnsi="Times" w:cs="Arial"/>
                <w:i/>
                <w:iCs/>
              </w:rPr>
            </w:rPrChange>
          </w:rPr>
          <w:t>.</w:t>
        </w:r>
      </w:ins>
      <w:ins w:id="7877" w:author="Piotr Szumlak" w:date="2021-07-08T13:03:00Z">
        <w:r w:rsidR="000E7B44" w:rsidRPr="008416E6">
          <w:t xml:space="preserve"> </w:t>
        </w:r>
      </w:ins>
      <w:ins w:id="7878" w:author="Robert Pasternak" w:date="2021-05-11T12:58:00Z">
        <w:r w:rsidR="00E11DE4" w:rsidRPr="008416E6">
          <w:rPr>
            <w:rPrChange w:id="7879" w:author="Robert Pasternak" w:date="2021-09-07T12:47:00Z">
              <w:rPr>
                <w:rFonts w:ascii="Times" w:hAnsi="Times" w:cs="Arial"/>
                <w:i/>
                <w:iCs/>
              </w:rPr>
            </w:rPrChange>
          </w:rPr>
          <w:t xml:space="preserve">Zamawiający </w:t>
        </w:r>
      </w:ins>
      <w:ins w:id="7880" w:author="Robert Pasternak" w:date="2021-05-11T12:50:00Z">
        <w:r w:rsidRPr="008416E6">
          <w:t xml:space="preserve">dokonywał </w:t>
        </w:r>
      </w:ins>
      <w:ins w:id="7881" w:author="Robert Pasternak" w:date="2021-05-11T12:58:00Z">
        <w:r w:rsidRPr="008416E6">
          <w:t xml:space="preserve">będzie </w:t>
        </w:r>
      </w:ins>
      <w:ins w:id="7882" w:author="Robert Pasternak" w:date="2021-05-11T12:50:00Z">
        <w:r w:rsidRPr="008416E6">
          <w:t xml:space="preserve">kontroli poprzez bezpośrednią obserwację </w:t>
        </w:r>
      </w:ins>
      <w:ins w:id="7883" w:author="Robert Pasternak" w:date="2021-05-11T13:00:00Z">
        <w:r w:rsidRPr="008416E6">
          <w:t xml:space="preserve">i weryfikację </w:t>
        </w:r>
      </w:ins>
      <w:ins w:id="7884" w:author="Robert Pasternak" w:date="2021-05-11T12:50:00Z">
        <w:r w:rsidRPr="008416E6">
          <w:t xml:space="preserve">w terenie realizacji przez Wykonawcę </w:t>
        </w:r>
      </w:ins>
      <w:ins w:id="7885" w:author="Robert Pasternak" w:date="2021-05-11T13:01:00Z">
        <w:r w:rsidRPr="008416E6">
          <w:t>Przedmiotu zamówienia</w:t>
        </w:r>
      </w:ins>
      <w:ins w:id="7886" w:author="Robert Pasternak" w:date="2021-05-11T12:50:00Z">
        <w:r w:rsidRPr="008416E6">
          <w:t>, jak również na podstawie zapisów systemu monitoringu położenia pojazdów</w:t>
        </w:r>
      </w:ins>
      <w:ins w:id="7887" w:author="Robert Pasternak" w:date="2021-05-11T13:01:00Z">
        <w:r w:rsidRPr="008416E6">
          <w:t xml:space="preserve"> oraz zapisów z video rejestrator</w:t>
        </w:r>
      </w:ins>
      <w:ins w:id="7888" w:author="Robert Pasternak" w:date="2021-05-11T13:02:00Z">
        <w:r w:rsidRPr="008416E6">
          <w:t xml:space="preserve">ów w które wyposażone są pojazdy realizujące Przedmiot </w:t>
        </w:r>
        <w:r w:rsidRPr="008416E6">
          <w:lastRenderedPageBreak/>
          <w:t xml:space="preserve">zamówienia. </w:t>
        </w:r>
      </w:ins>
    </w:p>
    <w:p w14:paraId="36C9816B" w14:textId="77777777" w:rsidR="00361B44" w:rsidRPr="008416E6" w:rsidRDefault="007F3A87">
      <w:pPr>
        <w:pStyle w:val="Akapitzlist"/>
        <w:numPr>
          <w:ilvl w:val="3"/>
          <w:numId w:val="7"/>
        </w:numPr>
        <w:shd w:val="clear" w:color="auto" w:fill="FFFFFF"/>
        <w:spacing w:line="312" w:lineRule="auto"/>
        <w:ind w:left="284"/>
        <w:rPr>
          <w:ins w:id="7889" w:author="Robert Pasternak" w:date="2021-07-01T15:20:00Z"/>
          <w:lang w:eastAsia="en-US"/>
        </w:rPr>
        <w:pPrChange w:id="7890" w:author="Robert Pasternak" w:date="2021-05-13T11:34:00Z">
          <w:pPr>
            <w:pStyle w:val="Akapitzlist"/>
            <w:numPr>
              <w:numId w:val="7"/>
            </w:numPr>
            <w:ind w:left="0"/>
          </w:pPr>
        </w:pPrChange>
      </w:pPr>
      <w:ins w:id="7891" w:author="Robert Pasternak" w:date="2021-05-11T13:04:00Z">
        <w:r w:rsidRPr="008416E6">
          <w:t xml:space="preserve">W przypadku realizacji przez Zamawiającego kontroli o której mowa w </w:t>
        </w:r>
      </w:ins>
      <w:ins w:id="7892" w:author="Robert Pasternak" w:date="2021-07-01T15:17:00Z">
        <w:r w:rsidR="00DA1948" w:rsidRPr="008416E6">
          <w:t>ppkt</w:t>
        </w:r>
      </w:ins>
      <w:ins w:id="7893" w:author="Robert Pasternak" w:date="2021-05-11T13:04:00Z">
        <w:r w:rsidRPr="008416E6">
          <w:t xml:space="preserve">. 4 </w:t>
        </w:r>
      </w:ins>
      <w:ins w:id="7894" w:author="Robert Pasternak" w:date="2021-07-01T15:17:00Z">
        <w:r w:rsidR="00DA1948" w:rsidRPr="008416E6">
          <w:br/>
        </w:r>
      </w:ins>
      <w:ins w:id="7895" w:author="Robert Pasternak" w:date="2021-05-11T13:04:00Z">
        <w:r w:rsidRPr="008416E6">
          <w:t>i stwierdzenia przez Zamawiającego nieprawidłowości w sposobie realizacji Przedmiotu zam</w:t>
        </w:r>
      </w:ins>
      <w:ins w:id="7896" w:author="Robert Pasternak" w:date="2021-05-11T13:05:00Z">
        <w:r w:rsidRPr="008416E6">
          <w:t>ówienia</w:t>
        </w:r>
      </w:ins>
      <w:ins w:id="7897" w:author="Robert Pasternak" w:date="2021-05-11T13:04:00Z">
        <w:r w:rsidRPr="008416E6">
          <w:t xml:space="preserve"> przez Wykonawcę</w:t>
        </w:r>
      </w:ins>
      <w:ins w:id="7898" w:author="Robert Pasternak" w:date="2021-05-11T13:05:00Z">
        <w:r w:rsidRPr="008416E6">
          <w:t>,</w:t>
        </w:r>
      </w:ins>
      <w:ins w:id="7899" w:author="Robert Pasternak" w:date="2021-05-11T13:04:00Z">
        <w:r w:rsidRPr="008416E6">
          <w:t xml:space="preserve"> sporządzony zostanie protokół lub notatka służbowa przez osobę dokonującą kontroli w imieniu Zamawiającego. Protokół z kontroli lub notatka służbowa zostan</w:t>
        </w:r>
      </w:ins>
      <w:ins w:id="7900" w:author="Robert Pasternak" w:date="2021-07-01T15:18:00Z">
        <w:r w:rsidR="00DA1948" w:rsidRPr="008416E6">
          <w:t>ą</w:t>
        </w:r>
      </w:ins>
      <w:ins w:id="7901" w:author="Robert Pasternak" w:date="2021-05-11T13:04:00Z">
        <w:r w:rsidRPr="008416E6">
          <w:t xml:space="preserve"> przesłan</w:t>
        </w:r>
      </w:ins>
      <w:ins w:id="7902" w:author="Robert Pasternak" w:date="2021-07-01T15:18:00Z">
        <w:r w:rsidR="00DA1948" w:rsidRPr="008416E6">
          <w:t>e</w:t>
        </w:r>
      </w:ins>
      <w:ins w:id="7903" w:author="Robert Pasternak" w:date="2021-05-11T13:04:00Z">
        <w:r w:rsidRPr="008416E6">
          <w:t xml:space="preserve"> do Wykonawcy w formie pisemnej lub elektronicznej w ciągu </w:t>
        </w:r>
      </w:ins>
      <w:ins w:id="7904" w:author="Robert Pasternak" w:date="2021-05-11T13:06:00Z">
        <w:r w:rsidR="0021686D" w:rsidRPr="008416E6">
          <w:t>3</w:t>
        </w:r>
      </w:ins>
      <w:ins w:id="7905" w:author="Robert Pasternak" w:date="2021-05-11T13:04:00Z">
        <w:r w:rsidRPr="008416E6">
          <w:t xml:space="preserve"> dni </w:t>
        </w:r>
      </w:ins>
      <w:ins w:id="7906" w:author="Robert Pasternak" w:date="2021-05-11T13:06:00Z">
        <w:r w:rsidRPr="008416E6">
          <w:t xml:space="preserve">roboczych </w:t>
        </w:r>
      </w:ins>
      <w:ins w:id="7907" w:author="Robert Pasternak" w:date="2021-05-11T13:04:00Z">
        <w:r w:rsidRPr="008416E6">
          <w:t xml:space="preserve">od dnia stwierdzenia </w:t>
        </w:r>
      </w:ins>
      <w:ins w:id="7908" w:author="Robert Pasternak" w:date="2021-05-11T13:05:00Z">
        <w:r w:rsidRPr="008416E6">
          <w:t>nieprawidłowości w realizacji Przedmiotu zamówienia</w:t>
        </w:r>
      </w:ins>
      <w:ins w:id="7909" w:author="Robert Pasternak" w:date="2021-05-11T13:04:00Z">
        <w:r w:rsidRPr="008416E6">
          <w:t>.</w:t>
        </w:r>
      </w:ins>
      <w:ins w:id="7910" w:author="Piotr Szumlak" w:date="2021-07-09T07:36:00Z">
        <w:r w:rsidR="00361B44" w:rsidRPr="008416E6">
          <w:t xml:space="preserve"> </w:t>
        </w:r>
      </w:ins>
      <w:ins w:id="7911" w:author="Robert Pasternak" w:date="2021-05-11T13:04:00Z">
        <w:r w:rsidRPr="008416E6">
          <w:t>Wykonawcy przysługuje prawo wniesienia w formie pisemnej odwołania od protokołu</w:t>
        </w:r>
      </w:ins>
      <w:ins w:id="7912" w:author="Robert Pasternak" w:date="2021-05-11T13:06:00Z">
        <w:r w:rsidRPr="008416E6">
          <w:t xml:space="preserve"> lub notatki służbowej</w:t>
        </w:r>
      </w:ins>
      <w:ins w:id="7913" w:author="Robert Pasternak" w:date="2021-05-11T13:04:00Z">
        <w:r w:rsidRPr="008416E6">
          <w:t xml:space="preserve"> z kontroli. Odwołanie wraz z uzasadnieniem</w:t>
        </w:r>
      </w:ins>
      <w:ins w:id="7914" w:author="Robert Pasternak" w:date="2021-05-11T13:39:00Z">
        <w:r w:rsidR="0021686D" w:rsidRPr="008416E6">
          <w:t xml:space="preserve"> i innymi dowodami potwierdzającymi zasadno</w:t>
        </w:r>
      </w:ins>
      <w:ins w:id="7915" w:author="Robert Pasternak" w:date="2021-05-11T13:40:00Z">
        <w:r w:rsidR="0021686D" w:rsidRPr="008416E6">
          <w:t>ść odwołania,</w:t>
        </w:r>
      </w:ins>
      <w:ins w:id="7916" w:author="Robert Pasternak" w:date="2021-05-11T13:04:00Z">
        <w:r w:rsidRPr="008416E6">
          <w:t xml:space="preserve"> Wykonawca wnosi w terminie </w:t>
        </w:r>
      </w:ins>
      <w:ins w:id="7917" w:author="Robert Pasternak" w:date="2021-05-11T13:38:00Z">
        <w:r w:rsidR="0021686D" w:rsidRPr="008416E6">
          <w:t>3</w:t>
        </w:r>
      </w:ins>
      <w:ins w:id="7918" w:author="Robert Pasternak" w:date="2021-05-11T13:04:00Z">
        <w:r w:rsidRPr="008416E6">
          <w:t xml:space="preserve"> dni</w:t>
        </w:r>
      </w:ins>
      <w:ins w:id="7919" w:author="Robert Pasternak" w:date="2021-05-11T13:06:00Z">
        <w:r w:rsidRPr="008416E6">
          <w:t xml:space="preserve"> roboczych</w:t>
        </w:r>
      </w:ins>
      <w:ins w:id="7920" w:author="Robert Pasternak" w:date="2021-05-11T13:04:00Z">
        <w:r w:rsidRPr="008416E6">
          <w:t xml:space="preserve"> licząc od dnia otrzymania protokołu</w:t>
        </w:r>
      </w:ins>
      <w:ins w:id="7921" w:author="Robert Pasternak" w:date="2021-05-11T13:06:00Z">
        <w:r w:rsidRPr="008416E6">
          <w:t xml:space="preserve"> lub notatki s</w:t>
        </w:r>
      </w:ins>
      <w:ins w:id="7922" w:author="Robert Pasternak" w:date="2021-05-11T13:07:00Z">
        <w:r w:rsidRPr="008416E6">
          <w:t>łużbowej</w:t>
        </w:r>
      </w:ins>
      <w:ins w:id="7923" w:author="Robert Pasternak" w:date="2021-05-11T13:04:00Z">
        <w:r w:rsidRPr="008416E6">
          <w:t xml:space="preserve"> z kontroli. Zamawiający rozpatrzy </w:t>
        </w:r>
      </w:ins>
      <w:ins w:id="7924" w:author="Robert Pasternak" w:date="2021-07-01T15:18:00Z">
        <w:r w:rsidR="00DA1948" w:rsidRPr="008416E6">
          <w:t xml:space="preserve">odwołanie </w:t>
        </w:r>
      </w:ins>
      <w:ins w:id="7925" w:author="Robert Pasternak" w:date="2021-05-11T13:04:00Z">
        <w:r w:rsidRPr="008416E6">
          <w:t xml:space="preserve">w terminie </w:t>
        </w:r>
      </w:ins>
      <w:ins w:id="7926" w:author="Robert Pasternak" w:date="2021-05-11T13:07:00Z">
        <w:r w:rsidRPr="008416E6">
          <w:t>5</w:t>
        </w:r>
      </w:ins>
      <w:ins w:id="7927" w:author="Robert Pasternak" w:date="2021-05-11T13:04:00Z">
        <w:r w:rsidRPr="008416E6">
          <w:t xml:space="preserve"> dni </w:t>
        </w:r>
      </w:ins>
      <w:ins w:id="7928" w:author="Robert Pasternak" w:date="2021-05-11T13:07:00Z">
        <w:r w:rsidRPr="008416E6">
          <w:t xml:space="preserve">roboczych </w:t>
        </w:r>
      </w:ins>
      <w:ins w:id="7929" w:author="Robert Pasternak" w:date="2021-05-11T13:04:00Z">
        <w:r w:rsidRPr="008416E6">
          <w:t xml:space="preserve">od </w:t>
        </w:r>
      </w:ins>
      <w:ins w:id="7930" w:author="Robert Pasternak" w:date="2021-07-01T15:19:00Z">
        <w:r w:rsidR="00DA1948" w:rsidRPr="008416E6">
          <w:t xml:space="preserve">dnia jego </w:t>
        </w:r>
      </w:ins>
      <w:ins w:id="7931" w:author="Robert Pasternak" w:date="2021-05-11T13:04:00Z">
        <w:r w:rsidRPr="008416E6">
          <w:t xml:space="preserve">otrzymania </w:t>
        </w:r>
      </w:ins>
      <w:ins w:id="7932" w:author="Robert Pasternak" w:date="2021-07-01T15:19:00Z">
        <w:r w:rsidR="00DA1948" w:rsidRPr="008416E6">
          <w:br/>
        </w:r>
      </w:ins>
      <w:ins w:id="7933" w:author="Robert Pasternak" w:date="2021-05-11T13:07:00Z">
        <w:r w:rsidRPr="008416E6">
          <w:t>i poinformuje Wykonawcę</w:t>
        </w:r>
      </w:ins>
      <w:ins w:id="7934" w:author="Robert Pasternak" w:date="2021-07-01T15:19:00Z">
        <w:r w:rsidR="00DA1948" w:rsidRPr="008416E6">
          <w:t xml:space="preserve"> o wyniku rozpatrzenia.</w:t>
        </w:r>
      </w:ins>
    </w:p>
    <w:p w14:paraId="6B76C57A" w14:textId="77777777" w:rsidR="00361B44" w:rsidRPr="008416E6" w:rsidRDefault="007F3A87">
      <w:pPr>
        <w:pStyle w:val="Akapitzlist"/>
        <w:numPr>
          <w:ilvl w:val="3"/>
          <w:numId w:val="7"/>
        </w:numPr>
        <w:shd w:val="clear" w:color="auto" w:fill="FFFFFF"/>
        <w:spacing w:line="312" w:lineRule="auto"/>
        <w:ind w:left="284"/>
        <w:rPr>
          <w:ins w:id="7935" w:author="Robert Pasternak" w:date="2021-05-11T13:10:00Z"/>
          <w:lang w:eastAsia="en-US"/>
          <w:rPrChange w:id="7936" w:author="Robert Pasternak" w:date="2021-09-07T12:47:00Z">
            <w:rPr>
              <w:ins w:id="7937" w:author="Robert Pasternak" w:date="2021-05-11T13:10:00Z"/>
            </w:rPr>
          </w:rPrChange>
        </w:rPr>
        <w:pPrChange w:id="7938" w:author="Robert Pasternak" w:date="2021-05-13T11:34:00Z">
          <w:pPr>
            <w:pStyle w:val="Akapitzlist"/>
            <w:numPr>
              <w:numId w:val="7"/>
            </w:numPr>
            <w:ind w:left="0"/>
          </w:pPr>
        </w:pPrChange>
      </w:pPr>
      <w:ins w:id="7939" w:author="Robert Pasternak" w:date="2021-05-11T12:50:00Z">
        <w:r w:rsidRPr="008416E6">
          <w:t xml:space="preserve">Zamawiający może stosować inne sposoby i metody kontroli realizacji </w:t>
        </w:r>
      </w:ins>
      <w:ins w:id="7940" w:author="Robert Pasternak" w:date="2021-05-11T13:02:00Z">
        <w:r w:rsidRPr="008416E6">
          <w:t>Przedmiotu zamówienia</w:t>
        </w:r>
      </w:ins>
      <w:ins w:id="7941" w:author="Piotr Szumlak" w:date="2021-07-08T13:04:00Z">
        <w:r w:rsidR="000E7B44" w:rsidRPr="008416E6">
          <w:t xml:space="preserve"> </w:t>
        </w:r>
      </w:ins>
      <w:ins w:id="7942" w:author="Robert Pasternak" w:date="2021-05-11T13:03:00Z">
        <w:r w:rsidRPr="008416E6">
          <w:t>adekwatne</w:t>
        </w:r>
      </w:ins>
      <w:ins w:id="7943" w:author="Robert Pasternak" w:date="2021-05-11T12:50:00Z">
        <w:r w:rsidRPr="008416E6">
          <w:t xml:space="preserve"> do rodzaju kontrolowanego obowiązku Wykonawcy.</w:t>
        </w:r>
      </w:ins>
    </w:p>
    <w:p w14:paraId="4682D0D5" w14:textId="77777777" w:rsidR="00361B44" w:rsidRDefault="0021686D">
      <w:pPr>
        <w:pStyle w:val="Akapitzlist"/>
        <w:numPr>
          <w:ilvl w:val="3"/>
          <w:numId w:val="7"/>
        </w:numPr>
        <w:shd w:val="clear" w:color="auto" w:fill="FFFFFF"/>
        <w:spacing w:line="312" w:lineRule="auto"/>
        <w:ind w:left="284"/>
        <w:rPr>
          <w:ins w:id="7944" w:author="Robert Pasternak" w:date="2024-07-17T10:21:00Z"/>
          <w:lang w:eastAsia="en-US"/>
        </w:rPr>
        <w:pPrChange w:id="7945" w:author="Robert Pasternak" w:date="2021-05-13T11:34:00Z">
          <w:pPr>
            <w:pStyle w:val="Akapitzlist"/>
            <w:numPr>
              <w:numId w:val="7"/>
            </w:numPr>
            <w:ind w:left="0"/>
          </w:pPr>
        </w:pPrChange>
      </w:pPr>
      <w:ins w:id="7946" w:author="Robert Pasternak" w:date="2021-05-11T13:10:00Z">
        <w:r w:rsidRPr="008416E6">
          <w:t>Za stwierdzone nieprawidłowości w realizacji Przedmiotu zamówienia Zamawiaj</w:t>
        </w:r>
      </w:ins>
      <w:ins w:id="7947" w:author="Robert Pasternak" w:date="2021-05-11T13:11:00Z">
        <w:r w:rsidRPr="008416E6">
          <w:t xml:space="preserve">ący naliczał będzie Wykonawcy kary umowne, które zostały określone w </w:t>
        </w:r>
      </w:ins>
      <w:ins w:id="7948" w:author="Robert Pasternak" w:date="2021-06-08T11:35:00Z">
        <w:r w:rsidR="002F3F82" w:rsidRPr="008416E6">
          <w:t>U</w:t>
        </w:r>
      </w:ins>
      <w:ins w:id="7949" w:author="Robert Pasternak" w:date="2021-05-11T13:12:00Z">
        <w:r w:rsidRPr="008416E6">
          <w:t>mowie.</w:t>
        </w:r>
      </w:ins>
    </w:p>
    <w:p w14:paraId="4D822AFE" w14:textId="1E193918" w:rsidR="00A23692" w:rsidRDefault="00A23692">
      <w:pPr>
        <w:pStyle w:val="Akapitzlist"/>
        <w:numPr>
          <w:ilvl w:val="3"/>
          <w:numId w:val="7"/>
        </w:numPr>
        <w:shd w:val="clear" w:color="auto" w:fill="FFFFFF"/>
        <w:spacing w:line="312" w:lineRule="auto"/>
        <w:ind w:left="284"/>
        <w:rPr>
          <w:ins w:id="7950" w:author="Robert Pasternak" w:date="2024-07-17T10:19:00Z"/>
          <w:lang w:eastAsia="en-US"/>
        </w:rPr>
        <w:pPrChange w:id="7951" w:author="Robert Pasternak" w:date="2021-05-13T11:34:00Z">
          <w:pPr>
            <w:pStyle w:val="Akapitzlist"/>
            <w:numPr>
              <w:numId w:val="7"/>
            </w:numPr>
            <w:ind w:left="0"/>
          </w:pPr>
        </w:pPrChange>
      </w:pPr>
      <w:ins w:id="7952" w:author="Robert Pasternak" w:date="2024-07-17T10:21:00Z">
        <w:r>
          <w:t xml:space="preserve">Przedstawiciel Wykonawcy delegowany przez niego do udziału w czynnościach kontrolnych </w:t>
        </w:r>
        <w:r w:rsidR="00633074">
          <w:t xml:space="preserve">musi być upoważniony do reprezentowania </w:t>
        </w:r>
      </w:ins>
      <w:ins w:id="7953" w:author="Robert Pasternak" w:date="2024-07-17T10:22:00Z">
        <w:r w:rsidR="00633074">
          <w:t>Wykonawcy i podpisywania w jego imieniu protokołów sporządzonych w trakcie czynności kontrolnych. Jeżeli delegowany pr</w:t>
        </w:r>
      </w:ins>
      <w:ins w:id="7954" w:author="Robert Pasternak" w:date="2024-07-17T10:24:00Z">
        <w:r w:rsidR="00633074">
          <w:t xml:space="preserve">zedstawiciel Wykonawcy </w:t>
        </w:r>
      </w:ins>
      <w:ins w:id="7955" w:author="Robert Pasternak" w:date="2024-07-17T10:22:00Z">
        <w:r w:rsidR="00633074">
          <w:t>nie b</w:t>
        </w:r>
      </w:ins>
      <w:ins w:id="7956" w:author="Robert Pasternak" w:date="2024-07-17T10:23:00Z">
        <w:r w:rsidR="00633074">
          <w:t xml:space="preserve">ędzie osobą upoważnioną do podpisywania protokołów </w:t>
        </w:r>
      </w:ins>
      <w:ins w:id="7957" w:author="Robert Pasternak" w:date="2024-07-17T10:24:00Z">
        <w:r w:rsidR="00633074">
          <w:br/>
        </w:r>
      </w:ins>
      <w:ins w:id="7958" w:author="Robert Pasternak" w:date="2024-07-17T10:23:00Z">
        <w:r w:rsidR="00633074">
          <w:t xml:space="preserve">z czynności </w:t>
        </w:r>
      </w:ins>
      <w:ins w:id="7959" w:author="Robert Pasternak" w:date="2024-07-17T10:24:00Z">
        <w:r w:rsidR="00633074">
          <w:t>kontrolnych</w:t>
        </w:r>
      </w:ins>
      <w:ins w:id="7960" w:author="Robert Pasternak" w:date="2024-07-17T10:23:00Z">
        <w:r w:rsidR="00633074">
          <w:t xml:space="preserve">, </w:t>
        </w:r>
      </w:ins>
      <w:ins w:id="7961" w:author="Robert Pasternak" w:date="2024-07-17T10:24:00Z">
        <w:r w:rsidR="00633074">
          <w:t xml:space="preserve">wówczas </w:t>
        </w:r>
      </w:ins>
      <w:ins w:id="7962" w:author="Robert Pasternak" w:date="2024-07-17T10:25:00Z">
        <w:r w:rsidR="00633074">
          <w:t xml:space="preserve">uznaje się, że Wykonawca odmówił udziału </w:t>
        </w:r>
      </w:ins>
      <w:ins w:id="7963" w:author="Robert Pasternak" w:date="2024-07-17T10:26:00Z">
        <w:r w:rsidR="00633074">
          <w:br/>
        </w:r>
      </w:ins>
      <w:ins w:id="7964" w:author="Robert Pasternak" w:date="2024-07-17T10:25:00Z">
        <w:r w:rsidR="00633074">
          <w:t xml:space="preserve">w </w:t>
        </w:r>
      </w:ins>
      <w:ins w:id="7965" w:author="Robert Pasternak" w:date="2024-07-17T10:26:00Z">
        <w:r w:rsidR="00633074">
          <w:t xml:space="preserve">czynnościach </w:t>
        </w:r>
      </w:ins>
      <w:ins w:id="7966" w:author="Robert Pasternak" w:date="2024-07-17T10:25:00Z">
        <w:r w:rsidR="00633074">
          <w:t>kontrol</w:t>
        </w:r>
      </w:ins>
      <w:ins w:id="7967" w:author="Robert Pasternak" w:date="2024-07-17T10:26:00Z">
        <w:r w:rsidR="00633074">
          <w:t>nych</w:t>
        </w:r>
      </w:ins>
      <w:ins w:id="7968" w:author="Robert Pasternak" w:date="2024-07-17T10:25:00Z">
        <w:r w:rsidR="00633074">
          <w:t>.</w:t>
        </w:r>
      </w:ins>
    </w:p>
    <w:p w14:paraId="23924A6E" w14:textId="77777777" w:rsidR="00361B44" w:rsidRPr="008416E6" w:rsidDel="00644811" w:rsidRDefault="00361B44">
      <w:pPr>
        <w:pStyle w:val="Akapitzlist"/>
        <w:shd w:val="clear" w:color="auto" w:fill="FFFFFF"/>
        <w:spacing w:line="312" w:lineRule="auto"/>
        <w:ind w:left="284"/>
        <w:rPr>
          <w:ins w:id="7969" w:author="Robert Pasternak" w:date="2021-06-18T14:59:00Z"/>
          <w:del w:id="7970" w:author="Piotr Szumlak" w:date="2021-07-09T12:49:00Z"/>
          <w:lang w:eastAsia="en-US"/>
        </w:rPr>
        <w:pPrChange w:id="7971" w:author="Robert Pasternak" w:date="2021-05-13T11:34:00Z">
          <w:pPr>
            <w:shd w:val="clear" w:color="auto" w:fill="FFFFFF"/>
          </w:pPr>
        </w:pPrChange>
      </w:pPr>
    </w:p>
    <w:p w14:paraId="3E3E29A4" w14:textId="77777777" w:rsidR="00361B44" w:rsidRPr="008416E6" w:rsidDel="00644811" w:rsidRDefault="00361B44">
      <w:pPr>
        <w:pStyle w:val="Akapitzlist"/>
        <w:shd w:val="clear" w:color="auto" w:fill="FFFFFF"/>
        <w:spacing w:line="312" w:lineRule="auto"/>
        <w:ind w:left="284"/>
        <w:rPr>
          <w:ins w:id="7972" w:author="Robert Pasternak" w:date="2021-06-18T14:59:00Z"/>
          <w:del w:id="7973" w:author="Piotr Szumlak" w:date="2021-07-09T12:49:00Z"/>
          <w:lang w:eastAsia="en-US"/>
        </w:rPr>
        <w:pPrChange w:id="7974" w:author="Robert Pasternak" w:date="2021-05-13T11:34:00Z">
          <w:pPr>
            <w:shd w:val="clear" w:color="auto" w:fill="FFFFFF"/>
          </w:pPr>
        </w:pPrChange>
      </w:pPr>
    </w:p>
    <w:p w14:paraId="71D03D96" w14:textId="77777777" w:rsidR="00361B44" w:rsidRPr="008416E6" w:rsidDel="00644811" w:rsidRDefault="00361B44">
      <w:pPr>
        <w:pStyle w:val="Akapitzlist"/>
        <w:shd w:val="clear" w:color="auto" w:fill="FFFFFF"/>
        <w:spacing w:line="312" w:lineRule="auto"/>
        <w:ind w:left="284"/>
        <w:rPr>
          <w:ins w:id="7975" w:author="Robert Pasternak" w:date="2021-06-18T14:59:00Z"/>
          <w:del w:id="7976" w:author="Piotr Szumlak" w:date="2021-07-09T12:49:00Z"/>
          <w:lang w:eastAsia="en-US"/>
        </w:rPr>
        <w:pPrChange w:id="7977" w:author="Robert Pasternak" w:date="2021-05-13T11:34:00Z">
          <w:pPr>
            <w:shd w:val="clear" w:color="auto" w:fill="FFFFFF"/>
          </w:pPr>
        </w:pPrChange>
      </w:pPr>
    </w:p>
    <w:p w14:paraId="5CD7887E" w14:textId="77777777" w:rsidR="00361B44" w:rsidRPr="008416E6" w:rsidDel="00644811" w:rsidRDefault="00361B44">
      <w:pPr>
        <w:pStyle w:val="Akapitzlist"/>
        <w:shd w:val="clear" w:color="auto" w:fill="FFFFFF"/>
        <w:spacing w:line="312" w:lineRule="auto"/>
        <w:ind w:left="284"/>
        <w:rPr>
          <w:ins w:id="7978" w:author="Robert Pasternak" w:date="2021-06-18T14:59:00Z"/>
          <w:del w:id="7979" w:author="Piotr Szumlak" w:date="2021-07-09T12:49:00Z"/>
          <w:lang w:eastAsia="en-US"/>
        </w:rPr>
        <w:pPrChange w:id="7980" w:author="Robert Pasternak" w:date="2021-05-13T11:34:00Z">
          <w:pPr>
            <w:shd w:val="clear" w:color="auto" w:fill="FFFFFF"/>
          </w:pPr>
        </w:pPrChange>
      </w:pPr>
    </w:p>
    <w:p w14:paraId="539C4448" w14:textId="77777777" w:rsidR="00361B44" w:rsidRPr="008416E6" w:rsidRDefault="00361B44">
      <w:pPr>
        <w:pStyle w:val="Akapitzlist"/>
        <w:shd w:val="clear" w:color="auto" w:fill="FFFFFF"/>
        <w:spacing w:line="312" w:lineRule="auto"/>
        <w:ind w:left="284"/>
        <w:rPr>
          <w:del w:id="7981" w:author="Robert Pasternak" w:date="2021-06-23T08:13:00Z"/>
          <w:lang w:eastAsia="en-US"/>
          <w:rPrChange w:id="7982" w:author="Robert Pasternak" w:date="2021-09-07T12:47:00Z">
            <w:rPr>
              <w:del w:id="7983" w:author="Robert Pasternak" w:date="2021-06-23T08:13:00Z"/>
              <w:rFonts w:ascii="Times" w:hAnsi="Times" w:cs="Arial"/>
              <w:lang w:eastAsia="en-US"/>
            </w:rPr>
          </w:rPrChange>
        </w:rPr>
        <w:pPrChange w:id="7984" w:author="Robert Pasternak" w:date="2021-05-13T11:34:00Z">
          <w:pPr>
            <w:shd w:val="clear" w:color="auto" w:fill="FFFFFF"/>
          </w:pPr>
        </w:pPrChange>
      </w:pPr>
    </w:p>
    <w:p w14:paraId="2CF45753" w14:textId="77777777" w:rsidR="00361B44" w:rsidRPr="008416E6" w:rsidDel="005A78C5" w:rsidRDefault="00361B44">
      <w:pPr>
        <w:shd w:val="clear" w:color="auto" w:fill="FFFFFF"/>
        <w:spacing w:line="312" w:lineRule="auto"/>
        <w:jc w:val="center"/>
        <w:rPr>
          <w:del w:id="7985" w:author="Robert Pasternak" w:date="2021-05-13T11:59:00Z"/>
          <w:b/>
          <w:bCs/>
        </w:rPr>
        <w:pPrChange w:id="7986" w:author="Robert Pasternak" w:date="2021-05-13T11:59:00Z">
          <w:pPr>
            <w:shd w:val="clear" w:color="auto" w:fill="FFFFFF"/>
          </w:pPr>
        </w:pPrChange>
      </w:pPr>
    </w:p>
    <w:p w14:paraId="34C6C479" w14:textId="77777777" w:rsidR="005A78C5" w:rsidRPr="008416E6" w:rsidRDefault="005A78C5">
      <w:pPr>
        <w:shd w:val="clear" w:color="auto" w:fill="FFFFFF"/>
        <w:spacing w:line="312" w:lineRule="auto"/>
        <w:jc w:val="center"/>
        <w:rPr>
          <w:ins w:id="7987" w:author="Robert Pasternak" w:date="2021-07-28T12:42:00Z"/>
          <w:b/>
          <w:bCs/>
        </w:rPr>
        <w:pPrChange w:id="7988" w:author="Robert Pasternak" w:date="2021-05-13T11:59:00Z">
          <w:pPr>
            <w:shd w:val="clear" w:color="auto" w:fill="FFFFFF"/>
          </w:pPr>
        </w:pPrChange>
      </w:pPr>
    </w:p>
    <w:p w14:paraId="486C2E13" w14:textId="340518B5" w:rsidR="00087693" w:rsidRPr="008416E6" w:rsidDel="009C11E7" w:rsidRDefault="00087693">
      <w:pPr>
        <w:shd w:val="clear" w:color="auto" w:fill="FFFFFF"/>
        <w:spacing w:line="312" w:lineRule="auto"/>
        <w:jc w:val="center"/>
        <w:rPr>
          <w:ins w:id="7989" w:author="Robert Pasternak" w:date="2021-09-02T08:28:00Z"/>
          <w:del w:id="7990" w:author="Grzegorz" w:date="2021-09-07T10:36:00Z"/>
          <w:b/>
          <w:bCs/>
        </w:rPr>
        <w:pPrChange w:id="7991" w:author="Robert Pasternak" w:date="2021-05-13T11:59:00Z">
          <w:pPr>
            <w:shd w:val="clear" w:color="auto" w:fill="FFFFFF"/>
          </w:pPr>
        </w:pPrChange>
      </w:pPr>
    </w:p>
    <w:p w14:paraId="793059C1" w14:textId="77777777" w:rsidR="00527B9C" w:rsidRPr="00633074" w:rsidRDefault="00527B9C">
      <w:pPr>
        <w:shd w:val="clear" w:color="auto" w:fill="FFFFFF"/>
        <w:spacing w:line="312" w:lineRule="auto"/>
        <w:jc w:val="center"/>
        <w:rPr>
          <w:ins w:id="7992" w:author="Robert Pasternak" w:date="2021-09-02T08:28:00Z"/>
          <w:b/>
          <w:bCs/>
          <w:color w:val="FF0000"/>
          <w:rPrChange w:id="7993" w:author="Robert Pasternak" w:date="2024-07-17T10:27:00Z">
            <w:rPr>
              <w:ins w:id="7994" w:author="Robert Pasternak" w:date="2021-09-02T08:28:00Z"/>
              <w:b/>
              <w:bCs/>
            </w:rPr>
          </w:rPrChange>
        </w:rPr>
        <w:pPrChange w:id="7995" w:author="Robert Pasternak" w:date="2021-05-13T11:59:00Z">
          <w:pPr>
            <w:shd w:val="clear" w:color="auto" w:fill="FFFFFF"/>
          </w:pPr>
        </w:pPrChange>
      </w:pPr>
    </w:p>
    <w:p w14:paraId="359CD7CE" w14:textId="3B20EF02" w:rsidR="00633074" w:rsidRPr="00D77E32" w:rsidRDefault="0010536A">
      <w:pPr>
        <w:pStyle w:val="Tekstpodstawowy"/>
        <w:spacing w:after="0" w:line="312" w:lineRule="auto"/>
        <w:jc w:val="center"/>
        <w:rPr>
          <w:ins w:id="7996" w:author="Robert Pasternak" w:date="2024-07-17T10:26:00Z"/>
          <w:b/>
          <w:bCs/>
          <w:sz w:val="32"/>
          <w:szCs w:val="32"/>
        </w:rPr>
        <w:pPrChange w:id="7997" w:author="Robert Pasternak" w:date="2024-07-17T10:27:00Z">
          <w:pPr>
            <w:pStyle w:val="Tekstpodstawowy"/>
            <w:spacing w:after="0"/>
            <w:jc w:val="center"/>
          </w:pPr>
        </w:pPrChange>
      </w:pPr>
      <w:ins w:id="7998" w:author="Robert Pasternak" w:date="2024-07-16T14:47:00Z">
        <w:r w:rsidRPr="00D77E32">
          <w:rPr>
            <w:b/>
            <w:bCs/>
            <w:sz w:val="32"/>
            <w:szCs w:val="32"/>
          </w:rPr>
          <w:t>R</w:t>
        </w:r>
      </w:ins>
      <w:ins w:id="7999" w:author="Robert Pasternak" w:date="2024-07-17T10:26:00Z">
        <w:r w:rsidR="00633074" w:rsidRPr="00D77E32">
          <w:rPr>
            <w:b/>
            <w:bCs/>
            <w:sz w:val="32"/>
            <w:szCs w:val="32"/>
          </w:rPr>
          <w:t>ozdział</w:t>
        </w:r>
      </w:ins>
      <w:ins w:id="8000" w:author="Robert Pasternak" w:date="2024-07-16T14:47:00Z">
        <w:r w:rsidRPr="00D77E32">
          <w:rPr>
            <w:b/>
            <w:bCs/>
            <w:sz w:val="32"/>
            <w:szCs w:val="32"/>
          </w:rPr>
          <w:t xml:space="preserve"> III</w:t>
        </w:r>
      </w:ins>
    </w:p>
    <w:p w14:paraId="6AF6066D" w14:textId="7617CFB0" w:rsidR="00361B44" w:rsidRPr="00633074" w:rsidDel="0010536A" w:rsidRDefault="00633074">
      <w:pPr>
        <w:shd w:val="clear" w:color="auto" w:fill="FFFFFF"/>
        <w:spacing w:line="312" w:lineRule="auto"/>
        <w:ind w:left="-142"/>
        <w:jc w:val="center"/>
        <w:rPr>
          <w:del w:id="8001" w:author="Robert Pasternak" w:date="2024-07-16T14:40:00Z"/>
          <w:b/>
          <w:bCs/>
          <w:color w:val="FF0000"/>
          <w:sz w:val="32"/>
          <w:szCs w:val="32"/>
          <w:rPrChange w:id="8002" w:author="Robert Pasternak" w:date="2024-07-17T10:27:00Z">
            <w:rPr>
              <w:del w:id="8003" w:author="Robert Pasternak" w:date="2024-07-16T14:40:00Z"/>
              <w:rFonts w:ascii="Times" w:hAnsi="Times" w:cs="Arial"/>
              <w:b/>
              <w:bCs/>
              <w:sz w:val="32"/>
              <w:szCs w:val="32"/>
            </w:rPr>
          </w:rPrChange>
        </w:rPr>
        <w:pPrChange w:id="8004" w:author="Robert Pasternak" w:date="2024-07-17T10:27:00Z">
          <w:pPr>
            <w:shd w:val="clear" w:color="auto" w:fill="FFFFFF"/>
            <w:jc w:val="center"/>
          </w:pPr>
        </w:pPrChange>
      </w:pPr>
      <w:ins w:id="8005" w:author="Robert Pasternak" w:date="2024-07-17T10:26:00Z">
        <w:r w:rsidRPr="00D77E32">
          <w:rPr>
            <w:b/>
            <w:bCs/>
            <w:sz w:val="32"/>
            <w:szCs w:val="32"/>
          </w:rPr>
          <w:t xml:space="preserve">Obowiązki Wykonawcy </w:t>
        </w:r>
      </w:ins>
      <w:ins w:id="8006" w:author="Robert Pasternak" w:date="2024-07-17T10:27:00Z">
        <w:r w:rsidRPr="00D77E32">
          <w:rPr>
            <w:b/>
            <w:bCs/>
            <w:sz w:val="32"/>
            <w:szCs w:val="32"/>
          </w:rPr>
          <w:t>z</w:t>
        </w:r>
      </w:ins>
      <w:ins w:id="8007" w:author="Robert Pasternak" w:date="2024-07-17T10:26:00Z">
        <w:r w:rsidRPr="00D77E32">
          <w:rPr>
            <w:b/>
            <w:bCs/>
            <w:sz w:val="32"/>
            <w:szCs w:val="32"/>
          </w:rPr>
          <w:t xml:space="preserve"> zakres</w:t>
        </w:r>
      </w:ins>
      <w:ins w:id="8008" w:author="Robert Pasternak" w:date="2024-07-17T10:27:00Z">
        <w:r w:rsidRPr="00D77E32">
          <w:rPr>
            <w:b/>
            <w:bCs/>
            <w:sz w:val="32"/>
            <w:szCs w:val="32"/>
          </w:rPr>
          <w:t>u</w:t>
        </w:r>
      </w:ins>
      <w:ins w:id="8009" w:author="Robert Pasternak" w:date="2024-07-17T10:26:00Z">
        <w:r w:rsidRPr="00D77E32">
          <w:rPr>
            <w:b/>
            <w:bCs/>
            <w:sz w:val="32"/>
            <w:szCs w:val="32"/>
          </w:rPr>
          <w:t xml:space="preserve"> pojemnik</w:t>
        </w:r>
      </w:ins>
      <w:ins w:id="8010" w:author="Robert Pasternak" w:date="2024-07-17T10:27:00Z">
        <w:r w:rsidRPr="00D77E32">
          <w:rPr>
            <w:b/>
            <w:bCs/>
            <w:sz w:val="32"/>
            <w:szCs w:val="32"/>
          </w:rPr>
          <w:t xml:space="preserve">ów do zbierania odpadów komunalnych </w:t>
        </w:r>
      </w:ins>
      <w:ins w:id="8011" w:author="Grzegorz" w:date="2021-09-07T10:36:00Z">
        <w:del w:id="8012" w:author="Robert Pasternak" w:date="2024-07-16T14:40:00Z">
          <w:r w:rsidR="009C11E7" w:rsidRPr="00633074" w:rsidDel="0010536A">
            <w:rPr>
              <w:b/>
              <w:bCs/>
              <w:color w:val="FF0000"/>
              <w:sz w:val="32"/>
              <w:szCs w:val="32"/>
              <w:rPrChange w:id="8013" w:author="Robert Pasternak" w:date="2024-07-17T10:27:00Z">
                <w:rPr>
                  <w:b/>
                  <w:bCs/>
                </w:rPr>
              </w:rPrChange>
            </w:rPr>
            <w:delText>Rozdział III</w:delText>
          </w:r>
        </w:del>
      </w:ins>
      <w:del w:id="8014" w:author="Robert Pasternak" w:date="2021-09-06T13:59:00Z">
        <w:r w:rsidR="00E11DE4" w:rsidRPr="00633074" w:rsidDel="000B5D26">
          <w:rPr>
            <w:b/>
            <w:bCs/>
            <w:color w:val="FF0000"/>
            <w:sz w:val="32"/>
            <w:szCs w:val="32"/>
            <w:rPrChange w:id="8015" w:author="Robert Pasternak" w:date="2024-07-17T10:27:00Z">
              <w:rPr>
                <w:rFonts w:ascii="Times" w:hAnsi="Times" w:cs="Arial"/>
                <w:b/>
                <w:bCs/>
                <w:i/>
                <w:iCs/>
                <w:sz w:val="32"/>
                <w:szCs w:val="32"/>
              </w:rPr>
            </w:rPrChange>
          </w:rPr>
          <w:delText>Rozdział III</w:delText>
        </w:r>
      </w:del>
      <w:del w:id="8016" w:author="Robert Pasternak" w:date="2021-05-13T07:49:00Z">
        <w:r w:rsidR="00E11DE4" w:rsidRPr="00633074">
          <w:rPr>
            <w:b/>
            <w:bCs/>
            <w:color w:val="FF0000"/>
            <w:sz w:val="32"/>
            <w:szCs w:val="32"/>
            <w:rPrChange w:id="8017" w:author="Robert Pasternak" w:date="2024-07-17T10:27:00Z">
              <w:rPr>
                <w:rFonts w:ascii="Times" w:hAnsi="Times" w:cs="Arial"/>
                <w:b/>
                <w:bCs/>
                <w:i/>
                <w:iCs/>
                <w:sz w:val="32"/>
                <w:szCs w:val="32"/>
              </w:rPr>
            </w:rPrChange>
          </w:rPr>
          <w:delText>.</w:delText>
        </w:r>
      </w:del>
    </w:p>
    <w:p w14:paraId="7B618016" w14:textId="35AF2885" w:rsidR="00361B44" w:rsidRPr="008416E6" w:rsidDel="0010536A" w:rsidRDefault="00E11DE4">
      <w:pPr>
        <w:shd w:val="clear" w:color="auto" w:fill="FFFFFF"/>
        <w:spacing w:line="312" w:lineRule="auto"/>
        <w:ind w:left="-142"/>
        <w:jc w:val="center"/>
        <w:rPr>
          <w:del w:id="8018" w:author="Robert Pasternak" w:date="2024-07-16T14:40:00Z"/>
          <w:b/>
          <w:sz w:val="32"/>
          <w:szCs w:val="32"/>
          <w:rPrChange w:id="8019" w:author="Robert Pasternak" w:date="2021-09-07T12:47:00Z">
            <w:rPr>
              <w:del w:id="8020" w:author="Robert Pasternak" w:date="2024-07-16T14:40:00Z"/>
              <w:rFonts w:ascii="Times" w:hAnsi="Times" w:cs="Arial"/>
              <w:b/>
              <w:sz w:val="32"/>
              <w:szCs w:val="32"/>
            </w:rPr>
          </w:rPrChange>
        </w:rPr>
        <w:pPrChange w:id="8021" w:author="Robert Pasternak" w:date="2024-07-17T10:27:00Z">
          <w:pPr>
            <w:shd w:val="clear" w:color="auto" w:fill="FFFFFF"/>
            <w:jc w:val="center"/>
          </w:pPr>
        </w:pPrChange>
      </w:pPr>
      <w:del w:id="8022" w:author="Robert Pasternak" w:date="2024-07-16T14:40:00Z">
        <w:r w:rsidRPr="008416E6" w:rsidDel="0010536A">
          <w:rPr>
            <w:b/>
            <w:sz w:val="32"/>
            <w:szCs w:val="32"/>
            <w:rPrChange w:id="8023" w:author="Robert Pasternak" w:date="2021-09-07T12:47:00Z">
              <w:rPr>
                <w:rFonts w:ascii="Times" w:hAnsi="Times" w:cs="Arial"/>
                <w:b/>
                <w:i/>
                <w:iCs/>
                <w:sz w:val="32"/>
                <w:szCs w:val="32"/>
              </w:rPr>
            </w:rPrChange>
          </w:rPr>
          <w:delText>Organizacja i prowadzenie Punktu Selektywnego Zbierania Odpadów Komunalnych - PSZOK.</w:delText>
        </w:r>
      </w:del>
    </w:p>
    <w:p w14:paraId="667BC0A7" w14:textId="1BB24D89" w:rsidR="00361B44" w:rsidRPr="008416E6" w:rsidDel="0010536A" w:rsidRDefault="00361B44">
      <w:pPr>
        <w:pStyle w:val="Tekstpodstawowy"/>
        <w:spacing w:after="0" w:line="312" w:lineRule="auto"/>
        <w:ind w:left="-142"/>
        <w:jc w:val="center"/>
        <w:rPr>
          <w:del w:id="8024" w:author="Robert Pasternak" w:date="2024-07-16T14:40:00Z"/>
          <w:rPrChange w:id="8025" w:author="Robert Pasternak" w:date="2021-09-07T12:47:00Z">
            <w:rPr>
              <w:del w:id="8026" w:author="Robert Pasternak" w:date="2024-07-16T14:40:00Z"/>
              <w:rFonts w:ascii="Times" w:hAnsi="Times" w:cs="Arial"/>
            </w:rPr>
          </w:rPrChange>
        </w:rPr>
        <w:pPrChange w:id="8027" w:author="Robert Pasternak" w:date="2024-07-17T10:27:00Z">
          <w:pPr>
            <w:pStyle w:val="Tekstpodstawowy"/>
            <w:spacing w:after="0"/>
          </w:pPr>
        </w:pPrChange>
      </w:pPr>
    </w:p>
    <w:p w14:paraId="349ABFD4" w14:textId="225544BB" w:rsidR="00361B44" w:rsidRPr="008416E6" w:rsidDel="0010536A" w:rsidRDefault="00361B44">
      <w:pPr>
        <w:pStyle w:val="Tekstpodstawowy"/>
        <w:spacing w:after="0" w:line="312" w:lineRule="auto"/>
        <w:ind w:left="-142"/>
        <w:jc w:val="center"/>
        <w:rPr>
          <w:del w:id="8028" w:author="Robert Pasternak" w:date="2024-07-16T14:40:00Z"/>
          <w:rPrChange w:id="8029" w:author="Robert Pasternak" w:date="2021-09-07T12:47:00Z">
            <w:rPr>
              <w:del w:id="8030" w:author="Robert Pasternak" w:date="2024-07-16T14:40:00Z"/>
              <w:rFonts w:ascii="Times" w:hAnsi="Times" w:cs="Arial"/>
            </w:rPr>
          </w:rPrChange>
        </w:rPr>
        <w:pPrChange w:id="8031" w:author="Robert Pasternak" w:date="2024-07-17T10:27:00Z">
          <w:pPr>
            <w:pStyle w:val="Tekstpodstawowy"/>
            <w:spacing w:after="0"/>
          </w:pPr>
        </w:pPrChange>
      </w:pPr>
    </w:p>
    <w:p w14:paraId="2FBDF6D7" w14:textId="2CD11549" w:rsidR="00361B44" w:rsidRPr="008416E6" w:rsidDel="0010536A" w:rsidRDefault="00E11DE4">
      <w:pPr>
        <w:autoSpaceDE w:val="0"/>
        <w:autoSpaceDN w:val="0"/>
        <w:spacing w:line="312" w:lineRule="auto"/>
        <w:ind w:left="-142"/>
        <w:jc w:val="center"/>
        <w:rPr>
          <w:del w:id="8032" w:author="Robert Pasternak" w:date="2024-07-16T14:40:00Z"/>
          <w:b/>
          <w:rPrChange w:id="8033" w:author="Robert Pasternak" w:date="2021-09-07T12:47:00Z">
            <w:rPr>
              <w:del w:id="8034" w:author="Robert Pasternak" w:date="2024-07-16T14:40:00Z"/>
              <w:rFonts w:ascii="Times" w:hAnsi="Times" w:cs="Arial"/>
              <w:b/>
            </w:rPr>
          </w:rPrChange>
        </w:rPr>
        <w:pPrChange w:id="8035" w:author="Robert Pasternak" w:date="2024-07-17T10:27:00Z">
          <w:pPr>
            <w:autoSpaceDE w:val="0"/>
            <w:autoSpaceDN w:val="0"/>
          </w:pPr>
        </w:pPrChange>
      </w:pPr>
      <w:del w:id="8036" w:author="Robert Pasternak" w:date="2024-07-16T14:40:00Z">
        <w:r w:rsidRPr="008416E6" w:rsidDel="0010536A">
          <w:rPr>
            <w:b/>
            <w:rPrChange w:id="8037" w:author="Robert Pasternak" w:date="2021-09-07T12:47:00Z">
              <w:rPr>
                <w:rFonts w:ascii="Times" w:hAnsi="Times" w:cs="Arial"/>
                <w:b/>
                <w:i/>
                <w:iCs/>
                <w:sz w:val="28"/>
                <w:szCs w:val="28"/>
              </w:rPr>
            </w:rPrChange>
          </w:rPr>
          <w:delText>1. Informacje i wymogi podstawowe.</w:delText>
        </w:r>
      </w:del>
    </w:p>
    <w:p w14:paraId="25B3733E" w14:textId="6C2A6570" w:rsidR="00361B44" w:rsidRPr="008416E6" w:rsidDel="0010536A" w:rsidRDefault="00361B44">
      <w:pPr>
        <w:autoSpaceDE w:val="0"/>
        <w:autoSpaceDN w:val="0"/>
        <w:spacing w:line="312" w:lineRule="auto"/>
        <w:ind w:left="-142"/>
        <w:jc w:val="center"/>
        <w:rPr>
          <w:del w:id="8038" w:author="Robert Pasternak" w:date="2024-07-16T14:40:00Z"/>
          <w:b/>
          <w:rPrChange w:id="8039" w:author="Robert Pasternak" w:date="2021-09-07T12:47:00Z">
            <w:rPr>
              <w:del w:id="8040" w:author="Robert Pasternak" w:date="2024-07-16T14:40:00Z"/>
              <w:rFonts w:ascii="Times" w:hAnsi="Times" w:cs="Arial"/>
              <w:b/>
              <w:sz w:val="28"/>
              <w:szCs w:val="28"/>
            </w:rPr>
          </w:rPrChange>
        </w:rPr>
        <w:pPrChange w:id="8041" w:author="Robert Pasternak" w:date="2024-07-17T10:27:00Z">
          <w:pPr>
            <w:autoSpaceDE w:val="0"/>
            <w:autoSpaceDN w:val="0"/>
          </w:pPr>
        </w:pPrChange>
      </w:pPr>
    </w:p>
    <w:p w14:paraId="1827F268" w14:textId="7AEBEA07" w:rsidR="00BA37E0" w:rsidRPr="008416E6" w:rsidDel="0010536A" w:rsidRDefault="00E11DE4">
      <w:pPr>
        <w:pStyle w:val="Tekstpodstawowywcity"/>
        <w:numPr>
          <w:ilvl w:val="1"/>
          <w:numId w:val="8"/>
        </w:numPr>
        <w:spacing w:after="0" w:line="312" w:lineRule="auto"/>
        <w:ind w:left="-142" w:firstLine="0"/>
        <w:jc w:val="center"/>
        <w:rPr>
          <w:ins w:id="8042" w:author="kaluz" w:date="2021-09-07T04:09:00Z"/>
          <w:del w:id="8043" w:author="Robert Pasternak" w:date="2024-07-16T14:40:00Z"/>
        </w:rPr>
        <w:pPrChange w:id="8044" w:author="Robert Pasternak" w:date="2024-07-17T10:27:00Z">
          <w:pPr>
            <w:pStyle w:val="Tekstpodstawowywcity"/>
            <w:numPr>
              <w:ilvl w:val="1"/>
              <w:numId w:val="8"/>
            </w:numPr>
            <w:tabs>
              <w:tab w:val="num" w:pos="360"/>
            </w:tabs>
            <w:spacing w:after="0" w:line="312" w:lineRule="auto"/>
            <w:ind w:left="357" w:hanging="360"/>
          </w:pPr>
        </w:pPrChange>
      </w:pPr>
      <w:del w:id="8045" w:author="Robert Pasternak" w:date="2024-07-16T14:40:00Z">
        <w:r w:rsidRPr="008416E6" w:rsidDel="0010536A">
          <w:rPr>
            <w:rPrChange w:id="8046" w:author="Robert Pasternak" w:date="2021-09-07T12:47:00Z">
              <w:rPr>
                <w:rFonts w:ascii="Times" w:hAnsi="Times" w:cs="Arial"/>
                <w:i/>
                <w:iCs/>
              </w:rPr>
            </w:rPrChange>
          </w:rPr>
          <w:delText>Wykonawca zobowiązany jest do zorganizowania, wyposażenia i prowadzenia na terenie Gminy</w:delText>
        </w:r>
      </w:del>
      <w:ins w:id="8047" w:author="Piotr Szumlak" w:date="2021-07-08T13:05:00Z">
        <w:del w:id="8048" w:author="Robert Pasternak" w:date="2024-07-16T14:40:00Z">
          <w:r w:rsidR="000E7B44" w:rsidRPr="008416E6" w:rsidDel="0010536A">
            <w:delText xml:space="preserve"> </w:delText>
          </w:r>
        </w:del>
      </w:ins>
      <w:del w:id="8049" w:author="Robert Pasternak" w:date="2024-07-16T14:40:00Z">
        <w:r w:rsidRPr="008416E6" w:rsidDel="0010536A">
          <w:rPr>
            <w:rPrChange w:id="8050" w:author="Robert Pasternak" w:date="2021-09-07T12:47:00Z">
              <w:rPr>
                <w:rFonts w:ascii="Times" w:hAnsi="Times" w:cs="Arial"/>
                <w:i/>
                <w:iCs/>
              </w:rPr>
            </w:rPrChange>
          </w:rPr>
          <w:delText xml:space="preserve">Punktu Selektywnego Zbierania Odpadów Komunalnych, zwanego dalej PSZOK </w:delText>
        </w:r>
      </w:del>
      <w:del w:id="8051" w:author="Robert Pasternak" w:date="2021-06-18T15:00:00Z">
        <w:r w:rsidRPr="008416E6">
          <w:rPr>
            <w:rPrChange w:id="8052" w:author="Robert Pasternak" w:date="2021-09-07T12:47:00Z">
              <w:rPr>
                <w:rFonts w:ascii="Times" w:hAnsi="Times" w:cs="Arial"/>
                <w:i/>
                <w:iCs/>
              </w:rPr>
            </w:rPrChange>
          </w:rPr>
          <w:br/>
        </w:r>
      </w:del>
      <w:del w:id="8053" w:author="Robert Pasternak" w:date="2024-07-16T14:40:00Z">
        <w:r w:rsidRPr="008416E6" w:rsidDel="0010536A">
          <w:rPr>
            <w:rPrChange w:id="8054" w:author="Robert Pasternak" w:date="2021-09-07T12:47:00Z">
              <w:rPr>
                <w:rFonts w:ascii="Times" w:hAnsi="Times" w:cs="Arial"/>
                <w:i/>
                <w:iCs/>
              </w:rPr>
            </w:rPrChange>
          </w:rPr>
          <w:delText>(zgodnie</w:delText>
        </w:r>
      </w:del>
      <w:ins w:id="8055" w:author="Piotr Szumlak" w:date="2021-07-08T13:05:00Z">
        <w:del w:id="8056" w:author="Robert Pasternak" w:date="2024-07-16T14:40:00Z">
          <w:r w:rsidR="000E7B44" w:rsidRPr="008416E6" w:rsidDel="0010536A">
            <w:delText xml:space="preserve"> </w:delText>
          </w:r>
        </w:del>
      </w:ins>
      <w:del w:id="8057" w:author="Robert Pasternak" w:date="2024-07-16T14:40:00Z">
        <w:r w:rsidRPr="008416E6" w:rsidDel="0010536A">
          <w:rPr>
            <w:rPrChange w:id="8058" w:author="Robert Pasternak" w:date="2021-09-07T12:47:00Z">
              <w:rPr>
                <w:rFonts w:ascii="Times" w:hAnsi="Times" w:cs="Arial"/>
                <w:i/>
                <w:iCs/>
              </w:rPr>
            </w:rPrChange>
          </w:rPr>
          <w:delText xml:space="preserve">z obowiązującymi w okresie trwania umowy przepisami prawa powszechnego </w:delText>
        </w:r>
      </w:del>
      <w:del w:id="8059" w:author="Robert Pasternak" w:date="2021-06-18T15:00:00Z">
        <w:r w:rsidRPr="008416E6">
          <w:rPr>
            <w:rPrChange w:id="8060" w:author="Robert Pasternak" w:date="2021-09-07T12:47:00Z">
              <w:rPr>
                <w:rFonts w:ascii="Times" w:hAnsi="Times" w:cs="Arial"/>
                <w:i/>
                <w:iCs/>
              </w:rPr>
            </w:rPrChange>
          </w:rPr>
          <w:br/>
        </w:r>
      </w:del>
      <w:del w:id="8061" w:author="Robert Pasternak" w:date="2024-07-16T14:40:00Z">
        <w:r w:rsidRPr="008416E6" w:rsidDel="0010536A">
          <w:rPr>
            <w:rPrChange w:id="8062" w:author="Robert Pasternak" w:date="2021-09-07T12:47:00Z">
              <w:rPr>
                <w:rFonts w:ascii="Times" w:hAnsi="Times" w:cs="Arial"/>
                <w:i/>
                <w:iCs/>
              </w:rPr>
            </w:rPrChange>
          </w:rPr>
          <w:delText>i lokalnego</w:delText>
        </w:r>
        <w:r w:rsidRPr="008416E6" w:rsidDel="0010536A">
          <w:rPr>
            <w:bCs/>
            <w:rPrChange w:id="8063" w:author="Robert Pasternak" w:date="2021-09-07T12:47:00Z">
              <w:rPr>
                <w:rFonts w:ascii="Times" w:hAnsi="Times" w:cs="Arial"/>
                <w:bCs/>
                <w:i/>
                <w:iCs/>
              </w:rPr>
            </w:rPrChange>
          </w:rPr>
          <w:delText>)</w:delText>
        </w:r>
        <w:r w:rsidRPr="008416E6" w:rsidDel="0010536A">
          <w:rPr>
            <w:rPrChange w:id="8064" w:author="Robert Pasternak" w:date="2021-09-07T12:47:00Z">
              <w:rPr>
                <w:rFonts w:ascii="Times" w:hAnsi="Times" w:cs="Arial"/>
                <w:i/>
                <w:iCs/>
              </w:rPr>
            </w:rPrChange>
          </w:rPr>
          <w:delText>.</w:delText>
        </w:r>
      </w:del>
      <w:ins w:id="8065" w:author="Piotr Szumlak" w:date="2021-07-08T13:05:00Z">
        <w:del w:id="8066" w:author="Robert Pasternak" w:date="2024-07-16T14:40:00Z">
          <w:r w:rsidR="000E7B44" w:rsidRPr="008416E6" w:rsidDel="0010536A">
            <w:delText xml:space="preserve"> </w:delText>
          </w:r>
        </w:del>
      </w:ins>
    </w:p>
    <w:p w14:paraId="7058E2E5" w14:textId="15C83D94" w:rsidR="00361B44" w:rsidRPr="008416E6" w:rsidRDefault="00BA37E0">
      <w:pPr>
        <w:pStyle w:val="Tekstpodstawowywcity"/>
        <w:spacing w:after="0" w:line="312" w:lineRule="auto"/>
        <w:ind w:left="-142"/>
        <w:jc w:val="center"/>
        <w:rPr>
          <w:del w:id="8067" w:author="Robert Pasternak" w:date="2021-06-08T11:37:00Z"/>
          <w:rPrChange w:id="8068" w:author="Robert Pasternak" w:date="2021-09-07T12:47:00Z">
            <w:rPr>
              <w:del w:id="8069" w:author="Robert Pasternak" w:date="2021-06-08T11:37:00Z"/>
              <w:rFonts w:ascii="Times" w:hAnsi="Times"/>
            </w:rPr>
          </w:rPrChange>
        </w:rPr>
        <w:pPrChange w:id="8070" w:author="Robert Pasternak" w:date="2024-07-17T10:27:00Z">
          <w:pPr>
            <w:pStyle w:val="Tekstpodstawowywcity"/>
            <w:numPr>
              <w:ilvl w:val="1"/>
              <w:numId w:val="8"/>
            </w:numPr>
            <w:tabs>
              <w:tab w:val="num" w:pos="360"/>
            </w:tabs>
            <w:spacing w:after="0" w:line="360" w:lineRule="auto"/>
            <w:ind w:left="357" w:hanging="360"/>
          </w:pPr>
        </w:pPrChange>
      </w:pPr>
      <w:ins w:id="8071" w:author="kaluz" w:date="2021-09-07T04:10:00Z">
        <w:del w:id="8072" w:author="Robert Pasternak" w:date="2024-07-16T14:40:00Z">
          <w:r w:rsidRPr="008416E6" w:rsidDel="0010536A">
            <w:delText xml:space="preserve">1a) </w:delText>
          </w:r>
          <w:r w:rsidRPr="008416E6" w:rsidDel="0010536A">
            <w:rPr>
              <w:rPrChange w:id="8073" w:author="Robert Pasternak" w:date="2021-09-07T12:47:00Z">
                <w:rPr>
                  <w:color w:val="FF0000"/>
                </w:rPr>
              </w:rPrChange>
            </w:rPr>
            <w:br/>
            <w:delText xml:space="preserve">       </w:delText>
          </w:r>
          <w:r w:rsidRPr="008416E6" w:rsidDel="0010536A">
            <w:rPr>
              <w:rPrChange w:id="8074" w:author="Robert Pasternak" w:date="2021-09-07T12:47:00Z">
                <w:rPr>
                  <w:color w:val="FF0000"/>
                </w:rPr>
              </w:rPrChange>
            </w:rPr>
            <w:br/>
            <w:delText xml:space="preserve">       </w:delText>
          </w:r>
        </w:del>
      </w:ins>
      <w:ins w:id="8075" w:author="Grzegorz" w:date="2021-09-07T10:36:00Z">
        <w:del w:id="8076" w:author="Robert Pasternak" w:date="2024-07-16T14:40:00Z">
          <w:r w:rsidR="009C11E7" w:rsidRPr="008416E6" w:rsidDel="0010536A">
            <w:rPr>
              <w:rPrChange w:id="8077" w:author="Robert Pasternak" w:date="2021-09-07T12:47:00Z">
                <w:rPr>
                  <w:color w:val="FF0000"/>
                </w:rPr>
              </w:rPrChange>
            </w:rPr>
            <w:delText>,</w:delText>
          </w:r>
        </w:del>
      </w:ins>
    </w:p>
    <w:p w14:paraId="1D054F13" w14:textId="3DEF1794" w:rsidR="00361B44" w:rsidRPr="008416E6" w:rsidDel="0010536A" w:rsidRDefault="00361B44">
      <w:pPr>
        <w:pStyle w:val="Tekstpodstawowywcity"/>
        <w:spacing w:after="0" w:line="312" w:lineRule="auto"/>
        <w:ind w:left="-142"/>
        <w:jc w:val="center"/>
        <w:rPr>
          <w:del w:id="8078" w:author="Robert Pasternak" w:date="2024-07-16T14:40:00Z"/>
          <w:rPrChange w:id="8079" w:author="Robert Pasternak" w:date="2021-09-07T12:47:00Z">
            <w:rPr>
              <w:del w:id="8080" w:author="Robert Pasternak" w:date="2024-07-16T14:40:00Z"/>
              <w:rFonts w:ascii="Times" w:hAnsi="Times"/>
            </w:rPr>
          </w:rPrChange>
        </w:rPr>
        <w:pPrChange w:id="8081" w:author="Robert Pasternak" w:date="2024-07-17T10:27:00Z">
          <w:pPr>
            <w:pStyle w:val="Tekstpodstawowywcity"/>
            <w:spacing w:after="0" w:line="360" w:lineRule="auto"/>
            <w:ind w:left="357"/>
          </w:pPr>
        </w:pPrChange>
      </w:pPr>
    </w:p>
    <w:p w14:paraId="6FB74452" w14:textId="39DAA7A3" w:rsidR="00361B44" w:rsidRPr="008416E6" w:rsidRDefault="00E11DE4">
      <w:pPr>
        <w:pStyle w:val="Akapitzlist"/>
        <w:numPr>
          <w:ilvl w:val="1"/>
          <w:numId w:val="8"/>
        </w:numPr>
        <w:autoSpaceDE w:val="0"/>
        <w:autoSpaceDN w:val="0"/>
        <w:spacing w:line="312" w:lineRule="auto"/>
        <w:ind w:left="-142" w:firstLine="0"/>
        <w:jc w:val="center"/>
        <w:rPr>
          <w:del w:id="8082" w:author="Robert Pasternak" w:date="2019-12-03T10:45:00Z"/>
          <w:rPrChange w:id="8083" w:author="Robert Pasternak" w:date="2021-09-07T12:47:00Z">
            <w:rPr>
              <w:del w:id="8084" w:author="Robert Pasternak" w:date="2019-12-03T10:45:00Z"/>
              <w:rFonts w:ascii="Times" w:hAnsi="Times"/>
            </w:rPr>
          </w:rPrChange>
        </w:rPr>
        <w:pPrChange w:id="8085" w:author="Robert Pasternak" w:date="2024-07-17T10:27:00Z">
          <w:pPr>
            <w:pStyle w:val="Akapitzlist"/>
            <w:numPr>
              <w:ilvl w:val="1"/>
              <w:numId w:val="8"/>
            </w:numPr>
            <w:tabs>
              <w:tab w:val="num" w:pos="360"/>
            </w:tabs>
            <w:autoSpaceDE w:val="0"/>
            <w:autoSpaceDN w:val="0"/>
            <w:spacing w:line="360" w:lineRule="auto"/>
            <w:ind w:left="357" w:hanging="360"/>
          </w:pPr>
        </w:pPrChange>
      </w:pPr>
      <w:del w:id="8086" w:author="Robert Pasternak" w:date="2024-07-16T14:40:00Z">
        <w:r w:rsidRPr="008416E6" w:rsidDel="0010536A">
          <w:rPr>
            <w:rPrChange w:id="8087" w:author="Robert Pasternak" w:date="2021-09-07T12:47:00Z">
              <w:rPr>
                <w:rFonts w:ascii="Times" w:hAnsi="Times" w:cs="Arial"/>
                <w:i/>
                <w:iCs/>
              </w:rPr>
            </w:rPrChange>
          </w:rPr>
          <w:delText>PSZOK prowadzi zbiórkę dostarczonych, we własnym zakresie przez właścicieli wszystkich nieruchomości, na których zamieszkują mieszkańcy</w:delText>
        </w:r>
      </w:del>
      <w:ins w:id="8088" w:author="Piotr Szumlak" w:date="2021-07-08T13:05:00Z">
        <w:del w:id="8089" w:author="Robert Pasternak" w:date="2024-07-16T14:40:00Z">
          <w:r w:rsidR="000E7B44" w:rsidRPr="008416E6" w:rsidDel="0010536A">
            <w:delText xml:space="preserve"> </w:delText>
          </w:r>
        </w:del>
      </w:ins>
      <w:del w:id="8090" w:author="Robert Pasternak" w:date="2024-07-16T14:40:00Z">
        <w:r w:rsidRPr="008416E6" w:rsidDel="0010536A">
          <w:rPr>
            <w:rPrChange w:id="8091" w:author="Robert Pasternak" w:date="2021-09-07T12:47:00Z">
              <w:rPr>
                <w:rFonts w:ascii="Times" w:hAnsi="Times" w:cs="Arial"/>
                <w:i/>
                <w:iCs/>
              </w:rPr>
            </w:rPrChange>
          </w:rPr>
          <w:delText xml:space="preserve">Gminy, odpadów komunalnych wymienionych w tabeli nr 7 OPZ. W tabeli przedstawiono minimum, które jest wymagane do spełnienia kryteriów funkcjonowania PSZOK </w:delText>
        </w:r>
      </w:del>
      <w:ins w:id="8092" w:author="Piotr Szumlak" w:date="2021-07-08T13:06:00Z">
        <w:del w:id="8093" w:author="Robert Pasternak" w:date="2024-07-16T14:40:00Z">
          <w:r w:rsidR="000E7B44" w:rsidRPr="008416E6" w:rsidDel="0010536A">
            <w:br/>
          </w:r>
        </w:del>
      </w:ins>
      <w:del w:id="8094" w:author="Robert Pasternak" w:date="2024-07-16T14:40:00Z">
        <w:r w:rsidRPr="008416E6" w:rsidDel="0010536A">
          <w:rPr>
            <w:rPrChange w:id="8095" w:author="Robert Pasternak" w:date="2021-09-07T12:47:00Z">
              <w:rPr>
                <w:rFonts w:ascii="Times" w:hAnsi="Times" w:cs="Arial"/>
                <w:i/>
                <w:iCs/>
              </w:rPr>
            </w:rPrChange>
          </w:rPr>
          <w:delText xml:space="preserve">w zakresie rodzaju odpadów selektywnie zbieranych. Wykonawca może we własnym zakresie rozszerzyć zakres selektywnie zbieranych frakcji odpadów w PSZOK. Rozszerzenie zakresu selektywnie zbieranych frakcji odpadów </w:delText>
        </w:r>
      </w:del>
      <w:ins w:id="8096" w:author="Piotr Szumlak" w:date="2021-07-08T13:06:00Z">
        <w:del w:id="8097" w:author="Robert Pasternak" w:date="2024-07-16T14:40:00Z">
          <w:r w:rsidR="000E7B44" w:rsidRPr="008416E6" w:rsidDel="0010536A">
            <w:br/>
          </w:r>
        </w:del>
      </w:ins>
      <w:del w:id="8098" w:author="Robert Pasternak" w:date="2024-07-16T14:40:00Z">
        <w:r w:rsidRPr="008416E6" w:rsidDel="0010536A">
          <w:rPr>
            <w:rPrChange w:id="8099" w:author="Robert Pasternak" w:date="2021-09-07T12:47:00Z">
              <w:rPr>
                <w:rFonts w:ascii="Times" w:hAnsi="Times" w:cs="Arial"/>
                <w:i/>
                <w:iCs/>
              </w:rPr>
            </w:rPrChange>
          </w:rPr>
          <w:delText xml:space="preserve">w PSZOK nie może być podstawą do </w:delText>
        </w:r>
      </w:del>
      <w:del w:id="8100" w:author="Robert Pasternak" w:date="2021-06-08T11:38:00Z">
        <w:r w:rsidRPr="008416E6">
          <w:rPr>
            <w:rPrChange w:id="8101" w:author="Robert Pasternak" w:date="2021-09-07T12:47:00Z">
              <w:rPr>
                <w:rFonts w:ascii="Times" w:hAnsi="Times" w:cs="Arial"/>
                <w:i/>
                <w:iCs/>
              </w:rPr>
            </w:rPrChange>
          </w:rPr>
          <w:delText xml:space="preserve">zmiany </w:delText>
        </w:r>
      </w:del>
      <w:ins w:id="8102" w:author="Piotr Szumlak" w:date="2021-07-08T13:06:00Z">
        <w:del w:id="8103" w:author="Robert Pasternak" w:date="2024-07-16T14:40:00Z">
          <w:r w:rsidR="000E7B44" w:rsidRPr="008416E6" w:rsidDel="0010536A">
            <w:delText xml:space="preserve"> </w:delText>
          </w:r>
        </w:del>
      </w:ins>
      <w:del w:id="8104" w:author="Robert Pasternak" w:date="2024-07-16T14:40:00Z">
        <w:r w:rsidRPr="008416E6" w:rsidDel="0010536A">
          <w:rPr>
            <w:rPrChange w:id="8105" w:author="Robert Pasternak" w:date="2021-09-07T12:47:00Z">
              <w:rPr>
                <w:rFonts w:ascii="Times" w:hAnsi="Times" w:cs="Arial"/>
                <w:i/>
                <w:iCs/>
              </w:rPr>
            </w:rPrChange>
          </w:rPr>
          <w:delText>wynagrodzenia Wykonawcy.</w:delText>
        </w:r>
      </w:del>
    </w:p>
    <w:p w14:paraId="64C4F55F" w14:textId="77777777" w:rsidR="00361B44" w:rsidRPr="008416E6" w:rsidRDefault="00361B44">
      <w:pPr>
        <w:pStyle w:val="Akapitzlist"/>
        <w:numPr>
          <w:ilvl w:val="1"/>
          <w:numId w:val="8"/>
        </w:numPr>
        <w:autoSpaceDE w:val="0"/>
        <w:autoSpaceDN w:val="0"/>
        <w:spacing w:line="312" w:lineRule="auto"/>
        <w:ind w:left="-142" w:firstLine="0"/>
        <w:jc w:val="center"/>
        <w:rPr>
          <w:del w:id="8106" w:author="Robert Pasternak" w:date="2019-12-03T10:45:00Z"/>
        </w:rPr>
        <w:pPrChange w:id="8107" w:author="Robert Pasternak" w:date="2024-07-17T10:27:00Z">
          <w:pPr>
            <w:pStyle w:val="Akapitzlist"/>
          </w:pPr>
        </w:pPrChange>
      </w:pPr>
    </w:p>
    <w:p w14:paraId="730639D1" w14:textId="77777777" w:rsidR="00361B44" w:rsidRPr="008416E6" w:rsidRDefault="00361B44">
      <w:pPr>
        <w:pStyle w:val="Akapitzlist"/>
        <w:spacing w:line="312" w:lineRule="auto"/>
        <w:ind w:left="-142"/>
        <w:jc w:val="center"/>
        <w:rPr>
          <w:del w:id="8108" w:author="Robert Pasternak" w:date="2019-12-03T10:45:00Z"/>
        </w:rPr>
        <w:pPrChange w:id="8109" w:author="Robert Pasternak" w:date="2024-07-17T10:27:00Z">
          <w:pPr>
            <w:pStyle w:val="Akapitzlist"/>
          </w:pPr>
        </w:pPrChange>
      </w:pPr>
    </w:p>
    <w:p w14:paraId="50E4EDE0" w14:textId="77777777" w:rsidR="00361B44" w:rsidRPr="008416E6" w:rsidRDefault="00361B44">
      <w:pPr>
        <w:pStyle w:val="Akapitzlist"/>
        <w:spacing w:line="312" w:lineRule="auto"/>
        <w:ind w:left="-142"/>
        <w:jc w:val="center"/>
        <w:rPr>
          <w:del w:id="8110" w:author="Robert Pasternak" w:date="2019-12-03T10:45:00Z"/>
        </w:rPr>
        <w:pPrChange w:id="8111" w:author="Robert Pasternak" w:date="2024-07-17T10:27:00Z">
          <w:pPr>
            <w:pStyle w:val="Akapitzlist"/>
          </w:pPr>
        </w:pPrChange>
      </w:pPr>
    </w:p>
    <w:p w14:paraId="79869A64" w14:textId="145DD8BB" w:rsidR="00361B44" w:rsidRPr="008416E6" w:rsidDel="0010536A" w:rsidRDefault="00361B44">
      <w:pPr>
        <w:pStyle w:val="Akapitzlist"/>
        <w:numPr>
          <w:ilvl w:val="1"/>
          <w:numId w:val="8"/>
        </w:numPr>
        <w:autoSpaceDE w:val="0"/>
        <w:autoSpaceDN w:val="0"/>
        <w:spacing w:line="312" w:lineRule="auto"/>
        <w:ind w:left="-142" w:firstLine="0"/>
        <w:jc w:val="center"/>
        <w:rPr>
          <w:del w:id="8112" w:author="Robert Pasternak" w:date="2024-07-16T14:40:00Z"/>
        </w:rPr>
        <w:pPrChange w:id="8113" w:author="Robert Pasternak" w:date="2024-07-17T10:27:00Z">
          <w:pPr>
            <w:pStyle w:val="Akapitzlist"/>
          </w:pPr>
        </w:pPrChange>
      </w:pPr>
    </w:p>
    <w:p w14:paraId="3BDDDD5F" w14:textId="77777777" w:rsidR="00361B44" w:rsidRPr="008416E6" w:rsidDel="005A78C5" w:rsidRDefault="00361B44">
      <w:pPr>
        <w:pStyle w:val="Tekstpodstawowy"/>
        <w:spacing w:after="0" w:line="312" w:lineRule="auto"/>
        <w:ind w:left="-142"/>
        <w:jc w:val="center"/>
        <w:rPr>
          <w:del w:id="8114" w:author="Robert Pasternak" w:date="2021-06-18T15:00:00Z"/>
        </w:rPr>
        <w:pPrChange w:id="8115" w:author="Robert Pasternak" w:date="2024-07-17T10:27:00Z">
          <w:pPr>
            <w:pStyle w:val="Tekstpodstawowy"/>
            <w:spacing w:after="0"/>
            <w:jc w:val="center"/>
          </w:pPr>
        </w:pPrChange>
      </w:pPr>
    </w:p>
    <w:p w14:paraId="37357E13" w14:textId="65D1135A" w:rsidR="00361B44" w:rsidRPr="008416E6" w:rsidRDefault="00E11DE4">
      <w:pPr>
        <w:pStyle w:val="Tekstpodstawowy"/>
        <w:spacing w:after="0" w:line="312" w:lineRule="auto"/>
        <w:ind w:left="-142"/>
        <w:jc w:val="center"/>
        <w:rPr>
          <w:ins w:id="8116" w:author="Robert Pasternak" w:date="2021-09-02T08:34:00Z"/>
          <w:b/>
          <w:bCs/>
          <w:i/>
          <w:sz w:val="20"/>
          <w:szCs w:val="20"/>
        </w:rPr>
        <w:pPrChange w:id="8117" w:author="Robert Pasternak" w:date="2024-07-17T10:27:00Z">
          <w:pPr>
            <w:pStyle w:val="Tekstpodstawowy"/>
            <w:spacing w:after="0"/>
            <w:jc w:val="center"/>
          </w:pPr>
        </w:pPrChange>
      </w:pPr>
      <w:del w:id="8118" w:author="Robert Pasternak" w:date="2024-07-16T14:40:00Z">
        <w:r w:rsidRPr="008416E6" w:rsidDel="0010536A">
          <w:rPr>
            <w:b/>
            <w:bCs/>
            <w:i/>
            <w:sz w:val="20"/>
            <w:szCs w:val="20"/>
            <w:rPrChange w:id="8119" w:author="Robert Pasternak" w:date="2021-09-07T12:47:00Z">
              <w:rPr>
                <w:rFonts w:ascii="Times" w:hAnsi="Times" w:cs="Arial"/>
                <w:b/>
                <w:bCs/>
                <w:i/>
                <w:iCs/>
                <w:sz w:val="20"/>
                <w:szCs w:val="20"/>
              </w:rPr>
            </w:rPrChange>
          </w:rPr>
          <w:delText>Tabela nr 7 OPZ. Rodzaje odpadów stanowiących przedmiot</w:delText>
        </w:r>
      </w:del>
      <w:ins w:id="8120" w:author="Piotr Szumlak" w:date="2021-07-09T07:37:00Z">
        <w:del w:id="8121" w:author="Robert Pasternak" w:date="2024-07-16T14:40:00Z">
          <w:r w:rsidR="00361B44" w:rsidRPr="008416E6" w:rsidDel="0010536A">
            <w:rPr>
              <w:b/>
              <w:bCs/>
              <w:i/>
              <w:sz w:val="20"/>
              <w:szCs w:val="20"/>
            </w:rPr>
            <w:delText xml:space="preserve"> </w:delText>
          </w:r>
        </w:del>
      </w:ins>
      <w:del w:id="8122" w:author="Robert Pasternak" w:date="2024-07-16T14:40:00Z">
        <w:r w:rsidRPr="008416E6" w:rsidDel="0010536A">
          <w:rPr>
            <w:b/>
            <w:bCs/>
            <w:i/>
            <w:sz w:val="20"/>
            <w:szCs w:val="20"/>
            <w:rPrChange w:id="8123" w:author="Robert Pasternak" w:date="2021-09-07T12:47:00Z">
              <w:rPr>
                <w:rFonts w:ascii="Times" w:hAnsi="Times" w:cs="Arial"/>
                <w:b/>
                <w:bCs/>
                <w:i/>
                <w:iCs/>
                <w:sz w:val="20"/>
                <w:szCs w:val="20"/>
              </w:rPr>
            </w:rPrChange>
          </w:rPr>
          <w:delText>zamówienia, zbieranych w PSZOK.</w:delText>
        </w:r>
      </w:del>
    </w:p>
    <w:p w14:paraId="1A3275F9" w14:textId="0DF7AEEA" w:rsidR="00AC247E" w:rsidRPr="008416E6" w:rsidDel="0010536A" w:rsidRDefault="00AC247E">
      <w:pPr>
        <w:pStyle w:val="Tekstpodstawowy"/>
        <w:spacing w:after="0" w:line="312" w:lineRule="auto"/>
        <w:rPr>
          <w:del w:id="8124" w:author="Robert Pasternak" w:date="2024-07-16T14:40:00Z"/>
          <w:b/>
          <w:bCs/>
          <w:i/>
          <w:sz w:val="20"/>
          <w:szCs w:val="20"/>
          <w:rPrChange w:id="8125" w:author="Robert Pasternak" w:date="2021-09-07T12:47:00Z">
            <w:rPr>
              <w:del w:id="8126" w:author="Robert Pasternak" w:date="2024-07-16T14:40:00Z"/>
              <w:rFonts w:ascii="Times" w:hAnsi="Times" w:cs="Arial"/>
              <w:b/>
              <w:bCs/>
              <w:i/>
              <w:sz w:val="20"/>
              <w:szCs w:val="20"/>
            </w:rPr>
          </w:rPrChange>
        </w:rPr>
        <w:pPrChange w:id="8127" w:author="Robert Pasternak" w:date="2021-06-18T15:00:00Z">
          <w:pPr>
            <w:pStyle w:val="Tekstpodstawowy"/>
            <w:spacing w:after="0"/>
            <w:jc w:val="center"/>
          </w:pPr>
        </w:pPrChange>
      </w:pP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1"/>
        <w:gridCol w:w="7098"/>
        <w:gridCol w:w="1301"/>
      </w:tblGrid>
      <w:tr w:rsidR="008416E6" w:rsidRPr="008416E6" w:rsidDel="0010536A" w14:paraId="239E332A" w14:textId="74C03056" w:rsidTr="009F7060">
        <w:trPr>
          <w:trHeight w:val="167"/>
          <w:del w:id="8128" w:author="Robert Pasternak" w:date="2024-07-16T14:40:00Z"/>
        </w:trPr>
        <w:tc>
          <w:tcPr>
            <w:tcW w:w="511" w:type="dxa"/>
            <w:shd w:val="clear" w:color="auto" w:fill="C6D9F1" w:themeFill="text2" w:themeFillTint="33"/>
          </w:tcPr>
          <w:p w14:paraId="1CE4877C" w14:textId="07183C0F" w:rsidR="00361B44" w:rsidRPr="008416E6" w:rsidDel="0010536A" w:rsidRDefault="00E11DE4">
            <w:pPr>
              <w:pStyle w:val="Tekstpodstawowy"/>
              <w:spacing w:after="0" w:line="312" w:lineRule="auto"/>
              <w:rPr>
                <w:del w:id="8129" w:author="Robert Pasternak" w:date="2024-07-16T14:40:00Z"/>
                <w:b/>
                <w:bCs/>
                <w:sz w:val="20"/>
                <w:szCs w:val="20"/>
                <w:rPrChange w:id="8130" w:author="Robert Pasternak" w:date="2021-09-07T12:47:00Z">
                  <w:rPr>
                    <w:del w:id="8131" w:author="Robert Pasternak" w:date="2024-07-16T14:40:00Z"/>
                    <w:rFonts w:ascii="Times" w:hAnsi="Times" w:cs="Arial"/>
                    <w:b/>
                    <w:bCs/>
                    <w:sz w:val="20"/>
                    <w:szCs w:val="20"/>
                  </w:rPr>
                </w:rPrChange>
              </w:rPr>
              <w:pPrChange w:id="8132" w:author="Robert Pasternak" w:date="2021-05-13T11:34:00Z">
                <w:pPr>
                  <w:pStyle w:val="Tekstpodstawowy"/>
                  <w:spacing w:after="0"/>
                </w:pPr>
              </w:pPrChange>
            </w:pPr>
            <w:del w:id="8133" w:author="Robert Pasternak" w:date="2024-07-16T14:40:00Z">
              <w:r w:rsidRPr="008416E6" w:rsidDel="0010536A">
                <w:rPr>
                  <w:b/>
                  <w:bCs/>
                  <w:sz w:val="20"/>
                  <w:szCs w:val="20"/>
                  <w:rPrChange w:id="8134" w:author="Robert Pasternak" w:date="2021-09-07T12:47:00Z">
                    <w:rPr>
                      <w:rFonts w:ascii="Times" w:hAnsi="Times" w:cs="Arial"/>
                      <w:b/>
                      <w:bCs/>
                      <w:i/>
                      <w:iCs/>
                      <w:sz w:val="20"/>
                      <w:szCs w:val="20"/>
                    </w:rPr>
                  </w:rPrChange>
                </w:rPr>
                <w:delText>Lp.</w:delText>
              </w:r>
            </w:del>
          </w:p>
        </w:tc>
        <w:tc>
          <w:tcPr>
            <w:tcW w:w="7098" w:type="dxa"/>
            <w:tcBorders>
              <w:right w:val="single" w:sz="4" w:space="0" w:color="auto"/>
            </w:tcBorders>
            <w:shd w:val="clear" w:color="auto" w:fill="C6D9F1" w:themeFill="text2" w:themeFillTint="33"/>
          </w:tcPr>
          <w:p w14:paraId="062E521A" w14:textId="47C4AE37" w:rsidR="00361B44" w:rsidRPr="008416E6" w:rsidDel="0010536A" w:rsidRDefault="00E11DE4">
            <w:pPr>
              <w:pStyle w:val="Tekstpodstawowy"/>
              <w:spacing w:after="0" w:line="312" w:lineRule="auto"/>
              <w:jc w:val="center"/>
              <w:rPr>
                <w:del w:id="8135" w:author="Robert Pasternak" w:date="2024-07-16T14:40:00Z"/>
                <w:b/>
                <w:bCs/>
                <w:sz w:val="20"/>
                <w:szCs w:val="20"/>
                <w:rPrChange w:id="8136" w:author="Robert Pasternak" w:date="2021-09-07T12:47:00Z">
                  <w:rPr>
                    <w:del w:id="8137" w:author="Robert Pasternak" w:date="2024-07-16T14:40:00Z"/>
                    <w:rFonts w:ascii="Times" w:hAnsi="Times" w:cs="Arial"/>
                    <w:b/>
                    <w:bCs/>
                    <w:sz w:val="20"/>
                    <w:szCs w:val="20"/>
                  </w:rPr>
                </w:rPrChange>
              </w:rPr>
              <w:pPrChange w:id="8138" w:author="Robert Pasternak" w:date="2021-05-13T11:34:00Z">
                <w:pPr>
                  <w:pStyle w:val="Tekstpodstawowy"/>
                  <w:spacing w:after="0"/>
                  <w:jc w:val="center"/>
                </w:pPr>
              </w:pPrChange>
            </w:pPr>
            <w:del w:id="8139" w:author="Robert Pasternak" w:date="2024-07-16T14:40:00Z">
              <w:r w:rsidRPr="008416E6" w:rsidDel="0010536A">
                <w:rPr>
                  <w:b/>
                  <w:bCs/>
                  <w:sz w:val="20"/>
                  <w:szCs w:val="20"/>
                  <w:rPrChange w:id="8140" w:author="Robert Pasternak" w:date="2021-09-07T12:47:00Z">
                    <w:rPr>
                      <w:rFonts w:ascii="Times" w:hAnsi="Times" w:cs="Arial"/>
                      <w:b/>
                      <w:bCs/>
                      <w:i/>
                      <w:iCs/>
                      <w:sz w:val="20"/>
                      <w:szCs w:val="20"/>
                    </w:rPr>
                  </w:rPrChange>
                </w:rPr>
                <w:delText>Rodzaje odpadów</w:delText>
              </w:r>
            </w:del>
          </w:p>
        </w:tc>
        <w:tc>
          <w:tcPr>
            <w:tcW w:w="1301" w:type="dxa"/>
            <w:tcBorders>
              <w:left w:val="single" w:sz="4" w:space="0" w:color="auto"/>
            </w:tcBorders>
            <w:shd w:val="clear" w:color="auto" w:fill="C6D9F1" w:themeFill="text2" w:themeFillTint="33"/>
          </w:tcPr>
          <w:p w14:paraId="3A106FCF" w14:textId="5F5C589C" w:rsidR="00361B44" w:rsidRPr="008416E6" w:rsidDel="0010536A" w:rsidRDefault="00E11DE4">
            <w:pPr>
              <w:pStyle w:val="Tekstpodstawowy"/>
              <w:spacing w:after="0" w:line="312" w:lineRule="auto"/>
              <w:jc w:val="center"/>
              <w:rPr>
                <w:del w:id="8141" w:author="Robert Pasternak" w:date="2024-07-16T14:40:00Z"/>
                <w:b/>
                <w:bCs/>
                <w:sz w:val="20"/>
                <w:szCs w:val="20"/>
                <w:rPrChange w:id="8142" w:author="Robert Pasternak" w:date="2021-09-07T12:47:00Z">
                  <w:rPr>
                    <w:del w:id="8143" w:author="Robert Pasternak" w:date="2024-07-16T14:40:00Z"/>
                    <w:rFonts w:ascii="Times" w:hAnsi="Times" w:cs="Arial"/>
                    <w:b/>
                    <w:bCs/>
                    <w:sz w:val="20"/>
                    <w:szCs w:val="20"/>
                  </w:rPr>
                </w:rPrChange>
              </w:rPr>
              <w:pPrChange w:id="8144" w:author="Robert Pasternak" w:date="2021-05-13T11:34:00Z">
                <w:pPr>
                  <w:pStyle w:val="Tekstpodstawowy"/>
                  <w:spacing w:after="0"/>
                  <w:jc w:val="center"/>
                </w:pPr>
              </w:pPrChange>
            </w:pPr>
            <w:del w:id="8145" w:author="Robert Pasternak" w:date="2024-07-16T14:40:00Z">
              <w:r w:rsidRPr="008416E6" w:rsidDel="0010536A">
                <w:rPr>
                  <w:b/>
                  <w:bCs/>
                  <w:sz w:val="20"/>
                  <w:szCs w:val="20"/>
                  <w:rPrChange w:id="8146" w:author="Robert Pasternak" w:date="2021-09-07T12:47:00Z">
                    <w:rPr>
                      <w:rFonts w:ascii="Times" w:hAnsi="Times" w:cs="Arial"/>
                      <w:b/>
                      <w:bCs/>
                      <w:i/>
                      <w:iCs/>
                      <w:sz w:val="20"/>
                      <w:szCs w:val="20"/>
                    </w:rPr>
                  </w:rPrChange>
                </w:rPr>
                <w:delText>Kod</w:delText>
              </w:r>
            </w:del>
          </w:p>
        </w:tc>
      </w:tr>
      <w:tr w:rsidR="008416E6" w:rsidRPr="008416E6" w:rsidDel="0010536A" w14:paraId="7449CD65" w14:textId="4D7E44D6" w:rsidTr="009F7060">
        <w:trPr>
          <w:trHeight w:val="205"/>
          <w:del w:id="8147" w:author="Robert Pasternak" w:date="2024-07-16T14:40:00Z"/>
        </w:trPr>
        <w:tc>
          <w:tcPr>
            <w:tcW w:w="511" w:type="dxa"/>
            <w:vAlign w:val="center"/>
          </w:tcPr>
          <w:p w14:paraId="071D995E" w14:textId="0C0B4104" w:rsidR="00361B44" w:rsidRPr="008416E6" w:rsidDel="0010536A" w:rsidRDefault="003E656A">
            <w:pPr>
              <w:pStyle w:val="Tekstpodstawowy"/>
              <w:spacing w:after="0" w:line="312" w:lineRule="auto"/>
              <w:jc w:val="center"/>
              <w:rPr>
                <w:del w:id="8148" w:author="Robert Pasternak" w:date="2024-07-16T14:40:00Z"/>
                <w:vertAlign w:val="subscript"/>
              </w:rPr>
              <w:pPrChange w:id="8149" w:author="Robert Pasternak" w:date="2021-05-13T11:34:00Z">
                <w:pPr>
                  <w:pStyle w:val="Tekstpodstawowy"/>
                  <w:spacing w:after="0"/>
                  <w:jc w:val="center"/>
                </w:pPr>
              </w:pPrChange>
            </w:pPr>
            <w:del w:id="8150" w:author="Robert Pasternak" w:date="2024-07-16T14:40:00Z">
              <w:r w:rsidRPr="008416E6" w:rsidDel="0010536A">
                <w:rPr>
                  <w:vertAlign w:val="subscript"/>
                </w:rPr>
                <w:delText>1.</w:delText>
              </w:r>
            </w:del>
          </w:p>
        </w:tc>
        <w:tc>
          <w:tcPr>
            <w:tcW w:w="7098" w:type="dxa"/>
            <w:tcBorders>
              <w:right w:val="single" w:sz="4" w:space="0" w:color="auto"/>
            </w:tcBorders>
            <w:vAlign w:val="center"/>
          </w:tcPr>
          <w:p w14:paraId="15916D17" w14:textId="26C9EDFA" w:rsidR="00361B44" w:rsidRPr="008416E6" w:rsidDel="0010536A" w:rsidRDefault="00E11DE4">
            <w:pPr>
              <w:autoSpaceDE w:val="0"/>
              <w:autoSpaceDN w:val="0"/>
              <w:spacing w:line="312" w:lineRule="auto"/>
              <w:rPr>
                <w:del w:id="8151" w:author="Robert Pasternak" w:date="2024-07-16T14:40:00Z"/>
                <w:vertAlign w:val="subscript"/>
                <w:rPrChange w:id="8152" w:author="Robert Pasternak" w:date="2021-09-07T12:47:00Z">
                  <w:rPr>
                    <w:del w:id="8153" w:author="Robert Pasternak" w:date="2024-07-16T14:40:00Z"/>
                    <w:sz w:val="22"/>
                    <w:szCs w:val="22"/>
                    <w:vertAlign w:val="subscript"/>
                  </w:rPr>
                </w:rPrChange>
              </w:rPr>
              <w:pPrChange w:id="8154" w:author="Robert Pasternak" w:date="2021-05-13T11:34:00Z">
                <w:pPr>
                  <w:autoSpaceDE w:val="0"/>
                  <w:autoSpaceDN w:val="0"/>
                </w:pPr>
              </w:pPrChange>
            </w:pPr>
            <w:del w:id="8155" w:author="Robert Pasternak" w:date="2024-07-16T14:40:00Z">
              <w:r w:rsidRPr="008416E6" w:rsidDel="0010536A">
                <w:rPr>
                  <w:vertAlign w:val="subscript"/>
                  <w:rPrChange w:id="8156" w:author="Robert Pasternak" w:date="2021-09-07T12:47:00Z">
                    <w:rPr>
                      <w:i/>
                      <w:iCs/>
                      <w:sz w:val="22"/>
                      <w:szCs w:val="22"/>
                      <w:vertAlign w:val="subscript"/>
                    </w:rPr>
                  </w:rPrChange>
                </w:rPr>
                <w:delText>papier i tektura, opakowania z papieru i tektury</w:delText>
              </w:r>
            </w:del>
          </w:p>
        </w:tc>
        <w:tc>
          <w:tcPr>
            <w:tcW w:w="1301" w:type="dxa"/>
            <w:tcBorders>
              <w:left w:val="single" w:sz="4" w:space="0" w:color="auto"/>
            </w:tcBorders>
          </w:tcPr>
          <w:p w14:paraId="0712B8D7" w14:textId="2BBB5A27" w:rsidR="00361B44" w:rsidRPr="008416E6" w:rsidDel="0010536A" w:rsidRDefault="00E11DE4">
            <w:pPr>
              <w:autoSpaceDE w:val="0"/>
              <w:autoSpaceDN w:val="0"/>
              <w:spacing w:line="312" w:lineRule="auto"/>
              <w:jc w:val="center"/>
              <w:rPr>
                <w:del w:id="8157" w:author="Robert Pasternak" w:date="2024-07-16T14:40:00Z"/>
                <w:vertAlign w:val="subscript"/>
                <w:rPrChange w:id="8158" w:author="Robert Pasternak" w:date="2021-09-07T12:47:00Z">
                  <w:rPr>
                    <w:del w:id="8159" w:author="Robert Pasternak" w:date="2024-07-16T14:40:00Z"/>
                    <w:rFonts w:ascii="Times" w:hAnsi="Times" w:cs="Arial"/>
                    <w:vertAlign w:val="subscript"/>
                  </w:rPr>
                </w:rPrChange>
              </w:rPr>
              <w:pPrChange w:id="8160" w:author="Robert Pasternak" w:date="2021-05-13T11:34:00Z">
                <w:pPr>
                  <w:autoSpaceDE w:val="0"/>
                  <w:autoSpaceDN w:val="0"/>
                  <w:jc w:val="center"/>
                </w:pPr>
              </w:pPrChange>
            </w:pPr>
            <w:del w:id="8161" w:author="Robert Pasternak" w:date="2024-07-16T14:40:00Z">
              <w:r w:rsidRPr="008416E6" w:rsidDel="0010536A">
                <w:rPr>
                  <w:vertAlign w:val="subscript"/>
                  <w:rPrChange w:id="8162" w:author="Robert Pasternak" w:date="2021-09-07T12:47:00Z">
                    <w:rPr>
                      <w:rFonts w:ascii="Times" w:hAnsi="Times" w:cs="Arial"/>
                      <w:i/>
                      <w:iCs/>
                      <w:vertAlign w:val="subscript"/>
                    </w:rPr>
                  </w:rPrChange>
                </w:rPr>
                <w:delText>15 01 01</w:delText>
              </w:r>
              <w:r w:rsidRPr="008416E6" w:rsidDel="0010536A">
                <w:rPr>
                  <w:vertAlign w:val="subscript"/>
                  <w:rPrChange w:id="8163" w:author="Robert Pasternak" w:date="2021-09-07T12:47:00Z">
                    <w:rPr>
                      <w:rFonts w:ascii="Times" w:hAnsi="Times" w:cs="Arial"/>
                      <w:i/>
                      <w:iCs/>
                      <w:vertAlign w:val="subscript"/>
                    </w:rPr>
                  </w:rPrChange>
                </w:rPr>
                <w:br/>
                <w:delText>20 01 01</w:delText>
              </w:r>
            </w:del>
          </w:p>
        </w:tc>
      </w:tr>
      <w:tr w:rsidR="008416E6" w:rsidRPr="008416E6" w:rsidDel="0010536A" w14:paraId="50985D66" w14:textId="2AA2D737" w:rsidTr="009F7060">
        <w:trPr>
          <w:trHeight w:val="205"/>
          <w:del w:id="8164" w:author="Robert Pasternak" w:date="2024-07-16T14:40:00Z"/>
        </w:trPr>
        <w:tc>
          <w:tcPr>
            <w:tcW w:w="511" w:type="dxa"/>
            <w:vAlign w:val="center"/>
          </w:tcPr>
          <w:p w14:paraId="4E598BDC" w14:textId="0023A834" w:rsidR="00361B44" w:rsidRPr="008416E6" w:rsidDel="0010536A" w:rsidRDefault="003E656A">
            <w:pPr>
              <w:pStyle w:val="Tekstpodstawowy"/>
              <w:spacing w:after="0" w:line="312" w:lineRule="auto"/>
              <w:jc w:val="center"/>
              <w:rPr>
                <w:del w:id="8165" w:author="Robert Pasternak" w:date="2024-07-16T14:40:00Z"/>
                <w:vertAlign w:val="subscript"/>
              </w:rPr>
              <w:pPrChange w:id="8166" w:author="Robert Pasternak" w:date="2021-05-13T11:34:00Z">
                <w:pPr>
                  <w:pStyle w:val="Tekstpodstawowy"/>
                  <w:spacing w:after="0"/>
                  <w:jc w:val="center"/>
                </w:pPr>
              </w:pPrChange>
            </w:pPr>
            <w:del w:id="8167" w:author="Robert Pasternak" w:date="2024-07-16T14:40:00Z">
              <w:r w:rsidRPr="008416E6" w:rsidDel="0010536A">
                <w:rPr>
                  <w:vertAlign w:val="subscript"/>
                </w:rPr>
                <w:delText>2.</w:delText>
              </w:r>
            </w:del>
          </w:p>
        </w:tc>
        <w:tc>
          <w:tcPr>
            <w:tcW w:w="7098" w:type="dxa"/>
            <w:tcBorders>
              <w:right w:val="single" w:sz="4" w:space="0" w:color="auto"/>
            </w:tcBorders>
            <w:vAlign w:val="center"/>
          </w:tcPr>
          <w:p w14:paraId="5C574D9D" w14:textId="72F879ED" w:rsidR="00361B44" w:rsidRPr="008416E6" w:rsidDel="0010536A" w:rsidRDefault="00E11DE4">
            <w:pPr>
              <w:pStyle w:val="Tekstpodstawowy"/>
              <w:spacing w:after="0" w:line="312" w:lineRule="auto"/>
              <w:rPr>
                <w:del w:id="8168" w:author="Robert Pasternak" w:date="2024-07-16T14:40:00Z"/>
                <w:vertAlign w:val="subscript"/>
                <w:rPrChange w:id="8169" w:author="Robert Pasternak" w:date="2021-09-07T12:47:00Z">
                  <w:rPr>
                    <w:del w:id="8170" w:author="Robert Pasternak" w:date="2024-07-16T14:40:00Z"/>
                    <w:sz w:val="22"/>
                    <w:szCs w:val="22"/>
                    <w:vertAlign w:val="subscript"/>
                  </w:rPr>
                </w:rPrChange>
              </w:rPr>
              <w:pPrChange w:id="8171" w:author="Robert Pasternak" w:date="2021-05-13T11:34:00Z">
                <w:pPr>
                  <w:pStyle w:val="Tekstpodstawowy"/>
                  <w:spacing w:after="0"/>
                </w:pPr>
              </w:pPrChange>
            </w:pPr>
            <w:del w:id="8172" w:author="Robert Pasternak" w:date="2024-07-16T14:40:00Z">
              <w:r w:rsidRPr="008416E6" w:rsidDel="0010536A">
                <w:rPr>
                  <w:vertAlign w:val="subscript"/>
                  <w:rPrChange w:id="8173" w:author="Robert Pasternak" w:date="2021-09-07T12:47:00Z">
                    <w:rPr>
                      <w:i/>
                      <w:iCs/>
                      <w:sz w:val="22"/>
                      <w:szCs w:val="22"/>
                      <w:vertAlign w:val="subscript"/>
                    </w:rPr>
                  </w:rPrChange>
                </w:rPr>
                <w:delText>opakowania z tworzyw sztucznych, tworzywa sztuczne</w:delText>
              </w:r>
            </w:del>
          </w:p>
        </w:tc>
        <w:tc>
          <w:tcPr>
            <w:tcW w:w="1301" w:type="dxa"/>
            <w:tcBorders>
              <w:left w:val="single" w:sz="4" w:space="0" w:color="auto"/>
            </w:tcBorders>
          </w:tcPr>
          <w:p w14:paraId="1C495FF2" w14:textId="18F58956" w:rsidR="00361B44" w:rsidRPr="008416E6" w:rsidDel="0010536A" w:rsidRDefault="00E11DE4">
            <w:pPr>
              <w:pStyle w:val="Tekstpodstawowy"/>
              <w:spacing w:after="0" w:line="312" w:lineRule="auto"/>
              <w:jc w:val="center"/>
              <w:rPr>
                <w:del w:id="8174" w:author="Robert Pasternak" w:date="2024-07-16T14:40:00Z"/>
                <w:vertAlign w:val="subscript"/>
                <w:rPrChange w:id="8175" w:author="Robert Pasternak" w:date="2021-09-07T12:47:00Z">
                  <w:rPr>
                    <w:del w:id="8176" w:author="Robert Pasternak" w:date="2024-07-16T14:40:00Z"/>
                    <w:rFonts w:ascii="Times" w:hAnsi="Times" w:cs="Arial"/>
                    <w:vertAlign w:val="subscript"/>
                  </w:rPr>
                </w:rPrChange>
              </w:rPr>
              <w:pPrChange w:id="8177" w:author="Robert Pasternak" w:date="2021-05-13T11:34:00Z">
                <w:pPr>
                  <w:pStyle w:val="Tekstpodstawowy"/>
                  <w:spacing w:after="0"/>
                  <w:jc w:val="center"/>
                </w:pPr>
              </w:pPrChange>
            </w:pPr>
            <w:del w:id="8178" w:author="Robert Pasternak" w:date="2024-07-16T14:40:00Z">
              <w:r w:rsidRPr="008416E6" w:rsidDel="0010536A">
                <w:rPr>
                  <w:vertAlign w:val="subscript"/>
                  <w:rPrChange w:id="8179" w:author="Robert Pasternak" w:date="2021-09-07T12:47:00Z">
                    <w:rPr>
                      <w:rFonts w:ascii="Times" w:hAnsi="Times" w:cs="Arial"/>
                      <w:i/>
                      <w:iCs/>
                      <w:vertAlign w:val="subscript"/>
                    </w:rPr>
                  </w:rPrChange>
                </w:rPr>
                <w:delText>15 01 02</w:delText>
              </w:r>
            </w:del>
          </w:p>
          <w:p w14:paraId="45F28D92" w14:textId="77777777" w:rsidR="00361B44" w:rsidRPr="008416E6" w:rsidRDefault="00E11DE4">
            <w:pPr>
              <w:pStyle w:val="Tekstpodstawowy"/>
              <w:spacing w:after="0" w:line="312" w:lineRule="auto"/>
              <w:jc w:val="center"/>
              <w:rPr>
                <w:del w:id="8180" w:author="Robert Pasternak" w:date="2021-06-23T15:21:00Z"/>
                <w:vertAlign w:val="subscript"/>
                <w:rPrChange w:id="8181" w:author="Robert Pasternak" w:date="2021-09-07T12:47:00Z">
                  <w:rPr>
                    <w:del w:id="8182" w:author="Robert Pasternak" w:date="2021-06-23T15:21:00Z"/>
                    <w:rFonts w:ascii="Times" w:hAnsi="Times" w:cs="Arial"/>
                    <w:vertAlign w:val="subscript"/>
                  </w:rPr>
                </w:rPrChange>
              </w:rPr>
              <w:pPrChange w:id="8183" w:author="Robert Pasternak" w:date="2021-05-13T11:34:00Z">
                <w:pPr>
                  <w:pStyle w:val="Tekstpodstawowy"/>
                  <w:spacing w:after="0"/>
                  <w:jc w:val="center"/>
                </w:pPr>
              </w:pPrChange>
            </w:pPr>
            <w:del w:id="8184" w:author="Robert Pasternak" w:date="2021-06-23T15:21:00Z">
              <w:r w:rsidRPr="008416E6">
                <w:rPr>
                  <w:vertAlign w:val="subscript"/>
                  <w:rPrChange w:id="8185" w:author="Robert Pasternak" w:date="2021-09-07T12:47:00Z">
                    <w:rPr>
                      <w:rFonts w:ascii="Times" w:hAnsi="Times" w:cs="Arial"/>
                      <w:i/>
                      <w:iCs/>
                      <w:vertAlign w:val="subscript"/>
                    </w:rPr>
                  </w:rPrChange>
                </w:rPr>
                <w:delText>17 02 03</w:delText>
              </w:r>
            </w:del>
          </w:p>
          <w:p w14:paraId="052DFEE5" w14:textId="416A6B4A" w:rsidR="00361B44" w:rsidRPr="008416E6" w:rsidDel="0010536A" w:rsidRDefault="00E11DE4">
            <w:pPr>
              <w:pStyle w:val="Tekstpodstawowy"/>
              <w:spacing w:after="0" w:line="312" w:lineRule="auto"/>
              <w:jc w:val="center"/>
              <w:rPr>
                <w:del w:id="8186" w:author="Robert Pasternak" w:date="2024-07-16T14:40:00Z"/>
                <w:vertAlign w:val="subscript"/>
                <w:rPrChange w:id="8187" w:author="Robert Pasternak" w:date="2021-09-07T12:47:00Z">
                  <w:rPr>
                    <w:del w:id="8188" w:author="Robert Pasternak" w:date="2024-07-16T14:40:00Z"/>
                    <w:rFonts w:ascii="Times" w:hAnsi="Times" w:cs="Arial"/>
                    <w:vertAlign w:val="subscript"/>
                  </w:rPr>
                </w:rPrChange>
              </w:rPr>
              <w:pPrChange w:id="8189" w:author="Robert Pasternak" w:date="2021-05-13T11:34:00Z">
                <w:pPr>
                  <w:pStyle w:val="Tekstpodstawowy"/>
                  <w:spacing w:after="0"/>
                  <w:jc w:val="center"/>
                </w:pPr>
              </w:pPrChange>
            </w:pPr>
            <w:del w:id="8190" w:author="Robert Pasternak" w:date="2024-07-16T14:40:00Z">
              <w:r w:rsidRPr="008416E6" w:rsidDel="0010536A">
                <w:rPr>
                  <w:vertAlign w:val="subscript"/>
                  <w:rPrChange w:id="8191" w:author="Robert Pasternak" w:date="2021-09-07T12:47:00Z">
                    <w:rPr>
                      <w:rFonts w:ascii="Times" w:hAnsi="Times" w:cs="Arial"/>
                      <w:i/>
                      <w:iCs/>
                      <w:vertAlign w:val="subscript"/>
                    </w:rPr>
                  </w:rPrChange>
                </w:rPr>
                <w:delText>20 01 39</w:delText>
              </w:r>
            </w:del>
          </w:p>
        </w:tc>
      </w:tr>
      <w:tr w:rsidR="008416E6" w:rsidRPr="008416E6" w:rsidDel="0010536A" w14:paraId="5EA671F0" w14:textId="334774A2" w:rsidTr="009F7060">
        <w:trPr>
          <w:trHeight w:val="205"/>
          <w:del w:id="8192" w:author="Robert Pasternak" w:date="2024-07-16T14:40:00Z"/>
        </w:trPr>
        <w:tc>
          <w:tcPr>
            <w:tcW w:w="511" w:type="dxa"/>
            <w:vAlign w:val="center"/>
          </w:tcPr>
          <w:p w14:paraId="0043F377" w14:textId="442730F2" w:rsidR="00361B44" w:rsidRPr="008416E6" w:rsidDel="0010536A" w:rsidRDefault="003E656A">
            <w:pPr>
              <w:pStyle w:val="Tekstpodstawowy"/>
              <w:spacing w:after="0" w:line="312" w:lineRule="auto"/>
              <w:jc w:val="center"/>
              <w:rPr>
                <w:del w:id="8193" w:author="Robert Pasternak" w:date="2024-07-16T14:40:00Z"/>
                <w:vertAlign w:val="subscript"/>
              </w:rPr>
              <w:pPrChange w:id="8194" w:author="Robert Pasternak" w:date="2021-05-13T11:34:00Z">
                <w:pPr>
                  <w:pStyle w:val="Tekstpodstawowy"/>
                  <w:spacing w:after="0"/>
                  <w:jc w:val="center"/>
                </w:pPr>
              </w:pPrChange>
            </w:pPr>
            <w:del w:id="8195" w:author="Robert Pasternak" w:date="2024-07-16T14:40:00Z">
              <w:r w:rsidRPr="008416E6" w:rsidDel="0010536A">
                <w:rPr>
                  <w:vertAlign w:val="subscript"/>
                </w:rPr>
                <w:delText>3.</w:delText>
              </w:r>
            </w:del>
          </w:p>
        </w:tc>
        <w:tc>
          <w:tcPr>
            <w:tcW w:w="7098" w:type="dxa"/>
            <w:tcBorders>
              <w:right w:val="single" w:sz="4" w:space="0" w:color="auto"/>
            </w:tcBorders>
            <w:vAlign w:val="center"/>
          </w:tcPr>
          <w:p w14:paraId="49DFD4CD" w14:textId="2E8D9732" w:rsidR="00361B44" w:rsidRPr="008416E6" w:rsidDel="0010536A" w:rsidRDefault="00E11DE4">
            <w:pPr>
              <w:pStyle w:val="Tekstpodstawowy"/>
              <w:spacing w:after="0" w:line="312" w:lineRule="auto"/>
              <w:rPr>
                <w:del w:id="8196" w:author="Robert Pasternak" w:date="2024-07-16T14:40:00Z"/>
                <w:vertAlign w:val="subscript"/>
                <w:rPrChange w:id="8197" w:author="Robert Pasternak" w:date="2021-09-07T12:47:00Z">
                  <w:rPr>
                    <w:del w:id="8198" w:author="Robert Pasternak" w:date="2024-07-16T14:40:00Z"/>
                    <w:sz w:val="22"/>
                    <w:szCs w:val="22"/>
                    <w:vertAlign w:val="subscript"/>
                  </w:rPr>
                </w:rPrChange>
              </w:rPr>
              <w:pPrChange w:id="8199" w:author="Robert Pasternak" w:date="2021-05-13T11:34:00Z">
                <w:pPr>
                  <w:pStyle w:val="Tekstpodstawowy"/>
                  <w:spacing w:after="0"/>
                </w:pPr>
              </w:pPrChange>
            </w:pPr>
            <w:del w:id="8200" w:author="Robert Pasternak" w:date="2024-07-16T14:40:00Z">
              <w:r w:rsidRPr="008416E6" w:rsidDel="0010536A">
                <w:rPr>
                  <w:vertAlign w:val="subscript"/>
                  <w:rPrChange w:id="8201" w:author="Robert Pasternak" w:date="2021-09-07T12:47:00Z">
                    <w:rPr>
                      <w:i/>
                      <w:iCs/>
                      <w:sz w:val="22"/>
                      <w:szCs w:val="22"/>
                      <w:vertAlign w:val="subscript"/>
                    </w:rPr>
                  </w:rPrChange>
                </w:rPr>
                <w:delText>opakowania wielomateriałowe</w:delText>
              </w:r>
            </w:del>
          </w:p>
        </w:tc>
        <w:tc>
          <w:tcPr>
            <w:tcW w:w="1301" w:type="dxa"/>
            <w:tcBorders>
              <w:left w:val="single" w:sz="4" w:space="0" w:color="auto"/>
            </w:tcBorders>
          </w:tcPr>
          <w:p w14:paraId="2AF39BA2" w14:textId="08EE267E" w:rsidR="00361B44" w:rsidRPr="008416E6" w:rsidDel="0010536A" w:rsidRDefault="00E11DE4">
            <w:pPr>
              <w:pStyle w:val="Tekstpodstawowy"/>
              <w:spacing w:after="0" w:line="312" w:lineRule="auto"/>
              <w:jc w:val="center"/>
              <w:rPr>
                <w:del w:id="8202" w:author="Robert Pasternak" w:date="2024-07-16T14:40:00Z"/>
                <w:vertAlign w:val="subscript"/>
                <w:rPrChange w:id="8203" w:author="Robert Pasternak" w:date="2021-09-07T12:47:00Z">
                  <w:rPr>
                    <w:del w:id="8204" w:author="Robert Pasternak" w:date="2024-07-16T14:40:00Z"/>
                    <w:rFonts w:ascii="Times" w:hAnsi="Times" w:cs="Arial"/>
                    <w:vertAlign w:val="subscript"/>
                  </w:rPr>
                </w:rPrChange>
              </w:rPr>
              <w:pPrChange w:id="8205" w:author="Robert Pasternak" w:date="2021-05-13T11:34:00Z">
                <w:pPr>
                  <w:pStyle w:val="Tekstpodstawowy"/>
                  <w:spacing w:after="0"/>
                  <w:jc w:val="center"/>
                </w:pPr>
              </w:pPrChange>
            </w:pPr>
            <w:del w:id="8206" w:author="Robert Pasternak" w:date="2024-07-16T14:40:00Z">
              <w:r w:rsidRPr="008416E6" w:rsidDel="0010536A">
                <w:rPr>
                  <w:vertAlign w:val="subscript"/>
                  <w:rPrChange w:id="8207" w:author="Robert Pasternak" w:date="2021-09-07T12:47:00Z">
                    <w:rPr>
                      <w:rFonts w:ascii="Times" w:hAnsi="Times" w:cs="Arial"/>
                      <w:i/>
                      <w:iCs/>
                      <w:vertAlign w:val="subscript"/>
                    </w:rPr>
                  </w:rPrChange>
                </w:rPr>
                <w:delText>15 01 05</w:delText>
              </w:r>
            </w:del>
          </w:p>
        </w:tc>
      </w:tr>
      <w:tr w:rsidR="008416E6" w:rsidRPr="008416E6" w:rsidDel="0010536A" w14:paraId="0EC12F24" w14:textId="404E438E" w:rsidTr="009F7060">
        <w:trPr>
          <w:trHeight w:val="205"/>
          <w:del w:id="8208" w:author="Robert Pasternak" w:date="2024-07-16T14:40:00Z"/>
        </w:trPr>
        <w:tc>
          <w:tcPr>
            <w:tcW w:w="511" w:type="dxa"/>
            <w:vAlign w:val="center"/>
          </w:tcPr>
          <w:p w14:paraId="326DE718" w14:textId="575241EB" w:rsidR="00361B44" w:rsidRPr="008416E6" w:rsidDel="0010536A" w:rsidRDefault="003E656A">
            <w:pPr>
              <w:pStyle w:val="Tekstpodstawowy"/>
              <w:spacing w:after="0" w:line="312" w:lineRule="auto"/>
              <w:jc w:val="center"/>
              <w:rPr>
                <w:del w:id="8209" w:author="Robert Pasternak" w:date="2024-07-16T14:40:00Z"/>
                <w:vertAlign w:val="subscript"/>
              </w:rPr>
              <w:pPrChange w:id="8210" w:author="Robert Pasternak" w:date="2021-05-13T11:34:00Z">
                <w:pPr>
                  <w:pStyle w:val="Tekstpodstawowy"/>
                  <w:spacing w:after="0"/>
                  <w:jc w:val="center"/>
                </w:pPr>
              </w:pPrChange>
            </w:pPr>
            <w:del w:id="8211" w:author="Robert Pasternak" w:date="2024-07-16T14:40:00Z">
              <w:r w:rsidRPr="008416E6" w:rsidDel="0010536A">
                <w:rPr>
                  <w:vertAlign w:val="subscript"/>
                </w:rPr>
                <w:delText>4.</w:delText>
              </w:r>
            </w:del>
          </w:p>
        </w:tc>
        <w:tc>
          <w:tcPr>
            <w:tcW w:w="7098" w:type="dxa"/>
            <w:tcBorders>
              <w:right w:val="single" w:sz="4" w:space="0" w:color="auto"/>
            </w:tcBorders>
            <w:vAlign w:val="center"/>
          </w:tcPr>
          <w:p w14:paraId="3D475491" w14:textId="09B7B0C3" w:rsidR="00361B44" w:rsidRPr="008416E6" w:rsidDel="0010536A" w:rsidRDefault="00E11DE4">
            <w:pPr>
              <w:autoSpaceDE w:val="0"/>
              <w:autoSpaceDN w:val="0"/>
              <w:spacing w:line="312" w:lineRule="auto"/>
              <w:rPr>
                <w:del w:id="8212" w:author="Robert Pasternak" w:date="2024-07-16T14:40:00Z"/>
                <w:vertAlign w:val="subscript"/>
                <w:rPrChange w:id="8213" w:author="Robert Pasternak" w:date="2021-09-07T12:47:00Z">
                  <w:rPr>
                    <w:del w:id="8214" w:author="Robert Pasternak" w:date="2024-07-16T14:40:00Z"/>
                    <w:sz w:val="22"/>
                    <w:szCs w:val="22"/>
                    <w:vertAlign w:val="subscript"/>
                  </w:rPr>
                </w:rPrChange>
              </w:rPr>
              <w:pPrChange w:id="8215" w:author="Robert Pasternak" w:date="2021-05-13T11:34:00Z">
                <w:pPr>
                  <w:autoSpaceDE w:val="0"/>
                  <w:autoSpaceDN w:val="0"/>
                </w:pPr>
              </w:pPrChange>
            </w:pPr>
            <w:del w:id="8216" w:author="Robert Pasternak" w:date="2024-07-16T14:40:00Z">
              <w:r w:rsidRPr="008416E6" w:rsidDel="0010536A">
                <w:rPr>
                  <w:vertAlign w:val="subscript"/>
                  <w:rPrChange w:id="8217" w:author="Robert Pasternak" w:date="2021-09-07T12:47:00Z">
                    <w:rPr>
                      <w:i/>
                      <w:iCs/>
                      <w:sz w:val="22"/>
                      <w:szCs w:val="22"/>
                      <w:vertAlign w:val="subscript"/>
                    </w:rPr>
                  </w:rPrChange>
                </w:rPr>
                <w:delText>opakowania z metali, metale</w:delText>
              </w:r>
            </w:del>
          </w:p>
        </w:tc>
        <w:tc>
          <w:tcPr>
            <w:tcW w:w="1301" w:type="dxa"/>
            <w:tcBorders>
              <w:left w:val="single" w:sz="4" w:space="0" w:color="auto"/>
            </w:tcBorders>
          </w:tcPr>
          <w:p w14:paraId="74841823" w14:textId="3569221A" w:rsidR="00361B44" w:rsidRPr="008416E6" w:rsidDel="0010536A" w:rsidRDefault="00E11DE4">
            <w:pPr>
              <w:autoSpaceDE w:val="0"/>
              <w:autoSpaceDN w:val="0"/>
              <w:spacing w:line="312" w:lineRule="auto"/>
              <w:jc w:val="center"/>
              <w:rPr>
                <w:del w:id="8218" w:author="Robert Pasternak" w:date="2024-07-16T14:40:00Z"/>
                <w:vertAlign w:val="subscript"/>
                <w:rPrChange w:id="8219" w:author="Robert Pasternak" w:date="2021-09-07T12:47:00Z">
                  <w:rPr>
                    <w:del w:id="8220" w:author="Robert Pasternak" w:date="2024-07-16T14:40:00Z"/>
                    <w:rFonts w:ascii="Times" w:hAnsi="Times" w:cs="Arial"/>
                    <w:vertAlign w:val="subscript"/>
                  </w:rPr>
                </w:rPrChange>
              </w:rPr>
              <w:pPrChange w:id="8221" w:author="Robert Pasternak" w:date="2021-05-13T11:34:00Z">
                <w:pPr>
                  <w:autoSpaceDE w:val="0"/>
                  <w:autoSpaceDN w:val="0"/>
                  <w:jc w:val="center"/>
                </w:pPr>
              </w:pPrChange>
            </w:pPr>
            <w:del w:id="8222" w:author="Robert Pasternak" w:date="2024-07-16T14:40:00Z">
              <w:r w:rsidRPr="008416E6" w:rsidDel="0010536A">
                <w:rPr>
                  <w:vertAlign w:val="subscript"/>
                  <w:rPrChange w:id="8223" w:author="Robert Pasternak" w:date="2021-09-07T12:47:00Z">
                    <w:rPr>
                      <w:rFonts w:ascii="Times" w:hAnsi="Times" w:cs="Arial"/>
                      <w:i/>
                      <w:iCs/>
                      <w:vertAlign w:val="subscript"/>
                    </w:rPr>
                  </w:rPrChange>
                </w:rPr>
                <w:delText>15 01 04</w:delText>
              </w:r>
            </w:del>
          </w:p>
          <w:p w14:paraId="0A9EF246" w14:textId="6704DAE4" w:rsidR="00361B44" w:rsidRPr="008416E6" w:rsidDel="0010536A" w:rsidRDefault="00E11DE4">
            <w:pPr>
              <w:autoSpaceDE w:val="0"/>
              <w:autoSpaceDN w:val="0"/>
              <w:spacing w:line="312" w:lineRule="auto"/>
              <w:jc w:val="center"/>
              <w:rPr>
                <w:del w:id="8224" w:author="Robert Pasternak" w:date="2024-07-16T14:40:00Z"/>
                <w:vertAlign w:val="subscript"/>
                <w:rPrChange w:id="8225" w:author="Robert Pasternak" w:date="2021-09-07T12:47:00Z">
                  <w:rPr>
                    <w:del w:id="8226" w:author="Robert Pasternak" w:date="2024-07-16T14:40:00Z"/>
                    <w:rFonts w:ascii="Times" w:hAnsi="Times" w:cs="Arial"/>
                    <w:vertAlign w:val="subscript"/>
                  </w:rPr>
                </w:rPrChange>
              </w:rPr>
              <w:pPrChange w:id="8227" w:author="Robert Pasternak" w:date="2021-05-13T11:34:00Z">
                <w:pPr>
                  <w:autoSpaceDE w:val="0"/>
                  <w:autoSpaceDN w:val="0"/>
                  <w:jc w:val="center"/>
                </w:pPr>
              </w:pPrChange>
            </w:pPr>
            <w:del w:id="8228" w:author="Robert Pasternak" w:date="2024-07-16T14:40:00Z">
              <w:r w:rsidRPr="008416E6" w:rsidDel="0010536A">
                <w:rPr>
                  <w:vertAlign w:val="subscript"/>
                  <w:rPrChange w:id="8229" w:author="Robert Pasternak" w:date="2021-09-07T12:47:00Z">
                    <w:rPr>
                      <w:rFonts w:ascii="Times" w:hAnsi="Times" w:cs="Arial"/>
                      <w:i/>
                      <w:iCs/>
                      <w:vertAlign w:val="subscript"/>
                    </w:rPr>
                  </w:rPrChange>
                </w:rPr>
                <w:delText>20 01 40</w:delText>
              </w:r>
            </w:del>
          </w:p>
        </w:tc>
      </w:tr>
      <w:tr w:rsidR="008416E6" w:rsidRPr="008416E6" w:rsidDel="0010536A" w14:paraId="2CF5D29B" w14:textId="3F1E70C5" w:rsidTr="009F7060">
        <w:trPr>
          <w:trHeight w:val="199"/>
          <w:del w:id="8230" w:author="Robert Pasternak" w:date="2024-07-16T14:40:00Z"/>
        </w:trPr>
        <w:tc>
          <w:tcPr>
            <w:tcW w:w="511" w:type="dxa"/>
            <w:vAlign w:val="center"/>
          </w:tcPr>
          <w:p w14:paraId="243A250A" w14:textId="1582798D" w:rsidR="00361B44" w:rsidRPr="008416E6" w:rsidDel="0010536A" w:rsidRDefault="003E656A">
            <w:pPr>
              <w:pStyle w:val="Tekstpodstawowy"/>
              <w:spacing w:after="0" w:line="312" w:lineRule="auto"/>
              <w:jc w:val="center"/>
              <w:rPr>
                <w:del w:id="8231" w:author="Robert Pasternak" w:date="2024-07-16T14:40:00Z"/>
                <w:vertAlign w:val="subscript"/>
              </w:rPr>
              <w:pPrChange w:id="8232" w:author="Robert Pasternak" w:date="2021-05-13T11:34:00Z">
                <w:pPr>
                  <w:pStyle w:val="Tekstpodstawowy"/>
                  <w:spacing w:after="0"/>
                  <w:jc w:val="center"/>
                </w:pPr>
              </w:pPrChange>
            </w:pPr>
            <w:del w:id="8233" w:author="Robert Pasternak" w:date="2024-07-16T14:40:00Z">
              <w:r w:rsidRPr="008416E6" w:rsidDel="0010536A">
                <w:rPr>
                  <w:vertAlign w:val="subscript"/>
                </w:rPr>
                <w:delText>5.</w:delText>
              </w:r>
            </w:del>
          </w:p>
        </w:tc>
        <w:tc>
          <w:tcPr>
            <w:tcW w:w="7098" w:type="dxa"/>
            <w:tcBorders>
              <w:right w:val="single" w:sz="4" w:space="0" w:color="auto"/>
            </w:tcBorders>
            <w:vAlign w:val="center"/>
          </w:tcPr>
          <w:p w14:paraId="65ABA382" w14:textId="497DDD54" w:rsidR="00361B44" w:rsidRPr="008416E6" w:rsidDel="0010536A" w:rsidRDefault="00E11DE4">
            <w:pPr>
              <w:pStyle w:val="Tekstpodstawowy"/>
              <w:spacing w:after="0" w:line="312" w:lineRule="auto"/>
              <w:rPr>
                <w:del w:id="8234" w:author="Robert Pasternak" w:date="2024-07-16T14:40:00Z"/>
                <w:vertAlign w:val="subscript"/>
                <w:rPrChange w:id="8235" w:author="Robert Pasternak" w:date="2021-09-07T12:47:00Z">
                  <w:rPr>
                    <w:del w:id="8236" w:author="Robert Pasternak" w:date="2024-07-16T14:40:00Z"/>
                    <w:sz w:val="22"/>
                    <w:szCs w:val="22"/>
                    <w:vertAlign w:val="subscript"/>
                  </w:rPr>
                </w:rPrChange>
              </w:rPr>
              <w:pPrChange w:id="8237" w:author="Robert Pasternak" w:date="2021-06-23T15:23:00Z">
                <w:pPr>
                  <w:pStyle w:val="Tekstpodstawowy"/>
                  <w:spacing w:after="0"/>
                </w:pPr>
              </w:pPrChange>
            </w:pPr>
            <w:del w:id="8238" w:author="Robert Pasternak" w:date="2024-07-16T14:40:00Z">
              <w:r w:rsidRPr="008416E6" w:rsidDel="0010536A">
                <w:rPr>
                  <w:vertAlign w:val="subscript"/>
                  <w:rPrChange w:id="8239" w:author="Robert Pasternak" w:date="2021-09-07T12:47:00Z">
                    <w:rPr>
                      <w:i/>
                      <w:iCs/>
                      <w:sz w:val="22"/>
                      <w:szCs w:val="22"/>
                      <w:vertAlign w:val="subscript"/>
                    </w:rPr>
                  </w:rPrChange>
                </w:rPr>
                <w:delText>opakowania ze szkła</w:delText>
              </w:r>
            </w:del>
            <w:del w:id="8240" w:author="Robert Pasternak" w:date="2021-06-23T15:23:00Z">
              <w:r w:rsidRPr="008416E6">
                <w:rPr>
                  <w:vertAlign w:val="subscript"/>
                  <w:rPrChange w:id="8241" w:author="Robert Pasternak" w:date="2021-09-07T12:47:00Z">
                    <w:rPr>
                      <w:i/>
                      <w:iCs/>
                      <w:sz w:val="22"/>
                      <w:szCs w:val="22"/>
                      <w:vertAlign w:val="subscript"/>
                    </w:rPr>
                  </w:rPrChange>
                </w:rPr>
                <w:delText>, szkło</w:delText>
              </w:r>
            </w:del>
          </w:p>
        </w:tc>
        <w:tc>
          <w:tcPr>
            <w:tcW w:w="1301" w:type="dxa"/>
            <w:tcBorders>
              <w:left w:val="single" w:sz="4" w:space="0" w:color="auto"/>
            </w:tcBorders>
          </w:tcPr>
          <w:p w14:paraId="04AC98E2" w14:textId="36E5E062" w:rsidR="00361B44" w:rsidRPr="008416E6" w:rsidDel="0010536A" w:rsidRDefault="00E11DE4">
            <w:pPr>
              <w:pStyle w:val="Tekstpodstawowy"/>
              <w:spacing w:after="0" w:line="312" w:lineRule="auto"/>
              <w:jc w:val="center"/>
              <w:rPr>
                <w:del w:id="8242" w:author="Robert Pasternak" w:date="2024-07-16T14:40:00Z"/>
                <w:vertAlign w:val="subscript"/>
                <w:rPrChange w:id="8243" w:author="Robert Pasternak" w:date="2021-09-07T12:47:00Z">
                  <w:rPr>
                    <w:del w:id="8244" w:author="Robert Pasternak" w:date="2024-07-16T14:40:00Z"/>
                    <w:rFonts w:ascii="Times" w:hAnsi="Times" w:cs="Arial"/>
                    <w:vertAlign w:val="subscript"/>
                  </w:rPr>
                </w:rPrChange>
              </w:rPr>
              <w:pPrChange w:id="8245" w:author="Robert Pasternak" w:date="2021-05-13T11:34:00Z">
                <w:pPr>
                  <w:pStyle w:val="Tekstpodstawowy"/>
                  <w:spacing w:after="0"/>
                  <w:jc w:val="center"/>
                </w:pPr>
              </w:pPrChange>
            </w:pPr>
            <w:del w:id="8246" w:author="Robert Pasternak" w:date="2024-07-16T14:40:00Z">
              <w:r w:rsidRPr="008416E6" w:rsidDel="0010536A">
                <w:rPr>
                  <w:vertAlign w:val="subscript"/>
                  <w:rPrChange w:id="8247" w:author="Robert Pasternak" w:date="2021-09-07T12:47:00Z">
                    <w:rPr>
                      <w:rFonts w:ascii="Times" w:hAnsi="Times" w:cs="Arial"/>
                      <w:i/>
                      <w:iCs/>
                      <w:vertAlign w:val="subscript"/>
                    </w:rPr>
                  </w:rPrChange>
                </w:rPr>
                <w:delText>15 01 07</w:delText>
              </w:r>
            </w:del>
          </w:p>
          <w:p w14:paraId="6C71C3BB" w14:textId="77777777" w:rsidR="00361B44" w:rsidRPr="008416E6" w:rsidRDefault="00E11DE4">
            <w:pPr>
              <w:pStyle w:val="Tekstpodstawowy"/>
              <w:spacing w:after="0" w:line="312" w:lineRule="auto"/>
              <w:jc w:val="center"/>
              <w:rPr>
                <w:del w:id="8248" w:author="Robert Pasternak" w:date="2021-06-23T15:23:00Z"/>
                <w:vertAlign w:val="subscript"/>
                <w:rPrChange w:id="8249" w:author="Robert Pasternak" w:date="2021-09-07T12:47:00Z">
                  <w:rPr>
                    <w:del w:id="8250" w:author="Robert Pasternak" w:date="2021-06-23T15:23:00Z"/>
                    <w:rFonts w:ascii="Times" w:hAnsi="Times" w:cs="Arial"/>
                    <w:vertAlign w:val="subscript"/>
                  </w:rPr>
                </w:rPrChange>
              </w:rPr>
              <w:pPrChange w:id="8251" w:author="Robert Pasternak" w:date="2021-05-13T11:34:00Z">
                <w:pPr>
                  <w:pStyle w:val="Tekstpodstawowy"/>
                  <w:spacing w:after="0"/>
                  <w:jc w:val="center"/>
                </w:pPr>
              </w:pPrChange>
            </w:pPr>
            <w:del w:id="8252" w:author="Robert Pasternak" w:date="2021-06-23T15:23:00Z">
              <w:r w:rsidRPr="008416E6">
                <w:rPr>
                  <w:vertAlign w:val="subscript"/>
                  <w:rPrChange w:id="8253" w:author="Robert Pasternak" w:date="2021-09-07T12:47:00Z">
                    <w:rPr>
                      <w:rFonts w:ascii="Times" w:hAnsi="Times" w:cs="Arial"/>
                      <w:i/>
                      <w:iCs/>
                      <w:vertAlign w:val="subscript"/>
                    </w:rPr>
                  </w:rPrChange>
                </w:rPr>
                <w:delText>17 02 02</w:delText>
              </w:r>
            </w:del>
          </w:p>
          <w:p w14:paraId="636ECE86" w14:textId="7CA0C7D0" w:rsidR="00361B44" w:rsidRPr="008416E6" w:rsidDel="0010536A" w:rsidRDefault="00E11DE4">
            <w:pPr>
              <w:pStyle w:val="Tekstpodstawowy"/>
              <w:spacing w:after="0" w:line="312" w:lineRule="auto"/>
              <w:jc w:val="center"/>
              <w:rPr>
                <w:del w:id="8254" w:author="Robert Pasternak" w:date="2024-07-16T14:40:00Z"/>
                <w:vertAlign w:val="subscript"/>
                <w:rPrChange w:id="8255" w:author="Robert Pasternak" w:date="2021-09-07T12:47:00Z">
                  <w:rPr>
                    <w:del w:id="8256" w:author="Robert Pasternak" w:date="2024-07-16T14:40:00Z"/>
                    <w:rFonts w:ascii="Times" w:hAnsi="Times" w:cs="Arial"/>
                    <w:vertAlign w:val="subscript"/>
                  </w:rPr>
                </w:rPrChange>
              </w:rPr>
              <w:pPrChange w:id="8257" w:author="Robert Pasternak" w:date="2021-05-13T11:34:00Z">
                <w:pPr>
                  <w:pStyle w:val="Tekstpodstawowy"/>
                  <w:spacing w:after="0"/>
                  <w:jc w:val="center"/>
                </w:pPr>
              </w:pPrChange>
            </w:pPr>
            <w:del w:id="8258" w:author="Robert Pasternak" w:date="2024-07-16T14:40:00Z">
              <w:r w:rsidRPr="008416E6" w:rsidDel="0010536A">
                <w:rPr>
                  <w:vertAlign w:val="subscript"/>
                  <w:rPrChange w:id="8259" w:author="Robert Pasternak" w:date="2021-09-07T12:47:00Z">
                    <w:rPr>
                      <w:rFonts w:ascii="Times" w:hAnsi="Times" w:cs="Arial"/>
                      <w:i/>
                      <w:iCs/>
                      <w:vertAlign w:val="subscript"/>
                    </w:rPr>
                  </w:rPrChange>
                </w:rPr>
                <w:delText>20 01 02</w:delText>
              </w:r>
            </w:del>
          </w:p>
        </w:tc>
      </w:tr>
      <w:tr w:rsidR="008416E6" w:rsidRPr="008416E6" w:rsidDel="0010536A" w14:paraId="3B21B67A" w14:textId="75852365" w:rsidTr="009F7060">
        <w:trPr>
          <w:trHeight w:val="205"/>
          <w:del w:id="8260" w:author="Robert Pasternak" w:date="2024-07-16T14:40:00Z"/>
        </w:trPr>
        <w:tc>
          <w:tcPr>
            <w:tcW w:w="511" w:type="dxa"/>
            <w:vAlign w:val="center"/>
          </w:tcPr>
          <w:p w14:paraId="6D9D5BAC" w14:textId="0DD9194D" w:rsidR="00361B44" w:rsidRPr="008416E6" w:rsidDel="0010536A" w:rsidRDefault="003E656A">
            <w:pPr>
              <w:pStyle w:val="Tekstpodstawowy"/>
              <w:spacing w:after="0" w:line="312" w:lineRule="auto"/>
              <w:jc w:val="center"/>
              <w:rPr>
                <w:del w:id="8261" w:author="Robert Pasternak" w:date="2024-07-16T14:40:00Z"/>
                <w:vertAlign w:val="subscript"/>
              </w:rPr>
              <w:pPrChange w:id="8262" w:author="Robert Pasternak" w:date="2021-05-13T11:34:00Z">
                <w:pPr>
                  <w:pStyle w:val="Tekstpodstawowy"/>
                  <w:spacing w:after="0"/>
                  <w:jc w:val="center"/>
                </w:pPr>
              </w:pPrChange>
            </w:pPr>
            <w:del w:id="8263" w:author="Robert Pasternak" w:date="2024-07-16T14:40:00Z">
              <w:r w:rsidRPr="008416E6" w:rsidDel="0010536A">
                <w:rPr>
                  <w:vertAlign w:val="subscript"/>
                </w:rPr>
                <w:delText>6.</w:delText>
              </w:r>
            </w:del>
          </w:p>
        </w:tc>
        <w:tc>
          <w:tcPr>
            <w:tcW w:w="7098" w:type="dxa"/>
            <w:tcBorders>
              <w:right w:val="single" w:sz="4" w:space="0" w:color="auto"/>
            </w:tcBorders>
            <w:vAlign w:val="center"/>
          </w:tcPr>
          <w:p w14:paraId="48D2CDBE" w14:textId="5CAC4961" w:rsidR="00361B44" w:rsidRPr="008416E6" w:rsidDel="0010536A" w:rsidRDefault="00E11DE4">
            <w:pPr>
              <w:autoSpaceDE w:val="0"/>
              <w:autoSpaceDN w:val="0"/>
              <w:spacing w:line="312" w:lineRule="auto"/>
              <w:rPr>
                <w:del w:id="8264" w:author="Robert Pasternak" w:date="2024-07-16T14:40:00Z"/>
                <w:vertAlign w:val="subscript"/>
                <w:rPrChange w:id="8265" w:author="Robert Pasternak" w:date="2021-09-07T12:47:00Z">
                  <w:rPr>
                    <w:del w:id="8266" w:author="Robert Pasternak" w:date="2024-07-16T14:40:00Z"/>
                    <w:sz w:val="22"/>
                    <w:szCs w:val="22"/>
                    <w:vertAlign w:val="subscript"/>
                  </w:rPr>
                </w:rPrChange>
              </w:rPr>
              <w:pPrChange w:id="8267" w:author="Robert Pasternak" w:date="2021-05-13T11:34:00Z">
                <w:pPr>
                  <w:autoSpaceDE w:val="0"/>
                  <w:autoSpaceDN w:val="0"/>
                </w:pPr>
              </w:pPrChange>
            </w:pPr>
            <w:del w:id="8268" w:author="Robert Pasternak" w:date="2024-07-16T14:40:00Z">
              <w:r w:rsidRPr="008416E6" w:rsidDel="0010536A">
                <w:rPr>
                  <w:vertAlign w:val="subscript"/>
                  <w:rPrChange w:id="8269" w:author="Robert Pasternak" w:date="2021-09-07T12:47:00Z">
                    <w:rPr>
                      <w:i/>
                      <w:iCs/>
                      <w:sz w:val="22"/>
                      <w:szCs w:val="22"/>
                      <w:vertAlign w:val="subscript"/>
                    </w:rPr>
                  </w:rPrChange>
                </w:rPr>
                <w:delText xml:space="preserve">tekstylia i odzież </w:delText>
              </w:r>
            </w:del>
          </w:p>
        </w:tc>
        <w:tc>
          <w:tcPr>
            <w:tcW w:w="1301" w:type="dxa"/>
            <w:tcBorders>
              <w:left w:val="single" w:sz="4" w:space="0" w:color="auto"/>
            </w:tcBorders>
          </w:tcPr>
          <w:p w14:paraId="5A2BE064" w14:textId="431CF0A0" w:rsidR="00361B44" w:rsidRPr="008416E6" w:rsidDel="0010536A" w:rsidRDefault="00E11DE4">
            <w:pPr>
              <w:autoSpaceDE w:val="0"/>
              <w:autoSpaceDN w:val="0"/>
              <w:spacing w:line="312" w:lineRule="auto"/>
              <w:jc w:val="center"/>
              <w:rPr>
                <w:del w:id="8270" w:author="Robert Pasternak" w:date="2024-07-16T14:40:00Z"/>
                <w:vertAlign w:val="subscript"/>
                <w:rPrChange w:id="8271" w:author="Robert Pasternak" w:date="2021-09-07T12:47:00Z">
                  <w:rPr>
                    <w:del w:id="8272" w:author="Robert Pasternak" w:date="2024-07-16T14:40:00Z"/>
                    <w:rFonts w:ascii="Times" w:hAnsi="Times" w:cs="Arial"/>
                    <w:vertAlign w:val="subscript"/>
                  </w:rPr>
                </w:rPrChange>
              </w:rPr>
              <w:pPrChange w:id="8273" w:author="Robert Pasternak" w:date="2021-05-13T11:34:00Z">
                <w:pPr>
                  <w:autoSpaceDE w:val="0"/>
                  <w:autoSpaceDN w:val="0"/>
                  <w:jc w:val="center"/>
                </w:pPr>
              </w:pPrChange>
            </w:pPr>
            <w:del w:id="8274" w:author="Robert Pasternak" w:date="2024-07-16T14:40:00Z">
              <w:r w:rsidRPr="008416E6" w:rsidDel="0010536A">
                <w:rPr>
                  <w:vertAlign w:val="subscript"/>
                  <w:rPrChange w:id="8275" w:author="Robert Pasternak" w:date="2021-09-07T12:47:00Z">
                    <w:rPr>
                      <w:rFonts w:ascii="Times" w:hAnsi="Times" w:cs="Arial"/>
                      <w:i/>
                      <w:iCs/>
                      <w:vertAlign w:val="subscript"/>
                    </w:rPr>
                  </w:rPrChange>
                </w:rPr>
                <w:delText>15 01 09</w:delText>
              </w:r>
            </w:del>
          </w:p>
          <w:p w14:paraId="604C4B85" w14:textId="101A31E5" w:rsidR="00361B44" w:rsidRPr="008416E6" w:rsidDel="0010536A" w:rsidRDefault="00E11DE4">
            <w:pPr>
              <w:autoSpaceDE w:val="0"/>
              <w:autoSpaceDN w:val="0"/>
              <w:spacing w:line="312" w:lineRule="auto"/>
              <w:jc w:val="center"/>
              <w:rPr>
                <w:del w:id="8276" w:author="Robert Pasternak" w:date="2024-07-16T14:40:00Z"/>
                <w:vertAlign w:val="subscript"/>
                <w:rPrChange w:id="8277" w:author="Robert Pasternak" w:date="2021-09-07T12:47:00Z">
                  <w:rPr>
                    <w:del w:id="8278" w:author="Robert Pasternak" w:date="2024-07-16T14:40:00Z"/>
                    <w:rFonts w:ascii="Times" w:hAnsi="Times" w:cs="Arial"/>
                    <w:vertAlign w:val="subscript"/>
                  </w:rPr>
                </w:rPrChange>
              </w:rPr>
              <w:pPrChange w:id="8279" w:author="Robert Pasternak" w:date="2021-05-13T11:34:00Z">
                <w:pPr>
                  <w:autoSpaceDE w:val="0"/>
                  <w:autoSpaceDN w:val="0"/>
                  <w:jc w:val="center"/>
                </w:pPr>
              </w:pPrChange>
            </w:pPr>
            <w:del w:id="8280" w:author="Robert Pasternak" w:date="2024-07-16T14:40:00Z">
              <w:r w:rsidRPr="008416E6" w:rsidDel="0010536A">
                <w:rPr>
                  <w:vertAlign w:val="subscript"/>
                  <w:rPrChange w:id="8281" w:author="Robert Pasternak" w:date="2021-09-07T12:47:00Z">
                    <w:rPr>
                      <w:rFonts w:ascii="Times" w:hAnsi="Times" w:cs="Arial"/>
                      <w:i/>
                      <w:iCs/>
                      <w:vertAlign w:val="subscript"/>
                    </w:rPr>
                  </w:rPrChange>
                </w:rPr>
                <w:delText>20 01 10</w:delText>
              </w:r>
            </w:del>
          </w:p>
          <w:p w14:paraId="69FA1C6F" w14:textId="58880719" w:rsidR="00361B44" w:rsidRPr="008416E6" w:rsidDel="0010536A" w:rsidRDefault="00E11DE4">
            <w:pPr>
              <w:autoSpaceDE w:val="0"/>
              <w:autoSpaceDN w:val="0"/>
              <w:spacing w:line="312" w:lineRule="auto"/>
              <w:jc w:val="center"/>
              <w:rPr>
                <w:del w:id="8282" w:author="Robert Pasternak" w:date="2024-07-16T14:40:00Z"/>
                <w:vertAlign w:val="subscript"/>
                <w:rPrChange w:id="8283" w:author="Robert Pasternak" w:date="2021-09-07T12:47:00Z">
                  <w:rPr>
                    <w:del w:id="8284" w:author="Robert Pasternak" w:date="2024-07-16T14:40:00Z"/>
                    <w:rFonts w:ascii="Times" w:hAnsi="Times" w:cs="Arial"/>
                    <w:vertAlign w:val="subscript"/>
                  </w:rPr>
                </w:rPrChange>
              </w:rPr>
              <w:pPrChange w:id="8285" w:author="Robert Pasternak" w:date="2021-05-13T11:34:00Z">
                <w:pPr>
                  <w:autoSpaceDE w:val="0"/>
                  <w:autoSpaceDN w:val="0"/>
                  <w:jc w:val="center"/>
                </w:pPr>
              </w:pPrChange>
            </w:pPr>
            <w:del w:id="8286" w:author="Robert Pasternak" w:date="2024-07-16T14:40:00Z">
              <w:r w:rsidRPr="008416E6" w:rsidDel="0010536A">
                <w:rPr>
                  <w:vertAlign w:val="subscript"/>
                  <w:rPrChange w:id="8287" w:author="Robert Pasternak" w:date="2021-09-07T12:47:00Z">
                    <w:rPr>
                      <w:rFonts w:ascii="Times" w:hAnsi="Times" w:cs="Arial"/>
                      <w:i/>
                      <w:iCs/>
                      <w:vertAlign w:val="subscript"/>
                    </w:rPr>
                  </w:rPrChange>
                </w:rPr>
                <w:delText>20 01 11</w:delText>
              </w:r>
            </w:del>
          </w:p>
        </w:tc>
      </w:tr>
      <w:tr w:rsidR="008416E6" w:rsidRPr="008416E6" w:rsidDel="0010536A" w14:paraId="6DB82E76" w14:textId="76DB1CAD" w:rsidTr="009F7060">
        <w:trPr>
          <w:trHeight w:val="205"/>
          <w:del w:id="8288" w:author="Robert Pasternak" w:date="2024-07-16T14:40:00Z"/>
        </w:trPr>
        <w:tc>
          <w:tcPr>
            <w:tcW w:w="511" w:type="dxa"/>
            <w:vAlign w:val="center"/>
          </w:tcPr>
          <w:p w14:paraId="17622C3B" w14:textId="0FABC751" w:rsidR="00361B44" w:rsidRPr="008416E6" w:rsidDel="0010536A" w:rsidRDefault="003E656A">
            <w:pPr>
              <w:pStyle w:val="Tekstpodstawowy"/>
              <w:spacing w:after="0" w:line="312" w:lineRule="auto"/>
              <w:jc w:val="center"/>
              <w:rPr>
                <w:del w:id="8289" w:author="Robert Pasternak" w:date="2024-07-16T14:40:00Z"/>
                <w:vertAlign w:val="subscript"/>
              </w:rPr>
              <w:pPrChange w:id="8290" w:author="Robert Pasternak" w:date="2021-05-13T11:34:00Z">
                <w:pPr>
                  <w:pStyle w:val="Tekstpodstawowy"/>
                  <w:spacing w:after="0"/>
                  <w:jc w:val="center"/>
                </w:pPr>
              </w:pPrChange>
            </w:pPr>
            <w:del w:id="8291" w:author="Robert Pasternak" w:date="2024-07-16T14:40:00Z">
              <w:r w:rsidRPr="008416E6" w:rsidDel="0010536A">
                <w:rPr>
                  <w:vertAlign w:val="subscript"/>
                </w:rPr>
                <w:delText>7.</w:delText>
              </w:r>
            </w:del>
          </w:p>
        </w:tc>
        <w:tc>
          <w:tcPr>
            <w:tcW w:w="7098" w:type="dxa"/>
            <w:tcBorders>
              <w:right w:val="single" w:sz="4" w:space="0" w:color="auto"/>
            </w:tcBorders>
            <w:vAlign w:val="center"/>
          </w:tcPr>
          <w:p w14:paraId="2C4798F8" w14:textId="4C0A1803" w:rsidR="00361B44" w:rsidRPr="008416E6" w:rsidDel="0010536A" w:rsidRDefault="00E11DE4">
            <w:pPr>
              <w:pStyle w:val="Tekstpodstawowy"/>
              <w:spacing w:after="0" w:line="312" w:lineRule="auto"/>
              <w:rPr>
                <w:del w:id="8292" w:author="Robert Pasternak" w:date="2024-07-16T14:40:00Z"/>
                <w:vertAlign w:val="subscript"/>
                <w:rPrChange w:id="8293" w:author="Robert Pasternak" w:date="2021-09-07T12:47:00Z">
                  <w:rPr>
                    <w:del w:id="8294" w:author="Robert Pasternak" w:date="2024-07-16T14:40:00Z"/>
                    <w:sz w:val="22"/>
                    <w:szCs w:val="22"/>
                    <w:vertAlign w:val="subscript"/>
                  </w:rPr>
                </w:rPrChange>
              </w:rPr>
              <w:pPrChange w:id="8295" w:author="Robert Pasternak" w:date="2021-05-13T11:34:00Z">
                <w:pPr>
                  <w:pStyle w:val="Tekstpodstawowy"/>
                  <w:spacing w:after="0"/>
                </w:pPr>
              </w:pPrChange>
            </w:pPr>
            <w:del w:id="8296" w:author="Robert Pasternak" w:date="2024-07-16T14:40:00Z">
              <w:r w:rsidRPr="008416E6" w:rsidDel="0010536A">
                <w:rPr>
                  <w:vertAlign w:val="subscript"/>
                  <w:rPrChange w:id="8297" w:author="Robert Pasternak" w:date="2021-09-07T12:47:00Z">
                    <w:rPr>
                      <w:i/>
                      <w:iCs/>
                      <w:sz w:val="22"/>
                      <w:szCs w:val="22"/>
                      <w:vertAlign w:val="subscript"/>
                    </w:rPr>
                  </w:rPrChange>
                </w:rPr>
                <w:delText>zużyte opony</w:delText>
              </w:r>
            </w:del>
          </w:p>
        </w:tc>
        <w:tc>
          <w:tcPr>
            <w:tcW w:w="1301" w:type="dxa"/>
            <w:tcBorders>
              <w:left w:val="single" w:sz="4" w:space="0" w:color="auto"/>
            </w:tcBorders>
          </w:tcPr>
          <w:p w14:paraId="51C42B26" w14:textId="3A47FDA9" w:rsidR="00361B44" w:rsidRPr="008416E6" w:rsidDel="0010536A" w:rsidRDefault="00E11DE4">
            <w:pPr>
              <w:pStyle w:val="Tekstpodstawowy"/>
              <w:spacing w:after="0" w:line="312" w:lineRule="auto"/>
              <w:jc w:val="center"/>
              <w:rPr>
                <w:del w:id="8298" w:author="Robert Pasternak" w:date="2024-07-16T14:40:00Z"/>
                <w:vertAlign w:val="subscript"/>
                <w:rPrChange w:id="8299" w:author="Robert Pasternak" w:date="2021-09-07T12:47:00Z">
                  <w:rPr>
                    <w:del w:id="8300" w:author="Robert Pasternak" w:date="2024-07-16T14:40:00Z"/>
                    <w:rFonts w:ascii="Times" w:hAnsi="Times" w:cs="Arial"/>
                    <w:vertAlign w:val="subscript"/>
                  </w:rPr>
                </w:rPrChange>
              </w:rPr>
              <w:pPrChange w:id="8301" w:author="Robert Pasternak" w:date="2021-05-13T11:34:00Z">
                <w:pPr>
                  <w:pStyle w:val="Tekstpodstawowy"/>
                  <w:spacing w:after="0"/>
                  <w:jc w:val="center"/>
                </w:pPr>
              </w:pPrChange>
            </w:pPr>
            <w:del w:id="8302" w:author="Robert Pasternak" w:date="2024-07-16T14:40:00Z">
              <w:r w:rsidRPr="008416E6" w:rsidDel="0010536A">
                <w:rPr>
                  <w:vertAlign w:val="subscript"/>
                  <w:rPrChange w:id="8303" w:author="Robert Pasternak" w:date="2021-09-07T12:47:00Z">
                    <w:rPr>
                      <w:rFonts w:ascii="Times" w:hAnsi="Times" w:cs="Arial"/>
                      <w:i/>
                      <w:iCs/>
                      <w:vertAlign w:val="subscript"/>
                    </w:rPr>
                  </w:rPrChange>
                </w:rPr>
                <w:delText>16 01 03</w:delText>
              </w:r>
            </w:del>
          </w:p>
        </w:tc>
      </w:tr>
      <w:tr w:rsidR="008416E6" w:rsidRPr="008416E6" w:rsidDel="0010536A" w14:paraId="2C48D41E" w14:textId="0EABF36B" w:rsidTr="009F7060">
        <w:trPr>
          <w:trHeight w:val="205"/>
          <w:del w:id="8304" w:author="Robert Pasternak" w:date="2024-07-16T14:40:00Z"/>
        </w:trPr>
        <w:tc>
          <w:tcPr>
            <w:tcW w:w="511" w:type="dxa"/>
            <w:vAlign w:val="center"/>
          </w:tcPr>
          <w:p w14:paraId="4DDB6704" w14:textId="4EE80259" w:rsidR="00361B44" w:rsidRPr="008416E6" w:rsidDel="0010536A" w:rsidRDefault="003E656A">
            <w:pPr>
              <w:pStyle w:val="Tekstpodstawowy"/>
              <w:spacing w:after="0" w:line="312" w:lineRule="auto"/>
              <w:jc w:val="center"/>
              <w:rPr>
                <w:del w:id="8305" w:author="Robert Pasternak" w:date="2024-07-16T14:40:00Z"/>
                <w:vertAlign w:val="subscript"/>
              </w:rPr>
              <w:pPrChange w:id="8306" w:author="Robert Pasternak" w:date="2021-05-13T11:34:00Z">
                <w:pPr>
                  <w:pStyle w:val="Tekstpodstawowy"/>
                  <w:spacing w:after="0"/>
                  <w:jc w:val="center"/>
                </w:pPr>
              </w:pPrChange>
            </w:pPr>
            <w:del w:id="8307" w:author="Robert Pasternak" w:date="2024-07-16T14:40:00Z">
              <w:r w:rsidRPr="008416E6" w:rsidDel="0010536A">
                <w:rPr>
                  <w:vertAlign w:val="subscript"/>
                </w:rPr>
                <w:delText>8.</w:delText>
              </w:r>
            </w:del>
          </w:p>
        </w:tc>
        <w:tc>
          <w:tcPr>
            <w:tcW w:w="7098" w:type="dxa"/>
            <w:tcBorders>
              <w:right w:val="single" w:sz="4" w:space="0" w:color="auto"/>
            </w:tcBorders>
            <w:vAlign w:val="center"/>
          </w:tcPr>
          <w:p w14:paraId="750BF1EC" w14:textId="35AEE095" w:rsidR="00361B44" w:rsidRPr="008416E6" w:rsidDel="0010536A" w:rsidRDefault="00E11DE4">
            <w:pPr>
              <w:autoSpaceDE w:val="0"/>
              <w:autoSpaceDN w:val="0"/>
              <w:spacing w:line="312" w:lineRule="auto"/>
              <w:rPr>
                <w:del w:id="8308" w:author="Robert Pasternak" w:date="2024-07-16T14:40:00Z"/>
                <w:vertAlign w:val="subscript"/>
                <w:rPrChange w:id="8309" w:author="Robert Pasternak" w:date="2021-09-07T12:47:00Z">
                  <w:rPr>
                    <w:del w:id="8310" w:author="Robert Pasternak" w:date="2024-07-16T14:40:00Z"/>
                    <w:sz w:val="22"/>
                    <w:szCs w:val="22"/>
                    <w:vertAlign w:val="subscript"/>
                  </w:rPr>
                </w:rPrChange>
              </w:rPr>
              <w:pPrChange w:id="8311" w:author="Robert Pasternak" w:date="2021-05-13T11:34:00Z">
                <w:pPr>
                  <w:autoSpaceDE w:val="0"/>
                  <w:autoSpaceDN w:val="0"/>
                </w:pPr>
              </w:pPrChange>
            </w:pPr>
            <w:del w:id="8312" w:author="Robert Pasternak" w:date="2024-07-16T14:40:00Z">
              <w:r w:rsidRPr="008416E6" w:rsidDel="0010536A">
                <w:rPr>
                  <w:vertAlign w:val="subscript"/>
                  <w:rPrChange w:id="8313" w:author="Robert Pasternak" w:date="2021-09-07T12:47:00Z">
                    <w:rPr>
                      <w:i/>
                      <w:iCs/>
                      <w:sz w:val="22"/>
                      <w:szCs w:val="22"/>
                      <w:vertAlign w:val="subscript"/>
                    </w:rPr>
                  </w:rPrChange>
                </w:rPr>
                <w:delText>lampy fluorescencyjna i inne odpady zawierające rtęć</w:delText>
              </w:r>
            </w:del>
          </w:p>
        </w:tc>
        <w:tc>
          <w:tcPr>
            <w:tcW w:w="1301" w:type="dxa"/>
            <w:tcBorders>
              <w:left w:val="single" w:sz="4" w:space="0" w:color="auto"/>
            </w:tcBorders>
          </w:tcPr>
          <w:p w14:paraId="664CD308" w14:textId="10EA7C37" w:rsidR="00361B44" w:rsidRPr="008416E6" w:rsidDel="0010536A" w:rsidRDefault="00E11DE4">
            <w:pPr>
              <w:autoSpaceDE w:val="0"/>
              <w:autoSpaceDN w:val="0"/>
              <w:spacing w:line="312" w:lineRule="auto"/>
              <w:jc w:val="center"/>
              <w:rPr>
                <w:del w:id="8314" w:author="Robert Pasternak" w:date="2024-07-16T14:40:00Z"/>
                <w:vertAlign w:val="subscript"/>
                <w:rPrChange w:id="8315" w:author="Robert Pasternak" w:date="2021-09-07T12:47:00Z">
                  <w:rPr>
                    <w:del w:id="8316" w:author="Robert Pasternak" w:date="2024-07-16T14:40:00Z"/>
                    <w:rFonts w:ascii="Times" w:hAnsi="Times" w:cs="Arial"/>
                    <w:vertAlign w:val="subscript"/>
                  </w:rPr>
                </w:rPrChange>
              </w:rPr>
              <w:pPrChange w:id="8317" w:author="Robert Pasternak" w:date="2021-05-13T11:34:00Z">
                <w:pPr>
                  <w:autoSpaceDE w:val="0"/>
                  <w:autoSpaceDN w:val="0"/>
                  <w:jc w:val="center"/>
                </w:pPr>
              </w:pPrChange>
            </w:pPr>
            <w:del w:id="8318" w:author="Robert Pasternak" w:date="2024-07-16T14:40:00Z">
              <w:r w:rsidRPr="008416E6" w:rsidDel="0010536A">
                <w:rPr>
                  <w:vertAlign w:val="subscript"/>
                  <w:rPrChange w:id="8319" w:author="Robert Pasternak" w:date="2021-09-07T12:47:00Z">
                    <w:rPr>
                      <w:rFonts w:ascii="Times" w:hAnsi="Times" w:cs="Arial"/>
                      <w:i/>
                      <w:iCs/>
                      <w:vertAlign w:val="subscript"/>
                    </w:rPr>
                  </w:rPrChange>
                </w:rPr>
                <w:delText>20 01 21*</w:delText>
              </w:r>
            </w:del>
          </w:p>
        </w:tc>
      </w:tr>
      <w:tr w:rsidR="008416E6" w:rsidRPr="008416E6" w:rsidDel="0010536A" w14:paraId="76CC6189" w14:textId="36AA72B8" w:rsidTr="009F7060">
        <w:trPr>
          <w:trHeight w:val="199"/>
          <w:del w:id="8320" w:author="Robert Pasternak" w:date="2024-07-16T14:40:00Z"/>
        </w:trPr>
        <w:tc>
          <w:tcPr>
            <w:tcW w:w="511" w:type="dxa"/>
            <w:vAlign w:val="center"/>
          </w:tcPr>
          <w:p w14:paraId="00FE4032" w14:textId="75A61481" w:rsidR="00361B44" w:rsidRPr="008416E6" w:rsidDel="0010536A" w:rsidRDefault="003E656A">
            <w:pPr>
              <w:pStyle w:val="Tekstpodstawowy"/>
              <w:spacing w:after="0" w:line="312" w:lineRule="auto"/>
              <w:jc w:val="center"/>
              <w:rPr>
                <w:del w:id="8321" w:author="Robert Pasternak" w:date="2024-07-16T14:40:00Z"/>
                <w:vertAlign w:val="subscript"/>
              </w:rPr>
              <w:pPrChange w:id="8322" w:author="Robert Pasternak" w:date="2021-05-13T11:34:00Z">
                <w:pPr>
                  <w:pStyle w:val="Tekstpodstawowy"/>
                  <w:spacing w:after="0"/>
                  <w:jc w:val="center"/>
                </w:pPr>
              </w:pPrChange>
            </w:pPr>
            <w:del w:id="8323" w:author="Robert Pasternak" w:date="2024-07-16T14:40:00Z">
              <w:r w:rsidRPr="008416E6" w:rsidDel="0010536A">
                <w:rPr>
                  <w:vertAlign w:val="subscript"/>
                </w:rPr>
                <w:delText>9.</w:delText>
              </w:r>
            </w:del>
          </w:p>
        </w:tc>
        <w:tc>
          <w:tcPr>
            <w:tcW w:w="7098" w:type="dxa"/>
            <w:tcBorders>
              <w:right w:val="single" w:sz="4" w:space="0" w:color="auto"/>
            </w:tcBorders>
            <w:vAlign w:val="center"/>
          </w:tcPr>
          <w:p w14:paraId="34F1619B" w14:textId="7F6D8162" w:rsidR="00361B44" w:rsidRPr="008416E6" w:rsidDel="0010536A" w:rsidRDefault="00E11DE4">
            <w:pPr>
              <w:pStyle w:val="Tekstpodstawowy"/>
              <w:spacing w:after="0" w:line="312" w:lineRule="auto"/>
              <w:rPr>
                <w:del w:id="8324" w:author="Robert Pasternak" w:date="2024-07-16T14:40:00Z"/>
                <w:vertAlign w:val="subscript"/>
                <w:rPrChange w:id="8325" w:author="Robert Pasternak" w:date="2021-09-07T12:47:00Z">
                  <w:rPr>
                    <w:del w:id="8326" w:author="Robert Pasternak" w:date="2024-07-16T14:40:00Z"/>
                    <w:sz w:val="22"/>
                    <w:szCs w:val="22"/>
                    <w:vertAlign w:val="subscript"/>
                  </w:rPr>
                </w:rPrChange>
              </w:rPr>
              <w:pPrChange w:id="8327" w:author="Robert Pasternak" w:date="2021-05-13T11:34:00Z">
                <w:pPr>
                  <w:pStyle w:val="Tekstpodstawowy"/>
                  <w:spacing w:after="0"/>
                </w:pPr>
              </w:pPrChange>
            </w:pPr>
            <w:del w:id="8328" w:author="Robert Pasternak" w:date="2024-07-16T14:40:00Z">
              <w:r w:rsidRPr="008416E6" w:rsidDel="0010536A">
                <w:rPr>
                  <w:vertAlign w:val="subscript"/>
                  <w:rPrChange w:id="8329" w:author="Robert Pasternak" w:date="2021-09-07T12:47:00Z">
                    <w:rPr>
                      <w:i/>
                      <w:iCs/>
                      <w:sz w:val="22"/>
                      <w:szCs w:val="22"/>
                      <w:vertAlign w:val="subscript"/>
                    </w:rPr>
                  </w:rPrChange>
                </w:rPr>
                <w:delText>przeterminowane leki i chemikalia</w:delText>
              </w:r>
            </w:del>
          </w:p>
        </w:tc>
        <w:tc>
          <w:tcPr>
            <w:tcW w:w="1301" w:type="dxa"/>
            <w:tcBorders>
              <w:left w:val="single" w:sz="4" w:space="0" w:color="auto"/>
            </w:tcBorders>
          </w:tcPr>
          <w:p w14:paraId="2B3A4DEE" w14:textId="27099BCB" w:rsidR="00361B44" w:rsidRPr="008416E6" w:rsidDel="0010536A" w:rsidRDefault="00E11DE4">
            <w:pPr>
              <w:pStyle w:val="Tekstpodstawowy"/>
              <w:spacing w:after="0" w:line="312" w:lineRule="auto"/>
              <w:jc w:val="center"/>
              <w:rPr>
                <w:del w:id="8330" w:author="Robert Pasternak" w:date="2024-07-16T14:40:00Z"/>
                <w:vertAlign w:val="subscript"/>
                <w:rPrChange w:id="8331" w:author="Robert Pasternak" w:date="2021-09-07T12:47:00Z">
                  <w:rPr>
                    <w:del w:id="8332" w:author="Robert Pasternak" w:date="2024-07-16T14:40:00Z"/>
                    <w:rFonts w:ascii="Times" w:hAnsi="Times" w:cs="Arial"/>
                    <w:vertAlign w:val="subscript"/>
                  </w:rPr>
                </w:rPrChange>
              </w:rPr>
              <w:pPrChange w:id="8333" w:author="Robert Pasternak" w:date="2021-05-13T11:34:00Z">
                <w:pPr>
                  <w:pStyle w:val="Tekstpodstawowy"/>
                  <w:spacing w:after="0"/>
                  <w:jc w:val="center"/>
                </w:pPr>
              </w:pPrChange>
            </w:pPr>
            <w:del w:id="8334" w:author="Robert Pasternak" w:date="2024-07-16T14:40:00Z">
              <w:r w:rsidRPr="008416E6" w:rsidDel="0010536A">
                <w:rPr>
                  <w:vertAlign w:val="subscript"/>
                  <w:rPrChange w:id="8335" w:author="Robert Pasternak" w:date="2021-09-07T12:47:00Z">
                    <w:rPr>
                      <w:rFonts w:ascii="Times" w:hAnsi="Times" w:cs="Arial"/>
                      <w:i/>
                      <w:iCs/>
                      <w:vertAlign w:val="subscript"/>
                    </w:rPr>
                  </w:rPrChange>
                </w:rPr>
                <w:delText>20 01 32</w:delText>
              </w:r>
            </w:del>
          </w:p>
        </w:tc>
      </w:tr>
      <w:tr w:rsidR="008416E6" w:rsidRPr="008416E6" w:rsidDel="0010536A" w14:paraId="0B2C1872" w14:textId="1D23B460" w:rsidTr="009F7060">
        <w:trPr>
          <w:trHeight w:val="205"/>
          <w:del w:id="8336" w:author="Robert Pasternak" w:date="2024-07-16T14:40:00Z"/>
        </w:trPr>
        <w:tc>
          <w:tcPr>
            <w:tcW w:w="511" w:type="dxa"/>
            <w:vAlign w:val="center"/>
          </w:tcPr>
          <w:p w14:paraId="19C6C490" w14:textId="43FFCA9F" w:rsidR="00361B44" w:rsidRPr="008416E6" w:rsidDel="0010536A" w:rsidRDefault="003E656A">
            <w:pPr>
              <w:pStyle w:val="Tekstpodstawowy"/>
              <w:spacing w:after="0" w:line="312" w:lineRule="auto"/>
              <w:jc w:val="center"/>
              <w:rPr>
                <w:del w:id="8337" w:author="Robert Pasternak" w:date="2024-07-16T14:40:00Z"/>
                <w:vertAlign w:val="subscript"/>
              </w:rPr>
              <w:pPrChange w:id="8338" w:author="Robert Pasternak" w:date="2021-05-13T11:34:00Z">
                <w:pPr>
                  <w:pStyle w:val="Tekstpodstawowy"/>
                  <w:spacing w:after="0"/>
                  <w:jc w:val="center"/>
                </w:pPr>
              </w:pPrChange>
            </w:pPr>
            <w:del w:id="8339" w:author="Robert Pasternak" w:date="2024-07-16T14:40:00Z">
              <w:r w:rsidRPr="008416E6" w:rsidDel="0010536A">
                <w:rPr>
                  <w:vertAlign w:val="subscript"/>
                </w:rPr>
                <w:delText>10.</w:delText>
              </w:r>
            </w:del>
          </w:p>
        </w:tc>
        <w:tc>
          <w:tcPr>
            <w:tcW w:w="7098" w:type="dxa"/>
            <w:tcBorders>
              <w:right w:val="single" w:sz="4" w:space="0" w:color="auto"/>
            </w:tcBorders>
            <w:vAlign w:val="center"/>
          </w:tcPr>
          <w:p w14:paraId="796F86E0" w14:textId="470CFE11" w:rsidR="00361B44" w:rsidRPr="008416E6" w:rsidDel="0010536A" w:rsidRDefault="00E11DE4">
            <w:pPr>
              <w:autoSpaceDE w:val="0"/>
              <w:autoSpaceDN w:val="0"/>
              <w:spacing w:line="312" w:lineRule="auto"/>
              <w:rPr>
                <w:del w:id="8340" w:author="Robert Pasternak" w:date="2024-07-16T14:40:00Z"/>
                <w:vertAlign w:val="subscript"/>
                <w:rPrChange w:id="8341" w:author="Robert Pasternak" w:date="2021-09-07T12:47:00Z">
                  <w:rPr>
                    <w:del w:id="8342" w:author="Robert Pasternak" w:date="2024-07-16T14:40:00Z"/>
                    <w:sz w:val="22"/>
                    <w:szCs w:val="22"/>
                    <w:vertAlign w:val="subscript"/>
                  </w:rPr>
                </w:rPrChange>
              </w:rPr>
              <w:pPrChange w:id="8343" w:author="Robert Pasternak" w:date="2021-05-13T11:34:00Z">
                <w:pPr>
                  <w:autoSpaceDE w:val="0"/>
                  <w:autoSpaceDN w:val="0"/>
                </w:pPr>
              </w:pPrChange>
            </w:pPr>
            <w:del w:id="8344" w:author="Robert Pasternak" w:date="2024-07-16T14:40:00Z">
              <w:r w:rsidRPr="008416E6" w:rsidDel="0010536A">
                <w:rPr>
                  <w:vertAlign w:val="subscript"/>
                  <w:rPrChange w:id="8345" w:author="Robert Pasternak" w:date="2021-09-07T12:47:00Z">
                    <w:rPr>
                      <w:i/>
                      <w:iCs/>
                      <w:sz w:val="22"/>
                      <w:szCs w:val="22"/>
                      <w:vertAlign w:val="subscript"/>
                    </w:rPr>
                  </w:rPrChange>
                </w:rPr>
                <w:delText>zużyte baterie i akumulatory</w:delText>
              </w:r>
            </w:del>
          </w:p>
        </w:tc>
        <w:tc>
          <w:tcPr>
            <w:tcW w:w="1301" w:type="dxa"/>
            <w:tcBorders>
              <w:left w:val="single" w:sz="4" w:space="0" w:color="auto"/>
            </w:tcBorders>
          </w:tcPr>
          <w:p w14:paraId="469632EA" w14:textId="587BB6E1" w:rsidR="00361B44" w:rsidRPr="008416E6" w:rsidDel="0010536A" w:rsidRDefault="00E11DE4">
            <w:pPr>
              <w:autoSpaceDE w:val="0"/>
              <w:autoSpaceDN w:val="0"/>
              <w:spacing w:line="312" w:lineRule="auto"/>
              <w:jc w:val="center"/>
              <w:rPr>
                <w:del w:id="8346" w:author="Robert Pasternak" w:date="2024-07-16T14:40:00Z"/>
                <w:vertAlign w:val="subscript"/>
                <w:rPrChange w:id="8347" w:author="Robert Pasternak" w:date="2021-09-07T12:47:00Z">
                  <w:rPr>
                    <w:del w:id="8348" w:author="Robert Pasternak" w:date="2024-07-16T14:40:00Z"/>
                    <w:rFonts w:ascii="Times" w:hAnsi="Times" w:cs="Arial"/>
                    <w:vertAlign w:val="subscript"/>
                  </w:rPr>
                </w:rPrChange>
              </w:rPr>
              <w:pPrChange w:id="8349" w:author="Robert Pasternak" w:date="2021-05-13T11:34:00Z">
                <w:pPr>
                  <w:autoSpaceDE w:val="0"/>
                  <w:autoSpaceDN w:val="0"/>
                  <w:jc w:val="center"/>
                </w:pPr>
              </w:pPrChange>
            </w:pPr>
            <w:del w:id="8350" w:author="Robert Pasternak" w:date="2024-07-16T14:40:00Z">
              <w:r w:rsidRPr="008416E6" w:rsidDel="0010536A">
                <w:rPr>
                  <w:vertAlign w:val="subscript"/>
                  <w:rPrChange w:id="8351" w:author="Robert Pasternak" w:date="2021-09-07T12:47:00Z">
                    <w:rPr>
                      <w:rFonts w:ascii="Times" w:hAnsi="Times" w:cs="Arial"/>
                      <w:i/>
                      <w:iCs/>
                      <w:vertAlign w:val="subscript"/>
                    </w:rPr>
                  </w:rPrChange>
                </w:rPr>
                <w:delText>20 01 34</w:delText>
              </w:r>
            </w:del>
          </w:p>
        </w:tc>
      </w:tr>
      <w:tr w:rsidR="008416E6" w:rsidRPr="008416E6" w:rsidDel="0010536A" w14:paraId="6C25297B" w14:textId="0AD3EA04" w:rsidTr="009F7060">
        <w:trPr>
          <w:trHeight w:val="411"/>
          <w:del w:id="8352" w:author="Robert Pasternak" w:date="2024-07-16T14:40:00Z"/>
        </w:trPr>
        <w:tc>
          <w:tcPr>
            <w:tcW w:w="511" w:type="dxa"/>
            <w:vAlign w:val="center"/>
          </w:tcPr>
          <w:p w14:paraId="35B2944C" w14:textId="7DCB8A28" w:rsidR="00361B44" w:rsidRPr="008416E6" w:rsidDel="0010536A" w:rsidRDefault="003E656A">
            <w:pPr>
              <w:pStyle w:val="Tekstpodstawowy"/>
              <w:spacing w:after="0" w:line="312" w:lineRule="auto"/>
              <w:jc w:val="center"/>
              <w:rPr>
                <w:del w:id="8353" w:author="Robert Pasternak" w:date="2024-07-16T14:40:00Z"/>
                <w:vertAlign w:val="subscript"/>
              </w:rPr>
              <w:pPrChange w:id="8354" w:author="Robert Pasternak" w:date="2021-05-13T11:34:00Z">
                <w:pPr>
                  <w:pStyle w:val="Tekstpodstawowy"/>
                  <w:spacing w:after="0"/>
                  <w:jc w:val="center"/>
                </w:pPr>
              </w:pPrChange>
            </w:pPr>
            <w:del w:id="8355" w:author="Robert Pasternak" w:date="2024-07-16T14:40:00Z">
              <w:r w:rsidRPr="008416E6" w:rsidDel="0010536A">
                <w:rPr>
                  <w:vertAlign w:val="subscript"/>
                </w:rPr>
                <w:delText>11.</w:delText>
              </w:r>
            </w:del>
          </w:p>
        </w:tc>
        <w:tc>
          <w:tcPr>
            <w:tcW w:w="7098" w:type="dxa"/>
            <w:tcBorders>
              <w:right w:val="single" w:sz="4" w:space="0" w:color="auto"/>
            </w:tcBorders>
            <w:vAlign w:val="center"/>
          </w:tcPr>
          <w:p w14:paraId="1EEFFB02" w14:textId="04802515" w:rsidR="00361B44" w:rsidRPr="008416E6" w:rsidDel="0010536A" w:rsidRDefault="00E11DE4">
            <w:pPr>
              <w:autoSpaceDE w:val="0"/>
              <w:autoSpaceDN w:val="0"/>
              <w:spacing w:line="312" w:lineRule="auto"/>
              <w:rPr>
                <w:del w:id="8356" w:author="Robert Pasternak" w:date="2024-07-16T14:40:00Z"/>
                <w:vertAlign w:val="subscript"/>
                <w:rPrChange w:id="8357" w:author="Robert Pasternak" w:date="2021-09-07T12:47:00Z">
                  <w:rPr>
                    <w:del w:id="8358" w:author="Robert Pasternak" w:date="2024-07-16T14:40:00Z"/>
                    <w:sz w:val="22"/>
                    <w:szCs w:val="22"/>
                    <w:vertAlign w:val="subscript"/>
                  </w:rPr>
                </w:rPrChange>
              </w:rPr>
              <w:pPrChange w:id="8359" w:author="Robert Pasternak" w:date="2021-05-13T11:34:00Z">
                <w:pPr>
                  <w:autoSpaceDE w:val="0"/>
                  <w:autoSpaceDN w:val="0"/>
                </w:pPr>
              </w:pPrChange>
            </w:pPr>
            <w:del w:id="8360" w:author="Robert Pasternak" w:date="2024-07-16T14:40:00Z">
              <w:r w:rsidRPr="008416E6" w:rsidDel="0010536A">
                <w:rPr>
                  <w:vertAlign w:val="subscript"/>
                  <w:rPrChange w:id="8361" w:author="Robert Pasternak" w:date="2021-09-07T12:47:00Z">
                    <w:rPr>
                      <w:i/>
                      <w:iCs/>
                      <w:sz w:val="22"/>
                      <w:szCs w:val="22"/>
                      <w:vertAlign w:val="subscript"/>
                    </w:rPr>
                  </w:rPrChange>
                </w:rPr>
                <w:delText>filtry olejowe, tkaniny do wycierania (np. szmaty, ścierki) i ubrania ochronne zanieczyszczone substancjami niebezpiecznymi</w:delText>
              </w:r>
            </w:del>
          </w:p>
        </w:tc>
        <w:tc>
          <w:tcPr>
            <w:tcW w:w="1301" w:type="dxa"/>
            <w:tcBorders>
              <w:left w:val="single" w:sz="4" w:space="0" w:color="auto"/>
            </w:tcBorders>
          </w:tcPr>
          <w:p w14:paraId="777D3591" w14:textId="7F8F054A" w:rsidR="00361B44" w:rsidRPr="008416E6" w:rsidDel="0010536A" w:rsidRDefault="00E11DE4">
            <w:pPr>
              <w:spacing w:line="312" w:lineRule="auto"/>
              <w:jc w:val="center"/>
              <w:rPr>
                <w:del w:id="8362" w:author="Robert Pasternak" w:date="2024-07-16T14:40:00Z"/>
                <w:vertAlign w:val="subscript"/>
                <w:rPrChange w:id="8363" w:author="Robert Pasternak" w:date="2021-09-07T12:47:00Z">
                  <w:rPr>
                    <w:del w:id="8364" w:author="Robert Pasternak" w:date="2024-07-16T14:40:00Z"/>
                    <w:rFonts w:ascii="Times" w:hAnsi="Times" w:cs="Arial"/>
                    <w:vertAlign w:val="subscript"/>
                  </w:rPr>
                </w:rPrChange>
              </w:rPr>
              <w:pPrChange w:id="8365" w:author="Robert Pasternak" w:date="2021-05-13T11:34:00Z">
                <w:pPr>
                  <w:jc w:val="center"/>
                </w:pPr>
              </w:pPrChange>
            </w:pPr>
            <w:del w:id="8366" w:author="Robert Pasternak" w:date="2024-07-16T14:40:00Z">
              <w:r w:rsidRPr="008416E6" w:rsidDel="0010536A">
                <w:rPr>
                  <w:vertAlign w:val="subscript"/>
                  <w:rPrChange w:id="8367" w:author="Robert Pasternak" w:date="2021-09-07T12:47:00Z">
                    <w:rPr>
                      <w:rFonts w:ascii="Times" w:hAnsi="Times" w:cs="Arial"/>
                      <w:i/>
                      <w:iCs/>
                      <w:vertAlign w:val="subscript"/>
                    </w:rPr>
                  </w:rPrChange>
                </w:rPr>
                <w:delText>15 02 02*</w:delText>
              </w:r>
            </w:del>
          </w:p>
          <w:p w14:paraId="197D0493" w14:textId="431B568B" w:rsidR="00361B44" w:rsidRPr="008416E6" w:rsidDel="0010536A" w:rsidRDefault="00361B44">
            <w:pPr>
              <w:autoSpaceDE w:val="0"/>
              <w:autoSpaceDN w:val="0"/>
              <w:spacing w:line="312" w:lineRule="auto"/>
              <w:jc w:val="center"/>
              <w:rPr>
                <w:del w:id="8368" w:author="Robert Pasternak" w:date="2024-07-16T14:40:00Z"/>
                <w:vertAlign w:val="subscript"/>
                <w:rPrChange w:id="8369" w:author="Robert Pasternak" w:date="2021-09-07T12:47:00Z">
                  <w:rPr>
                    <w:del w:id="8370" w:author="Robert Pasternak" w:date="2024-07-16T14:40:00Z"/>
                    <w:rFonts w:ascii="Times" w:hAnsi="Times" w:cs="Arial"/>
                    <w:color w:val="365F91" w:themeColor="accent1" w:themeShade="BF"/>
                    <w:sz w:val="32"/>
                    <w:szCs w:val="32"/>
                    <w:vertAlign w:val="subscript"/>
                  </w:rPr>
                </w:rPrChange>
              </w:rPr>
              <w:pPrChange w:id="8371" w:author="Robert Pasternak" w:date="2021-05-13T11:34:00Z">
                <w:pPr>
                  <w:keepNext/>
                  <w:keepLines/>
                  <w:numPr>
                    <w:numId w:val="12"/>
                  </w:numPr>
                  <w:autoSpaceDE w:val="0"/>
                  <w:autoSpaceDN w:val="0"/>
                  <w:spacing w:before="240"/>
                  <w:ind w:left="432" w:hanging="432"/>
                  <w:jc w:val="center"/>
                  <w:outlineLvl w:val="0"/>
                </w:pPr>
              </w:pPrChange>
            </w:pPr>
          </w:p>
        </w:tc>
      </w:tr>
      <w:tr w:rsidR="008416E6" w:rsidRPr="008416E6" w:rsidDel="0010536A" w14:paraId="447C5C9A" w14:textId="33BA864A" w:rsidTr="009F7060">
        <w:trPr>
          <w:trHeight w:val="199"/>
          <w:del w:id="8372" w:author="Robert Pasternak" w:date="2024-07-16T14:40:00Z"/>
        </w:trPr>
        <w:tc>
          <w:tcPr>
            <w:tcW w:w="511" w:type="dxa"/>
            <w:vAlign w:val="center"/>
          </w:tcPr>
          <w:p w14:paraId="68B548B8" w14:textId="7EC554EB" w:rsidR="00361B44" w:rsidRPr="008416E6" w:rsidDel="0010536A" w:rsidRDefault="003E656A">
            <w:pPr>
              <w:pStyle w:val="Tekstpodstawowy"/>
              <w:spacing w:after="0" w:line="312" w:lineRule="auto"/>
              <w:jc w:val="center"/>
              <w:rPr>
                <w:del w:id="8373" w:author="Robert Pasternak" w:date="2024-07-16T14:40:00Z"/>
                <w:vertAlign w:val="subscript"/>
              </w:rPr>
              <w:pPrChange w:id="8374" w:author="Robert Pasternak" w:date="2021-05-13T11:34:00Z">
                <w:pPr>
                  <w:pStyle w:val="Tekstpodstawowy"/>
                  <w:spacing w:after="0"/>
                  <w:jc w:val="center"/>
                </w:pPr>
              </w:pPrChange>
            </w:pPr>
            <w:del w:id="8375" w:author="Robert Pasternak" w:date="2024-07-16T14:40:00Z">
              <w:r w:rsidRPr="008416E6" w:rsidDel="0010536A">
                <w:rPr>
                  <w:vertAlign w:val="subscript"/>
                </w:rPr>
                <w:delText>12.</w:delText>
              </w:r>
            </w:del>
          </w:p>
        </w:tc>
        <w:tc>
          <w:tcPr>
            <w:tcW w:w="7098" w:type="dxa"/>
            <w:tcBorders>
              <w:right w:val="single" w:sz="4" w:space="0" w:color="auto"/>
            </w:tcBorders>
            <w:vAlign w:val="center"/>
          </w:tcPr>
          <w:p w14:paraId="0DB3B08F" w14:textId="7357C7C9" w:rsidR="00361B44" w:rsidRPr="008416E6" w:rsidDel="0010536A" w:rsidRDefault="00E11DE4">
            <w:pPr>
              <w:autoSpaceDE w:val="0"/>
              <w:autoSpaceDN w:val="0"/>
              <w:spacing w:line="312" w:lineRule="auto"/>
              <w:rPr>
                <w:del w:id="8376" w:author="Robert Pasternak" w:date="2024-07-16T14:40:00Z"/>
                <w:vertAlign w:val="subscript"/>
                <w:rPrChange w:id="8377" w:author="Robert Pasternak" w:date="2021-09-07T12:47:00Z">
                  <w:rPr>
                    <w:del w:id="8378" w:author="Robert Pasternak" w:date="2024-07-16T14:40:00Z"/>
                    <w:sz w:val="22"/>
                    <w:szCs w:val="22"/>
                    <w:vertAlign w:val="subscript"/>
                  </w:rPr>
                </w:rPrChange>
              </w:rPr>
              <w:pPrChange w:id="8379" w:author="Robert Pasternak" w:date="2021-05-13T11:34:00Z">
                <w:pPr>
                  <w:autoSpaceDE w:val="0"/>
                  <w:autoSpaceDN w:val="0"/>
                </w:pPr>
              </w:pPrChange>
            </w:pPr>
            <w:del w:id="8380" w:author="Robert Pasternak" w:date="2024-07-16T14:40:00Z">
              <w:r w:rsidRPr="008416E6" w:rsidDel="0010536A">
                <w:rPr>
                  <w:vertAlign w:val="subscript"/>
                  <w:rPrChange w:id="8381" w:author="Robert Pasternak" w:date="2021-09-07T12:47:00Z">
                    <w:rPr>
                      <w:i/>
                      <w:iCs/>
                      <w:sz w:val="22"/>
                      <w:szCs w:val="22"/>
                      <w:vertAlign w:val="subscript"/>
                    </w:rPr>
                  </w:rPrChange>
                </w:rPr>
                <w:delText>oleje i tłuszcze</w:delText>
              </w:r>
            </w:del>
          </w:p>
        </w:tc>
        <w:tc>
          <w:tcPr>
            <w:tcW w:w="1301" w:type="dxa"/>
            <w:tcBorders>
              <w:left w:val="single" w:sz="4" w:space="0" w:color="auto"/>
            </w:tcBorders>
          </w:tcPr>
          <w:p w14:paraId="41891F23" w14:textId="09985326" w:rsidR="00361B44" w:rsidRPr="008416E6" w:rsidDel="0010536A" w:rsidRDefault="00E11DE4">
            <w:pPr>
              <w:autoSpaceDE w:val="0"/>
              <w:autoSpaceDN w:val="0"/>
              <w:spacing w:line="312" w:lineRule="auto"/>
              <w:jc w:val="center"/>
              <w:rPr>
                <w:del w:id="8382" w:author="Robert Pasternak" w:date="2024-07-16T14:40:00Z"/>
                <w:vertAlign w:val="subscript"/>
                <w:rPrChange w:id="8383" w:author="Robert Pasternak" w:date="2021-09-07T12:47:00Z">
                  <w:rPr>
                    <w:del w:id="8384" w:author="Robert Pasternak" w:date="2024-07-16T14:40:00Z"/>
                    <w:rFonts w:ascii="Times" w:hAnsi="Times" w:cs="Arial"/>
                    <w:vertAlign w:val="subscript"/>
                  </w:rPr>
                </w:rPrChange>
              </w:rPr>
              <w:pPrChange w:id="8385" w:author="Robert Pasternak" w:date="2021-05-13T11:34:00Z">
                <w:pPr>
                  <w:autoSpaceDE w:val="0"/>
                  <w:autoSpaceDN w:val="0"/>
                  <w:jc w:val="center"/>
                </w:pPr>
              </w:pPrChange>
            </w:pPr>
            <w:del w:id="8386" w:author="Robert Pasternak" w:date="2024-07-16T14:40:00Z">
              <w:r w:rsidRPr="008416E6" w:rsidDel="0010536A">
                <w:rPr>
                  <w:vertAlign w:val="subscript"/>
                  <w:rPrChange w:id="8387" w:author="Robert Pasternak" w:date="2021-09-07T12:47:00Z">
                    <w:rPr>
                      <w:rFonts w:ascii="Times" w:hAnsi="Times" w:cs="Arial"/>
                      <w:i/>
                      <w:iCs/>
                      <w:vertAlign w:val="subscript"/>
                    </w:rPr>
                  </w:rPrChange>
                </w:rPr>
                <w:delText>20 01 25</w:delText>
              </w:r>
              <w:r w:rsidRPr="008416E6" w:rsidDel="0010536A">
                <w:rPr>
                  <w:vertAlign w:val="subscript"/>
                  <w:rPrChange w:id="8388" w:author="Robert Pasternak" w:date="2021-09-07T12:47:00Z">
                    <w:rPr>
                      <w:rFonts w:ascii="Times" w:hAnsi="Times" w:cs="Arial"/>
                      <w:i/>
                      <w:iCs/>
                      <w:vertAlign w:val="subscript"/>
                    </w:rPr>
                  </w:rPrChange>
                </w:rPr>
                <w:br/>
                <w:delText>20 01 26*</w:delText>
              </w:r>
            </w:del>
          </w:p>
        </w:tc>
      </w:tr>
      <w:tr w:rsidR="008416E6" w:rsidRPr="008416E6" w:rsidDel="0010536A" w14:paraId="5D902B8D" w14:textId="44CE7FF6" w:rsidTr="009F7060">
        <w:trPr>
          <w:trHeight w:val="205"/>
          <w:del w:id="8389" w:author="Robert Pasternak" w:date="2024-07-16T14:40:00Z"/>
        </w:trPr>
        <w:tc>
          <w:tcPr>
            <w:tcW w:w="511" w:type="dxa"/>
            <w:vAlign w:val="center"/>
          </w:tcPr>
          <w:p w14:paraId="71F96672" w14:textId="15BE822D" w:rsidR="00361B44" w:rsidRPr="008416E6" w:rsidDel="0010536A" w:rsidRDefault="003E656A">
            <w:pPr>
              <w:pStyle w:val="Tekstpodstawowy"/>
              <w:spacing w:after="0" w:line="312" w:lineRule="auto"/>
              <w:jc w:val="center"/>
              <w:rPr>
                <w:del w:id="8390" w:author="Robert Pasternak" w:date="2024-07-16T14:40:00Z"/>
                <w:vertAlign w:val="subscript"/>
              </w:rPr>
              <w:pPrChange w:id="8391" w:author="Robert Pasternak" w:date="2021-05-13T11:34:00Z">
                <w:pPr>
                  <w:pStyle w:val="Tekstpodstawowy"/>
                  <w:spacing w:after="0"/>
                  <w:jc w:val="center"/>
                </w:pPr>
              </w:pPrChange>
            </w:pPr>
            <w:del w:id="8392" w:author="Robert Pasternak" w:date="2024-07-16T14:40:00Z">
              <w:r w:rsidRPr="008416E6" w:rsidDel="0010536A">
                <w:rPr>
                  <w:vertAlign w:val="subscript"/>
                </w:rPr>
                <w:delText>13.</w:delText>
              </w:r>
            </w:del>
          </w:p>
        </w:tc>
        <w:tc>
          <w:tcPr>
            <w:tcW w:w="7098" w:type="dxa"/>
            <w:tcBorders>
              <w:right w:val="single" w:sz="4" w:space="0" w:color="auto"/>
            </w:tcBorders>
            <w:vAlign w:val="center"/>
          </w:tcPr>
          <w:p w14:paraId="07DC0FD7" w14:textId="4894C227" w:rsidR="00361B44" w:rsidRPr="008416E6" w:rsidDel="0010536A" w:rsidRDefault="00E11DE4">
            <w:pPr>
              <w:autoSpaceDE w:val="0"/>
              <w:autoSpaceDN w:val="0"/>
              <w:spacing w:line="312" w:lineRule="auto"/>
              <w:rPr>
                <w:del w:id="8393" w:author="Robert Pasternak" w:date="2024-07-16T14:40:00Z"/>
                <w:vertAlign w:val="subscript"/>
                <w:rPrChange w:id="8394" w:author="Robert Pasternak" w:date="2021-09-07T12:47:00Z">
                  <w:rPr>
                    <w:del w:id="8395" w:author="Robert Pasternak" w:date="2024-07-16T14:40:00Z"/>
                    <w:sz w:val="22"/>
                    <w:szCs w:val="22"/>
                    <w:vertAlign w:val="subscript"/>
                  </w:rPr>
                </w:rPrChange>
              </w:rPr>
              <w:pPrChange w:id="8396" w:author="Robert Pasternak" w:date="2021-05-13T11:34:00Z">
                <w:pPr>
                  <w:autoSpaceDE w:val="0"/>
                  <w:autoSpaceDN w:val="0"/>
                </w:pPr>
              </w:pPrChange>
            </w:pPr>
            <w:del w:id="8397" w:author="Robert Pasternak" w:date="2024-07-16T14:40:00Z">
              <w:r w:rsidRPr="008416E6" w:rsidDel="0010536A">
                <w:rPr>
                  <w:vertAlign w:val="subscript"/>
                  <w:rPrChange w:id="8398" w:author="Robert Pasternak" w:date="2021-09-07T12:47:00Z">
                    <w:rPr>
                      <w:i/>
                      <w:iCs/>
                      <w:sz w:val="22"/>
                      <w:szCs w:val="22"/>
                      <w:vertAlign w:val="subscript"/>
                    </w:rPr>
                  </w:rPrChange>
                </w:rPr>
                <w:delText>farby, tusze, farby drukarskie, kleje, lepiszcze i żywice</w:delText>
              </w:r>
            </w:del>
          </w:p>
        </w:tc>
        <w:tc>
          <w:tcPr>
            <w:tcW w:w="1301" w:type="dxa"/>
            <w:tcBorders>
              <w:left w:val="single" w:sz="4" w:space="0" w:color="auto"/>
            </w:tcBorders>
          </w:tcPr>
          <w:p w14:paraId="2058584A" w14:textId="6EF7489A" w:rsidR="00361B44" w:rsidRPr="008416E6" w:rsidDel="0010536A" w:rsidRDefault="00E11DE4">
            <w:pPr>
              <w:autoSpaceDE w:val="0"/>
              <w:autoSpaceDN w:val="0"/>
              <w:spacing w:line="312" w:lineRule="auto"/>
              <w:jc w:val="center"/>
              <w:rPr>
                <w:del w:id="8399" w:author="Robert Pasternak" w:date="2024-07-16T14:40:00Z"/>
                <w:vertAlign w:val="subscript"/>
                <w:rPrChange w:id="8400" w:author="Robert Pasternak" w:date="2021-09-07T12:47:00Z">
                  <w:rPr>
                    <w:del w:id="8401" w:author="Robert Pasternak" w:date="2024-07-16T14:40:00Z"/>
                    <w:rFonts w:ascii="Times" w:hAnsi="Times" w:cs="Arial"/>
                    <w:vertAlign w:val="subscript"/>
                  </w:rPr>
                </w:rPrChange>
              </w:rPr>
              <w:pPrChange w:id="8402" w:author="Robert Pasternak" w:date="2021-05-13T11:34:00Z">
                <w:pPr>
                  <w:autoSpaceDE w:val="0"/>
                  <w:autoSpaceDN w:val="0"/>
                  <w:jc w:val="center"/>
                </w:pPr>
              </w:pPrChange>
            </w:pPr>
            <w:del w:id="8403" w:author="Robert Pasternak" w:date="2024-07-16T14:40:00Z">
              <w:r w:rsidRPr="008416E6" w:rsidDel="0010536A">
                <w:rPr>
                  <w:vertAlign w:val="subscript"/>
                  <w:rPrChange w:id="8404" w:author="Robert Pasternak" w:date="2021-09-07T12:47:00Z">
                    <w:rPr>
                      <w:rFonts w:ascii="Times" w:hAnsi="Times" w:cs="Arial"/>
                      <w:i/>
                      <w:iCs/>
                      <w:vertAlign w:val="subscript"/>
                    </w:rPr>
                  </w:rPrChange>
                </w:rPr>
                <w:delText>20 01 13*</w:delText>
              </w:r>
            </w:del>
          </w:p>
          <w:p w14:paraId="783FD6A9" w14:textId="3905601B" w:rsidR="00361B44" w:rsidRPr="008416E6" w:rsidDel="0010536A" w:rsidRDefault="00E11DE4">
            <w:pPr>
              <w:autoSpaceDE w:val="0"/>
              <w:autoSpaceDN w:val="0"/>
              <w:spacing w:line="312" w:lineRule="auto"/>
              <w:jc w:val="center"/>
              <w:rPr>
                <w:del w:id="8405" w:author="Robert Pasternak" w:date="2024-07-16T14:40:00Z"/>
                <w:vertAlign w:val="subscript"/>
                <w:rPrChange w:id="8406" w:author="Robert Pasternak" w:date="2021-09-07T12:47:00Z">
                  <w:rPr>
                    <w:del w:id="8407" w:author="Robert Pasternak" w:date="2024-07-16T14:40:00Z"/>
                    <w:rFonts w:ascii="Times" w:hAnsi="Times" w:cs="Arial"/>
                    <w:vertAlign w:val="subscript"/>
                  </w:rPr>
                </w:rPrChange>
              </w:rPr>
              <w:pPrChange w:id="8408" w:author="Robert Pasternak" w:date="2021-05-13T11:34:00Z">
                <w:pPr>
                  <w:autoSpaceDE w:val="0"/>
                  <w:autoSpaceDN w:val="0"/>
                  <w:jc w:val="center"/>
                </w:pPr>
              </w:pPrChange>
            </w:pPr>
            <w:del w:id="8409" w:author="Robert Pasternak" w:date="2024-07-16T14:40:00Z">
              <w:r w:rsidRPr="008416E6" w:rsidDel="0010536A">
                <w:rPr>
                  <w:vertAlign w:val="subscript"/>
                  <w:rPrChange w:id="8410" w:author="Robert Pasternak" w:date="2021-09-07T12:47:00Z">
                    <w:rPr>
                      <w:rFonts w:ascii="Times" w:hAnsi="Times" w:cs="Arial"/>
                      <w:i/>
                      <w:iCs/>
                      <w:vertAlign w:val="subscript"/>
                    </w:rPr>
                  </w:rPrChange>
                </w:rPr>
                <w:delText>20 01 27*</w:delText>
              </w:r>
            </w:del>
          </w:p>
          <w:p w14:paraId="441B120C" w14:textId="0DE928CA" w:rsidR="00361B44" w:rsidRPr="008416E6" w:rsidDel="0010536A" w:rsidRDefault="00E11DE4">
            <w:pPr>
              <w:autoSpaceDE w:val="0"/>
              <w:autoSpaceDN w:val="0"/>
              <w:spacing w:line="312" w:lineRule="auto"/>
              <w:jc w:val="center"/>
              <w:rPr>
                <w:del w:id="8411" w:author="Robert Pasternak" w:date="2024-07-16T14:40:00Z"/>
                <w:vertAlign w:val="subscript"/>
                <w:rPrChange w:id="8412" w:author="Robert Pasternak" w:date="2021-09-07T12:47:00Z">
                  <w:rPr>
                    <w:del w:id="8413" w:author="Robert Pasternak" w:date="2024-07-16T14:40:00Z"/>
                    <w:rFonts w:ascii="Times" w:hAnsi="Times" w:cs="Arial"/>
                    <w:vertAlign w:val="subscript"/>
                  </w:rPr>
                </w:rPrChange>
              </w:rPr>
              <w:pPrChange w:id="8414" w:author="Robert Pasternak" w:date="2021-05-13T11:34:00Z">
                <w:pPr>
                  <w:autoSpaceDE w:val="0"/>
                  <w:autoSpaceDN w:val="0"/>
                  <w:jc w:val="center"/>
                </w:pPr>
              </w:pPrChange>
            </w:pPr>
            <w:del w:id="8415" w:author="Robert Pasternak" w:date="2024-07-16T14:40:00Z">
              <w:r w:rsidRPr="008416E6" w:rsidDel="0010536A">
                <w:rPr>
                  <w:vertAlign w:val="subscript"/>
                  <w:rPrChange w:id="8416" w:author="Robert Pasternak" w:date="2021-09-07T12:47:00Z">
                    <w:rPr>
                      <w:rFonts w:ascii="Times" w:hAnsi="Times" w:cs="Arial"/>
                      <w:i/>
                      <w:iCs/>
                      <w:vertAlign w:val="subscript"/>
                    </w:rPr>
                  </w:rPrChange>
                </w:rPr>
                <w:delText>20 01 28</w:delText>
              </w:r>
            </w:del>
          </w:p>
        </w:tc>
      </w:tr>
      <w:tr w:rsidR="008416E6" w:rsidRPr="008416E6" w:rsidDel="0010536A" w14:paraId="471C5DBE" w14:textId="3CB9EDE1" w:rsidTr="009F7060">
        <w:trPr>
          <w:trHeight w:val="205"/>
          <w:del w:id="8417" w:author="Robert Pasternak" w:date="2024-07-16T14:40:00Z"/>
        </w:trPr>
        <w:tc>
          <w:tcPr>
            <w:tcW w:w="511" w:type="dxa"/>
            <w:vAlign w:val="center"/>
          </w:tcPr>
          <w:p w14:paraId="7EE3AE37" w14:textId="410FCB25" w:rsidR="00361B44" w:rsidRPr="008416E6" w:rsidDel="0010536A" w:rsidRDefault="003E656A">
            <w:pPr>
              <w:pStyle w:val="Tekstpodstawowy"/>
              <w:spacing w:after="0" w:line="312" w:lineRule="auto"/>
              <w:jc w:val="center"/>
              <w:rPr>
                <w:del w:id="8418" w:author="Robert Pasternak" w:date="2024-07-16T14:40:00Z"/>
                <w:vertAlign w:val="subscript"/>
              </w:rPr>
              <w:pPrChange w:id="8419" w:author="Robert Pasternak" w:date="2021-05-13T11:34:00Z">
                <w:pPr>
                  <w:pStyle w:val="Tekstpodstawowy"/>
                  <w:spacing w:after="0"/>
                  <w:jc w:val="center"/>
                </w:pPr>
              </w:pPrChange>
            </w:pPr>
            <w:del w:id="8420" w:author="Robert Pasternak" w:date="2024-07-16T14:40:00Z">
              <w:r w:rsidRPr="008416E6" w:rsidDel="0010536A">
                <w:rPr>
                  <w:vertAlign w:val="subscript"/>
                </w:rPr>
                <w:delText>14.</w:delText>
              </w:r>
            </w:del>
          </w:p>
        </w:tc>
        <w:tc>
          <w:tcPr>
            <w:tcW w:w="7098" w:type="dxa"/>
            <w:tcBorders>
              <w:right w:val="single" w:sz="4" w:space="0" w:color="auto"/>
            </w:tcBorders>
            <w:vAlign w:val="center"/>
          </w:tcPr>
          <w:p w14:paraId="7F9F66B1" w14:textId="15F12EEC" w:rsidR="00361B44" w:rsidRPr="008416E6" w:rsidDel="0010536A" w:rsidRDefault="00E11DE4">
            <w:pPr>
              <w:pStyle w:val="Tekstpodstawowy"/>
              <w:spacing w:after="0" w:line="312" w:lineRule="auto"/>
              <w:rPr>
                <w:del w:id="8421" w:author="Robert Pasternak" w:date="2024-07-16T14:40:00Z"/>
                <w:vertAlign w:val="subscript"/>
                <w:rPrChange w:id="8422" w:author="Robert Pasternak" w:date="2021-09-07T12:47:00Z">
                  <w:rPr>
                    <w:del w:id="8423" w:author="Robert Pasternak" w:date="2024-07-16T14:40:00Z"/>
                    <w:sz w:val="22"/>
                    <w:szCs w:val="22"/>
                    <w:vertAlign w:val="subscript"/>
                  </w:rPr>
                </w:rPrChange>
              </w:rPr>
              <w:pPrChange w:id="8424" w:author="Robert Pasternak" w:date="2021-05-13T11:34:00Z">
                <w:pPr>
                  <w:pStyle w:val="Tekstpodstawowy"/>
                  <w:spacing w:after="0"/>
                </w:pPr>
              </w:pPrChange>
            </w:pPr>
            <w:del w:id="8425" w:author="Robert Pasternak" w:date="2024-07-16T14:40:00Z">
              <w:r w:rsidRPr="008416E6" w:rsidDel="0010536A">
                <w:rPr>
                  <w:vertAlign w:val="subscript"/>
                  <w:rPrChange w:id="8426" w:author="Robert Pasternak" w:date="2021-09-07T12:47:00Z">
                    <w:rPr>
                      <w:i/>
                      <w:iCs/>
                      <w:sz w:val="22"/>
                      <w:szCs w:val="22"/>
                      <w:vertAlign w:val="subscript"/>
                    </w:rPr>
                  </w:rPrChange>
                </w:rPr>
                <w:delText>detergenty, środki ochrony roślin</w:delText>
              </w:r>
            </w:del>
          </w:p>
        </w:tc>
        <w:tc>
          <w:tcPr>
            <w:tcW w:w="1301" w:type="dxa"/>
            <w:tcBorders>
              <w:left w:val="single" w:sz="4" w:space="0" w:color="auto"/>
            </w:tcBorders>
          </w:tcPr>
          <w:p w14:paraId="2133981A" w14:textId="48A30064" w:rsidR="00361B44" w:rsidRPr="008416E6" w:rsidDel="0010536A" w:rsidRDefault="00E11DE4">
            <w:pPr>
              <w:pStyle w:val="Tekstpodstawowy"/>
              <w:spacing w:after="0" w:line="312" w:lineRule="auto"/>
              <w:jc w:val="center"/>
              <w:rPr>
                <w:del w:id="8427" w:author="Robert Pasternak" w:date="2024-07-16T14:40:00Z"/>
                <w:vertAlign w:val="subscript"/>
                <w:rPrChange w:id="8428" w:author="Robert Pasternak" w:date="2021-09-07T12:47:00Z">
                  <w:rPr>
                    <w:del w:id="8429" w:author="Robert Pasternak" w:date="2024-07-16T14:40:00Z"/>
                    <w:rFonts w:ascii="Times" w:hAnsi="Times" w:cs="Arial"/>
                    <w:vertAlign w:val="subscript"/>
                  </w:rPr>
                </w:rPrChange>
              </w:rPr>
              <w:pPrChange w:id="8430" w:author="Robert Pasternak" w:date="2021-05-13T11:34:00Z">
                <w:pPr>
                  <w:pStyle w:val="Tekstpodstawowy"/>
                  <w:spacing w:after="0"/>
                  <w:jc w:val="center"/>
                </w:pPr>
              </w:pPrChange>
            </w:pPr>
            <w:del w:id="8431" w:author="Robert Pasternak" w:date="2024-07-16T14:40:00Z">
              <w:r w:rsidRPr="008416E6" w:rsidDel="0010536A">
                <w:rPr>
                  <w:vertAlign w:val="subscript"/>
                  <w:rPrChange w:id="8432" w:author="Robert Pasternak" w:date="2021-09-07T12:47:00Z">
                    <w:rPr>
                      <w:rFonts w:ascii="Times" w:hAnsi="Times" w:cs="Arial"/>
                      <w:i/>
                      <w:iCs/>
                      <w:vertAlign w:val="subscript"/>
                    </w:rPr>
                  </w:rPrChange>
                </w:rPr>
                <w:delText>20 01 19*</w:delText>
              </w:r>
            </w:del>
          </w:p>
          <w:p w14:paraId="535EE467" w14:textId="755C3C60" w:rsidR="00361B44" w:rsidRPr="008416E6" w:rsidDel="0010536A" w:rsidRDefault="00E11DE4">
            <w:pPr>
              <w:pStyle w:val="Tekstpodstawowy"/>
              <w:spacing w:after="0" w:line="312" w:lineRule="auto"/>
              <w:jc w:val="center"/>
              <w:rPr>
                <w:del w:id="8433" w:author="Robert Pasternak" w:date="2024-07-16T14:40:00Z"/>
                <w:vertAlign w:val="subscript"/>
                <w:rPrChange w:id="8434" w:author="Robert Pasternak" w:date="2021-09-07T12:47:00Z">
                  <w:rPr>
                    <w:del w:id="8435" w:author="Robert Pasternak" w:date="2024-07-16T14:40:00Z"/>
                    <w:rFonts w:ascii="Times" w:hAnsi="Times" w:cs="Arial"/>
                    <w:vertAlign w:val="subscript"/>
                  </w:rPr>
                </w:rPrChange>
              </w:rPr>
              <w:pPrChange w:id="8436" w:author="Robert Pasternak" w:date="2021-05-13T11:34:00Z">
                <w:pPr>
                  <w:pStyle w:val="Tekstpodstawowy"/>
                  <w:spacing w:after="0"/>
                  <w:jc w:val="center"/>
                </w:pPr>
              </w:pPrChange>
            </w:pPr>
            <w:del w:id="8437" w:author="Robert Pasternak" w:date="2024-07-16T14:40:00Z">
              <w:r w:rsidRPr="008416E6" w:rsidDel="0010536A">
                <w:rPr>
                  <w:vertAlign w:val="subscript"/>
                  <w:rPrChange w:id="8438" w:author="Robert Pasternak" w:date="2021-09-07T12:47:00Z">
                    <w:rPr>
                      <w:rFonts w:ascii="Times" w:hAnsi="Times" w:cs="Arial"/>
                      <w:i/>
                      <w:iCs/>
                      <w:vertAlign w:val="subscript"/>
                    </w:rPr>
                  </w:rPrChange>
                </w:rPr>
                <w:delText>20 01 29*</w:delText>
              </w:r>
            </w:del>
          </w:p>
          <w:p w14:paraId="7A6D1DC7" w14:textId="60A1DD76" w:rsidR="00361B44" w:rsidRPr="008416E6" w:rsidDel="0010536A" w:rsidRDefault="00E11DE4">
            <w:pPr>
              <w:pStyle w:val="Tekstpodstawowy"/>
              <w:spacing w:after="0" w:line="312" w:lineRule="auto"/>
              <w:rPr>
                <w:del w:id="8439" w:author="Robert Pasternak" w:date="2024-07-16T14:40:00Z"/>
                <w:vertAlign w:val="subscript"/>
                <w:rPrChange w:id="8440" w:author="Robert Pasternak" w:date="2021-09-07T12:47:00Z">
                  <w:rPr>
                    <w:del w:id="8441" w:author="Robert Pasternak" w:date="2024-07-16T14:40:00Z"/>
                    <w:rFonts w:ascii="Times" w:hAnsi="Times" w:cs="Arial"/>
                    <w:vertAlign w:val="subscript"/>
                  </w:rPr>
                </w:rPrChange>
              </w:rPr>
              <w:pPrChange w:id="8442" w:author="Robert Pasternak" w:date="2021-05-13T11:34:00Z">
                <w:pPr>
                  <w:pStyle w:val="Tekstpodstawowy"/>
                  <w:spacing w:after="0"/>
                </w:pPr>
              </w:pPrChange>
            </w:pPr>
            <w:del w:id="8443" w:author="Robert Pasternak" w:date="2024-07-16T14:40:00Z">
              <w:r w:rsidRPr="008416E6" w:rsidDel="0010536A">
                <w:rPr>
                  <w:vertAlign w:val="subscript"/>
                  <w:rPrChange w:id="8444" w:author="Robert Pasternak" w:date="2021-09-07T12:47:00Z">
                    <w:rPr>
                      <w:rFonts w:ascii="Times" w:hAnsi="Times" w:cs="Arial"/>
                      <w:i/>
                      <w:iCs/>
                      <w:vertAlign w:val="subscript"/>
                    </w:rPr>
                  </w:rPrChange>
                </w:rPr>
                <w:delText>20 01 30</w:delText>
              </w:r>
            </w:del>
          </w:p>
        </w:tc>
      </w:tr>
      <w:tr w:rsidR="008416E6" w:rsidRPr="008416E6" w:rsidDel="0010536A" w14:paraId="78D0A7A7" w14:textId="3CC4A936" w:rsidTr="009F7060">
        <w:trPr>
          <w:trHeight w:val="205"/>
          <w:del w:id="8445" w:author="Robert Pasternak" w:date="2024-07-16T14:40:00Z"/>
        </w:trPr>
        <w:tc>
          <w:tcPr>
            <w:tcW w:w="511" w:type="dxa"/>
            <w:vAlign w:val="center"/>
          </w:tcPr>
          <w:p w14:paraId="26452501" w14:textId="43E7ADCD" w:rsidR="00361B44" w:rsidRPr="008416E6" w:rsidDel="0010536A" w:rsidRDefault="003E656A">
            <w:pPr>
              <w:pStyle w:val="Tekstpodstawowy"/>
              <w:spacing w:after="0" w:line="312" w:lineRule="auto"/>
              <w:jc w:val="center"/>
              <w:rPr>
                <w:del w:id="8446" w:author="Robert Pasternak" w:date="2024-07-16T14:40:00Z"/>
                <w:vertAlign w:val="subscript"/>
              </w:rPr>
              <w:pPrChange w:id="8447" w:author="Robert Pasternak" w:date="2021-05-13T11:34:00Z">
                <w:pPr>
                  <w:pStyle w:val="Tekstpodstawowy"/>
                  <w:spacing w:after="0"/>
                  <w:jc w:val="center"/>
                </w:pPr>
              </w:pPrChange>
            </w:pPr>
            <w:del w:id="8448" w:author="Robert Pasternak" w:date="2024-07-16T14:40:00Z">
              <w:r w:rsidRPr="008416E6" w:rsidDel="0010536A">
                <w:rPr>
                  <w:vertAlign w:val="subscript"/>
                </w:rPr>
                <w:delText>15.</w:delText>
              </w:r>
            </w:del>
          </w:p>
        </w:tc>
        <w:tc>
          <w:tcPr>
            <w:tcW w:w="7098" w:type="dxa"/>
            <w:tcBorders>
              <w:right w:val="single" w:sz="4" w:space="0" w:color="auto"/>
            </w:tcBorders>
            <w:vAlign w:val="center"/>
          </w:tcPr>
          <w:p w14:paraId="45A96F2E" w14:textId="2A035BE1" w:rsidR="00361B44" w:rsidRPr="008416E6" w:rsidDel="0010536A" w:rsidRDefault="00E11DE4">
            <w:pPr>
              <w:autoSpaceDE w:val="0"/>
              <w:autoSpaceDN w:val="0"/>
              <w:spacing w:line="312" w:lineRule="auto"/>
              <w:rPr>
                <w:del w:id="8449" w:author="Robert Pasternak" w:date="2024-07-16T14:40:00Z"/>
                <w:vertAlign w:val="subscript"/>
                <w:rPrChange w:id="8450" w:author="Robert Pasternak" w:date="2021-09-07T12:47:00Z">
                  <w:rPr>
                    <w:del w:id="8451" w:author="Robert Pasternak" w:date="2024-07-16T14:40:00Z"/>
                    <w:sz w:val="22"/>
                    <w:szCs w:val="22"/>
                    <w:vertAlign w:val="subscript"/>
                  </w:rPr>
                </w:rPrChange>
              </w:rPr>
              <w:pPrChange w:id="8452" w:author="Robert Pasternak" w:date="2021-05-13T11:34:00Z">
                <w:pPr>
                  <w:autoSpaceDE w:val="0"/>
                  <w:autoSpaceDN w:val="0"/>
                </w:pPr>
              </w:pPrChange>
            </w:pPr>
            <w:del w:id="8453" w:author="Robert Pasternak" w:date="2024-07-16T14:40:00Z">
              <w:r w:rsidRPr="008416E6" w:rsidDel="0010536A">
                <w:rPr>
                  <w:vertAlign w:val="subscript"/>
                  <w:rPrChange w:id="8454" w:author="Robert Pasternak" w:date="2021-09-07T12:47:00Z">
                    <w:rPr>
                      <w:i/>
                      <w:iCs/>
                      <w:sz w:val="22"/>
                      <w:szCs w:val="22"/>
                      <w:vertAlign w:val="subscript"/>
                    </w:rPr>
                  </w:rPrChange>
                </w:rPr>
                <w:delText>zużyty sprzęt elektryczny i elektroniczny</w:delText>
              </w:r>
            </w:del>
          </w:p>
        </w:tc>
        <w:tc>
          <w:tcPr>
            <w:tcW w:w="1301" w:type="dxa"/>
            <w:tcBorders>
              <w:left w:val="single" w:sz="4" w:space="0" w:color="auto"/>
            </w:tcBorders>
          </w:tcPr>
          <w:p w14:paraId="101B0D0F" w14:textId="5DE88860" w:rsidR="00361B44" w:rsidRPr="008416E6" w:rsidDel="0010536A" w:rsidRDefault="00E11DE4">
            <w:pPr>
              <w:autoSpaceDE w:val="0"/>
              <w:autoSpaceDN w:val="0"/>
              <w:spacing w:line="312" w:lineRule="auto"/>
              <w:jc w:val="center"/>
              <w:rPr>
                <w:del w:id="8455" w:author="Robert Pasternak" w:date="2024-07-16T14:40:00Z"/>
                <w:vertAlign w:val="subscript"/>
                <w:rPrChange w:id="8456" w:author="Robert Pasternak" w:date="2021-09-07T12:47:00Z">
                  <w:rPr>
                    <w:del w:id="8457" w:author="Robert Pasternak" w:date="2024-07-16T14:40:00Z"/>
                    <w:rFonts w:ascii="Times" w:hAnsi="Times" w:cs="Arial"/>
                    <w:vertAlign w:val="subscript"/>
                  </w:rPr>
                </w:rPrChange>
              </w:rPr>
              <w:pPrChange w:id="8458" w:author="Robert Pasternak" w:date="2021-05-13T11:34:00Z">
                <w:pPr>
                  <w:autoSpaceDE w:val="0"/>
                  <w:autoSpaceDN w:val="0"/>
                  <w:jc w:val="center"/>
                </w:pPr>
              </w:pPrChange>
            </w:pPr>
            <w:del w:id="8459" w:author="Robert Pasternak" w:date="2024-07-16T14:40:00Z">
              <w:r w:rsidRPr="008416E6" w:rsidDel="0010536A">
                <w:rPr>
                  <w:vertAlign w:val="subscript"/>
                  <w:rPrChange w:id="8460" w:author="Robert Pasternak" w:date="2021-09-07T12:47:00Z">
                    <w:rPr>
                      <w:rFonts w:ascii="Times" w:hAnsi="Times" w:cs="Arial"/>
                      <w:i/>
                      <w:iCs/>
                      <w:vertAlign w:val="subscript"/>
                    </w:rPr>
                  </w:rPrChange>
                </w:rPr>
                <w:delText>20 01 23*</w:delText>
              </w:r>
              <w:r w:rsidRPr="008416E6" w:rsidDel="0010536A">
                <w:rPr>
                  <w:vertAlign w:val="subscript"/>
                  <w:rPrChange w:id="8461" w:author="Robert Pasternak" w:date="2021-09-07T12:47:00Z">
                    <w:rPr>
                      <w:rFonts w:ascii="Times" w:hAnsi="Times" w:cs="Arial"/>
                      <w:i/>
                      <w:iCs/>
                      <w:vertAlign w:val="subscript"/>
                    </w:rPr>
                  </w:rPrChange>
                </w:rPr>
                <w:br/>
                <w:delText>20 01 35*</w:delText>
              </w:r>
              <w:r w:rsidRPr="008416E6" w:rsidDel="0010536A">
                <w:rPr>
                  <w:vertAlign w:val="subscript"/>
                  <w:rPrChange w:id="8462" w:author="Robert Pasternak" w:date="2021-09-07T12:47:00Z">
                    <w:rPr>
                      <w:rFonts w:ascii="Times" w:hAnsi="Times" w:cs="Arial"/>
                      <w:i/>
                      <w:iCs/>
                      <w:vertAlign w:val="subscript"/>
                    </w:rPr>
                  </w:rPrChange>
                </w:rPr>
                <w:br/>
                <w:delText>20 01 36</w:delText>
              </w:r>
            </w:del>
          </w:p>
        </w:tc>
      </w:tr>
      <w:tr w:rsidR="008416E6" w:rsidRPr="008416E6" w:rsidDel="0010536A" w14:paraId="5453C128" w14:textId="0336E33E" w:rsidTr="009F7060">
        <w:trPr>
          <w:trHeight w:val="211"/>
          <w:del w:id="8463" w:author="Robert Pasternak" w:date="2024-07-16T14:40:00Z"/>
        </w:trPr>
        <w:tc>
          <w:tcPr>
            <w:tcW w:w="511" w:type="dxa"/>
            <w:vAlign w:val="center"/>
          </w:tcPr>
          <w:p w14:paraId="77BC9C23" w14:textId="5F9C4A64" w:rsidR="00361B44" w:rsidRPr="008416E6" w:rsidDel="0010536A" w:rsidRDefault="003E656A">
            <w:pPr>
              <w:pStyle w:val="Tekstpodstawowy"/>
              <w:spacing w:after="0" w:line="312" w:lineRule="auto"/>
              <w:jc w:val="center"/>
              <w:rPr>
                <w:del w:id="8464" w:author="Robert Pasternak" w:date="2024-07-16T14:40:00Z"/>
                <w:vertAlign w:val="subscript"/>
              </w:rPr>
              <w:pPrChange w:id="8465" w:author="Robert Pasternak" w:date="2021-05-13T11:34:00Z">
                <w:pPr>
                  <w:pStyle w:val="Tekstpodstawowy"/>
                  <w:spacing w:after="0"/>
                  <w:jc w:val="center"/>
                </w:pPr>
              </w:pPrChange>
            </w:pPr>
            <w:del w:id="8466" w:author="Robert Pasternak" w:date="2024-07-16T14:40:00Z">
              <w:r w:rsidRPr="008416E6" w:rsidDel="0010536A">
                <w:rPr>
                  <w:vertAlign w:val="subscript"/>
                </w:rPr>
                <w:delText>16.</w:delText>
              </w:r>
            </w:del>
          </w:p>
        </w:tc>
        <w:tc>
          <w:tcPr>
            <w:tcW w:w="7098" w:type="dxa"/>
            <w:tcBorders>
              <w:right w:val="single" w:sz="4" w:space="0" w:color="auto"/>
            </w:tcBorders>
            <w:vAlign w:val="center"/>
          </w:tcPr>
          <w:p w14:paraId="19BEEF44" w14:textId="09DECD00" w:rsidR="00361B44" w:rsidRPr="008416E6" w:rsidDel="0010536A" w:rsidRDefault="00E11DE4">
            <w:pPr>
              <w:pStyle w:val="Tekstpodstawowy"/>
              <w:spacing w:after="0" w:line="312" w:lineRule="auto"/>
              <w:rPr>
                <w:del w:id="8467" w:author="Robert Pasternak" w:date="2024-07-16T14:40:00Z"/>
                <w:vertAlign w:val="subscript"/>
                <w:rPrChange w:id="8468" w:author="Robert Pasternak" w:date="2021-09-07T12:47:00Z">
                  <w:rPr>
                    <w:del w:id="8469" w:author="Robert Pasternak" w:date="2024-07-16T14:40:00Z"/>
                    <w:sz w:val="22"/>
                    <w:szCs w:val="22"/>
                    <w:vertAlign w:val="subscript"/>
                  </w:rPr>
                </w:rPrChange>
              </w:rPr>
              <w:pPrChange w:id="8470" w:author="Robert Pasternak" w:date="2021-05-13T11:34:00Z">
                <w:pPr>
                  <w:pStyle w:val="Tekstpodstawowy"/>
                  <w:spacing w:after="0"/>
                </w:pPr>
              </w:pPrChange>
            </w:pPr>
            <w:del w:id="8471" w:author="Robert Pasternak" w:date="2024-07-16T14:40:00Z">
              <w:r w:rsidRPr="008416E6" w:rsidDel="0010536A">
                <w:rPr>
                  <w:vertAlign w:val="subscript"/>
                  <w:rPrChange w:id="8472" w:author="Robert Pasternak" w:date="2021-09-07T12:47:00Z">
                    <w:rPr>
                      <w:i/>
                      <w:iCs/>
                      <w:sz w:val="22"/>
                      <w:szCs w:val="22"/>
                      <w:vertAlign w:val="subscript"/>
                    </w:rPr>
                  </w:rPrChange>
                </w:rPr>
                <w:delText>opakowania z drewna, drewno</w:delText>
              </w:r>
            </w:del>
          </w:p>
        </w:tc>
        <w:tc>
          <w:tcPr>
            <w:tcW w:w="1301" w:type="dxa"/>
            <w:tcBorders>
              <w:left w:val="single" w:sz="4" w:space="0" w:color="auto"/>
            </w:tcBorders>
          </w:tcPr>
          <w:p w14:paraId="4CEDC39E" w14:textId="2C2C6D6B" w:rsidR="00361B44" w:rsidRPr="008416E6" w:rsidDel="0010536A" w:rsidRDefault="00E11DE4">
            <w:pPr>
              <w:pStyle w:val="Tekstpodstawowy"/>
              <w:spacing w:after="0" w:line="312" w:lineRule="auto"/>
              <w:jc w:val="center"/>
              <w:rPr>
                <w:del w:id="8473" w:author="Robert Pasternak" w:date="2024-07-16T14:40:00Z"/>
                <w:vertAlign w:val="subscript"/>
                <w:rPrChange w:id="8474" w:author="Robert Pasternak" w:date="2021-09-07T12:47:00Z">
                  <w:rPr>
                    <w:del w:id="8475" w:author="Robert Pasternak" w:date="2024-07-16T14:40:00Z"/>
                    <w:rFonts w:ascii="Times" w:hAnsi="Times" w:cs="Arial"/>
                    <w:vertAlign w:val="subscript"/>
                  </w:rPr>
                </w:rPrChange>
              </w:rPr>
              <w:pPrChange w:id="8476" w:author="Robert Pasternak" w:date="2021-05-13T11:34:00Z">
                <w:pPr>
                  <w:pStyle w:val="Tekstpodstawowy"/>
                  <w:spacing w:after="0"/>
                  <w:jc w:val="center"/>
                </w:pPr>
              </w:pPrChange>
            </w:pPr>
            <w:del w:id="8477" w:author="Robert Pasternak" w:date="2024-07-16T14:40:00Z">
              <w:r w:rsidRPr="008416E6" w:rsidDel="0010536A">
                <w:rPr>
                  <w:vertAlign w:val="subscript"/>
                  <w:rPrChange w:id="8478" w:author="Robert Pasternak" w:date="2021-09-07T12:47:00Z">
                    <w:rPr>
                      <w:rFonts w:ascii="Times" w:hAnsi="Times" w:cs="Arial"/>
                      <w:i/>
                      <w:iCs/>
                      <w:vertAlign w:val="subscript"/>
                    </w:rPr>
                  </w:rPrChange>
                </w:rPr>
                <w:delText>15 01 03</w:delText>
              </w:r>
            </w:del>
          </w:p>
          <w:p w14:paraId="58765BEA" w14:textId="77777777" w:rsidR="00361B44" w:rsidRPr="008416E6" w:rsidRDefault="00E11DE4">
            <w:pPr>
              <w:pStyle w:val="Tekstpodstawowy"/>
              <w:spacing w:after="0" w:line="312" w:lineRule="auto"/>
              <w:jc w:val="center"/>
              <w:rPr>
                <w:del w:id="8479" w:author="Robert Pasternak" w:date="2021-06-23T15:28:00Z"/>
                <w:vertAlign w:val="subscript"/>
                <w:rPrChange w:id="8480" w:author="Robert Pasternak" w:date="2021-09-07T12:47:00Z">
                  <w:rPr>
                    <w:del w:id="8481" w:author="Robert Pasternak" w:date="2021-06-23T15:28:00Z"/>
                    <w:rFonts w:ascii="Times" w:hAnsi="Times" w:cs="Arial"/>
                    <w:vertAlign w:val="subscript"/>
                  </w:rPr>
                </w:rPrChange>
              </w:rPr>
              <w:pPrChange w:id="8482" w:author="Robert Pasternak" w:date="2021-05-13T11:34:00Z">
                <w:pPr>
                  <w:pStyle w:val="Tekstpodstawowy"/>
                  <w:spacing w:after="0"/>
                  <w:jc w:val="center"/>
                </w:pPr>
              </w:pPrChange>
            </w:pPr>
            <w:del w:id="8483" w:author="Robert Pasternak" w:date="2021-06-23T15:28:00Z">
              <w:r w:rsidRPr="008416E6">
                <w:rPr>
                  <w:vertAlign w:val="subscript"/>
                  <w:rPrChange w:id="8484" w:author="Robert Pasternak" w:date="2021-09-07T12:47:00Z">
                    <w:rPr>
                      <w:rFonts w:ascii="Times" w:hAnsi="Times" w:cs="Arial"/>
                      <w:i/>
                      <w:iCs/>
                      <w:vertAlign w:val="subscript"/>
                    </w:rPr>
                  </w:rPrChange>
                </w:rPr>
                <w:delText>17 02 01</w:delText>
              </w:r>
            </w:del>
          </w:p>
          <w:p w14:paraId="4FB0FFD7" w14:textId="436B3757" w:rsidR="00361B44" w:rsidRPr="008416E6" w:rsidDel="0010536A" w:rsidRDefault="00E11DE4">
            <w:pPr>
              <w:pStyle w:val="Tekstpodstawowy"/>
              <w:spacing w:after="0" w:line="312" w:lineRule="auto"/>
              <w:jc w:val="center"/>
              <w:rPr>
                <w:del w:id="8485" w:author="Robert Pasternak" w:date="2024-07-16T14:40:00Z"/>
                <w:vertAlign w:val="subscript"/>
                <w:rPrChange w:id="8486" w:author="Robert Pasternak" w:date="2021-09-07T12:47:00Z">
                  <w:rPr>
                    <w:del w:id="8487" w:author="Robert Pasternak" w:date="2024-07-16T14:40:00Z"/>
                    <w:rFonts w:ascii="Times" w:hAnsi="Times" w:cs="Arial"/>
                    <w:vertAlign w:val="subscript"/>
                  </w:rPr>
                </w:rPrChange>
              </w:rPr>
              <w:pPrChange w:id="8488" w:author="Robert Pasternak" w:date="2021-05-13T11:34:00Z">
                <w:pPr>
                  <w:pStyle w:val="Tekstpodstawowy"/>
                  <w:spacing w:after="0"/>
                  <w:jc w:val="center"/>
                </w:pPr>
              </w:pPrChange>
            </w:pPr>
            <w:del w:id="8489" w:author="Robert Pasternak" w:date="2024-07-16T14:40:00Z">
              <w:r w:rsidRPr="008416E6" w:rsidDel="0010536A">
                <w:rPr>
                  <w:vertAlign w:val="subscript"/>
                  <w:rPrChange w:id="8490" w:author="Robert Pasternak" w:date="2021-09-07T12:47:00Z">
                    <w:rPr>
                      <w:rFonts w:ascii="Times" w:hAnsi="Times" w:cs="Arial"/>
                      <w:i/>
                      <w:iCs/>
                      <w:vertAlign w:val="subscript"/>
                    </w:rPr>
                  </w:rPrChange>
                </w:rPr>
                <w:delText>20 01 38</w:delText>
              </w:r>
            </w:del>
          </w:p>
        </w:tc>
      </w:tr>
      <w:tr w:rsidR="008416E6" w:rsidRPr="008416E6" w:rsidDel="0010536A" w14:paraId="680259DE" w14:textId="368817AF" w:rsidTr="009F7060">
        <w:trPr>
          <w:trHeight w:val="205"/>
          <w:del w:id="8491" w:author="Robert Pasternak" w:date="2024-07-16T14:40:00Z"/>
        </w:trPr>
        <w:tc>
          <w:tcPr>
            <w:tcW w:w="511" w:type="dxa"/>
            <w:vAlign w:val="center"/>
          </w:tcPr>
          <w:p w14:paraId="2C260482" w14:textId="6BB884CF" w:rsidR="00361B44" w:rsidRPr="008416E6" w:rsidDel="0010536A" w:rsidRDefault="003E656A">
            <w:pPr>
              <w:pStyle w:val="Tekstpodstawowy"/>
              <w:spacing w:after="0" w:line="312" w:lineRule="auto"/>
              <w:jc w:val="center"/>
              <w:rPr>
                <w:del w:id="8492" w:author="Robert Pasternak" w:date="2024-07-16T14:40:00Z"/>
                <w:vertAlign w:val="subscript"/>
              </w:rPr>
              <w:pPrChange w:id="8493" w:author="Robert Pasternak" w:date="2021-05-13T11:34:00Z">
                <w:pPr>
                  <w:pStyle w:val="Tekstpodstawowy"/>
                  <w:spacing w:after="0"/>
                  <w:jc w:val="center"/>
                </w:pPr>
              </w:pPrChange>
            </w:pPr>
            <w:del w:id="8494" w:author="Robert Pasternak" w:date="2024-07-16T14:40:00Z">
              <w:r w:rsidRPr="008416E6" w:rsidDel="0010536A">
                <w:rPr>
                  <w:vertAlign w:val="subscript"/>
                </w:rPr>
                <w:delText>17.</w:delText>
              </w:r>
            </w:del>
          </w:p>
        </w:tc>
        <w:tc>
          <w:tcPr>
            <w:tcW w:w="7098" w:type="dxa"/>
            <w:tcBorders>
              <w:right w:val="single" w:sz="4" w:space="0" w:color="auto"/>
            </w:tcBorders>
            <w:vAlign w:val="center"/>
          </w:tcPr>
          <w:p w14:paraId="4987B50F" w14:textId="20CBD763" w:rsidR="00361B44" w:rsidRPr="008416E6" w:rsidDel="0010536A" w:rsidRDefault="00E11DE4">
            <w:pPr>
              <w:pStyle w:val="Tekstpodstawowy"/>
              <w:spacing w:after="0" w:line="312" w:lineRule="auto"/>
              <w:rPr>
                <w:del w:id="8495" w:author="Robert Pasternak" w:date="2024-07-16T14:40:00Z"/>
                <w:vertAlign w:val="subscript"/>
                <w:rPrChange w:id="8496" w:author="Robert Pasternak" w:date="2021-09-07T12:47:00Z">
                  <w:rPr>
                    <w:del w:id="8497" w:author="Robert Pasternak" w:date="2024-07-16T14:40:00Z"/>
                    <w:sz w:val="22"/>
                    <w:szCs w:val="22"/>
                    <w:vertAlign w:val="subscript"/>
                  </w:rPr>
                </w:rPrChange>
              </w:rPr>
              <w:pPrChange w:id="8498" w:author="Robert Pasternak" w:date="2021-05-13T11:34:00Z">
                <w:pPr>
                  <w:pStyle w:val="Tekstpodstawowy"/>
                  <w:spacing w:after="0"/>
                </w:pPr>
              </w:pPrChange>
            </w:pPr>
            <w:del w:id="8499" w:author="Robert Pasternak" w:date="2024-07-16T14:40:00Z">
              <w:r w:rsidRPr="008416E6" w:rsidDel="0010536A">
                <w:rPr>
                  <w:vertAlign w:val="subscript"/>
                  <w:rPrChange w:id="8500" w:author="Robert Pasternak" w:date="2021-09-07T12:47:00Z">
                    <w:rPr>
                      <w:i/>
                      <w:iCs/>
                      <w:sz w:val="22"/>
                      <w:szCs w:val="22"/>
                      <w:vertAlign w:val="subscript"/>
                    </w:rPr>
                  </w:rPrChange>
                </w:rPr>
                <w:delText>budowlane i rozbiórkowe z remontów</w:delText>
              </w:r>
            </w:del>
          </w:p>
        </w:tc>
        <w:tc>
          <w:tcPr>
            <w:tcW w:w="1301" w:type="dxa"/>
            <w:tcBorders>
              <w:left w:val="single" w:sz="4" w:space="0" w:color="auto"/>
            </w:tcBorders>
          </w:tcPr>
          <w:p w14:paraId="7639E560" w14:textId="18D2D045" w:rsidR="00361B44" w:rsidRPr="008416E6" w:rsidDel="0010536A" w:rsidRDefault="00E11DE4">
            <w:pPr>
              <w:pStyle w:val="Tekstpodstawowy"/>
              <w:spacing w:after="0" w:line="312" w:lineRule="auto"/>
              <w:jc w:val="center"/>
              <w:rPr>
                <w:del w:id="8501" w:author="Robert Pasternak" w:date="2024-07-16T14:40:00Z"/>
                <w:vertAlign w:val="subscript"/>
                <w:rPrChange w:id="8502" w:author="Robert Pasternak" w:date="2021-09-07T12:47:00Z">
                  <w:rPr>
                    <w:del w:id="8503" w:author="Robert Pasternak" w:date="2024-07-16T14:40:00Z"/>
                    <w:rFonts w:ascii="Times" w:hAnsi="Times" w:cs="Arial"/>
                    <w:vertAlign w:val="subscript"/>
                  </w:rPr>
                </w:rPrChange>
              </w:rPr>
              <w:pPrChange w:id="8504" w:author="Robert Pasternak" w:date="2021-05-13T11:34:00Z">
                <w:pPr>
                  <w:pStyle w:val="Tekstpodstawowy"/>
                  <w:spacing w:after="0"/>
                  <w:jc w:val="center"/>
                </w:pPr>
              </w:pPrChange>
            </w:pPr>
            <w:del w:id="8505" w:author="Robert Pasternak" w:date="2024-07-16T14:40:00Z">
              <w:r w:rsidRPr="008416E6" w:rsidDel="0010536A">
                <w:rPr>
                  <w:vertAlign w:val="subscript"/>
                  <w:rPrChange w:id="8506" w:author="Robert Pasternak" w:date="2021-09-07T12:47:00Z">
                    <w:rPr>
                      <w:rFonts w:ascii="Times" w:hAnsi="Times" w:cs="Arial"/>
                      <w:i/>
                      <w:iCs/>
                      <w:vertAlign w:val="subscript"/>
                    </w:rPr>
                  </w:rPrChange>
                </w:rPr>
                <w:delText>17 01 01</w:delText>
              </w:r>
              <w:r w:rsidRPr="008416E6" w:rsidDel="0010536A">
                <w:rPr>
                  <w:vertAlign w:val="subscript"/>
                  <w:rPrChange w:id="8507" w:author="Robert Pasternak" w:date="2021-09-07T12:47:00Z">
                    <w:rPr>
                      <w:rFonts w:ascii="Times" w:hAnsi="Times" w:cs="Arial"/>
                      <w:i/>
                      <w:iCs/>
                      <w:vertAlign w:val="subscript"/>
                    </w:rPr>
                  </w:rPrChange>
                </w:rPr>
                <w:br/>
                <w:delText>17 01 02</w:delText>
              </w:r>
            </w:del>
          </w:p>
          <w:p w14:paraId="2621876B" w14:textId="3310EA21" w:rsidR="00361B44" w:rsidRPr="008416E6" w:rsidDel="0010536A" w:rsidRDefault="00E11DE4">
            <w:pPr>
              <w:pStyle w:val="Tekstpodstawowy"/>
              <w:spacing w:after="0" w:line="312" w:lineRule="auto"/>
              <w:jc w:val="center"/>
              <w:rPr>
                <w:del w:id="8508" w:author="Robert Pasternak" w:date="2024-07-16T14:40:00Z"/>
                <w:vertAlign w:val="subscript"/>
                <w:rPrChange w:id="8509" w:author="Robert Pasternak" w:date="2021-09-07T12:47:00Z">
                  <w:rPr>
                    <w:del w:id="8510" w:author="Robert Pasternak" w:date="2024-07-16T14:40:00Z"/>
                    <w:rFonts w:ascii="Times" w:hAnsi="Times" w:cs="Arial"/>
                    <w:vertAlign w:val="subscript"/>
                  </w:rPr>
                </w:rPrChange>
              </w:rPr>
              <w:pPrChange w:id="8511" w:author="Robert Pasternak" w:date="2021-05-13T11:34:00Z">
                <w:pPr>
                  <w:pStyle w:val="Tekstpodstawowy"/>
                  <w:spacing w:after="0"/>
                  <w:jc w:val="center"/>
                </w:pPr>
              </w:pPrChange>
            </w:pPr>
            <w:del w:id="8512" w:author="Robert Pasternak" w:date="2024-07-16T14:40:00Z">
              <w:r w:rsidRPr="008416E6" w:rsidDel="0010536A">
                <w:rPr>
                  <w:vertAlign w:val="subscript"/>
                  <w:rPrChange w:id="8513" w:author="Robert Pasternak" w:date="2021-09-07T12:47:00Z">
                    <w:rPr>
                      <w:rFonts w:ascii="Times" w:hAnsi="Times" w:cs="Arial"/>
                      <w:i/>
                      <w:iCs/>
                      <w:vertAlign w:val="subscript"/>
                    </w:rPr>
                  </w:rPrChange>
                </w:rPr>
                <w:delText>17 01 03</w:delText>
              </w:r>
            </w:del>
          </w:p>
          <w:p w14:paraId="6F54CAF1" w14:textId="3E596080" w:rsidR="00361B44" w:rsidRPr="008416E6" w:rsidDel="0010536A" w:rsidRDefault="00E11DE4">
            <w:pPr>
              <w:pStyle w:val="Tekstpodstawowy"/>
              <w:spacing w:after="0" w:line="312" w:lineRule="auto"/>
              <w:jc w:val="center"/>
              <w:rPr>
                <w:del w:id="8514" w:author="Robert Pasternak" w:date="2024-07-16T14:40:00Z"/>
                <w:vertAlign w:val="subscript"/>
                <w:rPrChange w:id="8515" w:author="Robert Pasternak" w:date="2021-09-07T12:47:00Z">
                  <w:rPr>
                    <w:del w:id="8516" w:author="Robert Pasternak" w:date="2024-07-16T14:40:00Z"/>
                    <w:rFonts w:ascii="Times" w:hAnsi="Times" w:cs="Arial"/>
                    <w:vertAlign w:val="subscript"/>
                  </w:rPr>
                </w:rPrChange>
              </w:rPr>
              <w:pPrChange w:id="8517" w:author="Robert Pasternak" w:date="2021-05-13T11:34:00Z">
                <w:pPr>
                  <w:pStyle w:val="Tekstpodstawowy"/>
                  <w:spacing w:after="0"/>
                  <w:jc w:val="center"/>
                </w:pPr>
              </w:pPrChange>
            </w:pPr>
            <w:del w:id="8518" w:author="Robert Pasternak" w:date="2024-07-16T14:40:00Z">
              <w:r w:rsidRPr="008416E6" w:rsidDel="0010536A">
                <w:rPr>
                  <w:vertAlign w:val="subscript"/>
                  <w:rPrChange w:id="8519" w:author="Robert Pasternak" w:date="2021-09-07T12:47:00Z">
                    <w:rPr>
                      <w:rFonts w:ascii="Times" w:hAnsi="Times" w:cs="Arial"/>
                      <w:i/>
                      <w:iCs/>
                      <w:vertAlign w:val="subscript"/>
                    </w:rPr>
                  </w:rPrChange>
                </w:rPr>
                <w:delText>17 01 07</w:delText>
              </w:r>
              <w:r w:rsidRPr="008416E6" w:rsidDel="0010536A">
                <w:rPr>
                  <w:vertAlign w:val="subscript"/>
                  <w:rPrChange w:id="8520" w:author="Robert Pasternak" w:date="2021-09-07T12:47:00Z">
                    <w:rPr>
                      <w:rFonts w:ascii="Times" w:hAnsi="Times" w:cs="Arial"/>
                      <w:i/>
                      <w:iCs/>
                      <w:vertAlign w:val="subscript"/>
                    </w:rPr>
                  </w:rPrChange>
                </w:rPr>
                <w:br/>
                <w:delText>17 01 80</w:delText>
              </w:r>
            </w:del>
          </w:p>
          <w:p w14:paraId="2B151301" w14:textId="4D66BFFE" w:rsidR="00361B44" w:rsidRPr="008416E6" w:rsidDel="0010536A" w:rsidRDefault="00E11DE4">
            <w:pPr>
              <w:pStyle w:val="Tekstpodstawowy"/>
              <w:spacing w:after="0" w:line="312" w:lineRule="auto"/>
              <w:jc w:val="center"/>
              <w:rPr>
                <w:del w:id="8521" w:author="Robert Pasternak" w:date="2024-07-16T14:40:00Z"/>
                <w:vertAlign w:val="subscript"/>
                <w:rPrChange w:id="8522" w:author="Robert Pasternak" w:date="2021-09-07T12:47:00Z">
                  <w:rPr>
                    <w:del w:id="8523" w:author="Robert Pasternak" w:date="2024-07-16T14:40:00Z"/>
                    <w:rFonts w:ascii="Times" w:hAnsi="Times" w:cs="Arial"/>
                    <w:vertAlign w:val="subscript"/>
                  </w:rPr>
                </w:rPrChange>
              </w:rPr>
              <w:pPrChange w:id="8524" w:author="Robert Pasternak" w:date="2021-05-13T11:34:00Z">
                <w:pPr>
                  <w:pStyle w:val="Tekstpodstawowy"/>
                  <w:spacing w:after="0"/>
                  <w:jc w:val="center"/>
                </w:pPr>
              </w:pPrChange>
            </w:pPr>
            <w:del w:id="8525" w:author="Robert Pasternak" w:date="2024-07-16T14:40:00Z">
              <w:r w:rsidRPr="008416E6" w:rsidDel="0010536A">
                <w:rPr>
                  <w:vertAlign w:val="subscript"/>
                  <w:rPrChange w:id="8526" w:author="Robert Pasternak" w:date="2021-09-07T12:47:00Z">
                    <w:rPr>
                      <w:rFonts w:ascii="Times" w:hAnsi="Times" w:cs="Arial"/>
                      <w:i/>
                      <w:iCs/>
                      <w:vertAlign w:val="subscript"/>
                    </w:rPr>
                  </w:rPrChange>
                </w:rPr>
                <w:delText>17 01 82</w:delText>
              </w:r>
              <w:r w:rsidRPr="008416E6" w:rsidDel="0010536A">
                <w:rPr>
                  <w:vertAlign w:val="subscript"/>
                  <w:rPrChange w:id="8527" w:author="Robert Pasternak" w:date="2021-09-07T12:47:00Z">
                    <w:rPr>
                      <w:rFonts w:ascii="Times" w:hAnsi="Times" w:cs="Arial"/>
                      <w:i/>
                      <w:iCs/>
                      <w:vertAlign w:val="subscript"/>
                    </w:rPr>
                  </w:rPrChange>
                </w:rPr>
                <w:br/>
                <w:delText>17 03 80</w:delText>
              </w:r>
              <w:r w:rsidRPr="008416E6" w:rsidDel="0010536A">
                <w:rPr>
                  <w:vertAlign w:val="subscript"/>
                  <w:rPrChange w:id="8528" w:author="Robert Pasternak" w:date="2021-09-07T12:47:00Z">
                    <w:rPr>
                      <w:rFonts w:ascii="Times" w:hAnsi="Times" w:cs="Arial"/>
                      <w:i/>
                      <w:iCs/>
                      <w:vertAlign w:val="subscript"/>
                    </w:rPr>
                  </w:rPrChange>
                </w:rPr>
                <w:br/>
                <w:delText>17 06 04</w:delText>
              </w:r>
            </w:del>
          </w:p>
          <w:p w14:paraId="6286CA0E" w14:textId="4712C7CE" w:rsidR="00361B44" w:rsidRPr="008416E6" w:rsidDel="0010536A" w:rsidRDefault="00E11DE4">
            <w:pPr>
              <w:pStyle w:val="Tekstpodstawowy"/>
              <w:spacing w:after="0" w:line="312" w:lineRule="auto"/>
              <w:jc w:val="center"/>
              <w:rPr>
                <w:del w:id="8529" w:author="Robert Pasternak" w:date="2024-07-16T14:40:00Z"/>
                <w:vertAlign w:val="subscript"/>
                <w:rPrChange w:id="8530" w:author="Robert Pasternak" w:date="2021-09-07T12:47:00Z">
                  <w:rPr>
                    <w:del w:id="8531" w:author="Robert Pasternak" w:date="2024-07-16T14:40:00Z"/>
                    <w:rFonts w:ascii="Times" w:hAnsi="Times" w:cs="Arial"/>
                    <w:vertAlign w:val="subscript"/>
                  </w:rPr>
                </w:rPrChange>
              </w:rPr>
              <w:pPrChange w:id="8532" w:author="Robert Pasternak" w:date="2021-05-13T11:34:00Z">
                <w:pPr>
                  <w:pStyle w:val="Tekstpodstawowy"/>
                  <w:spacing w:after="0"/>
                  <w:jc w:val="center"/>
                </w:pPr>
              </w:pPrChange>
            </w:pPr>
            <w:del w:id="8533" w:author="Robert Pasternak" w:date="2024-07-16T14:40:00Z">
              <w:r w:rsidRPr="008416E6" w:rsidDel="0010536A">
                <w:rPr>
                  <w:vertAlign w:val="subscript"/>
                  <w:rPrChange w:id="8534" w:author="Robert Pasternak" w:date="2021-09-07T12:47:00Z">
                    <w:rPr>
                      <w:rFonts w:ascii="Times" w:hAnsi="Times" w:cs="Arial"/>
                      <w:i/>
                      <w:iCs/>
                      <w:vertAlign w:val="subscript"/>
                    </w:rPr>
                  </w:rPrChange>
                </w:rPr>
                <w:delText>17 08 02</w:delText>
              </w:r>
            </w:del>
          </w:p>
        </w:tc>
      </w:tr>
      <w:tr w:rsidR="008416E6" w:rsidRPr="008416E6" w:rsidDel="0010536A" w14:paraId="7BFE8589" w14:textId="4CBA8975" w:rsidTr="009F7060">
        <w:trPr>
          <w:trHeight w:val="205"/>
          <w:del w:id="8535" w:author="Robert Pasternak" w:date="2024-07-16T14:40:00Z"/>
        </w:trPr>
        <w:tc>
          <w:tcPr>
            <w:tcW w:w="511" w:type="dxa"/>
            <w:vAlign w:val="center"/>
          </w:tcPr>
          <w:p w14:paraId="3D3E913C" w14:textId="1E0152FE" w:rsidR="00361B44" w:rsidRPr="008416E6" w:rsidDel="0010536A" w:rsidRDefault="003E656A">
            <w:pPr>
              <w:pStyle w:val="Tekstpodstawowy"/>
              <w:spacing w:after="0" w:line="312" w:lineRule="auto"/>
              <w:jc w:val="center"/>
              <w:rPr>
                <w:del w:id="8536" w:author="Robert Pasternak" w:date="2024-07-16T14:40:00Z"/>
                <w:vertAlign w:val="subscript"/>
              </w:rPr>
              <w:pPrChange w:id="8537" w:author="Robert Pasternak" w:date="2021-05-13T11:34:00Z">
                <w:pPr>
                  <w:pStyle w:val="Tekstpodstawowy"/>
                  <w:spacing w:after="0"/>
                  <w:jc w:val="center"/>
                </w:pPr>
              </w:pPrChange>
            </w:pPr>
            <w:del w:id="8538" w:author="Robert Pasternak" w:date="2024-07-16T14:40:00Z">
              <w:r w:rsidRPr="008416E6" w:rsidDel="0010536A">
                <w:rPr>
                  <w:vertAlign w:val="subscript"/>
                </w:rPr>
                <w:delText>18.</w:delText>
              </w:r>
            </w:del>
          </w:p>
        </w:tc>
        <w:tc>
          <w:tcPr>
            <w:tcW w:w="7098" w:type="dxa"/>
            <w:tcBorders>
              <w:right w:val="single" w:sz="4" w:space="0" w:color="auto"/>
            </w:tcBorders>
            <w:vAlign w:val="center"/>
          </w:tcPr>
          <w:p w14:paraId="245680BE" w14:textId="33D99984" w:rsidR="00361B44" w:rsidRPr="008416E6" w:rsidDel="0010536A" w:rsidRDefault="00E11DE4">
            <w:pPr>
              <w:autoSpaceDE w:val="0"/>
              <w:autoSpaceDN w:val="0"/>
              <w:spacing w:line="312" w:lineRule="auto"/>
              <w:rPr>
                <w:del w:id="8539" w:author="Robert Pasternak" w:date="2024-07-16T14:40:00Z"/>
                <w:vertAlign w:val="subscript"/>
                <w:rPrChange w:id="8540" w:author="Robert Pasternak" w:date="2021-09-07T12:47:00Z">
                  <w:rPr>
                    <w:del w:id="8541" w:author="Robert Pasternak" w:date="2024-07-16T14:40:00Z"/>
                    <w:sz w:val="22"/>
                    <w:szCs w:val="22"/>
                    <w:vertAlign w:val="subscript"/>
                  </w:rPr>
                </w:rPrChange>
              </w:rPr>
              <w:pPrChange w:id="8542" w:author="Robert Pasternak" w:date="2021-05-13T11:34:00Z">
                <w:pPr>
                  <w:autoSpaceDE w:val="0"/>
                  <w:autoSpaceDN w:val="0"/>
                </w:pPr>
              </w:pPrChange>
            </w:pPr>
            <w:del w:id="8543" w:author="Robert Pasternak" w:date="2024-07-16T14:40:00Z">
              <w:r w:rsidRPr="008416E6" w:rsidDel="0010536A">
                <w:rPr>
                  <w:vertAlign w:val="subscript"/>
                  <w:rPrChange w:id="8544" w:author="Robert Pasternak" w:date="2021-09-07T12:47:00Z">
                    <w:rPr>
                      <w:i/>
                      <w:iCs/>
                      <w:sz w:val="22"/>
                      <w:szCs w:val="22"/>
                      <w:vertAlign w:val="subscript"/>
                    </w:rPr>
                  </w:rPrChange>
                </w:rPr>
                <w:delText>zielone oraz inne bioodpady pochodzenia roślinnego</w:delText>
              </w:r>
            </w:del>
          </w:p>
        </w:tc>
        <w:tc>
          <w:tcPr>
            <w:tcW w:w="1301" w:type="dxa"/>
            <w:tcBorders>
              <w:left w:val="single" w:sz="4" w:space="0" w:color="auto"/>
            </w:tcBorders>
          </w:tcPr>
          <w:p w14:paraId="2595B99D" w14:textId="3DE31C1E" w:rsidR="00361B44" w:rsidRPr="008416E6" w:rsidDel="0010536A" w:rsidRDefault="00E11DE4">
            <w:pPr>
              <w:autoSpaceDE w:val="0"/>
              <w:autoSpaceDN w:val="0"/>
              <w:spacing w:line="312" w:lineRule="auto"/>
              <w:jc w:val="center"/>
              <w:rPr>
                <w:del w:id="8545" w:author="Robert Pasternak" w:date="2024-07-16T14:40:00Z"/>
                <w:vertAlign w:val="subscript"/>
                <w:rPrChange w:id="8546" w:author="Robert Pasternak" w:date="2021-09-07T12:47:00Z">
                  <w:rPr>
                    <w:del w:id="8547" w:author="Robert Pasternak" w:date="2024-07-16T14:40:00Z"/>
                    <w:rFonts w:ascii="Times" w:hAnsi="Times" w:cs="Arial"/>
                    <w:vertAlign w:val="subscript"/>
                  </w:rPr>
                </w:rPrChange>
              </w:rPr>
              <w:pPrChange w:id="8548" w:author="Robert Pasternak" w:date="2021-05-13T11:34:00Z">
                <w:pPr>
                  <w:autoSpaceDE w:val="0"/>
                  <w:autoSpaceDN w:val="0"/>
                  <w:jc w:val="center"/>
                </w:pPr>
              </w:pPrChange>
            </w:pPr>
            <w:del w:id="8549" w:author="Robert Pasternak" w:date="2024-07-16T14:40:00Z">
              <w:r w:rsidRPr="008416E6" w:rsidDel="0010536A">
                <w:rPr>
                  <w:vertAlign w:val="subscript"/>
                  <w:rPrChange w:id="8550" w:author="Robert Pasternak" w:date="2021-09-07T12:47:00Z">
                    <w:rPr>
                      <w:rFonts w:ascii="Times" w:hAnsi="Times" w:cs="Arial"/>
                      <w:i/>
                      <w:iCs/>
                      <w:vertAlign w:val="subscript"/>
                    </w:rPr>
                  </w:rPrChange>
                </w:rPr>
                <w:delText>20 01 08</w:delText>
              </w:r>
              <w:r w:rsidRPr="008416E6" w:rsidDel="0010536A">
                <w:rPr>
                  <w:vertAlign w:val="subscript"/>
                  <w:rPrChange w:id="8551" w:author="Robert Pasternak" w:date="2021-09-07T12:47:00Z">
                    <w:rPr>
                      <w:rFonts w:ascii="Times" w:hAnsi="Times" w:cs="Arial"/>
                      <w:i/>
                      <w:iCs/>
                      <w:vertAlign w:val="subscript"/>
                    </w:rPr>
                  </w:rPrChange>
                </w:rPr>
                <w:br/>
                <w:delText>20 02 01</w:delText>
              </w:r>
            </w:del>
          </w:p>
        </w:tc>
      </w:tr>
      <w:tr w:rsidR="008416E6" w:rsidRPr="008416E6" w:rsidDel="0010536A" w14:paraId="50854414" w14:textId="1FB7B83F" w:rsidTr="009F7060">
        <w:trPr>
          <w:trHeight w:val="204"/>
          <w:del w:id="8552" w:author="Robert Pasternak" w:date="2024-07-16T14:40:00Z"/>
        </w:trPr>
        <w:tc>
          <w:tcPr>
            <w:tcW w:w="511" w:type="dxa"/>
            <w:tcBorders>
              <w:bottom w:val="single" w:sz="4" w:space="0" w:color="auto"/>
            </w:tcBorders>
            <w:vAlign w:val="center"/>
          </w:tcPr>
          <w:p w14:paraId="6E55E03D" w14:textId="2B383030" w:rsidR="00361B44" w:rsidRPr="008416E6" w:rsidDel="0010536A" w:rsidRDefault="003E656A">
            <w:pPr>
              <w:pStyle w:val="Tekstpodstawowy"/>
              <w:spacing w:after="0" w:line="312" w:lineRule="auto"/>
              <w:jc w:val="center"/>
              <w:rPr>
                <w:del w:id="8553" w:author="Robert Pasternak" w:date="2024-07-16T14:40:00Z"/>
                <w:vertAlign w:val="subscript"/>
              </w:rPr>
              <w:pPrChange w:id="8554" w:author="Robert Pasternak" w:date="2021-05-13T11:34:00Z">
                <w:pPr>
                  <w:pStyle w:val="Tekstpodstawowy"/>
                  <w:spacing w:after="0"/>
                  <w:jc w:val="center"/>
                </w:pPr>
              </w:pPrChange>
            </w:pPr>
            <w:del w:id="8555" w:author="Robert Pasternak" w:date="2024-07-16T14:40:00Z">
              <w:r w:rsidRPr="008416E6" w:rsidDel="0010536A">
                <w:rPr>
                  <w:vertAlign w:val="subscript"/>
                </w:rPr>
                <w:delText>19.</w:delText>
              </w:r>
            </w:del>
          </w:p>
        </w:tc>
        <w:tc>
          <w:tcPr>
            <w:tcW w:w="7098" w:type="dxa"/>
            <w:tcBorders>
              <w:bottom w:val="single" w:sz="4" w:space="0" w:color="auto"/>
              <w:right w:val="single" w:sz="4" w:space="0" w:color="auto"/>
            </w:tcBorders>
            <w:vAlign w:val="center"/>
          </w:tcPr>
          <w:p w14:paraId="6F886D95" w14:textId="259D5D62" w:rsidR="00361B44" w:rsidRPr="008416E6" w:rsidDel="0010536A" w:rsidRDefault="00E11DE4">
            <w:pPr>
              <w:pStyle w:val="Tekstpodstawowy"/>
              <w:spacing w:after="0" w:line="312" w:lineRule="auto"/>
              <w:rPr>
                <w:del w:id="8556" w:author="Robert Pasternak" w:date="2024-07-16T14:40:00Z"/>
                <w:vertAlign w:val="subscript"/>
                <w:rPrChange w:id="8557" w:author="Robert Pasternak" w:date="2021-09-07T12:47:00Z">
                  <w:rPr>
                    <w:del w:id="8558" w:author="Robert Pasternak" w:date="2024-07-16T14:40:00Z"/>
                    <w:sz w:val="22"/>
                    <w:szCs w:val="22"/>
                    <w:vertAlign w:val="subscript"/>
                  </w:rPr>
                </w:rPrChange>
              </w:rPr>
              <w:pPrChange w:id="8559" w:author="Robert Pasternak" w:date="2021-05-13T11:34:00Z">
                <w:pPr>
                  <w:pStyle w:val="Tekstpodstawowy"/>
                  <w:spacing w:after="0"/>
                </w:pPr>
              </w:pPrChange>
            </w:pPr>
            <w:del w:id="8560" w:author="Robert Pasternak" w:date="2024-07-16T14:40:00Z">
              <w:r w:rsidRPr="008416E6" w:rsidDel="0010536A">
                <w:rPr>
                  <w:vertAlign w:val="subscript"/>
                  <w:rPrChange w:id="8561" w:author="Robert Pasternak" w:date="2021-09-07T12:47:00Z">
                    <w:rPr>
                      <w:i/>
                      <w:iCs/>
                      <w:sz w:val="22"/>
                      <w:szCs w:val="22"/>
                      <w:vertAlign w:val="subscript"/>
                    </w:rPr>
                  </w:rPrChange>
                </w:rPr>
                <w:delText>meble i inne odpady wielkogabarytowe</w:delText>
              </w:r>
            </w:del>
          </w:p>
        </w:tc>
        <w:tc>
          <w:tcPr>
            <w:tcW w:w="1301" w:type="dxa"/>
            <w:tcBorders>
              <w:left w:val="single" w:sz="4" w:space="0" w:color="auto"/>
              <w:bottom w:val="single" w:sz="4" w:space="0" w:color="auto"/>
            </w:tcBorders>
          </w:tcPr>
          <w:p w14:paraId="5FE0DCD8" w14:textId="21143811" w:rsidR="00361B44" w:rsidRPr="008416E6" w:rsidDel="0010536A" w:rsidRDefault="00E11DE4">
            <w:pPr>
              <w:pStyle w:val="Tekstpodstawowy"/>
              <w:spacing w:after="0" w:line="312" w:lineRule="auto"/>
              <w:jc w:val="center"/>
              <w:rPr>
                <w:del w:id="8562" w:author="Robert Pasternak" w:date="2024-07-16T14:40:00Z"/>
                <w:vertAlign w:val="subscript"/>
                <w:rPrChange w:id="8563" w:author="Robert Pasternak" w:date="2021-09-07T12:47:00Z">
                  <w:rPr>
                    <w:del w:id="8564" w:author="Robert Pasternak" w:date="2024-07-16T14:40:00Z"/>
                    <w:rFonts w:ascii="Times" w:hAnsi="Times" w:cs="Arial"/>
                    <w:vertAlign w:val="subscript"/>
                  </w:rPr>
                </w:rPrChange>
              </w:rPr>
              <w:pPrChange w:id="8565" w:author="Robert Pasternak" w:date="2021-05-13T11:34:00Z">
                <w:pPr>
                  <w:pStyle w:val="Tekstpodstawowy"/>
                  <w:spacing w:after="0"/>
                  <w:jc w:val="center"/>
                </w:pPr>
              </w:pPrChange>
            </w:pPr>
            <w:del w:id="8566" w:author="Robert Pasternak" w:date="2024-07-16T14:40:00Z">
              <w:r w:rsidRPr="008416E6" w:rsidDel="0010536A">
                <w:rPr>
                  <w:vertAlign w:val="subscript"/>
                  <w:rPrChange w:id="8567" w:author="Robert Pasternak" w:date="2021-09-07T12:47:00Z">
                    <w:rPr>
                      <w:rFonts w:ascii="Times" w:hAnsi="Times" w:cs="Arial"/>
                      <w:i/>
                      <w:iCs/>
                      <w:vertAlign w:val="subscript"/>
                    </w:rPr>
                  </w:rPrChange>
                </w:rPr>
                <w:delText>20 03 07</w:delText>
              </w:r>
            </w:del>
          </w:p>
        </w:tc>
      </w:tr>
      <w:tr w:rsidR="008416E6" w:rsidRPr="008416E6" w:rsidDel="0010536A" w14:paraId="61BD0573" w14:textId="16E9448E" w:rsidTr="009F7060">
        <w:trPr>
          <w:trHeight w:val="612"/>
          <w:del w:id="8568" w:author="Robert Pasternak" w:date="2024-07-16T14:40:00Z"/>
        </w:trPr>
        <w:tc>
          <w:tcPr>
            <w:tcW w:w="511" w:type="dxa"/>
            <w:tcBorders>
              <w:bottom w:val="single" w:sz="4" w:space="0" w:color="auto"/>
            </w:tcBorders>
            <w:vAlign w:val="center"/>
          </w:tcPr>
          <w:p w14:paraId="2391858A" w14:textId="66241B15" w:rsidR="00361B44" w:rsidRPr="008416E6" w:rsidDel="0010536A" w:rsidRDefault="003E656A">
            <w:pPr>
              <w:pStyle w:val="Tekstpodstawowy"/>
              <w:spacing w:after="0" w:line="312" w:lineRule="auto"/>
              <w:jc w:val="center"/>
              <w:rPr>
                <w:del w:id="8569" w:author="Robert Pasternak" w:date="2024-07-16T14:40:00Z"/>
                <w:vertAlign w:val="subscript"/>
              </w:rPr>
              <w:pPrChange w:id="8570" w:author="Robert Pasternak" w:date="2021-05-13T11:34:00Z">
                <w:pPr>
                  <w:pStyle w:val="Tekstpodstawowy"/>
                  <w:spacing w:after="0"/>
                  <w:jc w:val="center"/>
                </w:pPr>
              </w:pPrChange>
            </w:pPr>
            <w:del w:id="8571" w:author="Robert Pasternak" w:date="2024-07-16T14:40:00Z">
              <w:r w:rsidRPr="008416E6" w:rsidDel="0010536A">
                <w:rPr>
                  <w:vertAlign w:val="subscript"/>
                </w:rPr>
                <w:delText>2</w:delText>
              </w:r>
              <w:r w:rsidR="001B0217" w:rsidRPr="008416E6" w:rsidDel="0010536A">
                <w:rPr>
                  <w:vertAlign w:val="subscript"/>
                </w:rPr>
                <w:delText>0</w:delText>
              </w:r>
              <w:r w:rsidRPr="008416E6" w:rsidDel="0010536A">
                <w:rPr>
                  <w:vertAlign w:val="subscript"/>
                </w:rPr>
                <w:delText>.</w:delText>
              </w:r>
            </w:del>
          </w:p>
        </w:tc>
        <w:tc>
          <w:tcPr>
            <w:tcW w:w="7098" w:type="dxa"/>
            <w:tcBorders>
              <w:bottom w:val="single" w:sz="4" w:space="0" w:color="auto"/>
              <w:right w:val="single" w:sz="4" w:space="0" w:color="auto"/>
            </w:tcBorders>
            <w:vAlign w:val="center"/>
          </w:tcPr>
          <w:p w14:paraId="20BCC38B" w14:textId="122FD870" w:rsidR="00361B44" w:rsidRPr="008416E6" w:rsidDel="0010536A" w:rsidRDefault="00E11DE4">
            <w:pPr>
              <w:pStyle w:val="Tekstpodstawowy"/>
              <w:spacing w:after="0" w:line="312" w:lineRule="auto"/>
              <w:rPr>
                <w:del w:id="8572" w:author="Robert Pasternak" w:date="2024-07-16T14:40:00Z"/>
                <w:vertAlign w:val="subscript"/>
                <w:rPrChange w:id="8573" w:author="Robert Pasternak" w:date="2021-09-07T12:47:00Z">
                  <w:rPr>
                    <w:del w:id="8574" w:author="Robert Pasternak" w:date="2024-07-16T14:40:00Z"/>
                    <w:sz w:val="22"/>
                    <w:szCs w:val="22"/>
                    <w:vertAlign w:val="subscript"/>
                  </w:rPr>
                </w:rPrChange>
              </w:rPr>
              <w:pPrChange w:id="8575" w:author="Robert Pasternak" w:date="2021-05-13T11:34:00Z">
                <w:pPr>
                  <w:pStyle w:val="Tekstpodstawowy"/>
                  <w:spacing w:after="0"/>
                </w:pPr>
              </w:pPrChange>
            </w:pPr>
            <w:del w:id="8576" w:author="Robert Pasternak" w:date="2024-07-16T14:40:00Z">
              <w:r w:rsidRPr="008416E6" w:rsidDel="0010536A">
                <w:rPr>
                  <w:vertAlign w:val="subscript"/>
                  <w:rPrChange w:id="8577" w:author="Robert Pasternak" w:date="2021-09-07T12:47:00Z">
                    <w:rPr>
                      <w:i/>
                      <w:iCs/>
                      <w:sz w:val="22"/>
                      <w:szCs w:val="22"/>
                      <w:vertAlign w:val="subscript"/>
                    </w:rPr>
                  </w:rPrChange>
                </w:rPr>
                <w:delText>inne odpady, w tym odpady niebezpieczne, wydzielone ze strumienia odpadów komunalnych</w:delText>
              </w:r>
            </w:del>
          </w:p>
        </w:tc>
        <w:tc>
          <w:tcPr>
            <w:tcW w:w="1301" w:type="dxa"/>
            <w:tcBorders>
              <w:left w:val="single" w:sz="4" w:space="0" w:color="auto"/>
              <w:bottom w:val="single" w:sz="4" w:space="0" w:color="auto"/>
            </w:tcBorders>
          </w:tcPr>
          <w:p w14:paraId="04A67F1F" w14:textId="5294F91C" w:rsidR="00361B44" w:rsidRPr="008416E6" w:rsidDel="0010536A" w:rsidRDefault="00E11DE4">
            <w:pPr>
              <w:spacing w:line="312" w:lineRule="auto"/>
              <w:jc w:val="center"/>
              <w:rPr>
                <w:del w:id="8578" w:author="Robert Pasternak" w:date="2024-07-16T14:40:00Z"/>
                <w:vertAlign w:val="subscript"/>
                <w:rPrChange w:id="8579" w:author="Robert Pasternak" w:date="2021-09-07T12:47:00Z">
                  <w:rPr>
                    <w:del w:id="8580" w:author="Robert Pasternak" w:date="2024-07-16T14:40:00Z"/>
                    <w:rFonts w:ascii="Times" w:hAnsi="Times" w:cs="Arial"/>
                    <w:vertAlign w:val="subscript"/>
                  </w:rPr>
                </w:rPrChange>
              </w:rPr>
              <w:pPrChange w:id="8581" w:author="Robert Pasternak" w:date="2021-05-13T11:34:00Z">
                <w:pPr>
                  <w:jc w:val="center"/>
                </w:pPr>
              </w:pPrChange>
            </w:pPr>
            <w:del w:id="8582" w:author="Robert Pasternak" w:date="2024-07-16T14:40:00Z">
              <w:r w:rsidRPr="008416E6" w:rsidDel="0010536A">
                <w:rPr>
                  <w:vertAlign w:val="subscript"/>
                  <w:rPrChange w:id="8583" w:author="Robert Pasternak" w:date="2021-09-07T12:47:00Z">
                    <w:rPr>
                      <w:rFonts w:ascii="Times" w:hAnsi="Times" w:cs="Arial"/>
                      <w:i/>
                      <w:iCs/>
                      <w:vertAlign w:val="subscript"/>
                    </w:rPr>
                  </w:rPrChange>
                </w:rPr>
                <w:delText>15 01 10*</w:delText>
              </w:r>
            </w:del>
          </w:p>
          <w:p w14:paraId="026770A7" w14:textId="15681882" w:rsidR="00361B44" w:rsidRPr="008416E6" w:rsidDel="0010536A" w:rsidRDefault="00E11DE4">
            <w:pPr>
              <w:spacing w:line="312" w:lineRule="auto"/>
              <w:jc w:val="center"/>
              <w:rPr>
                <w:ins w:id="8584" w:author="kaluz" w:date="2021-05-04T21:47:00Z"/>
                <w:del w:id="8585" w:author="Robert Pasternak" w:date="2024-07-16T14:40:00Z"/>
                <w:vertAlign w:val="subscript"/>
                <w:rPrChange w:id="8586" w:author="Robert Pasternak" w:date="2021-09-07T12:47:00Z">
                  <w:rPr>
                    <w:ins w:id="8587" w:author="kaluz" w:date="2021-05-04T21:47:00Z"/>
                    <w:del w:id="8588" w:author="Robert Pasternak" w:date="2024-07-16T14:40:00Z"/>
                    <w:rFonts w:ascii="Times" w:hAnsi="Times" w:cs="Arial"/>
                    <w:vertAlign w:val="subscript"/>
                  </w:rPr>
                </w:rPrChange>
              </w:rPr>
              <w:pPrChange w:id="8589" w:author="Robert Pasternak" w:date="2021-05-13T11:34:00Z">
                <w:pPr>
                  <w:jc w:val="center"/>
                </w:pPr>
              </w:pPrChange>
            </w:pPr>
            <w:del w:id="8590" w:author="Robert Pasternak" w:date="2024-07-16T14:40:00Z">
              <w:r w:rsidRPr="008416E6" w:rsidDel="0010536A">
                <w:rPr>
                  <w:vertAlign w:val="subscript"/>
                  <w:rPrChange w:id="8591" w:author="Robert Pasternak" w:date="2021-09-07T12:47:00Z">
                    <w:rPr>
                      <w:rFonts w:ascii="Times" w:hAnsi="Times" w:cs="Arial"/>
                      <w:i/>
                      <w:iCs/>
                      <w:vertAlign w:val="subscript"/>
                    </w:rPr>
                  </w:rPrChange>
                </w:rPr>
                <w:delText>20 01 99</w:delText>
              </w:r>
            </w:del>
          </w:p>
          <w:p w14:paraId="55596679" w14:textId="508EF211" w:rsidR="00361B44" w:rsidRPr="008416E6" w:rsidDel="0010536A" w:rsidRDefault="00361B44">
            <w:pPr>
              <w:spacing w:line="312" w:lineRule="auto"/>
              <w:jc w:val="center"/>
              <w:rPr>
                <w:del w:id="8592" w:author="Robert Pasternak" w:date="2024-07-16T14:40:00Z"/>
                <w:vertAlign w:val="subscript"/>
                <w:rPrChange w:id="8593" w:author="Robert Pasternak" w:date="2021-09-07T12:47:00Z">
                  <w:rPr>
                    <w:del w:id="8594" w:author="Robert Pasternak" w:date="2024-07-16T14:40:00Z"/>
                    <w:rFonts w:ascii="Times" w:hAnsi="Times" w:cs="Arial"/>
                    <w:color w:val="365F91" w:themeColor="accent1" w:themeShade="BF"/>
                    <w:sz w:val="32"/>
                    <w:szCs w:val="32"/>
                    <w:vertAlign w:val="subscript"/>
                  </w:rPr>
                </w:rPrChange>
              </w:rPr>
              <w:pPrChange w:id="8595" w:author="Robert Pasternak" w:date="2021-05-13T11:34:00Z">
                <w:pPr>
                  <w:keepNext/>
                  <w:keepLines/>
                  <w:numPr>
                    <w:numId w:val="12"/>
                  </w:numPr>
                  <w:spacing w:before="240"/>
                  <w:ind w:left="432" w:hanging="432"/>
                  <w:jc w:val="center"/>
                  <w:outlineLvl w:val="0"/>
                </w:pPr>
              </w:pPrChange>
            </w:pPr>
          </w:p>
        </w:tc>
      </w:tr>
      <w:tr w:rsidR="008416E6" w:rsidRPr="008416E6" w:rsidDel="00DE37D3" w14:paraId="2E2DC52B" w14:textId="77777777" w:rsidTr="009F7060">
        <w:trPr>
          <w:trHeight w:val="204"/>
          <w:del w:id="8596" w:author="Robert Pasternak" w:date="2021-06-23T15:37:00Z"/>
        </w:trPr>
        <w:tc>
          <w:tcPr>
            <w:tcW w:w="511" w:type="dxa"/>
            <w:tcBorders>
              <w:top w:val="single" w:sz="4" w:space="0" w:color="auto"/>
            </w:tcBorders>
            <w:vAlign w:val="center"/>
          </w:tcPr>
          <w:p w14:paraId="2B870749" w14:textId="77777777" w:rsidR="00361B44" w:rsidRPr="008416E6" w:rsidRDefault="00444FB9">
            <w:pPr>
              <w:pStyle w:val="Tekstpodstawowy"/>
              <w:spacing w:after="0" w:line="312" w:lineRule="auto"/>
              <w:jc w:val="center"/>
              <w:rPr>
                <w:del w:id="8597" w:author="Robert Pasternak" w:date="2021-06-23T15:37:00Z"/>
                <w:vertAlign w:val="subscript"/>
              </w:rPr>
              <w:pPrChange w:id="8598" w:author="Robert Pasternak" w:date="2021-05-13T11:34:00Z">
                <w:pPr>
                  <w:pStyle w:val="Tekstpodstawowy"/>
                  <w:spacing w:after="0"/>
                  <w:jc w:val="center"/>
                </w:pPr>
              </w:pPrChange>
            </w:pPr>
            <w:ins w:id="8599" w:author="kaluz" w:date="2021-05-04T21:47:00Z">
              <w:del w:id="8600" w:author="Robert Pasternak" w:date="2021-06-23T15:37:00Z">
                <w:r w:rsidRPr="008416E6" w:rsidDel="00DE37D3">
                  <w:rPr>
                    <w:vertAlign w:val="subscript"/>
                  </w:rPr>
                  <w:delText>21</w:delText>
                </w:r>
              </w:del>
            </w:ins>
          </w:p>
        </w:tc>
        <w:tc>
          <w:tcPr>
            <w:tcW w:w="7098" w:type="dxa"/>
            <w:tcBorders>
              <w:top w:val="single" w:sz="4" w:space="0" w:color="auto"/>
              <w:right w:val="single" w:sz="4" w:space="0" w:color="auto"/>
            </w:tcBorders>
            <w:vAlign w:val="center"/>
          </w:tcPr>
          <w:p w14:paraId="762F54AE" w14:textId="77777777" w:rsidR="00361B44" w:rsidRPr="008416E6" w:rsidRDefault="00E11DE4">
            <w:pPr>
              <w:pStyle w:val="Tekstpodstawowy"/>
              <w:spacing w:after="0" w:line="312" w:lineRule="auto"/>
              <w:rPr>
                <w:del w:id="8601" w:author="Robert Pasternak" w:date="2021-06-23T15:37:00Z"/>
                <w:vertAlign w:val="subscript"/>
                <w:rPrChange w:id="8602" w:author="Robert Pasternak" w:date="2021-09-07T12:47:00Z">
                  <w:rPr>
                    <w:del w:id="8603" w:author="Robert Pasternak" w:date="2021-06-23T15:37:00Z"/>
                    <w:sz w:val="22"/>
                    <w:szCs w:val="22"/>
                    <w:vertAlign w:val="subscript"/>
                  </w:rPr>
                </w:rPrChange>
              </w:rPr>
              <w:pPrChange w:id="8604" w:author="Robert Pasternak" w:date="2021-05-13T11:34:00Z">
                <w:pPr>
                  <w:pStyle w:val="Tekstpodstawowy"/>
                  <w:spacing w:after="0"/>
                </w:pPr>
              </w:pPrChange>
            </w:pPr>
            <w:ins w:id="8605" w:author="kaluz" w:date="2021-05-04T21:47:00Z">
              <w:del w:id="8606" w:author="Robert Pasternak" w:date="2021-06-23T15:37:00Z">
                <w:r w:rsidRPr="008416E6">
                  <w:rPr>
                    <w:vertAlign w:val="subscript"/>
                    <w:rPrChange w:id="8607" w:author="Robert Pasternak" w:date="2021-09-07T12:47:00Z">
                      <w:rPr>
                        <w:i/>
                        <w:iCs/>
                        <w:sz w:val="22"/>
                        <w:szCs w:val="22"/>
                        <w:vertAlign w:val="subscript"/>
                      </w:rPr>
                    </w:rPrChange>
                  </w:rPr>
                  <w:delText>igły i odpady po iniekcjach</w:delText>
                </w:r>
              </w:del>
            </w:ins>
          </w:p>
        </w:tc>
        <w:tc>
          <w:tcPr>
            <w:tcW w:w="1301" w:type="dxa"/>
            <w:tcBorders>
              <w:top w:val="single" w:sz="4" w:space="0" w:color="auto"/>
              <w:left w:val="single" w:sz="4" w:space="0" w:color="auto"/>
            </w:tcBorders>
          </w:tcPr>
          <w:p w14:paraId="10D09D43" w14:textId="77777777" w:rsidR="00361B44" w:rsidRPr="008416E6" w:rsidRDefault="00361B44">
            <w:pPr>
              <w:spacing w:line="312" w:lineRule="auto"/>
              <w:jc w:val="center"/>
              <w:rPr>
                <w:del w:id="8608" w:author="Robert Pasternak" w:date="2021-06-23T15:37:00Z"/>
                <w:vertAlign w:val="subscript"/>
                <w:rPrChange w:id="8609" w:author="Robert Pasternak" w:date="2021-09-07T12:47:00Z">
                  <w:rPr>
                    <w:del w:id="8610" w:author="Robert Pasternak" w:date="2021-06-23T15:37:00Z"/>
                    <w:rFonts w:ascii="Times" w:hAnsi="Times" w:cs="Arial"/>
                    <w:vertAlign w:val="subscript"/>
                  </w:rPr>
                </w:rPrChange>
              </w:rPr>
              <w:pPrChange w:id="8611" w:author="Robert Pasternak" w:date="2021-05-13T11:34:00Z">
                <w:pPr>
                  <w:jc w:val="center"/>
                </w:pPr>
              </w:pPrChange>
            </w:pPr>
          </w:p>
        </w:tc>
      </w:tr>
    </w:tbl>
    <w:p w14:paraId="2CF1D472" w14:textId="71FE0ABE" w:rsidR="002E1F77" w:rsidRPr="008416E6" w:rsidDel="0010536A" w:rsidRDefault="002E1F77">
      <w:pPr>
        <w:pStyle w:val="Tekstpodstawowywcity"/>
        <w:spacing w:after="0" w:line="312" w:lineRule="auto"/>
        <w:ind w:left="0"/>
        <w:rPr>
          <w:del w:id="8612" w:author="Robert Pasternak" w:date="2024-07-16T14:40:00Z"/>
          <w:rPrChange w:id="8613" w:author="Robert Pasternak" w:date="2021-09-07T12:47:00Z">
            <w:rPr>
              <w:del w:id="8614" w:author="Robert Pasternak" w:date="2024-07-16T14:40:00Z"/>
              <w:rFonts w:ascii="Times" w:hAnsi="Times"/>
            </w:rPr>
          </w:rPrChange>
        </w:rPr>
        <w:pPrChange w:id="8615" w:author="Robert Pasternak" w:date="2021-05-13T11:34:00Z">
          <w:pPr>
            <w:pStyle w:val="Tekstpodstawowywcity"/>
            <w:spacing w:after="0"/>
            <w:ind w:left="0"/>
          </w:pPr>
        </w:pPrChange>
      </w:pPr>
    </w:p>
    <w:p w14:paraId="546FDA60" w14:textId="250D76D8" w:rsidR="00361B44" w:rsidRPr="008416E6" w:rsidDel="0010536A" w:rsidRDefault="00E11DE4">
      <w:pPr>
        <w:pStyle w:val="Tekstpodstawowywcity"/>
        <w:numPr>
          <w:ilvl w:val="1"/>
          <w:numId w:val="8"/>
        </w:numPr>
        <w:spacing w:after="0" w:line="312" w:lineRule="auto"/>
        <w:rPr>
          <w:del w:id="8616" w:author="Robert Pasternak" w:date="2024-07-16T14:40:00Z"/>
        </w:rPr>
        <w:pPrChange w:id="8617" w:author="Robert Pasternak" w:date="2021-05-13T11:34:00Z">
          <w:pPr>
            <w:pStyle w:val="Tekstpodstawowywcity"/>
            <w:spacing w:after="0" w:line="360" w:lineRule="auto"/>
            <w:ind w:left="0"/>
          </w:pPr>
        </w:pPrChange>
      </w:pPr>
      <w:del w:id="8618" w:author="Robert Pasternak" w:date="2024-07-16T14:40:00Z">
        <w:r w:rsidRPr="008416E6" w:rsidDel="0010536A">
          <w:rPr>
            <w:rPrChange w:id="8619" w:author="Robert Pasternak" w:date="2021-09-07T12:47:00Z">
              <w:rPr>
                <w:rFonts w:ascii="Times" w:hAnsi="Times" w:cs="Arial"/>
                <w:i/>
                <w:iCs/>
              </w:rPr>
            </w:rPrChange>
          </w:rPr>
          <w:delText xml:space="preserve">PSZOK </w:delText>
        </w:r>
      </w:del>
      <w:del w:id="8620" w:author="Robert Pasternak" w:date="2021-07-28T12:43:00Z">
        <w:r w:rsidRPr="008416E6" w:rsidDel="005A78C5">
          <w:rPr>
            <w:rPrChange w:id="8621" w:author="Robert Pasternak" w:date="2021-09-07T12:47:00Z">
              <w:rPr>
                <w:rFonts w:ascii="Times" w:hAnsi="Times" w:cs="Arial"/>
                <w:i/>
                <w:iCs/>
              </w:rPr>
            </w:rPrChange>
          </w:rPr>
          <w:delText>powinien</w:delText>
        </w:r>
      </w:del>
      <w:del w:id="8622" w:author="Robert Pasternak" w:date="2024-07-16T14:40:00Z">
        <w:r w:rsidRPr="008416E6" w:rsidDel="0010536A">
          <w:rPr>
            <w:rPrChange w:id="8623" w:author="Robert Pasternak" w:date="2021-09-07T12:47:00Z">
              <w:rPr>
                <w:rFonts w:ascii="Times" w:hAnsi="Times" w:cs="Arial"/>
                <w:i/>
                <w:iCs/>
              </w:rPr>
            </w:rPrChange>
          </w:rPr>
          <w:delText xml:space="preserve"> być zorganizowany na terenie nieruchomości, do której Wykonawca posiada prawo do dysponowania, a sama nieruchomość spełnia wymogi prawa budowlanego, ochrony środowiska, bhp i ppoż. Nieruchomość, na której zorganizowany jest PSZOK musi znajdować się na obszarze Gminy, w odległości nie większej niż 7 km </w:delText>
        </w:r>
        <w:r w:rsidRPr="008416E6" w:rsidDel="0010536A">
          <w:rPr>
            <w:rPrChange w:id="8624" w:author="Robert Pasternak" w:date="2021-09-07T12:47:00Z">
              <w:rPr>
                <w:rFonts w:ascii="Times" w:hAnsi="Times" w:cs="Arial"/>
                <w:i/>
                <w:iCs/>
              </w:rPr>
            </w:rPrChange>
          </w:rPr>
          <w:br/>
          <w:delText>od punktu określonego jako współrzędne przystanku autobusowego</w:delText>
        </w:r>
      </w:del>
      <w:ins w:id="8625" w:author="Piotr Szumlak" w:date="2021-07-08T13:07:00Z">
        <w:del w:id="8626" w:author="Robert Pasternak" w:date="2024-07-16T14:40:00Z">
          <w:r w:rsidR="003F6242" w:rsidRPr="008416E6" w:rsidDel="0010536A">
            <w:delText xml:space="preserve"> </w:delText>
          </w:r>
        </w:del>
      </w:ins>
      <w:del w:id="8627" w:author="Robert Pasternak" w:date="2024-07-16T14:40:00Z">
        <w:r w:rsidRPr="008416E6" w:rsidDel="0010536A">
          <w:rPr>
            <w:rPrChange w:id="8628" w:author="Robert Pasternak" w:date="2021-09-07T12:47:00Z">
              <w:rPr>
                <w:rFonts w:ascii="Times" w:hAnsi="Times"/>
                <w:i/>
                <w:iCs/>
              </w:rPr>
            </w:rPrChange>
          </w:rPr>
          <w:delText xml:space="preserve">przy budynku zlokalizowanym w Ostrowcu Świętokrzyskim pod adresem ulicy Starokunowska 1/7. </w:delText>
        </w:r>
      </w:del>
    </w:p>
    <w:p w14:paraId="077F3436" w14:textId="1095030E" w:rsidR="005A78C5" w:rsidRPr="008416E6" w:rsidDel="0010536A" w:rsidRDefault="005A78C5">
      <w:pPr>
        <w:pStyle w:val="Tekstpodstawowywcity"/>
        <w:spacing w:after="0" w:line="312" w:lineRule="auto"/>
        <w:ind w:left="360"/>
        <w:rPr>
          <w:del w:id="8629" w:author="Robert Pasternak" w:date="2024-07-16T14:40:00Z"/>
          <w:rPrChange w:id="8630" w:author="Robert Pasternak" w:date="2021-09-07T12:47:00Z">
            <w:rPr>
              <w:del w:id="8631" w:author="Robert Pasternak" w:date="2024-07-16T14:40:00Z"/>
              <w:rFonts w:ascii="Times" w:hAnsi="Times"/>
            </w:rPr>
          </w:rPrChange>
        </w:rPr>
        <w:pPrChange w:id="8632" w:author="Robert Pasternak" w:date="2021-07-28T12:43:00Z">
          <w:pPr>
            <w:pStyle w:val="Tekstpodstawowywcity"/>
            <w:spacing w:after="0" w:line="360" w:lineRule="auto"/>
            <w:ind w:left="0"/>
          </w:pPr>
        </w:pPrChange>
      </w:pPr>
    </w:p>
    <w:p w14:paraId="3602C08D" w14:textId="679C1600" w:rsidR="00361B44" w:rsidRPr="008416E6" w:rsidDel="0010536A" w:rsidRDefault="00E11DE4">
      <w:pPr>
        <w:pStyle w:val="Default"/>
        <w:spacing w:line="312" w:lineRule="auto"/>
        <w:ind w:firstLine="360"/>
        <w:rPr>
          <w:del w:id="8633" w:author="Robert Pasternak" w:date="2024-07-16T14:40:00Z"/>
          <w:rFonts w:ascii="Times New Roman" w:hAnsi="Times New Roman"/>
          <w:color w:val="auto"/>
          <w:rPrChange w:id="8634" w:author="Robert Pasternak" w:date="2021-09-07T12:47:00Z">
            <w:rPr>
              <w:del w:id="8635" w:author="Robert Pasternak" w:date="2024-07-16T14:40:00Z"/>
              <w:rFonts w:ascii="Times" w:hAnsi="Times"/>
            </w:rPr>
          </w:rPrChange>
        </w:rPr>
        <w:pPrChange w:id="8636" w:author="Robert Pasternak" w:date="2021-05-13T11:34:00Z">
          <w:pPr>
            <w:pStyle w:val="Default"/>
            <w:spacing w:line="360" w:lineRule="auto"/>
            <w:ind w:firstLine="360"/>
          </w:pPr>
        </w:pPrChange>
      </w:pPr>
      <w:del w:id="8637" w:author="Robert Pasternak" w:date="2024-07-16T14:40:00Z">
        <w:r w:rsidRPr="008416E6" w:rsidDel="0010536A">
          <w:rPr>
            <w:rFonts w:ascii="Times New Roman" w:hAnsi="Times New Roman"/>
            <w:color w:val="auto"/>
            <w:rPrChange w:id="8638" w:author="Robert Pasternak" w:date="2021-09-07T12:47:00Z">
              <w:rPr>
                <w:rFonts w:ascii="Times" w:hAnsi="Times"/>
                <w:i/>
                <w:iCs/>
              </w:rPr>
            </w:rPrChange>
          </w:rPr>
          <w:delText xml:space="preserve">Współrzędne przystanku: </w:delText>
        </w:r>
      </w:del>
    </w:p>
    <w:p w14:paraId="22A1BF43" w14:textId="57ED185C" w:rsidR="00361B44" w:rsidRPr="008416E6" w:rsidDel="0010536A" w:rsidRDefault="00E11DE4">
      <w:pPr>
        <w:pStyle w:val="Default"/>
        <w:spacing w:line="312" w:lineRule="auto"/>
        <w:ind w:left="1361"/>
        <w:rPr>
          <w:del w:id="8639" w:author="Robert Pasternak" w:date="2024-07-16T14:40:00Z"/>
          <w:rFonts w:ascii="Times New Roman" w:hAnsi="Times New Roman"/>
          <w:color w:val="auto"/>
          <w:rPrChange w:id="8640" w:author="Robert Pasternak" w:date="2021-09-07T12:47:00Z">
            <w:rPr>
              <w:del w:id="8641" w:author="Robert Pasternak" w:date="2024-07-16T14:40:00Z"/>
              <w:rFonts w:ascii="Times" w:hAnsi="Times"/>
            </w:rPr>
          </w:rPrChange>
        </w:rPr>
        <w:pPrChange w:id="8642" w:author="Robert Pasternak" w:date="2021-05-13T11:34:00Z">
          <w:pPr>
            <w:pStyle w:val="Default"/>
            <w:spacing w:line="360" w:lineRule="auto"/>
            <w:ind w:left="1361"/>
          </w:pPr>
        </w:pPrChange>
      </w:pPr>
      <w:del w:id="8643" w:author="Robert Pasternak" w:date="2024-07-16T14:40:00Z">
        <w:r w:rsidRPr="008416E6" w:rsidDel="0010536A">
          <w:rPr>
            <w:rFonts w:ascii="Times New Roman" w:hAnsi="Times New Roman"/>
            <w:color w:val="auto"/>
            <w:rPrChange w:id="8644" w:author="Robert Pasternak" w:date="2021-09-07T12:47:00Z">
              <w:rPr>
                <w:rFonts w:ascii="Times" w:hAnsi="Times"/>
                <w:i/>
                <w:iCs/>
              </w:rPr>
            </w:rPrChange>
          </w:rPr>
          <w:delText xml:space="preserve">N 50°56’21,51” </w:delText>
        </w:r>
      </w:del>
    </w:p>
    <w:p w14:paraId="32331F3E" w14:textId="67B87E43" w:rsidR="00361B44" w:rsidRPr="008416E6" w:rsidDel="0010536A" w:rsidRDefault="00E11DE4">
      <w:pPr>
        <w:pStyle w:val="Default"/>
        <w:spacing w:line="312" w:lineRule="auto"/>
        <w:ind w:left="1361"/>
        <w:rPr>
          <w:del w:id="8645" w:author="Robert Pasternak" w:date="2024-07-16T14:40:00Z"/>
          <w:rFonts w:ascii="Times New Roman" w:hAnsi="Times New Roman"/>
          <w:color w:val="auto"/>
          <w:rPrChange w:id="8646" w:author="Robert Pasternak" w:date="2021-09-07T12:47:00Z">
            <w:rPr>
              <w:del w:id="8647" w:author="Robert Pasternak" w:date="2024-07-16T14:40:00Z"/>
              <w:rFonts w:ascii="Times" w:hAnsi="Times"/>
            </w:rPr>
          </w:rPrChange>
        </w:rPr>
        <w:pPrChange w:id="8648" w:author="Robert Pasternak" w:date="2021-05-13T11:34:00Z">
          <w:pPr>
            <w:pStyle w:val="Default"/>
            <w:spacing w:line="360" w:lineRule="auto"/>
            <w:ind w:left="1361"/>
          </w:pPr>
        </w:pPrChange>
      </w:pPr>
      <w:del w:id="8649" w:author="Robert Pasternak" w:date="2024-07-16T14:40:00Z">
        <w:r w:rsidRPr="008416E6" w:rsidDel="0010536A">
          <w:rPr>
            <w:rFonts w:ascii="Times New Roman" w:hAnsi="Times New Roman"/>
            <w:color w:val="auto"/>
            <w:rPrChange w:id="8650" w:author="Robert Pasternak" w:date="2021-09-07T12:47:00Z">
              <w:rPr>
                <w:rFonts w:ascii="Times" w:hAnsi="Times"/>
                <w:i/>
                <w:iCs/>
              </w:rPr>
            </w:rPrChange>
          </w:rPr>
          <w:delText xml:space="preserve">E 21°23’10,93” </w:delText>
        </w:r>
      </w:del>
    </w:p>
    <w:p w14:paraId="6E426650" w14:textId="1425DB13" w:rsidR="00361B44" w:rsidRPr="008416E6" w:rsidDel="0010536A" w:rsidRDefault="00E11DE4">
      <w:pPr>
        <w:pStyle w:val="Default"/>
        <w:spacing w:line="312" w:lineRule="auto"/>
        <w:rPr>
          <w:del w:id="8651" w:author="Robert Pasternak" w:date="2024-07-16T14:40:00Z"/>
          <w:rFonts w:ascii="Times New Roman" w:hAnsi="Times New Roman"/>
          <w:color w:val="auto"/>
          <w:rPrChange w:id="8652" w:author="Robert Pasternak" w:date="2021-09-07T12:47:00Z">
            <w:rPr>
              <w:del w:id="8653" w:author="Robert Pasternak" w:date="2024-07-16T14:40:00Z"/>
              <w:rFonts w:ascii="Times" w:hAnsi="Times"/>
            </w:rPr>
          </w:rPrChange>
        </w:rPr>
        <w:pPrChange w:id="8654" w:author="Robert Pasternak" w:date="2021-09-07T12:29:00Z">
          <w:pPr>
            <w:pStyle w:val="Default"/>
            <w:spacing w:line="360" w:lineRule="auto"/>
          </w:pPr>
        </w:pPrChange>
      </w:pPr>
      <w:del w:id="8655" w:author="Robert Pasternak" w:date="2024-07-16T14:40:00Z">
        <w:r w:rsidRPr="008416E6" w:rsidDel="0010536A">
          <w:rPr>
            <w:rFonts w:ascii="Times New Roman" w:hAnsi="Times New Roman"/>
            <w:color w:val="auto"/>
            <w:rPrChange w:id="8656" w:author="Robert Pasternak" w:date="2021-09-07T12:47:00Z">
              <w:rPr>
                <w:rFonts w:ascii="Times" w:hAnsi="Times"/>
                <w:i/>
                <w:iCs/>
              </w:rPr>
            </w:rPrChange>
          </w:rPr>
          <w:delText xml:space="preserve">Układ 2000: </w:delText>
        </w:r>
      </w:del>
    </w:p>
    <w:p w14:paraId="045BEE46" w14:textId="4B8D0E4C" w:rsidR="00361B44" w:rsidRPr="008416E6" w:rsidDel="0010536A" w:rsidRDefault="00E11DE4">
      <w:pPr>
        <w:pStyle w:val="Default"/>
        <w:spacing w:line="312" w:lineRule="auto"/>
        <w:ind w:left="1361"/>
        <w:rPr>
          <w:del w:id="8657" w:author="Robert Pasternak" w:date="2024-07-16T14:40:00Z"/>
          <w:rFonts w:ascii="Times New Roman" w:hAnsi="Times New Roman"/>
          <w:color w:val="auto"/>
          <w:rPrChange w:id="8658" w:author="Robert Pasternak" w:date="2021-09-07T12:47:00Z">
            <w:rPr>
              <w:del w:id="8659" w:author="Robert Pasternak" w:date="2024-07-16T14:40:00Z"/>
              <w:rFonts w:ascii="Times" w:hAnsi="Times"/>
            </w:rPr>
          </w:rPrChange>
        </w:rPr>
        <w:pPrChange w:id="8660" w:author="Robert Pasternak" w:date="2021-05-13T11:34:00Z">
          <w:pPr>
            <w:pStyle w:val="Default"/>
            <w:spacing w:line="360" w:lineRule="auto"/>
            <w:ind w:left="1361"/>
          </w:pPr>
        </w:pPrChange>
      </w:pPr>
      <w:del w:id="8661" w:author="Robert Pasternak" w:date="2024-07-16T14:40:00Z">
        <w:r w:rsidRPr="008416E6" w:rsidDel="0010536A">
          <w:rPr>
            <w:rFonts w:ascii="Times New Roman" w:hAnsi="Times New Roman"/>
            <w:color w:val="auto"/>
            <w:rPrChange w:id="8662" w:author="Robert Pasternak" w:date="2021-09-07T12:47:00Z">
              <w:rPr>
                <w:rFonts w:ascii="Times" w:hAnsi="Times"/>
                <w:i/>
                <w:iCs/>
              </w:rPr>
            </w:rPrChange>
          </w:rPr>
          <w:delText xml:space="preserve">X 5644970,43 </w:delText>
        </w:r>
      </w:del>
    </w:p>
    <w:p w14:paraId="3DB48594" w14:textId="714A08E1" w:rsidR="00A56E5E" w:rsidRPr="008416E6" w:rsidDel="002E1F77" w:rsidRDefault="00E11DE4">
      <w:pPr>
        <w:pStyle w:val="Default"/>
        <w:spacing w:line="312" w:lineRule="auto"/>
        <w:ind w:left="1361"/>
        <w:rPr>
          <w:del w:id="8663" w:author="Robert Pasternak" w:date="2021-07-15T13:53:00Z"/>
          <w:rFonts w:ascii="Times New Roman" w:hAnsi="Times New Roman"/>
          <w:color w:val="auto"/>
          <w:rPrChange w:id="8664" w:author="Robert Pasternak" w:date="2021-09-07T12:47:00Z">
            <w:rPr>
              <w:del w:id="8665" w:author="Robert Pasternak" w:date="2021-07-15T13:53:00Z"/>
              <w:rFonts w:ascii="Times" w:hAnsi="Times"/>
            </w:rPr>
          </w:rPrChange>
        </w:rPr>
        <w:pPrChange w:id="8666" w:author="Robert Pasternak" w:date="2021-05-13T11:34:00Z">
          <w:pPr>
            <w:pStyle w:val="Default"/>
            <w:spacing w:line="360" w:lineRule="auto"/>
            <w:ind w:left="1361"/>
          </w:pPr>
        </w:pPrChange>
      </w:pPr>
      <w:del w:id="8667" w:author="Robert Pasternak" w:date="2024-07-16T14:40:00Z">
        <w:r w:rsidRPr="008416E6" w:rsidDel="0010536A">
          <w:rPr>
            <w:rFonts w:ascii="Times New Roman" w:hAnsi="Times New Roman"/>
            <w:color w:val="auto"/>
            <w:rPrChange w:id="8668" w:author="Robert Pasternak" w:date="2021-09-07T12:47:00Z">
              <w:rPr>
                <w:rFonts w:ascii="Times" w:hAnsi="Times"/>
                <w:i/>
                <w:iCs/>
              </w:rPr>
            </w:rPrChange>
          </w:rPr>
          <w:delText xml:space="preserve">Y 7527155,53 </w:delText>
        </w:r>
      </w:del>
    </w:p>
    <w:p w14:paraId="51755575" w14:textId="40439E71" w:rsidR="00361B44" w:rsidRPr="008416E6" w:rsidDel="0010536A" w:rsidRDefault="00361B44">
      <w:pPr>
        <w:pStyle w:val="Default"/>
        <w:spacing w:line="312" w:lineRule="auto"/>
        <w:ind w:left="1361"/>
        <w:rPr>
          <w:del w:id="8669" w:author="Robert Pasternak" w:date="2024-07-16T14:40:00Z"/>
          <w:rFonts w:ascii="Times New Roman" w:hAnsi="Times New Roman"/>
          <w:color w:val="auto"/>
          <w:rPrChange w:id="8670" w:author="Robert Pasternak" w:date="2021-09-07T12:47:00Z">
            <w:rPr>
              <w:del w:id="8671" w:author="Robert Pasternak" w:date="2024-07-16T14:40:00Z"/>
              <w:rFonts w:ascii="Times" w:hAnsi="Times"/>
            </w:rPr>
          </w:rPrChange>
        </w:rPr>
        <w:pPrChange w:id="8672" w:author="Robert Pasternak" w:date="2021-05-13T11:34:00Z">
          <w:pPr>
            <w:pStyle w:val="Default"/>
            <w:spacing w:line="360" w:lineRule="auto"/>
            <w:ind w:left="1361"/>
          </w:pPr>
        </w:pPrChange>
      </w:pPr>
    </w:p>
    <w:p w14:paraId="1D5C496A" w14:textId="276A7424" w:rsidR="00361B44" w:rsidRPr="008416E6" w:rsidDel="0010536A" w:rsidRDefault="00E11DE4">
      <w:pPr>
        <w:pStyle w:val="Tekstpodstawowywcity"/>
        <w:spacing w:after="0" w:line="312" w:lineRule="auto"/>
        <w:ind w:left="360"/>
        <w:rPr>
          <w:del w:id="8673" w:author="Robert Pasternak" w:date="2024-07-16T14:40:00Z"/>
          <w:rPrChange w:id="8674" w:author="Robert Pasternak" w:date="2021-09-07T12:47:00Z">
            <w:rPr>
              <w:del w:id="8675" w:author="Robert Pasternak" w:date="2024-07-16T14:40:00Z"/>
              <w:rFonts w:ascii="Times" w:hAnsi="Times"/>
            </w:rPr>
          </w:rPrChange>
        </w:rPr>
        <w:pPrChange w:id="8676" w:author="Robert Pasternak" w:date="2021-05-13T11:34:00Z">
          <w:pPr>
            <w:pStyle w:val="Tekstpodstawowywcity"/>
            <w:spacing w:after="0" w:line="360" w:lineRule="auto"/>
            <w:ind w:left="360"/>
          </w:pPr>
        </w:pPrChange>
      </w:pPr>
      <w:del w:id="8677" w:author="Robert Pasternak" w:date="2024-07-16T14:40:00Z">
        <w:r w:rsidRPr="008416E6" w:rsidDel="0010536A">
          <w:rPr>
            <w:rPrChange w:id="8678" w:author="Robert Pasternak" w:date="2021-09-07T12:47:00Z">
              <w:rPr>
                <w:rFonts w:ascii="Times" w:hAnsi="Times"/>
                <w:i/>
                <w:iCs/>
              </w:rPr>
            </w:rPrChange>
          </w:rPr>
          <w:delText xml:space="preserve">Odległość mierzona jest linią przebiegu dróg publicznych o nawierzchni utwardzonej </w:delText>
        </w:r>
        <w:r w:rsidRPr="008416E6" w:rsidDel="0010536A">
          <w:rPr>
            <w:rPrChange w:id="8679" w:author="Robert Pasternak" w:date="2021-09-07T12:47:00Z">
              <w:rPr>
                <w:rFonts w:ascii="Times" w:hAnsi="Times"/>
                <w:i/>
                <w:iCs/>
              </w:rPr>
            </w:rPrChange>
          </w:rPr>
          <w:br/>
          <w:delText>(np. asfaltobeton, kostka brukowa, płyty itp.) od PSZOK do wyżej wskazanego punktu.</w:delText>
        </w:r>
      </w:del>
      <w:ins w:id="8680" w:author="Piotr Szumlak" w:date="2021-07-08T13:07:00Z">
        <w:del w:id="8681" w:author="Robert Pasternak" w:date="2024-07-16T14:40:00Z">
          <w:r w:rsidR="00A412AE" w:rsidRPr="008416E6" w:rsidDel="0010536A">
            <w:delText xml:space="preserve"> </w:delText>
          </w:r>
        </w:del>
      </w:ins>
      <w:del w:id="8682" w:author="Robert Pasternak" w:date="2024-07-16T14:40:00Z">
        <w:r w:rsidRPr="008416E6" w:rsidDel="0010536A">
          <w:rPr>
            <w:rPrChange w:id="8683" w:author="Robert Pasternak" w:date="2021-09-07T12:47:00Z">
              <w:rPr>
                <w:rFonts w:ascii="Times" w:hAnsi="Times" w:cs="Arial"/>
                <w:i/>
                <w:iCs/>
              </w:rPr>
            </w:rPrChange>
          </w:rPr>
          <w:delText xml:space="preserve">Lokalizacja PSZOK powinna umożliwiać dogodny dojazd dla mieszkańców drogą </w:delText>
        </w:r>
        <w:r w:rsidRPr="008416E6" w:rsidDel="0010536A">
          <w:rPr>
            <w:rPrChange w:id="8684" w:author="Robert Pasternak" w:date="2021-09-07T12:47:00Z">
              <w:rPr>
                <w:rFonts w:ascii="Times" w:hAnsi="Times" w:cs="Arial"/>
                <w:i/>
                <w:iCs/>
              </w:rPr>
            </w:rPrChange>
          </w:rPr>
          <w:br/>
          <w:delText xml:space="preserve">o nawierzchni utwardzonej, z możliwością zaparkowania pojazdu na terenie PSZOK. </w:delText>
        </w:r>
      </w:del>
    </w:p>
    <w:p w14:paraId="78792E29" w14:textId="39F65701" w:rsidR="00361B44" w:rsidRPr="008416E6" w:rsidDel="0010536A" w:rsidRDefault="00361B44">
      <w:pPr>
        <w:pStyle w:val="Tekstpodstawowywcity"/>
        <w:spacing w:after="0" w:line="312" w:lineRule="auto"/>
        <w:ind w:left="360"/>
        <w:rPr>
          <w:del w:id="8685" w:author="Robert Pasternak" w:date="2024-07-16T14:40:00Z"/>
          <w:rPrChange w:id="8686" w:author="Robert Pasternak" w:date="2021-09-07T12:47:00Z">
            <w:rPr>
              <w:del w:id="8687" w:author="Robert Pasternak" w:date="2024-07-16T14:40:00Z"/>
              <w:rFonts w:ascii="Times" w:hAnsi="Times" w:cs="Arial"/>
            </w:rPr>
          </w:rPrChange>
        </w:rPr>
        <w:pPrChange w:id="8688" w:author="Piotr Szumlak" w:date="2021-07-09T12:19:00Z">
          <w:pPr>
            <w:pStyle w:val="Tekstpodstawowywcity"/>
            <w:spacing w:after="0" w:line="360" w:lineRule="auto"/>
            <w:ind w:left="360"/>
          </w:pPr>
        </w:pPrChange>
      </w:pPr>
    </w:p>
    <w:p w14:paraId="5BECE61C" w14:textId="25E8F1C6" w:rsidR="00361B44" w:rsidRPr="008416E6" w:rsidDel="001A1B5D" w:rsidRDefault="00E11DE4">
      <w:pPr>
        <w:pStyle w:val="Tekstpodstawowywcity"/>
        <w:spacing w:after="0" w:line="312" w:lineRule="auto"/>
        <w:ind w:left="360"/>
        <w:rPr>
          <w:del w:id="8689" w:author="Robert Pasternak" w:date="2021-07-12T12:50:00Z"/>
        </w:rPr>
        <w:pPrChange w:id="8690" w:author="Robert Pasternak" w:date="2021-07-12T12:50:00Z">
          <w:pPr>
            <w:pStyle w:val="Tekstpodstawowywcity"/>
            <w:spacing w:after="0" w:line="360" w:lineRule="auto"/>
            <w:ind w:left="0"/>
          </w:pPr>
        </w:pPrChange>
      </w:pPr>
      <w:del w:id="8691" w:author="Robert Pasternak" w:date="2024-07-16T14:40:00Z">
        <w:r w:rsidRPr="008416E6" w:rsidDel="0010536A">
          <w:rPr>
            <w:rPrChange w:id="8692" w:author="Robert Pasternak" w:date="2021-09-07T12:47:00Z">
              <w:rPr>
                <w:rFonts w:ascii="Times" w:hAnsi="Times" w:cs="Arial"/>
                <w:i/>
                <w:iCs/>
              </w:rPr>
            </w:rPrChange>
          </w:rPr>
          <w:delText>Utworzony PSZOK ma spełniać obowiązujące wymagania wynikające z przepisów prawa, w szczególności o zagospodarowaniu przestrzennym, Prawa budowlanego, ochrony środowiska, przepisów bhp i ppoż.</w:delText>
        </w:r>
      </w:del>
    </w:p>
    <w:p w14:paraId="27A9962C" w14:textId="77777777" w:rsidR="00361B44" w:rsidRPr="008416E6" w:rsidDel="001A1B5D" w:rsidRDefault="00361B44">
      <w:pPr>
        <w:pStyle w:val="Akapitzlist"/>
        <w:numPr>
          <w:ilvl w:val="1"/>
          <w:numId w:val="8"/>
        </w:numPr>
        <w:rPr>
          <w:del w:id="8693" w:author="Robert Pasternak" w:date="2021-09-01T12:51:00Z"/>
          <w:rPrChange w:id="8694" w:author="Robert Pasternak" w:date="2021-09-07T12:47:00Z">
            <w:rPr>
              <w:del w:id="8695" w:author="Robert Pasternak" w:date="2021-09-01T12:51:00Z"/>
              <w:rFonts w:ascii="Times" w:hAnsi="Times" w:cs="Arial"/>
            </w:rPr>
          </w:rPrChange>
        </w:rPr>
        <w:pPrChange w:id="8696" w:author="Robert Pasternak" w:date="2021-09-01T12:52:00Z">
          <w:pPr>
            <w:pStyle w:val="Tekstpodstawowywcity"/>
            <w:spacing w:after="0" w:line="360" w:lineRule="auto"/>
            <w:ind w:left="0"/>
          </w:pPr>
        </w:pPrChange>
      </w:pPr>
    </w:p>
    <w:p w14:paraId="2FF2ECAD" w14:textId="062F7E96" w:rsidR="00361B44" w:rsidRPr="008416E6" w:rsidRDefault="009C11E7">
      <w:pPr>
        <w:pStyle w:val="Akapitzlist"/>
        <w:ind w:left="360"/>
        <w:rPr>
          <w:ins w:id="8697" w:author="kaluz" w:date="2021-05-04T22:25:00Z"/>
          <w:del w:id="8698" w:author="Robert Pasternak" w:date="2021-06-08T11:42:00Z"/>
          <w:rPrChange w:id="8699" w:author="Robert Pasternak" w:date="2021-09-07T12:47:00Z">
            <w:rPr>
              <w:ins w:id="8700" w:author="kaluz" w:date="2021-05-04T22:25:00Z"/>
              <w:del w:id="8701" w:author="Robert Pasternak" w:date="2021-06-08T11:42:00Z"/>
              <w:rFonts w:ascii="Times" w:hAnsi="Times" w:cs="Arial"/>
            </w:rPr>
          </w:rPrChange>
        </w:rPr>
        <w:pPrChange w:id="8702" w:author="Robert Pasternak" w:date="2021-09-07T12:30:00Z">
          <w:pPr>
            <w:pStyle w:val="Tekstpodstawowywcity"/>
            <w:numPr>
              <w:ilvl w:val="1"/>
              <w:numId w:val="8"/>
            </w:numPr>
            <w:tabs>
              <w:tab w:val="num" w:pos="360"/>
            </w:tabs>
            <w:spacing w:after="0" w:line="360" w:lineRule="auto"/>
            <w:ind w:left="360" w:hanging="360"/>
          </w:pPr>
        </w:pPrChange>
      </w:pPr>
      <w:ins w:id="8703" w:author="Grzegorz" w:date="2021-09-07T10:37:00Z">
        <w:del w:id="8704" w:author="Robert Pasternak" w:date="2024-07-16T14:40:00Z">
          <w:r w:rsidRPr="008416E6" w:rsidDel="0010536A">
            <w:rPr>
              <w:rPrChange w:id="8705" w:author="Robert Pasternak" w:date="2021-09-07T12:47:00Z">
                <w:rPr>
                  <w:color w:val="FF0000"/>
                </w:rPr>
              </w:rPrChange>
            </w:rPr>
            <w:delText>,</w:delText>
          </w:r>
        </w:del>
      </w:ins>
      <w:del w:id="8706" w:author="Robert Pasternak" w:date="2021-09-01T12:51:00Z">
        <w:r w:rsidR="00E11DE4" w:rsidRPr="008416E6" w:rsidDel="001A1B5D">
          <w:rPr>
            <w:rPrChange w:id="8707" w:author="Robert Pasternak" w:date="2021-09-07T12:47:00Z">
              <w:rPr>
                <w:rFonts w:ascii="Times" w:hAnsi="Times" w:cs="Arial"/>
                <w:i/>
                <w:iCs/>
              </w:rPr>
            </w:rPrChange>
          </w:rPr>
          <w:delText xml:space="preserve">PSZOK </w:delText>
        </w:r>
      </w:del>
      <w:del w:id="8708" w:author="Robert Pasternak" w:date="2021-07-28T12:43:00Z">
        <w:r w:rsidR="00E11DE4" w:rsidRPr="008416E6" w:rsidDel="005A78C5">
          <w:rPr>
            <w:rPrChange w:id="8709" w:author="Robert Pasternak" w:date="2021-09-07T12:47:00Z">
              <w:rPr>
                <w:rFonts w:ascii="Times" w:hAnsi="Times" w:cs="Arial"/>
                <w:i/>
                <w:iCs/>
              </w:rPr>
            </w:rPrChange>
          </w:rPr>
          <w:delText xml:space="preserve">powinien </w:delText>
        </w:r>
      </w:del>
      <w:del w:id="8710" w:author="Robert Pasternak" w:date="2021-09-01T12:51:00Z">
        <w:r w:rsidR="00E11DE4" w:rsidRPr="008416E6" w:rsidDel="001A1B5D">
          <w:rPr>
            <w:rPrChange w:id="8711" w:author="Robert Pasternak" w:date="2021-09-07T12:47:00Z">
              <w:rPr>
                <w:rFonts w:ascii="Times" w:hAnsi="Times" w:cs="Arial"/>
                <w:i/>
                <w:iCs/>
              </w:rPr>
            </w:rPrChange>
          </w:rPr>
          <w:delText>być zlokalizowany na terenie utwardzonym</w:delText>
        </w:r>
      </w:del>
      <w:ins w:id="8712" w:author="kaluz" w:date="2021-05-04T21:49:00Z">
        <w:del w:id="8713" w:author="Robert Pasternak" w:date="2021-09-01T12:51:00Z">
          <w:r w:rsidR="00E11DE4" w:rsidRPr="008416E6" w:rsidDel="001A1B5D">
            <w:rPr>
              <w:rPrChange w:id="8714" w:author="Robert Pasternak" w:date="2021-09-07T12:47:00Z">
                <w:rPr>
                  <w:rFonts w:ascii="Times" w:hAnsi="Times" w:cs="Arial"/>
                  <w:i/>
                  <w:iCs/>
                </w:rPr>
              </w:rPrChange>
            </w:rPr>
            <w:delText xml:space="preserve"> masą bitumiczną lub kostką brukową</w:delText>
          </w:r>
        </w:del>
      </w:ins>
      <w:del w:id="8715" w:author="Robert Pasternak" w:date="2021-09-01T12:51:00Z">
        <w:r w:rsidR="00E11DE4" w:rsidRPr="008416E6" w:rsidDel="001A1B5D">
          <w:rPr>
            <w:rPrChange w:id="8716" w:author="Robert Pasternak" w:date="2021-09-07T12:47:00Z">
              <w:rPr>
                <w:rFonts w:ascii="Times" w:hAnsi="Times" w:cs="Arial"/>
                <w:i/>
                <w:iCs/>
              </w:rPr>
            </w:rPrChange>
          </w:rPr>
          <w:delText xml:space="preserve">, ogrodzonym, oświetlonym, dozorowanym, wyposażonym w urządzenia lub systemy zapewniające zagospodarowanie wód opadowych i ścieków przemysłowych, pochodzących z terenu ww. punktu, zgodnie </w:delText>
        </w:r>
        <w:r w:rsidR="00E11DE4" w:rsidRPr="008416E6" w:rsidDel="001A1B5D">
          <w:rPr>
            <w:rPrChange w:id="8717" w:author="Robert Pasternak" w:date="2021-09-07T12:47:00Z">
              <w:rPr>
                <w:rFonts w:ascii="Times" w:hAnsi="Times" w:cs="Arial"/>
                <w:i/>
                <w:iCs/>
              </w:rPr>
            </w:rPrChange>
          </w:rPr>
          <w:br/>
          <w:delText xml:space="preserve">z wymaganiami określonymi przepisami m.in. ustawy </w:delText>
        </w:r>
      </w:del>
      <w:del w:id="8718" w:author="Robert Pasternak" w:date="2021-06-18T15:02:00Z">
        <w:r w:rsidR="00E11DE4" w:rsidRPr="008416E6">
          <w:rPr>
            <w:rPrChange w:id="8719" w:author="Robert Pasternak" w:date="2021-09-07T12:47:00Z">
              <w:rPr>
                <w:rFonts w:ascii="Times" w:hAnsi="Times" w:cs="Arial"/>
                <w:i/>
                <w:iCs/>
              </w:rPr>
            </w:rPrChange>
          </w:rPr>
          <w:delText xml:space="preserve">z dnia 20 lipca 2017 r. – </w:delText>
        </w:r>
      </w:del>
      <w:del w:id="8720" w:author="Robert Pasternak" w:date="2021-09-01T12:51:00Z">
        <w:r w:rsidR="00E11DE4" w:rsidRPr="008416E6" w:rsidDel="001A1B5D">
          <w:rPr>
            <w:rPrChange w:id="8721" w:author="Robert Pasternak" w:date="2021-09-07T12:47:00Z">
              <w:rPr>
                <w:rFonts w:ascii="Times" w:hAnsi="Times" w:cs="Arial"/>
                <w:i/>
                <w:iCs/>
              </w:rPr>
            </w:rPrChange>
          </w:rPr>
          <w:delText>Prawo wodne</w:delText>
        </w:r>
      </w:del>
      <w:del w:id="8722" w:author="Robert Pasternak" w:date="2021-06-08T11:42:00Z">
        <w:r w:rsidR="00E11DE4" w:rsidRPr="008416E6">
          <w:rPr>
            <w:rPrChange w:id="8723" w:author="Robert Pasternak" w:date="2021-09-07T12:47:00Z">
              <w:rPr>
                <w:rFonts w:ascii="Times" w:hAnsi="Times" w:cs="Arial"/>
                <w:i/>
                <w:iCs/>
              </w:rPr>
            </w:rPrChange>
          </w:rPr>
          <w:delText xml:space="preserve"> (</w:delText>
        </w:r>
        <w:r w:rsidR="00C04BFA" w:rsidRPr="008416E6" w:rsidDel="0007141C">
          <w:delText>Dz. U. z 2018 r. poz. 2268</w:delText>
        </w:r>
        <w:r w:rsidR="006E35F6" w:rsidRPr="008416E6" w:rsidDel="0007141C">
          <w:delText xml:space="preserve"> z</w:delText>
        </w:r>
        <w:r w:rsidR="00C04BFA" w:rsidRPr="008416E6" w:rsidDel="0007141C">
          <w:delText>e zmianami</w:delText>
        </w:r>
        <w:r w:rsidR="00E11DE4" w:rsidRPr="008416E6">
          <w:rPr>
            <w:rPrChange w:id="8724" w:author="Robert Pasternak" w:date="2021-09-07T12:47:00Z">
              <w:rPr>
                <w:rFonts w:ascii="Times" w:hAnsi="Times" w:cs="Arial"/>
                <w:i/>
                <w:iCs/>
              </w:rPr>
            </w:rPrChange>
          </w:rPr>
          <w:delText>).</w:delText>
        </w:r>
      </w:del>
    </w:p>
    <w:p w14:paraId="156E88C2" w14:textId="6717EC19" w:rsidR="00361B44" w:rsidRPr="008416E6" w:rsidDel="0010536A" w:rsidRDefault="00361B44">
      <w:pPr>
        <w:pStyle w:val="Akapitzlist"/>
        <w:ind w:left="360"/>
        <w:rPr>
          <w:ins w:id="8725" w:author="kaluz" w:date="2021-05-04T22:25:00Z"/>
          <w:del w:id="8726" w:author="Robert Pasternak" w:date="2024-07-16T14:40:00Z"/>
          <w:rPrChange w:id="8727" w:author="Robert Pasternak" w:date="2021-09-07T12:47:00Z">
            <w:rPr>
              <w:ins w:id="8728" w:author="kaluz" w:date="2021-05-04T22:25:00Z"/>
              <w:del w:id="8729" w:author="Robert Pasternak" w:date="2024-07-16T14:40:00Z"/>
              <w:rFonts w:ascii="Times" w:hAnsi="Times" w:cs="Arial"/>
            </w:rPr>
          </w:rPrChange>
        </w:rPr>
        <w:pPrChange w:id="8730" w:author="Robert Pasternak" w:date="2021-09-07T12:30:00Z">
          <w:pPr>
            <w:pStyle w:val="Tekstpodstawowywcity"/>
            <w:numPr>
              <w:ilvl w:val="1"/>
              <w:numId w:val="8"/>
            </w:numPr>
            <w:tabs>
              <w:tab w:val="num" w:pos="360"/>
            </w:tabs>
            <w:spacing w:after="0" w:line="360" w:lineRule="auto"/>
            <w:ind w:left="360" w:hanging="360"/>
          </w:pPr>
        </w:pPrChange>
      </w:pPr>
    </w:p>
    <w:p w14:paraId="15AC9A35" w14:textId="45870041" w:rsidR="00361B44" w:rsidRPr="008416E6" w:rsidRDefault="00724AE9">
      <w:pPr>
        <w:pStyle w:val="Akapitzlist"/>
        <w:numPr>
          <w:ilvl w:val="1"/>
          <w:numId w:val="8"/>
        </w:numPr>
        <w:spacing w:line="312" w:lineRule="auto"/>
        <w:rPr>
          <w:ins w:id="8731" w:author="kaluz" w:date="2021-05-04T22:27:00Z"/>
          <w:del w:id="8732" w:author="Robert Pasternak" w:date="2021-06-08T11:47:00Z"/>
          <w:rPrChange w:id="8733" w:author="Robert Pasternak" w:date="2021-09-07T12:47:00Z">
            <w:rPr>
              <w:ins w:id="8734" w:author="kaluz" w:date="2021-05-04T22:27:00Z"/>
              <w:del w:id="8735" w:author="Robert Pasternak" w:date="2021-06-08T11:47:00Z"/>
              <w:color w:val="FF0000"/>
            </w:rPr>
          </w:rPrChange>
        </w:rPr>
        <w:pPrChange w:id="8736" w:author="Robert Pasternak" w:date="2021-05-13T11:34:00Z">
          <w:pPr>
            <w:numPr>
              <w:numId w:val="16"/>
            </w:numPr>
            <w:spacing w:line="360" w:lineRule="auto"/>
            <w:ind w:left="284" w:hanging="284"/>
          </w:pPr>
        </w:pPrChange>
      </w:pPr>
      <w:ins w:id="8737" w:author="kaluz" w:date="2021-05-04T22:15:00Z">
        <w:del w:id="8738" w:author="Robert Pasternak" w:date="2024-07-16T14:40:00Z">
          <w:r w:rsidRPr="008416E6" w:rsidDel="0010536A">
            <w:delText>Zamawiający wymaga, aby teren PSZOK był objęty systemem monitoringu wizyjnegodo kt</w:delText>
          </w:r>
        </w:del>
      </w:ins>
      <w:ins w:id="8739" w:author="kaluz" w:date="2021-05-04T22:16:00Z">
        <w:del w:id="8740" w:author="Robert Pasternak" w:date="2024-07-16T14:40:00Z">
          <w:r w:rsidRPr="008416E6" w:rsidDel="0010536A">
            <w:delText xml:space="preserve">órego Zamawiający posiadał będzie dostęp online w czasie rzeczywistym oraz </w:delText>
          </w:r>
        </w:del>
      </w:ins>
      <w:ins w:id="8741" w:author="kaluz" w:date="2021-05-04T22:18:00Z">
        <w:del w:id="8742" w:author="Robert Pasternak" w:date="2024-07-16T14:47:00Z">
          <w:r w:rsidRPr="008416E6" w:rsidDel="0010536A">
            <w:br/>
          </w:r>
        </w:del>
      </w:ins>
      <w:ins w:id="8743" w:author="kaluz" w:date="2021-05-04T22:16:00Z">
        <w:del w:id="8744" w:author="Robert Pasternak" w:date="2024-07-16T14:47:00Z">
          <w:r w:rsidRPr="008416E6" w:rsidDel="0010536A">
            <w:delText>z mo</w:delText>
          </w:r>
        </w:del>
      </w:ins>
      <w:ins w:id="8745" w:author="kaluz" w:date="2021-05-04T22:17:00Z">
        <w:del w:id="8746" w:author="Robert Pasternak" w:date="2024-07-16T14:47:00Z">
          <w:r w:rsidRPr="008416E6" w:rsidDel="0010536A">
            <w:delText>żliwością przeglądania historii nagrań z okresu</w:delText>
          </w:r>
        </w:del>
      </w:ins>
      <w:ins w:id="8747" w:author="kaluz" w:date="2021-05-04T22:21:00Z">
        <w:del w:id="8748" w:author="Robert Pasternak" w:date="2024-07-16T14:47:00Z">
          <w:r w:rsidRPr="008416E6" w:rsidDel="0010536A">
            <w:delText>,</w:delText>
          </w:r>
        </w:del>
      </w:ins>
      <w:ins w:id="8749" w:author="kaluz" w:date="2021-05-04T22:17:00Z">
        <w:del w:id="8750" w:author="Robert Pasternak" w:date="2024-07-16T14:47:00Z">
          <w:r w:rsidRPr="008416E6" w:rsidDel="0010536A">
            <w:delText xml:space="preserve"> co najmniej </w:delText>
          </w:r>
        </w:del>
        <w:del w:id="8751" w:author="Robert Pasternak" w:date="2021-07-12T12:51:00Z">
          <w:r w:rsidRPr="008416E6" w:rsidDel="00764404">
            <w:delText>30</w:delText>
          </w:r>
        </w:del>
        <w:del w:id="8752" w:author="Robert Pasternak" w:date="2024-07-16T14:47:00Z">
          <w:r w:rsidRPr="008416E6" w:rsidDel="0010536A">
            <w:delText xml:space="preserve"> dni. System monitoringu wizyjnego musi swoim zakresem obejmowa</w:delText>
          </w:r>
        </w:del>
      </w:ins>
      <w:ins w:id="8753" w:author="kaluz" w:date="2021-05-04T22:18:00Z">
        <w:del w:id="8754" w:author="Robert Pasternak" w:date="2024-07-16T14:47:00Z">
          <w:r w:rsidRPr="008416E6" w:rsidDel="0010536A">
            <w:delText>ć widok ogólny PSZOK, wagę najazdową z widocznym</w:delText>
          </w:r>
        </w:del>
      </w:ins>
      <w:ins w:id="8755" w:author="kaluz" w:date="2021-05-04T22:19:00Z">
        <w:del w:id="8756" w:author="Robert Pasternak" w:date="2024-07-16T14:47:00Z">
          <w:r w:rsidRPr="008416E6" w:rsidDel="0010536A">
            <w:delText xml:space="preserve"> i czytelnym wska</w:delText>
          </w:r>
        </w:del>
      </w:ins>
      <w:ins w:id="8757" w:author="kaluz" w:date="2021-05-04T22:20:00Z">
        <w:del w:id="8758" w:author="Robert Pasternak" w:date="2024-07-16T14:47:00Z">
          <w:r w:rsidRPr="008416E6" w:rsidDel="0010536A">
            <w:delText xml:space="preserve">źnikiem pomiaru ważenia, wagę platformową </w:delText>
          </w:r>
        </w:del>
      </w:ins>
      <w:ins w:id="8759" w:author="kaluz" w:date="2021-05-04T22:21:00Z">
        <w:del w:id="8760" w:author="Robert Pasternak" w:date="2021-06-08T11:43:00Z">
          <w:r w:rsidRPr="008416E6" w:rsidDel="0007141C">
            <w:br/>
          </w:r>
        </w:del>
      </w:ins>
      <w:ins w:id="8761" w:author="kaluz" w:date="2021-05-04T22:20:00Z">
        <w:del w:id="8762" w:author="Robert Pasternak" w:date="2024-07-16T14:47:00Z">
          <w:r w:rsidRPr="008416E6" w:rsidDel="0010536A">
            <w:delText>z widocznym i czytelnym wska</w:delText>
          </w:r>
        </w:del>
      </w:ins>
      <w:ins w:id="8763" w:author="kaluz" w:date="2021-05-04T22:21:00Z">
        <w:del w:id="8764" w:author="Robert Pasternak" w:date="2024-07-16T14:47:00Z">
          <w:r w:rsidRPr="008416E6" w:rsidDel="0010536A">
            <w:delText xml:space="preserve">źnikiem pomiaru ważenia. </w:delText>
          </w:r>
        </w:del>
      </w:ins>
      <w:ins w:id="8765" w:author="kaluz" w:date="2021-05-04T22:27:00Z">
        <w:del w:id="8766" w:author="Robert Pasternak" w:date="2024-07-16T14:47:00Z">
          <w:r w:rsidR="004A091E" w:rsidRPr="008416E6" w:rsidDel="0010536A">
            <w:rPr>
              <w:shd w:val="clear" w:color="auto" w:fill="FFFFFF"/>
              <w:rPrChange w:id="8767" w:author="Robert Pasternak" w:date="2021-09-07T12:47:00Z">
                <w:rPr>
                  <w:color w:val="000000"/>
                  <w:shd w:val="clear" w:color="auto" w:fill="FFFFFF"/>
                </w:rPr>
              </w:rPrChange>
            </w:rPr>
            <w:delText xml:space="preserve">Zamawiający wymaga, aby posiadał samodzielnie możliwość trwałego zapisywania nagrań zarejestrowanych przez system monitoringu wizyjnego </w:delText>
          </w:r>
        </w:del>
      </w:ins>
      <w:ins w:id="8768" w:author="kaluz" w:date="2021-05-04T22:28:00Z">
        <w:del w:id="8769" w:author="Robert Pasternak" w:date="2024-07-16T14:47:00Z">
          <w:r w:rsidR="004A091E" w:rsidRPr="008416E6" w:rsidDel="0010536A">
            <w:rPr>
              <w:shd w:val="clear" w:color="auto" w:fill="FFFFFF"/>
              <w:rPrChange w:id="8770" w:author="Robert Pasternak" w:date="2021-09-07T12:47:00Z">
                <w:rPr>
                  <w:color w:val="000000"/>
                  <w:shd w:val="clear" w:color="auto" w:fill="FFFFFF"/>
                </w:rPr>
              </w:rPrChange>
            </w:rPr>
            <w:delText>PSZOK</w:delText>
          </w:r>
        </w:del>
      </w:ins>
      <w:ins w:id="8771" w:author="kaluz" w:date="2021-05-04T22:27:00Z">
        <w:del w:id="8772" w:author="Robert Pasternak" w:date="2024-07-16T14:47:00Z">
          <w:r w:rsidR="004A091E" w:rsidRPr="008416E6" w:rsidDel="0010536A">
            <w:rPr>
              <w:shd w:val="clear" w:color="auto" w:fill="FFFFFF"/>
              <w:rPrChange w:id="8773" w:author="Robert Pasternak" w:date="2021-09-07T12:47:00Z">
                <w:rPr>
                  <w:color w:val="000000"/>
                  <w:shd w:val="clear" w:color="auto" w:fill="FFFFFF"/>
                </w:rPr>
              </w:rPrChange>
            </w:rPr>
            <w:delText xml:space="preserve">, a w przypadku gdy z przyczyn technicznych lub technologicznych nie będzie to możliwe Wykonawca zobowiązany jest przekazywać Zamawiającemu zarejestrowane </w:delText>
          </w:r>
        </w:del>
        <w:del w:id="8774" w:author="Robert Pasternak" w:date="2021-07-01T15:23:00Z">
          <w:r w:rsidR="004A091E" w:rsidRPr="008416E6" w:rsidDel="00DA1948">
            <w:rPr>
              <w:shd w:val="clear" w:color="auto" w:fill="FFFFFF"/>
              <w:rPrChange w:id="8775" w:author="Robert Pasternak" w:date="2021-09-07T12:47:00Z">
                <w:rPr>
                  <w:color w:val="000000"/>
                  <w:shd w:val="clear" w:color="auto" w:fill="FFFFFF"/>
                </w:rPr>
              </w:rPrChange>
            </w:rPr>
            <w:delText>obrazy</w:delText>
          </w:r>
        </w:del>
        <w:del w:id="8776" w:author="Robert Pasternak" w:date="2024-07-16T14:47:00Z">
          <w:r w:rsidR="004A091E" w:rsidRPr="008416E6" w:rsidDel="0010536A">
            <w:rPr>
              <w:shd w:val="clear" w:color="auto" w:fill="FFFFFF"/>
              <w:rPrChange w:id="8777" w:author="Robert Pasternak" w:date="2021-09-07T12:47:00Z">
                <w:rPr>
                  <w:color w:val="000000"/>
                  <w:shd w:val="clear" w:color="auto" w:fill="FFFFFF"/>
                </w:rPr>
              </w:rPrChange>
            </w:rPr>
            <w:delText xml:space="preserve">, </w:delText>
          </w:r>
          <w:r w:rsidR="004A091E" w:rsidRPr="008416E6" w:rsidDel="0010536A">
            <w:rPr>
              <w:shd w:val="clear" w:color="auto" w:fill="FFFFFF"/>
              <w:rPrChange w:id="8778" w:author="Robert Pasternak" w:date="2021-09-07T12:47:00Z">
                <w:rPr>
                  <w:color w:val="000000" w:themeColor="text1"/>
                  <w:shd w:val="clear" w:color="auto" w:fill="FFFFFF"/>
                </w:rPr>
              </w:rPrChange>
            </w:rPr>
            <w:delText xml:space="preserve">na każde żądanie Zamawiającego w terminie do 5 dni roboczych od dnia zgłoszenia Wykonawcy konieczności udostępnienia zarejestrowanych nagrań (Zamawiający wskaże daty z jakich </w:delText>
          </w:r>
        </w:del>
        <w:del w:id="8779" w:author="Robert Pasternak" w:date="2021-07-01T15:23:00Z">
          <w:r w:rsidR="004A091E" w:rsidRPr="008416E6" w:rsidDel="00DA1948">
            <w:rPr>
              <w:shd w:val="clear" w:color="auto" w:fill="FFFFFF"/>
              <w:rPrChange w:id="8780" w:author="Robert Pasternak" w:date="2021-09-07T12:47:00Z">
                <w:rPr>
                  <w:color w:val="000000" w:themeColor="text1"/>
                  <w:shd w:val="clear" w:color="auto" w:fill="FFFFFF"/>
                </w:rPr>
              </w:rPrChange>
            </w:rPr>
            <w:delText>oczekuje</w:delText>
          </w:r>
        </w:del>
        <w:del w:id="8781" w:author="Robert Pasternak" w:date="2024-07-16T14:47:00Z">
          <w:r w:rsidR="004A091E" w:rsidRPr="008416E6" w:rsidDel="0010536A">
            <w:rPr>
              <w:shd w:val="clear" w:color="auto" w:fill="FFFFFF"/>
              <w:rPrChange w:id="8782" w:author="Robert Pasternak" w:date="2021-09-07T12:47:00Z">
                <w:rPr>
                  <w:color w:val="000000" w:themeColor="text1"/>
                  <w:shd w:val="clear" w:color="auto" w:fill="FFFFFF"/>
                </w:rPr>
              </w:rPrChange>
            </w:rPr>
            <w:delText xml:space="preserve"> nagrań).  Sposób przekazania nagrań Zamawiający uzgodni z Wykonawcą. Wykonawca zobowiązany jest przechowywać zarejestrowany obraz z </w:delText>
          </w:r>
        </w:del>
      </w:ins>
      <w:ins w:id="8783" w:author="kaluz" w:date="2021-05-04T22:29:00Z">
        <w:del w:id="8784" w:author="Robert Pasternak" w:date="2024-07-16T14:47:00Z">
          <w:r w:rsidR="004A091E" w:rsidRPr="008416E6" w:rsidDel="0010536A">
            <w:rPr>
              <w:shd w:val="clear" w:color="auto" w:fill="FFFFFF"/>
              <w:rPrChange w:id="8785" w:author="Robert Pasternak" w:date="2021-09-07T12:47:00Z">
                <w:rPr>
                  <w:color w:val="000000" w:themeColor="text1"/>
                  <w:shd w:val="clear" w:color="auto" w:fill="FFFFFF"/>
                </w:rPr>
              </w:rPrChange>
            </w:rPr>
            <w:delText>systemu monitoringu wizyjnego PSZOK</w:delText>
          </w:r>
        </w:del>
      </w:ins>
      <w:ins w:id="8786" w:author="kaluz" w:date="2021-05-04T22:27:00Z">
        <w:del w:id="8787" w:author="Robert Pasternak" w:date="2024-07-16T14:47:00Z">
          <w:r w:rsidR="004A091E" w:rsidRPr="008416E6" w:rsidDel="0010536A">
            <w:rPr>
              <w:shd w:val="clear" w:color="auto" w:fill="FFFFFF"/>
              <w:rPrChange w:id="8788" w:author="Robert Pasternak" w:date="2021-09-07T12:47:00Z">
                <w:rPr>
                  <w:color w:val="000000" w:themeColor="text1"/>
                  <w:shd w:val="clear" w:color="auto" w:fill="FFFFFF"/>
                </w:rPr>
              </w:rPrChange>
            </w:rPr>
            <w:delText xml:space="preserve"> przez okres co najmniej </w:delText>
          </w:r>
        </w:del>
        <w:del w:id="8789" w:author="Robert Pasternak" w:date="2021-07-12T12:52:00Z">
          <w:r w:rsidR="004A091E" w:rsidRPr="008416E6" w:rsidDel="00764404">
            <w:rPr>
              <w:shd w:val="clear" w:color="auto" w:fill="FFFFFF"/>
              <w:rPrChange w:id="8790" w:author="Robert Pasternak" w:date="2021-09-07T12:47:00Z">
                <w:rPr>
                  <w:color w:val="000000" w:themeColor="text1"/>
                  <w:shd w:val="clear" w:color="auto" w:fill="FFFFFF"/>
                </w:rPr>
              </w:rPrChange>
            </w:rPr>
            <w:delText>30</w:delText>
          </w:r>
        </w:del>
        <w:del w:id="8791" w:author="Robert Pasternak" w:date="2024-07-16T14:47:00Z">
          <w:r w:rsidR="004A091E" w:rsidRPr="008416E6" w:rsidDel="0010536A">
            <w:rPr>
              <w:shd w:val="clear" w:color="auto" w:fill="FFFFFF"/>
              <w:rPrChange w:id="8792" w:author="Robert Pasternak" w:date="2021-09-07T12:47:00Z">
                <w:rPr>
                  <w:color w:val="000000" w:themeColor="text1"/>
                  <w:shd w:val="clear" w:color="auto" w:fill="FFFFFF"/>
                </w:rPr>
              </w:rPrChange>
            </w:rPr>
            <w:delText xml:space="preserve"> dni.</w:delText>
          </w:r>
        </w:del>
      </w:ins>
      <w:ins w:id="8793" w:author="kaluz" w:date="2021-09-07T04:11:00Z">
        <w:del w:id="8794" w:author="Robert Pasternak" w:date="2024-07-16T14:47:00Z">
          <w:r w:rsidR="00BA37E0" w:rsidRPr="008416E6" w:rsidDel="0010536A">
            <w:rPr>
              <w:shd w:val="clear" w:color="auto" w:fill="FFFFFF"/>
              <w:rPrChange w:id="8795" w:author="Robert Pasternak" w:date="2021-09-07T12:47:00Z">
                <w:rPr>
                  <w:color w:val="000000" w:themeColor="text1"/>
                  <w:shd w:val="clear" w:color="auto" w:fill="FFFFFF"/>
                </w:rPr>
              </w:rPrChange>
            </w:rPr>
            <w:delText>realizacji Przedmiotu zamówienia, a w sytuacji</w:delText>
          </w:r>
        </w:del>
      </w:ins>
      <w:ins w:id="8796" w:author="Grzegorz" w:date="2021-09-07T10:37:00Z">
        <w:del w:id="8797" w:author="Robert Pasternak" w:date="2024-07-16T14:47:00Z">
          <w:r w:rsidR="009C11E7" w:rsidRPr="008416E6" w:rsidDel="0010536A">
            <w:rPr>
              <w:shd w:val="clear" w:color="auto" w:fill="FFFFFF"/>
              <w:rPrChange w:id="8798" w:author="Robert Pasternak" w:date="2021-09-07T12:47:00Z">
                <w:rPr>
                  <w:color w:val="FF0000"/>
                  <w:shd w:val="clear" w:color="auto" w:fill="FFFFFF"/>
                </w:rPr>
              </w:rPrChange>
            </w:rPr>
            <w:delText>,</w:delText>
          </w:r>
        </w:del>
      </w:ins>
      <w:ins w:id="8799" w:author="kaluz" w:date="2021-09-07T04:11:00Z">
        <w:del w:id="8800" w:author="Robert Pasternak" w:date="2024-07-16T14:47:00Z">
          <w:r w:rsidR="00BA37E0" w:rsidRPr="008416E6" w:rsidDel="0010536A">
            <w:rPr>
              <w:shd w:val="clear" w:color="auto" w:fill="FFFFFF"/>
              <w:rPrChange w:id="8801" w:author="Robert Pasternak" w:date="2021-09-07T12:47:00Z">
                <w:rPr>
                  <w:color w:val="000000" w:themeColor="text1"/>
                  <w:shd w:val="clear" w:color="auto" w:fill="FFFFFF"/>
                </w:rPr>
              </w:rPrChange>
            </w:rPr>
            <w:delText xml:space="preserve"> o któr</w:delText>
          </w:r>
        </w:del>
      </w:ins>
      <w:ins w:id="8802" w:author="kaluz" w:date="2021-09-07T04:12:00Z">
        <w:del w:id="8803" w:author="Robert Pasternak" w:date="2024-07-16T14:47:00Z">
          <w:r w:rsidR="00BA37E0" w:rsidRPr="008416E6" w:rsidDel="0010536A">
            <w:rPr>
              <w:shd w:val="clear" w:color="auto" w:fill="FFFFFF"/>
              <w:rPrChange w:id="8804" w:author="Robert Pasternak" w:date="2021-09-07T12:47:00Z">
                <w:rPr>
                  <w:color w:val="000000" w:themeColor="text1"/>
                  <w:shd w:val="clear" w:color="auto" w:fill="FFFFFF"/>
                </w:rPr>
              </w:rPrChange>
            </w:rPr>
            <w:delText>ej mowa w ppkt. 1a</w:delText>
          </w:r>
        </w:del>
      </w:ins>
      <w:ins w:id="8805" w:author="Grzegorz" w:date="2021-09-07T10:37:00Z">
        <w:del w:id="8806" w:author="Robert Pasternak" w:date="2024-07-16T14:47:00Z">
          <w:r w:rsidR="009C11E7" w:rsidRPr="008416E6" w:rsidDel="0010536A">
            <w:rPr>
              <w:shd w:val="clear" w:color="auto" w:fill="FFFFFF"/>
              <w:rPrChange w:id="8807" w:author="Robert Pasternak" w:date="2021-09-07T12:47:00Z">
                <w:rPr>
                  <w:color w:val="FF0000"/>
                  <w:shd w:val="clear" w:color="auto" w:fill="FFFFFF"/>
                </w:rPr>
              </w:rPrChange>
            </w:rPr>
            <w:delText>,</w:delText>
          </w:r>
        </w:del>
      </w:ins>
      <w:ins w:id="8808" w:author="kaluz" w:date="2021-09-07T04:12:00Z">
        <w:del w:id="8809" w:author="Robert Pasternak" w:date="2024-07-16T14:47:00Z">
          <w:r w:rsidR="00BA37E0" w:rsidRPr="008416E6" w:rsidDel="0010536A">
            <w:rPr>
              <w:shd w:val="clear" w:color="auto" w:fill="FFFFFF"/>
              <w:rPrChange w:id="8810" w:author="Robert Pasternak" w:date="2021-09-07T12:47:00Z">
                <w:rPr>
                  <w:color w:val="000000" w:themeColor="text1"/>
                  <w:shd w:val="clear" w:color="auto" w:fill="FFFFFF"/>
                </w:rPr>
              </w:rPrChange>
            </w:rPr>
            <w:delText xml:space="preserve">) </w:delText>
          </w:r>
        </w:del>
      </w:ins>
      <w:ins w:id="8811" w:author="kaluz" w:date="2021-09-07T04:13:00Z">
        <w:del w:id="8812" w:author="Robert Pasternak" w:date="2024-07-16T14:47:00Z">
          <w:r w:rsidR="00BA37E0" w:rsidRPr="008416E6" w:rsidDel="0010536A">
            <w:rPr>
              <w:shd w:val="clear" w:color="auto" w:fill="FFFFFF"/>
              <w:rPrChange w:id="8813" w:author="Robert Pasternak" w:date="2021-09-07T12:47:00Z">
                <w:rPr>
                  <w:color w:val="000000" w:themeColor="text1"/>
                  <w:shd w:val="clear" w:color="auto" w:fill="FFFFFF"/>
                </w:rPr>
              </w:rPrChange>
            </w:rPr>
            <w:delText xml:space="preserve">najpóźniej w dniu rozpoczęcia </w:delText>
          </w:r>
        </w:del>
      </w:ins>
    </w:p>
    <w:p w14:paraId="19A4A977" w14:textId="5AEDCC58" w:rsidR="00361B44" w:rsidRPr="008416E6" w:rsidDel="0010536A" w:rsidRDefault="00E11DE4">
      <w:pPr>
        <w:pStyle w:val="Akapitzlist"/>
        <w:numPr>
          <w:ilvl w:val="1"/>
          <w:numId w:val="8"/>
        </w:numPr>
        <w:spacing w:line="312" w:lineRule="auto"/>
        <w:rPr>
          <w:del w:id="8814" w:author="Robert Pasternak" w:date="2024-07-16T14:47:00Z"/>
          <w:rPrChange w:id="8815" w:author="Robert Pasternak" w:date="2021-09-07T12:47:00Z">
            <w:rPr>
              <w:del w:id="8816" w:author="Robert Pasternak" w:date="2024-07-16T14:47:00Z"/>
              <w:rFonts w:ascii="Times" w:hAnsi="Times" w:cs="Arial"/>
            </w:rPr>
          </w:rPrChange>
        </w:rPr>
        <w:pPrChange w:id="8817" w:author="Robert Pasternak" w:date="2021-06-08T11:47:00Z">
          <w:pPr>
            <w:pStyle w:val="Tekstpodstawowywcity"/>
            <w:spacing w:after="0" w:line="360" w:lineRule="auto"/>
            <w:ind w:left="360"/>
          </w:pPr>
        </w:pPrChange>
      </w:pPr>
      <w:ins w:id="8818" w:author="kaluz" w:date="2021-05-04T22:22:00Z">
        <w:del w:id="8819" w:author="Robert Pasternak" w:date="2024-07-16T14:47:00Z">
          <w:r w:rsidRPr="008416E6" w:rsidDel="0010536A">
            <w:rPr>
              <w:rPrChange w:id="8820" w:author="Robert Pasternak" w:date="2021-09-07T12:47:00Z">
                <w:rPr>
                  <w:rFonts w:ascii="Times" w:hAnsi="Times" w:cs="Arial"/>
                  <w:i/>
                  <w:iCs/>
                </w:rPr>
              </w:rPrChange>
            </w:rPr>
            <w:delText>Wykonawca najpóźniej w dniu rozpoczęcia</w:delText>
          </w:r>
        </w:del>
      </w:ins>
      <w:ins w:id="8821" w:author="kaluz" w:date="2021-09-07T04:13:00Z">
        <w:del w:id="8822" w:author="Robert Pasternak" w:date="2024-07-16T14:47:00Z">
          <w:r w:rsidR="00BA37E0" w:rsidRPr="008416E6" w:rsidDel="0010536A">
            <w:delText xml:space="preserve"> realizacji Przedmiotu zamówienia,</w:delText>
          </w:r>
        </w:del>
      </w:ins>
      <w:ins w:id="8823" w:author="kaluz" w:date="2021-09-07T04:14:00Z">
        <w:del w:id="8824" w:author="Robert Pasternak" w:date="2024-07-16T14:47:00Z">
          <w:r w:rsidR="00BA37E0" w:rsidRPr="008416E6" w:rsidDel="0010536A">
            <w:delText xml:space="preserve"> </w:delText>
          </w:r>
          <w:r w:rsidR="00BA37E0" w:rsidRPr="008416E6" w:rsidDel="0010536A">
            <w:rPr>
              <w:shd w:val="clear" w:color="auto" w:fill="FFFFFF"/>
              <w:rPrChange w:id="8825" w:author="Robert Pasternak" w:date="2021-09-07T12:47:00Z">
                <w:rPr>
                  <w:color w:val="FF0000"/>
                  <w:shd w:val="clear" w:color="auto" w:fill="FFFFFF"/>
                </w:rPr>
              </w:rPrChange>
            </w:rPr>
            <w:delText>a w sytuacji</w:delText>
          </w:r>
        </w:del>
      </w:ins>
      <w:ins w:id="8826" w:author="Grzegorz" w:date="2021-09-07T10:38:00Z">
        <w:del w:id="8827" w:author="Robert Pasternak" w:date="2024-07-16T14:47:00Z">
          <w:r w:rsidR="009C11E7" w:rsidRPr="008416E6" w:rsidDel="0010536A">
            <w:rPr>
              <w:shd w:val="clear" w:color="auto" w:fill="FFFFFF"/>
              <w:rPrChange w:id="8828" w:author="Robert Pasternak" w:date="2021-09-07T12:47:00Z">
                <w:rPr>
                  <w:color w:val="FF0000"/>
                  <w:shd w:val="clear" w:color="auto" w:fill="FFFFFF"/>
                </w:rPr>
              </w:rPrChange>
            </w:rPr>
            <w:delText>,</w:delText>
          </w:r>
        </w:del>
      </w:ins>
      <w:ins w:id="8829" w:author="kaluz" w:date="2021-09-07T04:14:00Z">
        <w:del w:id="8830" w:author="Robert Pasternak" w:date="2024-07-16T14:47:00Z">
          <w:r w:rsidR="00BA37E0" w:rsidRPr="008416E6" w:rsidDel="0010536A">
            <w:rPr>
              <w:shd w:val="clear" w:color="auto" w:fill="FFFFFF"/>
              <w:rPrChange w:id="8831" w:author="Robert Pasternak" w:date="2021-09-07T12:47:00Z">
                <w:rPr>
                  <w:color w:val="FF0000"/>
                  <w:shd w:val="clear" w:color="auto" w:fill="FFFFFF"/>
                </w:rPr>
              </w:rPrChange>
            </w:rPr>
            <w:delText xml:space="preserve"> o której mowa w ppkt. 1a)</w:delText>
          </w:r>
        </w:del>
      </w:ins>
      <w:ins w:id="8832" w:author="Grzegorz" w:date="2021-09-07T10:38:00Z">
        <w:del w:id="8833" w:author="Robert Pasternak" w:date="2024-07-16T14:47:00Z">
          <w:r w:rsidR="009C11E7" w:rsidRPr="008416E6" w:rsidDel="0010536A">
            <w:rPr>
              <w:shd w:val="clear" w:color="auto" w:fill="FFFFFF"/>
              <w:rPrChange w:id="8834" w:author="Robert Pasternak" w:date="2021-09-07T12:47:00Z">
                <w:rPr>
                  <w:color w:val="FF0000"/>
                  <w:shd w:val="clear" w:color="auto" w:fill="FFFFFF"/>
                </w:rPr>
              </w:rPrChange>
            </w:rPr>
            <w:delText>,</w:delText>
          </w:r>
        </w:del>
      </w:ins>
      <w:ins w:id="8835" w:author="kaluz" w:date="2021-09-07T04:14:00Z">
        <w:del w:id="8836" w:author="Robert Pasternak" w:date="2024-07-16T14:47:00Z">
          <w:r w:rsidR="00BA37E0" w:rsidRPr="008416E6" w:rsidDel="0010536A">
            <w:rPr>
              <w:shd w:val="clear" w:color="auto" w:fill="FFFFFF"/>
              <w:rPrChange w:id="8837" w:author="Robert Pasternak" w:date="2021-09-07T12:47:00Z">
                <w:rPr>
                  <w:color w:val="FF0000"/>
                  <w:shd w:val="clear" w:color="auto" w:fill="FFFFFF"/>
                </w:rPr>
              </w:rPrChange>
            </w:rPr>
            <w:delText xml:space="preserve"> najpóźniej w dniu rozpoczęcia</w:delText>
          </w:r>
        </w:del>
      </w:ins>
      <w:ins w:id="8838" w:author="kaluz" w:date="2021-09-07T04:13:00Z">
        <w:del w:id="8839" w:author="Robert Pasternak" w:date="2024-07-16T14:47:00Z">
          <w:r w:rsidR="00BA37E0" w:rsidRPr="008416E6" w:rsidDel="0010536A">
            <w:delText xml:space="preserve"> </w:delText>
          </w:r>
        </w:del>
      </w:ins>
      <w:ins w:id="8840" w:author="kaluz" w:date="2021-05-04T22:22:00Z">
        <w:del w:id="8841" w:author="Robert Pasternak" w:date="2024-07-16T14:47:00Z">
          <w:r w:rsidRPr="008416E6" w:rsidDel="0010536A">
            <w:rPr>
              <w:rPrChange w:id="8842" w:author="Robert Pasternak" w:date="2021-09-07T12:47:00Z">
                <w:rPr>
                  <w:rFonts w:ascii="Times" w:hAnsi="Times" w:cs="Arial"/>
                  <w:i/>
                  <w:iCs/>
                </w:rPr>
              </w:rPrChange>
            </w:rPr>
            <w:delText xml:space="preserve"> </w:delText>
          </w:r>
        </w:del>
      </w:ins>
      <w:ins w:id="8843" w:author="Grzegorz" w:date="2021-09-07T10:38:00Z">
        <w:del w:id="8844" w:author="Robert Pasternak" w:date="2024-07-16T14:47:00Z">
          <w:r w:rsidR="009C11E7" w:rsidRPr="008416E6" w:rsidDel="0010536A">
            <w:rPr>
              <w:rPrChange w:id="8845" w:author="Robert Pasternak" w:date="2021-09-07T12:47:00Z">
                <w:rPr>
                  <w:color w:val="FF0000"/>
                </w:rPr>
              </w:rPrChange>
            </w:rPr>
            <w:delText>,</w:delText>
          </w:r>
        </w:del>
      </w:ins>
      <w:ins w:id="8846" w:author="kaluz" w:date="2021-05-04T22:22:00Z">
        <w:del w:id="8847" w:author="Robert Pasternak" w:date="2021-09-02T08:45:00Z">
          <w:r w:rsidRPr="008416E6" w:rsidDel="0045639C">
            <w:rPr>
              <w:rPrChange w:id="8848" w:author="Robert Pasternak" w:date="2021-09-07T12:47:00Z">
                <w:rPr>
                  <w:rFonts w:ascii="Times" w:hAnsi="Times" w:cs="Arial"/>
                  <w:i/>
                  <w:iCs/>
                </w:rPr>
              </w:rPrChange>
            </w:rPr>
            <w:delText>realizacji Przedmiotu zamówienia</w:delText>
          </w:r>
        </w:del>
      </w:ins>
      <w:ins w:id="8849" w:author="Piotr Szumlak" w:date="2021-07-08T13:10:00Z">
        <w:del w:id="8850" w:author="Robert Pasternak" w:date="2021-09-02T08:45:00Z">
          <w:r w:rsidR="00A412AE" w:rsidRPr="008416E6" w:rsidDel="0045639C">
            <w:delText xml:space="preserve"> </w:delText>
          </w:r>
        </w:del>
      </w:ins>
      <w:ins w:id="8851" w:author="kaluz" w:date="2021-05-04T22:23:00Z">
        <w:del w:id="8852" w:author="Robert Pasternak" w:date="2021-07-01T15:23:00Z">
          <w:r w:rsidRPr="008416E6">
            <w:rPr>
              <w:rPrChange w:id="8853" w:author="Robert Pasternak" w:date="2021-09-07T12:47:00Z">
                <w:rPr>
                  <w:rFonts w:ascii="Times" w:hAnsi="Times" w:cs="Arial"/>
                  <w:i/>
                  <w:iCs/>
                </w:rPr>
              </w:rPrChange>
            </w:rPr>
            <w:delText xml:space="preserve">udostępni </w:delText>
          </w:r>
        </w:del>
        <w:del w:id="8854" w:author="Robert Pasternak" w:date="2024-07-16T14:47:00Z">
          <w:r w:rsidRPr="008416E6" w:rsidDel="0010536A">
            <w:rPr>
              <w:rPrChange w:id="8855" w:author="Robert Pasternak" w:date="2021-09-07T12:47:00Z">
                <w:rPr>
                  <w:rFonts w:ascii="Times" w:hAnsi="Times" w:cs="Arial"/>
                  <w:i/>
                  <w:iCs/>
                </w:rPr>
              </w:rPrChange>
            </w:rPr>
            <w:delText xml:space="preserve">Zamawiającemu dane umożliwiające dostęp do systemu </w:delText>
          </w:r>
        </w:del>
      </w:ins>
      <w:ins w:id="8856" w:author="kaluz" w:date="2021-05-04T22:24:00Z">
        <w:del w:id="8857" w:author="Robert Pasternak" w:date="2024-07-16T14:47:00Z">
          <w:r w:rsidRPr="008416E6" w:rsidDel="0010536A">
            <w:rPr>
              <w:rPrChange w:id="8858" w:author="Robert Pasternak" w:date="2021-09-07T12:47:00Z">
                <w:rPr>
                  <w:rFonts w:ascii="Times" w:hAnsi="Times" w:cs="Arial"/>
                  <w:i/>
                  <w:iCs/>
                </w:rPr>
              </w:rPrChange>
            </w:rPr>
            <w:delText>monitoringu wizyjnego PSZOK</w:delText>
          </w:r>
        </w:del>
      </w:ins>
      <w:ins w:id="8859" w:author="kaluz" w:date="2021-05-04T22:23:00Z">
        <w:del w:id="8860" w:author="Robert Pasternak" w:date="2024-07-16T14:47:00Z">
          <w:r w:rsidRPr="008416E6" w:rsidDel="0010536A">
            <w:rPr>
              <w:rPrChange w:id="8861" w:author="Robert Pasternak" w:date="2021-09-07T12:47:00Z">
                <w:rPr>
                  <w:rFonts w:ascii="Times" w:hAnsi="Times" w:cs="Arial"/>
                  <w:i/>
                  <w:iCs/>
                </w:rPr>
              </w:rPrChange>
            </w:rPr>
            <w:delText xml:space="preserve"> (login, hasło, adres serwera, itp.)</w:delText>
          </w:r>
        </w:del>
        <w:del w:id="8862" w:author="Robert Pasternak" w:date="2021-06-08T11:46:00Z">
          <w:r w:rsidRPr="008416E6">
            <w:rPr>
              <w:rPrChange w:id="8863" w:author="Robert Pasternak" w:date="2021-09-07T12:47:00Z">
                <w:rPr>
                  <w:rFonts w:ascii="Times" w:hAnsi="Times" w:cs="Arial"/>
                  <w:i/>
                  <w:iCs/>
                </w:rPr>
              </w:rPrChange>
            </w:rPr>
            <w:delText>oraz przeszkoli co najmniej trzech pracowników Zamawiającego z obsługi powyższ</w:delText>
          </w:r>
        </w:del>
      </w:ins>
      <w:ins w:id="8864" w:author="kaluz" w:date="2021-05-04T22:24:00Z">
        <w:del w:id="8865" w:author="Robert Pasternak" w:date="2021-06-08T11:46:00Z">
          <w:r w:rsidRPr="008416E6">
            <w:rPr>
              <w:rPrChange w:id="8866" w:author="Robert Pasternak" w:date="2021-09-07T12:47:00Z">
                <w:rPr>
                  <w:rFonts w:ascii="Times" w:hAnsi="Times" w:cs="Arial"/>
                  <w:i/>
                  <w:iCs/>
                </w:rPr>
              </w:rPrChange>
            </w:rPr>
            <w:delText>ego</w:delText>
          </w:r>
        </w:del>
      </w:ins>
      <w:ins w:id="8867" w:author="kaluz" w:date="2021-05-04T22:23:00Z">
        <w:del w:id="8868" w:author="Robert Pasternak" w:date="2021-06-08T11:46:00Z">
          <w:r w:rsidRPr="008416E6">
            <w:rPr>
              <w:rPrChange w:id="8869" w:author="Robert Pasternak" w:date="2021-09-07T12:47:00Z">
                <w:rPr>
                  <w:rFonts w:ascii="Times" w:hAnsi="Times" w:cs="Arial"/>
                  <w:i/>
                  <w:iCs/>
                </w:rPr>
              </w:rPrChange>
            </w:rPr>
            <w:delText xml:space="preserve"> system</w:delText>
          </w:r>
        </w:del>
      </w:ins>
      <w:ins w:id="8870" w:author="kaluz" w:date="2021-05-04T22:24:00Z">
        <w:del w:id="8871" w:author="Robert Pasternak" w:date="2021-06-08T11:46:00Z">
          <w:r w:rsidRPr="008416E6">
            <w:rPr>
              <w:rPrChange w:id="8872" w:author="Robert Pasternak" w:date="2021-09-07T12:47:00Z">
                <w:rPr>
                  <w:rFonts w:ascii="Times" w:hAnsi="Times" w:cs="Arial"/>
                  <w:i/>
                  <w:iCs/>
                </w:rPr>
              </w:rPrChange>
            </w:rPr>
            <w:delText>u</w:delText>
          </w:r>
        </w:del>
      </w:ins>
      <w:ins w:id="8873" w:author="kaluz" w:date="2021-05-04T22:23:00Z">
        <w:del w:id="8874" w:author="Robert Pasternak" w:date="2021-06-08T11:47:00Z">
          <w:r w:rsidRPr="008416E6">
            <w:rPr>
              <w:rPrChange w:id="8875" w:author="Robert Pasternak" w:date="2021-09-07T12:47:00Z">
                <w:rPr>
                  <w:rFonts w:ascii="Times" w:hAnsi="Times" w:cs="Arial"/>
                  <w:i/>
                  <w:iCs/>
                </w:rPr>
              </w:rPrChange>
            </w:rPr>
            <w:delText>.</w:delText>
          </w:r>
        </w:del>
      </w:ins>
    </w:p>
    <w:p w14:paraId="5D05F546" w14:textId="6FC52342" w:rsidR="00361B44" w:rsidRPr="008416E6" w:rsidDel="0010536A" w:rsidRDefault="00361B44">
      <w:pPr>
        <w:pStyle w:val="Akapitzlist"/>
        <w:numPr>
          <w:ilvl w:val="1"/>
          <w:numId w:val="8"/>
        </w:numPr>
        <w:spacing w:line="312" w:lineRule="auto"/>
        <w:rPr>
          <w:ins w:id="8876" w:author="kaluz" w:date="2021-05-04T22:39:00Z"/>
          <w:del w:id="8877" w:author="Robert Pasternak" w:date="2024-07-16T14:47:00Z"/>
        </w:rPr>
        <w:pPrChange w:id="8878" w:author="Robert Pasternak" w:date="2021-06-08T11:47:00Z">
          <w:pPr>
            <w:pStyle w:val="Tekstpodstawowywcity"/>
            <w:numPr>
              <w:ilvl w:val="1"/>
              <w:numId w:val="8"/>
            </w:numPr>
            <w:tabs>
              <w:tab w:val="num" w:pos="360"/>
            </w:tabs>
            <w:spacing w:after="0" w:line="360" w:lineRule="auto"/>
            <w:ind w:left="360" w:hanging="360"/>
          </w:pPr>
        </w:pPrChange>
      </w:pPr>
    </w:p>
    <w:p w14:paraId="489F5D5D" w14:textId="78E68C44" w:rsidR="00361B44" w:rsidRPr="008416E6" w:rsidDel="0010536A" w:rsidRDefault="00361B44">
      <w:pPr>
        <w:pStyle w:val="Tekstpodstawowywcity"/>
        <w:numPr>
          <w:ilvl w:val="1"/>
          <w:numId w:val="8"/>
        </w:numPr>
        <w:spacing w:line="312" w:lineRule="auto"/>
        <w:ind w:left="357" w:hanging="357"/>
        <w:rPr>
          <w:del w:id="8879" w:author="Robert Pasternak" w:date="2024-07-16T14:47:00Z"/>
          <w:rPrChange w:id="8880" w:author="Robert Pasternak" w:date="2021-09-07T12:47:00Z">
            <w:rPr>
              <w:del w:id="8881" w:author="Robert Pasternak" w:date="2024-07-16T14:47:00Z"/>
              <w:rFonts w:ascii="Times" w:hAnsi="Times" w:cs="Arial"/>
              <w:color w:val="FF0000"/>
            </w:rPr>
          </w:rPrChange>
        </w:rPr>
        <w:pPrChange w:id="8882" w:author="Robert Pasternak" w:date="2021-05-13T11:34:00Z">
          <w:pPr>
            <w:pStyle w:val="Tekstpodstawowywcity"/>
            <w:spacing w:after="0" w:line="360" w:lineRule="auto"/>
            <w:ind w:left="360"/>
          </w:pPr>
        </w:pPrChange>
      </w:pPr>
    </w:p>
    <w:p w14:paraId="24CD97F2" w14:textId="4A3F3733" w:rsidR="00361B44" w:rsidRPr="008416E6" w:rsidDel="0010536A" w:rsidRDefault="0067560F">
      <w:pPr>
        <w:pStyle w:val="Tekstpodstawowywcity"/>
        <w:numPr>
          <w:ilvl w:val="1"/>
          <w:numId w:val="8"/>
        </w:numPr>
        <w:spacing w:line="312" w:lineRule="auto"/>
        <w:ind w:left="357" w:hanging="357"/>
        <w:rPr>
          <w:ins w:id="8883" w:author="kaluz" w:date="2021-05-04T22:38:00Z"/>
          <w:del w:id="8884" w:author="Robert Pasternak" w:date="2024-07-16T14:47:00Z"/>
          <w:b/>
          <w:bCs/>
          <w:lang w:eastAsia="en-US"/>
        </w:rPr>
        <w:pPrChange w:id="8885" w:author="Robert Pasternak" w:date="2021-05-13T11:34:00Z">
          <w:pPr>
            <w:pStyle w:val="Tekstpodstawowy"/>
            <w:numPr>
              <w:numId w:val="46"/>
            </w:numPr>
            <w:spacing w:after="0" w:line="360" w:lineRule="auto"/>
            <w:ind w:left="360" w:hanging="360"/>
          </w:pPr>
        </w:pPrChange>
      </w:pPr>
      <w:del w:id="8886" w:author="Robert Pasternak" w:date="2021-07-01T15:24:00Z">
        <w:r w:rsidRPr="008416E6" w:rsidDel="00DA1948">
          <w:delText xml:space="preserve">Adres PSZOK </w:delText>
        </w:r>
      </w:del>
      <w:del w:id="8887" w:author="Robert Pasternak" w:date="2024-07-16T14:47:00Z">
        <w:r w:rsidRPr="008416E6" w:rsidDel="0010536A">
          <w:delText>Wykonawca zobowiązany jest podać do publicznej wiadomości poprzez komunikat w prasie lokalnej</w:delText>
        </w:r>
        <w:r w:rsidR="001C3456" w:rsidRPr="008416E6" w:rsidDel="0010536A">
          <w:delText>, jak również umieścić go na harmonogramach odbioru odpadów</w:delText>
        </w:r>
        <w:r w:rsidRPr="008416E6" w:rsidDel="0010536A">
          <w:delText>.</w:delText>
        </w:r>
      </w:del>
      <w:ins w:id="8888" w:author="kaluz" w:date="2021-05-04T22:38:00Z">
        <w:del w:id="8889" w:author="Robert Pasternak" w:date="2024-07-16T14:47:00Z">
          <w:r w:rsidR="00685B49" w:rsidRPr="008416E6" w:rsidDel="0010536A">
            <w:delText xml:space="preserve"> Wykonawca zobowiązany jest przeprowadzić wśród mieszkańców Gminy Ostrowiec Świętokrzyski</w:delText>
          </w:r>
        </w:del>
      </w:ins>
      <w:ins w:id="8890" w:author="kaluz" w:date="2021-09-07T04:14:00Z">
        <w:del w:id="8891" w:author="Robert Pasternak" w:date="2024-07-16T14:47:00Z">
          <w:r w:rsidR="00A408F6" w:rsidRPr="008416E6" w:rsidDel="0010536A">
            <w:rPr>
              <w:rPrChange w:id="8892" w:author="Robert Pasternak" w:date="2021-09-07T12:47:00Z">
                <w:rPr>
                  <w:color w:val="FF0000"/>
                </w:rPr>
              </w:rPrChange>
            </w:rPr>
            <w:delText xml:space="preserve">realizacji Przedmiotu zamówienia, </w:delText>
          </w:r>
        </w:del>
      </w:ins>
      <w:ins w:id="8893" w:author="kaluz" w:date="2021-09-07T04:15:00Z">
        <w:del w:id="8894" w:author="Robert Pasternak" w:date="2024-07-16T14:47:00Z">
          <w:r w:rsidR="00A408F6" w:rsidRPr="008416E6" w:rsidDel="0010536A">
            <w:rPr>
              <w:shd w:val="clear" w:color="auto" w:fill="FFFFFF"/>
              <w:rPrChange w:id="8895" w:author="Robert Pasternak" w:date="2021-09-07T12:47:00Z">
                <w:rPr>
                  <w:color w:val="FF0000"/>
                  <w:shd w:val="clear" w:color="auto" w:fill="FFFFFF"/>
                </w:rPr>
              </w:rPrChange>
            </w:rPr>
            <w:delText>a w sytuacji o której mowa w ppkt. 1a)</w:delText>
          </w:r>
        </w:del>
      </w:ins>
      <w:ins w:id="8896" w:author="Grzegorz" w:date="2021-09-07T10:39:00Z">
        <w:del w:id="8897" w:author="Robert Pasternak" w:date="2024-07-16T14:47:00Z">
          <w:r w:rsidR="009C11E7" w:rsidRPr="008416E6" w:rsidDel="0010536A">
            <w:rPr>
              <w:shd w:val="clear" w:color="auto" w:fill="FFFFFF"/>
              <w:rPrChange w:id="8898" w:author="Robert Pasternak" w:date="2021-09-07T12:47:00Z">
                <w:rPr>
                  <w:color w:val="FF0000"/>
                  <w:shd w:val="clear" w:color="auto" w:fill="FFFFFF"/>
                </w:rPr>
              </w:rPrChange>
            </w:rPr>
            <w:delText>,</w:delText>
          </w:r>
        </w:del>
      </w:ins>
      <w:ins w:id="8899" w:author="kaluz" w:date="2021-09-07T04:15:00Z">
        <w:del w:id="8900" w:author="Robert Pasternak" w:date="2024-07-16T14:47:00Z">
          <w:r w:rsidR="00A408F6" w:rsidRPr="008416E6" w:rsidDel="0010536A">
            <w:rPr>
              <w:shd w:val="clear" w:color="auto" w:fill="FFFFFF"/>
              <w:rPrChange w:id="8901" w:author="Robert Pasternak" w:date="2021-09-07T12:47:00Z">
                <w:rPr>
                  <w:color w:val="FF0000"/>
                  <w:shd w:val="clear" w:color="auto" w:fill="FFFFFF"/>
                </w:rPr>
              </w:rPrChange>
            </w:rPr>
            <w:delText xml:space="preserve"> w terminie nie dłuższym niż 14 dni od rozpoczęcia</w:delText>
          </w:r>
          <w:r w:rsidR="00A408F6" w:rsidRPr="008416E6" w:rsidDel="0010536A">
            <w:rPr>
              <w:shd w:val="clear" w:color="auto" w:fill="FFFFFF"/>
              <w:rPrChange w:id="8902" w:author="Robert Pasternak" w:date="2021-09-07T12:47:00Z">
                <w:rPr>
                  <w:color w:val="000000" w:themeColor="text1"/>
                  <w:shd w:val="clear" w:color="auto" w:fill="FFFFFF"/>
                </w:rPr>
              </w:rPrChange>
            </w:rPr>
            <w:delText xml:space="preserve"> </w:delText>
          </w:r>
          <w:r w:rsidR="00A408F6" w:rsidRPr="008416E6" w:rsidDel="0010536A">
            <w:rPr>
              <w:rPrChange w:id="8903" w:author="Robert Pasternak" w:date="2021-09-07T12:47:00Z">
                <w:rPr>
                  <w:color w:val="FF0000"/>
                </w:rPr>
              </w:rPrChange>
            </w:rPr>
            <w:delText xml:space="preserve">PSZOK </w:delText>
          </w:r>
        </w:del>
      </w:ins>
      <w:ins w:id="8904" w:author="kaluz" w:date="2021-05-04T22:38:00Z">
        <w:del w:id="8905" w:author="Robert Pasternak" w:date="2024-07-16T14:47:00Z">
          <w:r w:rsidR="00685B49" w:rsidRPr="008416E6" w:rsidDel="0010536A">
            <w:delText xml:space="preserve"> kampanię informacyjną</w:delText>
          </w:r>
        </w:del>
        <w:del w:id="8906" w:author="Robert Pasternak" w:date="2021-06-18T15:08:00Z">
          <w:r w:rsidR="00685B49" w:rsidRPr="008416E6" w:rsidDel="000724C3">
            <w:delText>, informującą</w:delText>
          </w:r>
        </w:del>
        <w:del w:id="8907" w:author="Robert Pasternak" w:date="2024-07-16T14:47:00Z">
          <w:r w:rsidR="00685B49" w:rsidRPr="008416E6" w:rsidDel="0010536A">
            <w:delText xml:space="preserve"> o </w:delText>
          </w:r>
        </w:del>
        <w:del w:id="8908" w:author="Robert Pasternak" w:date="2021-07-01T15:25:00Z">
          <w:r w:rsidR="00685B49" w:rsidRPr="008416E6" w:rsidDel="00DA1948">
            <w:delText>uruchomieniu</w:delText>
          </w:r>
        </w:del>
        <w:del w:id="8909" w:author="Robert Pasternak" w:date="2024-07-16T14:47:00Z">
          <w:r w:rsidR="00685B49" w:rsidRPr="008416E6" w:rsidDel="0010536A">
            <w:delText xml:space="preserve"> przez niego PSZOK, obejmującą </w:delText>
          </w:r>
        </w:del>
        <w:del w:id="8910" w:author="Robert Pasternak" w:date="2021-06-18T15:09:00Z">
          <w:r w:rsidR="00685B49" w:rsidRPr="008416E6" w:rsidDel="000724C3">
            <w:delText xml:space="preserve">w miesiącu poprzedzającym uruchomienie PSZOK </w:delText>
          </w:r>
        </w:del>
        <w:del w:id="8911" w:author="Robert Pasternak" w:date="2024-07-16T14:47:00Z">
          <w:r w:rsidR="00685B49" w:rsidRPr="008416E6" w:rsidDel="0010536A">
            <w:delText>co najmniej:</w:delText>
          </w:r>
        </w:del>
      </w:ins>
    </w:p>
    <w:p w14:paraId="7E4AEC9C" w14:textId="69912735" w:rsidR="00361B44" w:rsidRPr="008416E6" w:rsidDel="0010536A" w:rsidRDefault="00E11DE4">
      <w:pPr>
        <w:pStyle w:val="Tekstpodstawowy"/>
        <w:numPr>
          <w:ilvl w:val="0"/>
          <w:numId w:val="48"/>
        </w:numPr>
        <w:spacing w:after="0" w:line="312" w:lineRule="auto"/>
        <w:rPr>
          <w:ins w:id="8912" w:author="kaluz" w:date="2021-05-04T22:38:00Z"/>
          <w:del w:id="8913" w:author="Robert Pasternak" w:date="2024-07-16T14:47:00Z"/>
          <w:b/>
          <w:bCs/>
          <w:lang w:eastAsia="en-US"/>
          <w:rPrChange w:id="8914" w:author="Robert Pasternak" w:date="2021-09-07T12:47:00Z">
            <w:rPr>
              <w:ins w:id="8915" w:author="kaluz" w:date="2021-05-04T22:38:00Z"/>
              <w:del w:id="8916" w:author="Robert Pasternak" w:date="2024-07-16T14:47:00Z"/>
              <w:rFonts w:ascii="Times" w:hAnsi="Times" w:cs="Arial"/>
              <w:b/>
              <w:bCs/>
              <w:lang w:eastAsia="en-US"/>
            </w:rPr>
          </w:rPrChange>
        </w:rPr>
        <w:pPrChange w:id="8917" w:author="Robert Pasternak" w:date="2021-05-13T11:34:00Z">
          <w:pPr>
            <w:pStyle w:val="Tekstpodstawowy"/>
            <w:numPr>
              <w:numId w:val="48"/>
            </w:numPr>
            <w:spacing w:after="0" w:line="360" w:lineRule="auto"/>
            <w:ind w:left="720" w:hanging="360"/>
          </w:pPr>
        </w:pPrChange>
      </w:pPr>
      <w:ins w:id="8918" w:author="kaluz" w:date="2021-05-04T22:38:00Z">
        <w:del w:id="8919" w:author="Robert Pasternak" w:date="2024-07-16T14:47:00Z">
          <w:r w:rsidRPr="008416E6" w:rsidDel="0010536A">
            <w:rPr>
              <w:rPrChange w:id="8920" w:author="Robert Pasternak" w:date="2021-09-07T12:47:00Z">
                <w:rPr>
                  <w:rFonts w:ascii="Times" w:hAnsi="Times" w:cs="Arial"/>
                  <w:i/>
                  <w:iCs/>
                </w:rPr>
              </w:rPrChange>
            </w:rPr>
            <w:delText xml:space="preserve"> publikacj</w:delText>
          </w:r>
        </w:del>
        <w:del w:id="8921" w:author="Robert Pasternak" w:date="2021-06-21T15:08:00Z">
          <w:r w:rsidRPr="008416E6">
            <w:rPr>
              <w:rPrChange w:id="8922" w:author="Robert Pasternak" w:date="2021-09-07T12:47:00Z">
                <w:rPr>
                  <w:rFonts w:ascii="Times" w:hAnsi="Times" w:cs="Arial"/>
                  <w:i/>
                  <w:iCs/>
                </w:rPr>
              </w:rPrChange>
            </w:rPr>
            <w:delText>ę</w:delText>
          </w:r>
        </w:del>
        <w:del w:id="8923" w:author="Robert Pasternak" w:date="2024-07-16T14:47:00Z">
          <w:r w:rsidRPr="008416E6" w:rsidDel="0010536A">
            <w:rPr>
              <w:rPrChange w:id="8924" w:author="Robert Pasternak" w:date="2021-09-07T12:47:00Z">
                <w:rPr>
                  <w:rFonts w:ascii="Times" w:hAnsi="Times" w:cs="Arial"/>
                  <w:i/>
                  <w:iCs/>
                </w:rPr>
              </w:rPrChange>
            </w:rPr>
            <w:delText xml:space="preserve"> w dwóch kolejnych wydaniach prasy lokalnej (ukazującej się na terenie Gminy Ostrowiec Świętokrzyski) oraz</w:delText>
          </w:r>
        </w:del>
      </w:ins>
    </w:p>
    <w:p w14:paraId="1B642ABD" w14:textId="4C1CD179" w:rsidR="00361B44" w:rsidRPr="008416E6" w:rsidDel="0010536A" w:rsidRDefault="00E11DE4">
      <w:pPr>
        <w:pStyle w:val="Tekstpodstawowy"/>
        <w:numPr>
          <w:ilvl w:val="0"/>
          <w:numId w:val="48"/>
        </w:numPr>
        <w:spacing w:after="0" w:line="312" w:lineRule="auto"/>
        <w:rPr>
          <w:ins w:id="8925" w:author="kaluz" w:date="2021-05-04T22:39:00Z"/>
          <w:del w:id="8926" w:author="Robert Pasternak" w:date="2024-07-16T14:47:00Z"/>
          <w:b/>
          <w:bCs/>
          <w:lang w:eastAsia="en-US"/>
          <w:rPrChange w:id="8927" w:author="Robert Pasternak" w:date="2021-09-07T12:47:00Z">
            <w:rPr>
              <w:ins w:id="8928" w:author="kaluz" w:date="2021-05-04T22:39:00Z"/>
              <w:del w:id="8929" w:author="Robert Pasternak" w:date="2024-07-16T14:47:00Z"/>
              <w:rFonts w:ascii="Times" w:hAnsi="Times" w:cs="Arial"/>
            </w:rPr>
          </w:rPrChange>
        </w:rPr>
        <w:pPrChange w:id="8930" w:author="Robert Pasternak" w:date="2021-05-13T11:34:00Z">
          <w:pPr>
            <w:pStyle w:val="Tekstpodstawowy"/>
            <w:spacing w:after="0" w:line="360" w:lineRule="auto"/>
            <w:ind w:left="720"/>
          </w:pPr>
        </w:pPrChange>
      </w:pPr>
      <w:ins w:id="8931" w:author="kaluz" w:date="2021-05-04T22:38:00Z">
        <w:del w:id="8932" w:author="Robert Pasternak" w:date="2024-07-16T14:47:00Z">
          <w:r w:rsidRPr="008416E6" w:rsidDel="0010536A">
            <w:rPr>
              <w:rPrChange w:id="8933" w:author="Robert Pasternak" w:date="2021-09-07T12:47:00Z">
                <w:rPr>
                  <w:rFonts w:ascii="Times" w:hAnsi="Times" w:cs="Arial"/>
                  <w:i/>
                  <w:iCs/>
                </w:rPr>
              </w:rPrChange>
            </w:rPr>
            <w:delText>komunikaty w co najmniej jednej lokalnej (działającej na terenie Gminy Ostrowiec Świętokrzyski) rozgłośni radiowej w wymiarze co najmniej dwóch komunikatów dziennie w ciągu siedmiu kolejnych dni</w:delText>
          </w:r>
        </w:del>
        <w:del w:id="8934" w:author="Robert Pasternak" w:date="2021-07-01T15:26:00Z">
          <w:r w:rsidRPr="008416E6">
            <w:rPr>
              <w:rPrChange w:id="8935" w:author="Robert Pasternak" w:date="2021-09-07T12:47:00Z">
                <w:rPr>
                  <w:rFonts w:ascii="Times" w:hAnsi="Times" w:cs="Arial"/>
                  <w:i/>
                  <w:iCs/>
                </w:rPr>
              </w:rPrChange>
            </w:rPr>
            <w:delText>informacji o miejscu lokalizacji PSZOK</w:delText>
          </w:r>
        </w:del>
        <w:del w:id="8936" w:author="Robert Pasternak" w:date="2024-07-16T14:47:00Z">
          <w:r w:rsidRPr="008416E6" w:rsidDel="0010536A">
            <w:rPr>
              <w:rPrChange w:id="8937" w:author="Robert Pasternak" w:date="2021-09-07T12:47:00Z">
                <w:rPr>
                  <w:rFonts w:ascii="Times" w:hAnsi="Times" w:cs="Arial"/>
                  <w:i/>
                  <w:iCs/>
                </w:rPr>
              </w:rPrChange>
            </w:rPr>
            <w:delText xml:space="preserve">. </w:delText>
          </w:r>
        </w:del>
      </w:ins>
    </w:p>
    <w:p w14:paraId="6CC8571F" w14:textId="6552FB9B" w:rsidR="00361B44" w:rsidRPr="008416E6" w:rsidDel="00AC247E" w:rsidRDefault="00A412AE">
      <w:pPr>
        <w:pStyle w:val="Tekstpodstawowy"/>
        <w:spacing w:after="0" w:line="312" w:lineRule="auto"/>
        <w:ind w:left="360"/>
        <w:rPr>
          <w:del w:id="8938" w:author="Robert Pasternak" w:date="2021-06-08T11:52:00Z"/>
        </w:rPr>
        <w:pPrChange w:id="8939" w:author="Robert Pasternak" w:date="2021-06-08T11:52:00Z">
          <w:pPr>
            <w:pStyle w:val="Tekstpodstawowywcity"/>
            <w:spacing w:after="0" w:line="360" w:lineRule="auto"/>
            <w:ind w:left="360"/>
          </w:pPr>
        </w:pPrChange>
      </w:pPr>
      <w:ins w:id="8940" w:author="Piotr Szumlak" w:date="2021-07-08T13:11:00Z">
        <w:del w:id="8941" w:author="Robert Pasternak" w:date="2024-07-16T14:47:00Z">
          <w:r w:rsidRPr="008416E6" w:rsidDel="0010536A">
            <w:delText xml:space="preserve"> </w:delText>
          </w:r>
        </w:del>
      </w:ins>
      <w:ins w:id="8942" w:author="kaluz" w:date="2021-05-04T22:38:00Z">
        <w:del w:id="8943" w:author="Robert Pasternak" w:date="2024-07-16T14:47:00Z">
          <w:r w:rsidR="00E11DE4" w:rsidRPr="008416E6" w:rsidDel="0010536A">
            <w:rPr>
              <w:rPrChange w:id="8944" w:author="Robert Pasternak" w:date="2021-09-07T12:47:00Z">
                <w:rPr>
                  <w:rFonts w:ascii="Times" w:hAnsi="Times" w:cs="Arial"/>
                  <w:i/>
                  <w:iCs/>
                </w:rPr>
              </w:rPrChange>
            </w:rPr>
            <w:delText>Za nieprzeprowadzenie przez Wykonawcę powyższej kampanii informacyjnej Zamawiający przewiduje sankcj</w:delText>
          </w:r>
        </w:del>
        <w:del w:id="8945" w:author="Robert Pasternak" w:date="2021-07-01T15:26:00Z">
          <w:r w:rsidR="00E11DE4" w:rsidRPr="008416E6">
            <w:rPr>
              <w:rPrChange w:id="8946" w:author="Robert Pasternak" w:date="2021-09-07T12:47:00Z">
                <w:rPr>
                  <w:rFonts w:ascii="Times" w:hAnsi="Times" w:cs="Arial"/>
                  <w:i/>
                  <w:iCs/>
                </w:rPr>
              </w:rPrChange>
            </w:rPr>
            <w:delText>ę</w:delText>
          </w:r>
        </w:del>
        <w:del w:id="8947" w:author="Robert Pasternak" w:date="2024-07-16T14:47:00Z">
          <w:r w:rsidR="00E11DE4" w:rsidRPr="008416E6" w:rsidDel="0010536A">
            <w:rPr>
              <w:rPrChange w:id="8948" w:author="Robert Pasternak" w:date="2021-09-07T12:47:00Z">
                <w:rPr>
                  <w:rFonts w:ascii="Times" w:hAnsi="Times" w:cs="Arial"/>
                  <w:i/>
                  <w:iCs/>
                </w:rPr>
              </w:rPrChange>
            </w:rPr>
            <w:delText xml:space="preserve"> w postaci kar umownych określonych w Umowie.</w:delText>
          </w:r>
        </w:del>
      </w:ins>
    </w:p>
    <w:p w14:paraId="4476C1A3" w14:textId="3B8B544F" w:rsidR="00361B44" w:rsidRPr="008416E6" w:rsidDel="0010536A" w:rsidRDefault="00361B44">
      <w:pPr>
        <w:pStyle w:val="Tekstpodstawowy"/>
        <w:spacing w:after="0" w:line="312" w:lineRule="auto"/>
        <w:rPr>
          <w:del w:id="8949" w:author="Robert Pasternak" w:date="2024-07-16T14:47:00Z"/>
          <w:rPrChange w:id="8950" w:author="Robert Pasternak" w:date="2021-09-07T12:47:00Z">
            <w:rPr>
              <w:del w:id="8951" w:author="Robert Pasternak" w:date="2024-07-16T14:47:00Z"/>
              <w:rFonts w:ascii="Times" w:hAnsi="Times" w:cs="Arial"/>
              <w:color w:val="FF0000"/>
            </w:rPr>
          </w:rPrChange>
        </w:rPr>
        <w:pPrChange w:id="8952" w:author="kaluz" w:date="2021-09-07T04:16:00Z">
          <w:pPr>
            <w:pStyle w:val="Tekstpodstawowywcity"/>
            <w:spacing w:after="0" w:line="360" w:lineRule="auto"/>
            <w:ind w:left="360"/>
          </w:pPr>
        </w:pPrChange>
      </w:pPr>
    </w:p>
    <w:p w14:paraId="1AEF6495" w14:textId="63160CAB" w:rsidR="00361B44" w:rsidRPr="008416E6" w:rsidDel="0010536A" w:rsidRDefault="00E11DE4">
      <w:pPr>
        <w:pStyle w:val="Tekstpodstawowywcity"/>
        <w:numPr>
          <w:ilvl w:val="1"/>
          <w:numId w:val="8"/>
        </w:numPr>
        <w:spacing w:after="0" w:line="312" w:lineRule="auto"/>
        <w:rPr>
          <w:del w:id="8953" w:author="Robert Pasternak" w:date="2024-07-16T14:47:00Z"/>
          <w:rPrChange w:id="8954" w:author="Robert Pasternak" w:date="2021-09-07T12:47:00Z">
            <w:rPr>
              <w:del w:id="8955" w:author="Robert Pasternak" w:date="2024-07-16T14:47:00Z"/>
              <w:rFonts w:ascii="Times" w:hAnsi="Times" w:cs="Arial"/>
            </w:rPr>
          </w:rPrChange>
        </w:rPr>
        <w:pPrChange w:id="8956" w:author="Robert Pasternak" w:date="2021-05-13T11:34:00Z">
          <w:pPr>
            <w:pStyle w:val="Tekstpodstawowywcity"/>
            <w:numPr>
              <w:ilvl w:val="1"/>
              <w:numId w:val="8"/>
            </w:numPr>
            <w:tabs>
              <w:tab w:val="num" w:pos="360"/>
            </w:tabs>
            <w:spacing w:after="0" w:line="360" w:lineRule="auto"/>
            <w:ind w:left="360" w:hanging="360"/>
          </w:pPr>
        </w:pPrChange>
      </w:pPr>
      <w:del w:id="8957" w:author="Robert Pasternak" w:date="2024-07-16T14:47:00Z">
        <w:r w:rsidRPr="008416E6" w:rsidDel="0010536A">
          <w:rPr>
            <w:rPrChange w:id="8958" w:author="Robert Pasternak" w:date="2021-09-07T12:47:00Z">
              <w:rPr>
                <w:rFonts w:ascii="Times" w:hAnsi="Times" w:cs="Arial"/>
                <w:i/>
                <w:iCs/>
              </w:rPr>
            </w:rPrChange>
          </w:rPr>
          <w:delText>Na terenie PSZOK Wykonawca zapewni:</w:delText>
        </w:r>
      </w:del>
    </w:p>
    <w:p w14:paraId="6CF25DDA" w14:textId="6DE1FABB" w:rsidR="00361B44" w:rsidRPr="008416E6" w:rsidDel="0010536A" w:rsidRDefault="00E11DE4">
      <w:pPr>
        <w:pStyle w:val="Tekstpodstawowywcity"/>
        <w:numPr>
          <w:ilvl w:val="0"/>
          <w:numId w:val="23"/>
        </w:numPr>
        <w:spacing w:after="0" w:line="312" w:lineRule="auto"/>
        <w:rPr>
          <w:del w:id="8959" w:author="Robert Pasternak" w:date="2024-07-16T14:47:00Z"/>
          <w:rPrChange w:id="8960" w:author="Robert Pasternak" w:date="2021-09-07T12:47:00Z">
            <w:rPr>
              <w:del w:id="8961" w:author="Robert Pasternak" w:date="2024-07-16T14:47:00Z"/>
              <w:rFonts w:ascii="Times" w:hAnsi="Times" w:cs="Arial"/>
            </w:rPr>
          </w:rPrChange>
        </w:rPr>
        <w:pPrChange w:id="8962" w:author="Robert Pasternak" w:date="2021-05-13T11:34:00Z">
          <w:pPr>
            <w:pStyle w:val="Tekstpodstawowywcity"/>
            <w:numPr>
              <w:numId w:val="23"/>
            </w:numPr>
            <w:spacing w:after="0" w:line="360" w:lineRule="auto"/>
            <w:ind w:left="720" w:hanging="360"/>
          </w:pPr>
        </w:pPrChange>
      </w:pPr>
      <w:del w:id="8963" w:author="Robert Pasternak" w:date="2024-07-16T14:47:00Z">
        <w:r w:rsidRPr="008416E6" w:rsidDel="0010536A">
          <w:rPr>
            <w:rPrChange w:id="8964" w:author="Robert Pasternak" w:date="2021-09-07T12:47:00Z">
              <w:rPr>
                <w:rFonts w:ascii="Times" w:hAnsi="Times" w:cs="Arial"/>
                <w:i/>
                <w:iCs/>
              </w:rPr>
            </w:rPrChange>
          </w:rPr>
          <w:delText xml:space="preserve">wydzielony, odpowiedniej wielkości plac manewrowy pozwalający na swobodne rozmieszczenie pojemników oraz swobodny dostęp pojazdów dowożących, </w:delText>
        </w:r>
        <w:r w:rsidRPr="008416E6" w:rsidDel="0010536A">
          <w:rPr>
            <w:rPrChange w:id="8965" w:author="Robert Pasternak" w:date="2021-09-07T12:47:00Z">
              <w:rPr>
                <w:rFonts w:ascii="Times" w:hAnsi="Times" w:cs="Arial"/>
                <w:i/>
                <w:iCs/>
              </w:rPr>
            </w:rPrChange>
          </w:rPr>
          <w:br/>
        </w:r>
      </w:del>
      <w:del w:id="8966" w:author="Robert Pasternak" w:date="2021-07-01T15:27:00Z">
        <w:r w:rsidRPr="008416E6">
          <w:rPr>
            <w:rPrChange w:id="8967" w:author="Robert Pasternak" w:date="2021-09-07T12:47:00Z">
              <w:rPr>
                <w:rFonts w:ascii="Times" w:hAnsi="Times" w:cs="Arial"/>
                <w:i/>
                <w:iCs/>
              </w:rPr>
            </w:rPrChange>
          </w:rPr>
          <w:delText xml:space="preserve">jak też </w:delText>
        </w:r>
      </w:del>
      <w:del w:id="8968" w:author="Robert Pasternak" w:date="2024-07-16T14:47:00Z">
        <w:r w:rsidRPr="008416E6" w:rsidDel="0010536A">
          <w:rPr>
            <w:rPrChange w:id="8969" w:author="Robert Pasternak" w:date="2021-09-07T12:47:00Z">
              <w:rPr>
                <w:rFonts w:ascii="Times" w:hAnsi="Times" w:cs="Arial"/>
                <w:i/>
                <w:iCs/>
              </w:rPr>
            </w:rPrChange>
          </w:rPr>
          <w:delText>wywożących odpady,</w:delText>
        </w:r>
      </w:del>
    </w:p>
    <w:p w14:paraId="2907571A" w14:textId="373E9F18" w:rsidR="00361B44" w:rsidRPr="008416E6" w:rsidDel="0010536A" w:rsidRDefault="00E11DE4">
      <w:pPr>
        <w:pStyle w:val="Tekstpodstawowywcity"/>
        <w:numPr>
          <w:ilvl w:val="0"/>
          <w:numId w:val="23"/>
        </w:numPr>
        <w:spacing w:after="0" w:line="312" w:lineRule="auto"/>
        <w:rPr>
          <w:del w:id="8970" w:author="Robert Pasternak" w:date="2024-07-16T14:47:00Z"/>
          <w:rPrChange w:id="8971" w:author="Robert Pasternak" w:date="2021-09-07T12:47:00Z">
            <w:rPr>
              <w:del w:id="8972" w:author="Robert Pasternak" w:date="2024-07-16T14:47:00Z"/>
              <w:rFonts w:ascii="Times" w:hAnsi="Times" w:cs="Arial"/>
            </w:rPr>
          </w:rPrChange>
        </w:rPr>
        <w:pPrChange w:id="8973" w:author="Robert Pasternak" w:date="2021-07-01T15:26:00Z">
          <w:pPr>
            <w:pStyle w:val="Tekstpodstawowywcity"/>
            <w:numPr>
              <w:numId w:val="23"/>
            </w:numPr>
            <w:spacing w:after="0" w:line="360" w:lineRule="auto"/>
            <w:ind w:left="720" w:hanging="360"/>
          </w:pPr>
        </w:pPrChange>
      </w:pPr>
      <w:del w:id="8974" w:author="Robert Pasternak" w:date="2024-07-16T14:47:00Z">
        <w:r w:rsidRPr="008416E6" w:rsidDel="0010536A">
          <w:rPr>
            <w:rPrChange w:id="8975" w:author="Robert Pasternak" w:date="2021-09-07T12:47:00Z">
              <w:rPr>
                <w:rFonts w:ascii="Times" w:hAnsi="Times" w:cs="Arial"/>
                <w:i/>
                <w:iCs/>
              </w:rPr>
            </w:rPrChange>
          </w:rPr>
          <w:delText>minimum 5</w:delText>
        </w:r>
      </w:del>
      <w:ins w:id="8976" w:author="kaluz" w:date="2021-05-04T21:51:00Z">
        <w:del w:id="8977" w:author="Robert Pasternak" w:date="2024-07-16T14:47:00Z">
          <w:r w:rsidRPr="008416E6" w:rsidDel="0010536A">
            <w:rPr>
              <w:rPrChange w:id="8978" w:author="Robert Pasternak" w:date="2021-09-07T12:47:00Z">
                <w:rPr>
                  <w:rFonts w:ascii="Times" w:hAnsi="Times" w:cs="Arial"/>
                  <w:i/>
                  <w:iCs/>
                </w:rPr>
              </w:rPrChange>
            </w:rPr>
            <w:delText xml:space="preserve">3 </w:delText>
          </w:r>
        </w:del>
      </w:ins>
      <w:del w:id="8979" w:author="Robert Pasternak" w:date="2024-07-16T14:47:00Z">
        <w:r w:rsidRPr="008416E6" w:rsidDel="0010536A">
          <w:rPr>
            <w:rPrChange w:id="8980" w:author="Robert Pasternak" w:date="2021-09-07T12:47:00Z">
              <w:rPr>
                <w:rFonts w:ascii="Times" w:hAnsi="Times" w:cs="Arial"/>
                <w:i/>
                <w:iCs/>
              </w:rPr>
            </w:rPrChange>
          </w:rPr>
          <w:delText>utwardzon</w:delText>
        </w:r>
      </w:del>
      <w:ins w:id="8981" w:author="kaluz" w:date="2021-05-04T21:51:00Z">
        <w:del w:id="8982" w:author="Robert Pasternak" w:date="2024-07-16T14:47:00Z">
          <w:r w:rsidRPr="008416E6" w:rsidDel="0010536A">
            <w:rPr>
              <w:rPrChange w:id="8983" w:author="Robert Pasternak" w:date="2021-09-07T12:47:00Z">
                <w:rPr>
                  <w:rFonts w:ascii="Times" w:hAnsi="Times" w:cs="Arial"/>
                  <w:i/>
                  <w:iCs/>
                </w:rPr>
              </w:rPrChange>
            </w:rPr>
            <w:delText>e</w:delText>
          </w:r>
        </w:del>
      </w:ins>
      <w:del w:id="8984" w:author="Robert Pasternak" w:date="2024-07-16T14:47:00Z">
        <w:r w:rsidRPr="008416E6" w:rsidDel="0010536A">
          <w:rPr>
            <w:rPrChange w:id="8985" w:author="Robert Pasternak" w:date="2021-09-07T12:47:00Z">
              <w:rPr>
                <w:rFonts w:ascii="Times" w:hAnsi="Times" w:cs="Arial"/>
                <w:i/>
                <w:iCs/>
              </w:rPr>
            </w:rPrChange>
          </w:rPr>
          <w:delText>ych</w:delText>
        </w:r>
      </w:del>
      <w:ins w:id="8986" w:author="kaluz" w:date="2021-05-04T21:51:00Z">
        <w:del w:id="8987" w:author="Robert Pasternak" w:date="2024-07-16T14:47:00Z">
          <w:r w:rsidRPr="008416E6" w:rsidDel="0010536A">
            <w:rPr>
              <w:rPrChange w:id="8988" w:author="Robert Pasternak" w:date="2021-09-07T12:47:00Z">
                <w:rPr>
                  <w:rFonts w:ascii="Times" w:hAnsi="Times" w:cs="Arial"/>
                  <w:i/>
                  <w:iCs/>
                </w:rPr>
              </w:rPrChange>
            </w:rPr>
            <w:delText xml:space="preserve"> masą bitumiczną lub kostką brukową</w:delText>
          </w:r>
        </w:del>
      </w:ins>
      <w:del w:id="8989" w:author="Robert Pasternak" w:date="2021-07-02T08:03:00Z">
        <w:r w:rsidRPr="008416E6">
          <w:rPr>
            <w:rPrChange w:id="8990" w:author="Robert Pasternak" w:date="2021-09-07T12:47:00Z">
              <w:rPr>
                <w:rFonts w:ascii="Times" w:hAnsi="Times" w:cs="Arial"/>
                <w:i/>
                <w:iCs/>
              </w:rPr>
            </w:rPrChange>
          </w:rPr>
          <w:delText>i wydzielon</w:delText>
        </w:r>
      </w:del>
      <w:ins w:id="8991" w:author="kaluz" w:date="2021-05-04T21:52:00Z">
        <w:del w:id="8992" w:author="Robert Pasternak" w:date="2021-07-02T08:03:00Z">
          <w:r w:rsidRPr="008416E6">
            <w:rPr>
              <w:rPrChange w:id="8993" w:author="Robert Pasternak" w:date="2021-09-07T12:47:00Z">
                <w:rPr>
                  <w:rFonts w:ascii="Times" w:hAnsi="Times" w:cs="Arial"/>
                  <w:i/>
                  <w:iCs/>
                </w:rPr>
              </w:rPrChange>
            </w:rPr>
            <w:delText>e</w:delText>
          </w:r>
        </w:del>
      </w:ins>
      <w:del w:id="8994" w:author="Robert Pasternak" w:date="2021-07-02T08:03:00Z">
        <w:r w:rsidRPr="008416E6">
          <w:rPr>
            <w:rPrChange w:id="8995" w:author="Robert Pasternak" w:date="2021-09-07T12:47:00Z">
              <w:rPr>
                <w:rFonts w:ascii="Times" w:hAnsi="Times" w:cs="Arial"/>
                <w:i/>
                <w:iCs/>
              </w:rPr>
            </w:rPrChange>
          </w:rPr>
          <w:delText xml:space="preserve">ych </w:delText>
        </w:r>
      </w:del>
      <w:del w:id="8996" w:author="Robert Pasternak" w:date="2024-07-16T14:47:00Z">
        <w:r w:rsidRPr="008416E6" w:rsidDel="0010536A">
          <w:rPr>
            <w:rPrChange w:id="8997" w:author="Robert Pasternak" w:date="2021-09-07T12:47:00Z">
              <w:rPr>
                <w:rFonts w:ascii="Times" w:hAnsi="Times" w:cs="Arial"/>
                <w:i/>
                <w:iCs/>
              </w:rPr>
            </w:rPrChange>
          </w:rPr>
          <w:delText>miejsc</w:delText>
        </w:r>
      </w:del>
      <w:ins w:id="8998" w:author="kaluz" w:date="2021-05-04T21:52:00Z">
        <w:del w:id="8999" w:author="Robert Pasternak" w:date="2024-07-16T14:47:00Z">
          <w:r w:rsidRPr="008416E6" w:rsidDel="0010536A">
            <w:rPr>
              <w:rPrChange w:id="9000" w:author="Robert Pasternak" w:date="2021-09-07T12:47:00Z">
                <w:rPr>
                  <w:rFonts w:ascii="Times" w:hAnsi="Times" w:cs="Arial"/>
                  <w:i/>
                  <w:iCs/>
                </w:rPr>
              </w:rPrChange>
            </w:rPr>
            <w:delText>a</w:delText>
          </w:r>
        </w:del>
      </w:ins>
      <w:del w:id="9001" w:author="Robert Pasternak" w:date="2024-07-16T14:47:00Z">
        <w:r w:rsidRPr="008416E6" w:rsidDel="0010536A">
          <w:rPr>
            <w:rPrChange w:id="9002" w:author="Robert Pasternak" w:date="2021-09-07T12:47:00Z">
              <w:rPr>
                <w:rFonts w:ascii="Times" w:hAnsi="Times" w:cs="Arial"/>
                <w:i/>
                <w:iCs/>
              </w:rPr>
            </w:rPrChange>
          </w:rPr>
          <w:delText xml:space="preserve"> parkingow</w:delText>
        </w:r>
      </w:del>
      <w:ins w:id="9003" w:author="kaluz" w:date="2021-05-04T21:52:00Z">
        <w:del w:id="9004" w:author="Robert Pasternak" w:date="2024-07-16T14:47:00Z">
          <w:r w:rsidRPr="008416E6" w:rsidDel="0010536A">
            <w:rPr>
              <w:rPrChange w:id="9005" w:author="Robert Pasternak" w:date="2021-09-07T12:47:00Z">
                <w:rPr>
                  <w:rFonts w:ascii="Times" w:hAnsi="Times" w:cs="Arial"/>
                  <w:i/>
                  <w:iCs/>
                </w:rPr>
              </w:rPrChange>
            </w:rPr>
            <w:delText>e</w:delText>
          </w:r>
        </w:del>
      </w:ins>
      <w:del w:id="9006" w:author="Robert Pasternak" w:date="2024-07-16T14:47:00Z">
        <w:r w:rsidRPr="008416E6" w:rsidDel="0010536A">
          <w:rPr>
            <w:rPrChange w:id="9007" w:author="Robert Pasternak" w:date="2021-09-07T12:47:00Z">
              <w:rPr>
                <w:rFonts w:ascii="Times" w:hAnsi="Times" w:cs="Arial"/>
                <w:i/>
                <w:iCs/>
              </w:rPr>
            </w:rPrChange>
          </w:rPr>
          <w:delText>ych dla mieszkańców Gminy przywożących odpady,</w:delText>
        </w:r>
      </w:del>
    </w:p>
    <w:p w14:paraId="19A5514C" w14:textId="33D33A45" w:rsidR="00361B44" w:rsidRPr="008416E6" w:rsidDel="002E1F77" w:rsidRDefault="00E11DE4">
      <w:pPr>
        <w:pStyle w:val="Tekstpodstawowywcity"/>
        <w:numPr>
          <w:ilvl w:val="0"/>
          <w:numId w:val="23"/>
        </w:numPr>
        <w:spacing w:after="0" w:line="312" w:lineRule="auto"/>
        <w:rPr>
          <w:del w:id="9008" w:author="Robert Pasternak" w:date="2021-06-08T11:48:00Z"/>
        </w:rPr>
        <w:pPrChange w:id="9009" w:author="Robert Pasternak" w:date="2021-06-08T11:48:00Z">
          <w:pPr>
            <w:pStyle w:val="Akapitzlist"/>
            <w:spacing w:line="360" w:lineRule="auto"/>
          </w:pPr>
        </w:pPrChange>
      </w:pPr>
      <w:del w:id="9010" w:author="Robert Pasternak" w:date="2024-07-16T14:47:00Z">
        <w:r w:rsidRPr="008416E6" w:rsidDel="0010536A">
          <w:rPr>
            <w:rPrChange w:id="9011" w:author="Robert Pasternak" w:date="2021-09-07T12:47:00Z">
              <w:rPr>
                <w:rFonts w:ascii="Times" w:hAnsi="Times" w:cs="Arial"/>
                <w:i/>
                <w:iCs/>
              </w:rPr>
            </w:rPrChange>
          </w:rPr>
          <w:delText xml:space="preserve">pomieszczenie socjalne dla pracowników, odpowiadające liczbie zatrudnionych osób do prowadzenia PSZOK, wyposażone w </w:delText>
        </w:r>
      </w:del>
      <w:del w:id="9012" w:author="Robert Pasternak" w:date="2021-06-18T15:18:00Z">
        <w:r w:rsidRPr="008416E6">
          <w:rPr>
            <w:rPrChange w:id="9013" w:author="Robert Pasternak" w:date="2021-09-07T12:47:00Z">
              <w:rPr>
                <w:rFonts w:ascii="Times" w:hAnsi="Times" w:cs="Arial"/>
                <w:i/>
                <w:iCs/>
              </w:rPr>
            </w:rPrChange>
          </w:rPr>
          <w:delText xml:space="preserve">sanitariaty, </w:delText>
        </w:r>
      </w:del>
      <w:del w:id="9014" w:author="Robert Pasternak" w:date="2024-07-16T14:47:00Z">
        <w:r w:rsidRPr="008416E6" w:rsidDel="0010536A">
          <w:rPr>
            <w:rPrChange w:id="9015" w:author="Robert Pasternak" w:date="2021-09-07T12:47:00Z">
              <w:rPr>
                <w:rFonts w:ascii="Times" w:hAnsi="Times" w:cs="Arial"/>
                <w:i/>
                <w:iCs/>
              </w:rPr>
            </w:rPrChange>
          </w:rPr>
          <w:delText>energię elektryczną, bieżącą wodę, ogrzewanie.</w:delText>
        </w:r>
      </w:del>
    </w:p>
    <w:p w14:paraId="762C83B5" w14:textId="496F345E" w:rsidR="002E1F77" w:rsidRPr="008416E6" w:rsidDel="0010536A" w:rsidRDefault="002E1F77">
      <w:pPr>
        <w:pStyle w:val="Tekstpodstawowywcity"/>
        <w:numPr>
          <w:ilvl w:val="0"/>
          <w:numId w:val="23"/>
        </w:numPr>
        <w:spacing w:after="0" w:line="312" w:lineRule="auto"/>
        <w:rPr>
          <w:del w:id="9016" w:author="Robert Pasternak" w:date="2024-07-16T14:47:00Z"/>
          <w:rPrChange w:id="9017" w:author="Robert Pasternak" w:date="2021-09-07T12:47:00Z">
            <w:rPr>
              <w:del w:id="9018" w:author="Robert Pasternak" w:date="2024-07-16T14:47:00Z"/>
              <w:rFonts w:ascii="Times" w:hAnsi="Times" w:cs="Arial"/>
            </w:rPr>
          </w:rPrChange>
        </w:rPr>
        <w:pPrChange w:id="9019" w:author="Robert Pasternak" w:date="2021-07-28T12:44:00Z">
          <w:pPr>
            <w:pStyle w:val="Akapitzlist"/>
            <w:spacing w:line="360" w:lineRule="auto"/>
          </w:pPr>
        </w:pPrChange>
      </w:pPr>
    </w:p>
    <w:p w14:paraId="24C5B250" w14:textId="12B091F1" w:rsidR="00361B44" w:rsidRPr="008416E6" w:rsidDel="0010536A" w:rsidRDefault="00E11DE4">
      <w:pPr>
        <w:pStyle w:val="Tekstpodstawowywcity"/>
        <w:numPr>
          <w:ilvl w:val="1"/>
          <w:numId w:val="8"/>
        </w:numPr>
        <w:spacing w:after="0" w:line="312" w:lineRule="auto"/>
        <w:rPr>
          <w:del w:id="9020" w:author="Robert Pasternak" w:date="2024-07-16T14:47:00Z"/>
          <w:rPrChange w:id="9021" w:author="Robert Pasternak" w:date="2021-09-07T12:47:00Z">
            <w:rPr>
              <w:del w:id="9022" w:author="Robert Pasternak" w:date="2024-07-16T14:47:00Z"/>
              <w:rFonts w:ascii="Times" w:hAnsi="Times" w:cs="Arial"/>
            </w:rPr>
          </w:rPrChange>
        </w:rPr>
        <w:pPrChange w:id="9023" w:author="Robert Pasternak" w:date="2021-05-13T11:34:00Z">
          <w:pPr>
            <w:pStyle w:val="Tekstpodstawowywcity"/>
            <w:numPr>
              <w:ilvl w:val="1"/>
              <w:numId w:val="8"/>
            </w:numPr>
            <w:tabs>
              <w:tab w:val="num" w:pos="360"/>
            </w:tabs>
            <w:spacing w:after="0" w:line="360" w:lineRule="auto"/>
            <w:ind w:left="360" w:hanging="360"/>
          </w:pPr>
        </w:pPrChange>
      </w:pPr>
      <w:del w:id="9024" w:author="Robert Pasternak" w:date="2024-07-16T14:47:00Z">
        <w:r w:rsidRPr="008416E6" w:rsidDel="0010536A">
          <w:rPr>
            <w:rPrChange w:id="9025" w:author="Robert Pasternak" w:date="2021-09-07T12:47:00Z">
              <w:rPr>
                <w:rFonts w:ascii="Times" w:hAnsi="Times" w:cs="Arial"/>
                <w:i/>
                <w:iCs/>
              </w:rPr>
            </w:rPrChange>
          </w:rPr>
          <w:delText xml:space="preserve">Wykonawca zobowiązany jest w czasie trwania </w:delText>
        </w:r>
      </w:del>
      <w:del w:id="9026" w:author="Robert Pasternak" w:date="2021-07-02T08:03:00Z">
        <w:r w:rsidRPr="008416E6">
          <w:rPr>
            <w:rPrChange w:id="9027" w:author="Robert Pasternak" w:date="2021-09-07T12:47:00Z">
              <w:rPr>
                <w:rFonts w:ascii="Times" w:hAnsi="Times" w:cs="Arial"/>
                <w:i/>
                <w:iCs/>
              </w:rPr>
            </w:rPrChange>
          </w:rPr>
          <w:delText>umowyna realizację Przedmiotu zamówienia</w:delText>
        </w:r>
      </w:del>
      <w:del w:id="9028" w:author="Robert Pasternak" w:date="2024-07-16T14:47:00Z">
        <w:r w:rsidRPr="008416E6" w:rsidDel="0010536A">
          <w:rPr>
            <w:rPrChange w:id="9029" w:author="Robert Pasternak" w:date="2021-09-07T12:47:00Z">
              <w:rPr>
                <w:rFonts w:ascii="Times" w:hAnsi="Times" w:cs="Arial"/>
                <w:i/>
                <w:iCs/>
              </w:rPr>
            </w:rPrChange>
          </w:rPr>
          <w:delText>:</w:delText>
        </w:r>
      </w:del>
    </w:p>
    <w:p w14:paraId="4F566EC5" w14:textId="2292CBCE" w:rsidR="00361B44" w:rsidRPr="008416E6" w:rsidDel="0010536A" w:rsidRDefault="006442EB">
      <w:pPr>
        <w:pStyle w:val="Nagwek3"/>
        <w:numPr>
          <w:ilvl w:val="0"/>
          <w:numId w:val="22"/>
        </w:numPr>
        <w:spacing w:line="312" w:lineRule="auto"/>
        <w:jc w:val="both"/>
        <w:rPr>
          <w:del w:id="9030" w:author="Robert Pasternak" w:date="2024-07-16T14:47:00Z"/>
          <w:b w:val="0"/>
          <w:sz w:val="24"/>
          <w:szCs w:val="24"/>
        </w:rPr>
        <w:pPrChange w:id="9031" w:author="Robert Pasternak" w:date="2021-05-13T11:34:00Z">
          <w:pPr>
            <w:pStyle w:val="Nagwek3"/>
            <w:numPr>
              <w:ilvl w:val="0"/>
              <w:numId w:val="22"/>
            </w:numPr>
            <w:spacing w:line="360" w:lineRule="auto"/>
            <w:ind w:hanging="360"/>
            <w:jc w:val="both"/>
          </w:pPr>
        </w:pPrChange>
      </w:pPr>
      <w:del w:id="9032" w:author="Robert Pasternak" w:date="2024-07-16T14:47:00Z">
        <w:r w:rsidRPr="008416E6" w:rsidDel="0010536A">
          <w:rPr>
            <w:b w:val="0"/>
            <w:sz w:val="24"/>
            <w:szCs w:val="24"/>
          </w:rPr>
          <w:delText>zapewnić organizację PSZOK i jego wyposażenie w sposób zapewniający dostępność dla wszystkich użytkowników, w szczególności osób niepełnosprawnych</w:delText>
        </w:r>
        <w:r w:rsidR="009E2E76" w:rsidRPr="008416E6" w:rsidDel="0010536A">
          <w:rPr>
            <w:b w:val="0"/>
            <w:sz w:val="24"/>
            <w:szCs w:val="24"/>
          </w:rPr>
          <w:delText>;</w:delText>
        </w:r>
      </w:del>
    </w:p>
    <w:p w14:paraId="6EB333B4" w14:textId="6AAB6707" w:rsidR="00361B44" w:rsidRPr="008416E6" w:rsidRDefault="006629D6">
      <w:pPr>
        <w:pStyle w:val="Akapitzlist"/>
        <w:numPr>
          <w:ilvl w:val="0"/>
          <w:numId w:val="22"/>
        </w:numPr>
        <w:spacing w:line="312" w:lineRule="auto"/>
        <w:ind w:left="714" w:hanging="357"/>
        <w:rPr>
          <w:del w:id="9033" w:author="Robert Pasternak" w:date="2021-05-12T08:32:00Z"/>
        </w:rPr>
        <w:pPrChange w:id="9034" w:author="Robert Pasternak" w:date="2021-07-02T11:47:00Z">
          <w:pPr>
            <w:pStyle w:val="Akapitzlist"/>
            <w:numPr>
              <w:numId w:val="22"/>
            </w:numPr>
            <w:spacing w:line="360" w:lineRule="auto"/>
            <w:ind w:hanging="360"/>
          </w:pPr>
        </w:pPrChange>
      </w:pPr>
      <w:del w:id="9035" w:author="Robert Pasternak" w:date="2024-07-16T14:47:00Z">
        <w:r w:rsidRPr="008416E6" w:rsidDel="0010536A">
          <w:delText xml:space="preserve">zapewnić funkcjonowanie PSZOK zgodnie z obowiązującą uchwałą Rady Miasta Ostrowca Świętokrzyskiego </w:delText>
        </w:r>
        <w:r w:rsidR="00D46014" w:rsidRPr="008416E6" w:rsidDel="0010536A">
          <w:rPr>
            <w:bCs/>
          </w:rPr>
          <w:delText>określającą szczegółowy</w:delText>
        </w:r>
        <w:r w:rsidRPr="008416E6" w:rsidDel="0010536A">
          <w:rPr>
            <w:bCs/>
          </w:rPr>
          <w:delText xml:space="preserve"> spos</w:delText>
        </w:r>
        <w:r w:rsidR="00B62419" w:rsidRPr="008416E6" w:rsidDel="0010536A">
          <w:rPr>
            <w:bCs/>
          </w:rPr>
          <w:delText>ób</w:delText>
        </w:r>
        <w:r w:rsidRPr="008416E6" w:rsidDel="0010536A">
          <w:rPr>
            <w:bCs/>
          </w:rPr>
          <w:delText xml:space="preserve"> i zakres świadczenia usług w zakresie odbierania odpadów komunalnych od właścicieli nieruchomości, na których zamieszkują mieszkańcy i zagospodarowania tych odpadów</w:delText>
        </w:r>
        <w:r w:rsidRPr="008416E6" w:rsidDel="0010536A">
          <w:delText>;</w:delText>
        </w:r>
      </w:del>
      <w:ins w:id="9036" w:author="kaluz" w:date="2021-09-07T04:17:00Z">
        <w:del w:id="9037" w:author="Robert Pasternak" w:date="2024-07-16T14:47:00Z">
          <w:r w:rsidR="00A408F6" w:rsidRPr="008416E6" w:rsidDel="0010536A">
            <w:rPr>
              <w:bCs/>
              <w:rPrChange w:id="9038" w:author="Robert Pasternak" w:date="2021-09-07T12:47:00Z">
                <w:rPr>
                  <w:b/>
                  <w:bCs/>
                </w:rPr>
              </w:rPrChange>
            </w:rPr>
            <w:delText xml:space="preserve"> realizacji Przedmiotu zamówienia, </w:delText>
          </w:r>
          <w:r w:rsidR="00A408F6" w:rsidRPr="008416E6" w:rsidDel="0010536A">
            <w:rPr>
              <w:shd w:val="clear" w:color="auto" w:fill="FFFFFF"/>
              <w:rPrChange w:id="9039" w:author="Robert Pasternak" w:date="2021-09-07T12:47:00Z">
                <w:rPr>
                  <w:color w:val="FF0000"/>
                  <w:shd w:val="clear" w:color="auto" w:fill="FFFFFF"/>
                </w:rPr>
              </w:rPrChange>
            </w:rPr>
            <w:delText>a w sytuacji</w:delText>
          </w:r>
        </w:del>
      </w:ins>
      <w:ins w:id="9040" w:author="Grzegorz" w:date="2021-09-07T09:53:00Z">
        <w:del w:id="9041" w:author="Robert Pasternak" w:date="2024-07-16T14:47:00Z">
          <w:r w:rsidR="00A0366C" w:rsidRPr="008416E6" w:rsidDel="0010536A">
            <w:rPr>
              <w:shd w:val="clear" w:color="auto" w:fill="FFFFFF"/>
              <w:rPrChange w:id="9042" w:author="Robert Pasternak" w:date="2021-09-07T12:47:00Z">
                <w:rPr>
                  <w:b/>
                  <w:color w:val="FF0000"/>
                  <w:shd w:val="clear" w:color="auto" w:fill="FFFFFF"/>
                </w:rPr>
              </w:rPrChange>
            </w:rPr>
            <w:delText>,</w:delText>
          </w:r>
        </w:del>
      </w:ins>
      <w:ins w:id="9043" w:author="kaluz" w:date="2021-09-07T04:17:00Z">
        <w:del w:id="9044" w:author="Robert Pasternak" w:date="2024-07-16T14:47:00Z">
          <w:r w:rsidR="00A408F6" w:rsidRPr="008416E6" w:rsidDel="0010536A">
            <w:rPr>
              <w:shd w:val="clear" w:color="auto" w:fill="FFFFFF"/>
              <w:rPrChange w:id="9045" w:author="Robert Pasternak" w:date="2021-09-07T12:47:00Z">
                <w:rPr>
                  <w:color w:val="FF0000"/>
                  <w:shd w:val="clear" w:color="auto" w:fill="FFFFFF"/>
                </w:rPr>
              </w:rPrChange>
            </w:rPr>
            <w:delText xml:space="preserve"> o </w:delText>
          </w:r>
        </w:del>
      </w:ins>
      <w:ins w:id="9046" w:author="Grzegorz" w:date="2021-09-07T09:53:00Z">
        <w:del w:id="9047" w:author="Robert Pasternak" w:date="2024-07-16T14:47:00Z">
          <w:r w:rsidR="00A0366C" w:rsidRPr="008416E6" w:rsidDel="0010536A">
            <w:rPr>
              <w:shd w:val="clear" w:color="auto" w:fill="FFFFFF"/>
              <w:rPrChange w:id="9048" w:author="Robert Pasternak" w:date="2021-09-07T12:47:00Z">
                <w:rPr>
                  <w:b/>
                  <w:color w:val="FF0000"/>
                  <w:shd w:val="clear" w:color="auto" w:fill="FFFFFF"/>
                </w:rPr>
              </w:rPrChange>
            </w:rPr>
            <w:delText> </w:delText>
          </w:r>
        </w:del>
      </w:ins>
      <w:ins w:id="9049" w:author="kaluz" w:date="2021-09-07T04:17:00Z">
        <w:del w:id="9050" w:author="Robert Pasternak" w:date="2024-07-16T14:47:00Z">
          <w:r w:rsidR="00A408F6" w:rsidRPr="008416E6" w:rsidDel="0010536A">
            <w:rPr>
              <w:shd w:val="clear" w:color="auto" w:fill="FFFFFF"/>
              <w:rPrChange w:id="9051" w:author="Robert Pasternak" w:date="2021-09-07T12:47:00Z">
                <w:rPr>
                  <w:color w:val="FF0000"/>
                  <w:shd w:val="clear" w:color="auto" w:fill="FFFFFF"/>
                </w:rPr>
              </w:rPrChange>
            </w:rPr>
            <w:delText>której mowa w ppkt. 1a</w:delText>
          </w:r>
        </w:del>
      </w:ins>
      <w:ins w:id="9052" w:author="Grzegorz" w:date="2021-09-07T10:39:00Z">
        <w:del w:id="9053" w:author="Robert Pasternak" w:date="2024-07-16T14:47:00Z">
          <w:r w:rsidR="009C11E7" w:rsidRPr="008416E6" w:rsidDel="0010536A">
            <w:rPr>
              <w:shd w:val="clear" w:color="auto" w:fill="FFFFFF"/>
              <w:rPrChange w:id="9054" w:author="Robert Pasternak" w:date="2021-09-07T12:47:00Z">
                <w:rPr>
                  <w:b/>
                  <w:color w:val="FF0000"/>
                  <w:shd w:val="clear" w:color="auto" w:fill="FFFFFF"/>
                </w:rPr>
              </w:rPrChange>
            </w:rPr>
            <w:delText>,</w:delText>
          </w:r>
        </w:del>
      </w:ins>
      <w:ins w:id="9055" w:author="kaluz" w:date="2021-09-07T04:17:00Z">
        <w:del w:id="9056" w:author="Robert Pasternak" w:date="2024-07-16T14:47:00Z">
          <w:r w:rsidR="00A408F6" w:rsidRPr="008416E6" w:rsidDel="0010536A">
            <w:rPr>
              <w:shd w:val="clear" w:color="auto" w:fill="FFFFFF"/>
              <w:rPrChange w:id="9057" w:author="Robert Pasternak" w:date="2021-09-07T12:47:00Z">
                <w:rPr>
                  <w:color w:val="FF0000"/>
                  <w:shd w:val="clear" w:color="auto" w:fill="FFFFFF"/>
                </w:rPr>
              </w:rPrChange>
            </w:rPr>
            <w:delText>) najpóźniej w dniu rozpoczęcia</w:delText>
          </w:r>
        </w:del>
      </w:ins>
    </w:p>
    <w:p w14:paraId="6BD3670A" w14:textId="00B653C8" w:rsidR="00361B44" w:rsidRPr="0044515F" w:rsidDel="0010536A" w:rsidRDefault="00C01626">
      <w:pPr>
        <w:pStyle w:val="Nagwek3"/>
        <w:numPr>
          <w:ilvl w:val="0"/>
          <w:numId w:val="22"/>
        </w:numPr>
        <w:spacing w:line="312" w:lineRule="auto"/>
        <w:ind w:left="714" w:hanging="357"/>
        <w:jc w:val="both"/>
        <w:rPr>
          <w:del w:id="9058" w:author="Robert Pasternak" w:date="2024-07-16T14:47:00Z"/>
          <w:b w:val="0"/>
          <w:bCs w:val="0"/>
          <w:sz w:val="24"/>
          <w:szCs w:val="24"/>
        </w:rPr>
        <w:pPrChange w:id="9059" w:author="Robert Pasternak" w:date="2021-07-02T11:47:00Z">
          <w:pPr>
            <w:pStyle w:val="Nagwek3"/>
            <w:numPr>
              <w:ilvl w:val="0"/>
              <w:numId w:val="22"/>
            </w:numPr>
            <w:spacing w:line="360" w:lineRule="auto"/>
            <w:ind w:hanging="360"/>
            <w:jc w:val="both"/>
          </w:pPr>
        </w:pPrChange>
      </w:pPr>
      <w:del w:id="9060" w:author="Robert Pasternak" w:date="2024-07-16T14:47:00Z">
        <w:r w:rsidRPr="008416E6" w:rsidDel="0010536A">
          <w:rPr>
            <w:b w:val="0"/>
          </w:rPr>
          <w:delText xml:space="preserve">wyposażyć </w:delText>
        </w:r>
        <w:r w:rsidR="00D5388C" w:rsidRPr="008416E6" w:rsidDel="0010536A">
          <w:rPr>
            <w:b w:val="0"/>
          </w:rPr>
          <w:delText xml:space="preserve">na własny koszt </w:delText>
        </w:r>
        <w:r w:rsidRPr="008416E6" w:rsidDel="0010536A">
          <w:rPr>
            <w:b w:val="0"/>
          </w:rPr>
          <w:delText xml:space="preserve">PSZOK w odpowiednio opisane pojemniki, kontenery bądź boksy do gromadzenia wyselekcjonowanych frakcji odpadów, adekwatnie do ilości </w:delText>
        </w:r>
      </w:del>
      <w:del w:id="9061" w:author="Robert Pasternak" w:date="2019-08-23T11:45:00Z">
        <w:r w:rsidR="00D5388C" w:rsidRPr="008416E6" w:rsidDel="007E216D">
          <w:rPr>
            <w:b w:val="0"/>
          </w:rPr>
          <w:br/>
        </w:r>
      </w:del>
      <w:del w:id="9062" w:author="Robert Pasternak" w:date="2024-07-16T14:47:00Z">
        <w:r w:rsidRPr="008416E6" w:rsidDel="0010536A">
          <w:rPr>
            <w:b w:val="0"/>
          </w:rPr>
          <w:delText>i rodzajów przyjmowanych odpadów</w:delText>
        </w:r>
      </w:del>
      <w:ins w:id="9063" w:author="kaluz" w:date="2021-05-04T21:54:00Z">
        <w:del w:id="9064" w:author="Robert Pasternak" w:date="2024-07-16T14:47:00Z">
          <w:r w:rsidR="00425462" w:rsidRPr="008416E6" w:rsidDel="0010536A">
            <w:rPr>
              <w:b w:val="0"/>
            </w:rPr>
            <w:delText xml:space="preserve"> </w:delText>
          </w:r>
        </w:del>
      </w:ins>
      <w:ins w:id="9065" w:author="Piotr Szumlak" w:date="2021-07-08T13:14:00Z">
        <w:del w:id="9066" w:author="Robert Pasternak" w:date="2021-07-12T12:54:00Z">
          <w:r w:rsidR="00A412AE" w:rsidRPr="008416E6" w:rsidDel="00764404">
            <w:rPr>
              <w:b w:val="0"/>
            </w:rPr>
            <w:br/>
          </w:r>
        </w:del>
      </w:ins>
      <w:ins w:id="9067" w:author="kaluz" w:date="2021-05-04T21:54:00Z">
        <w:del w:id="9068" w:author="Robert Pasternak" w:date="2024-07-16T14:47:00Z">
          <w:r w:rsidR="00425462" w:rsidRPr="008416E6" w:rsidDel="0010536A">
            <w:rPr>
              <w:b w:val="0"/>
            </w:rPr>
            <w:delText>z zastrze</w:delText>
          </w:r>
        </w:del>
      </w:ins>
      <w:ins w:id="9069" w:author="kaluz" w:date="2021-05-04T21:55:00Z">
        <w:del w:id="9070" w:author="Robert Pasternak" w:date="2024-07-16T14:47:00Z">
          <w:r w:rsidR="00425462" w:rsidRPr="008416E6" w:rsidDel="0010536A">
            <w:rPr>
              <w:b w:val="0"/>
            </w:rPr>
            <w:delText>żeniem</w:delText>
          </w:r>
        </w:del>
      </w:ins>
      <w:ins w:id="9071" w:author="Piotr Szumlak" w:date="2021-07-08T13:14:00Z">
        <w:del w:id="9072" w:author="Robert Pasternak" w:date="2024-07-16T14:47:00Z">
          <w:r w:rsidR="00A412AE" w:rsidRPr="008416E6" w:rsidDel="0010536A">
            <w:rPr>
              <w:b w:val="0"/>
            </w:rPr>
            <w:delText xml:space="preserve"> </w:delText>
          </w:r>
        </w:del>
      </w:ins>
      <w:ins w:id="9073" w:author="kaluz" w:date="2021-09-07T04:18:00Z">
        <w:del w:id="9074" w:author="Robert Pasternak" w:date="2024-07-16T14:47:00Z">
          <w:r w:rsidR="00A408F6" w:rsidRPr="008416E6" w:rsidDel="0010536A">
            <w:rPr>
              <w:b w:val="0"/>
              <w:bCs w:val="0"/>
              <w:sz w:val="24"/>
              <w:szCs w:val="24"/>
            </w:rPr>
            <w:br/>
          </w:r>
        </w:del>
      </w:ins>
      <w:ins w:id="9075" w:author="kaluz" w:date="2021-05-04T22:02:00Z">
        <w:del w:id="9076" w:author="Robert Pasternak" w:date="2024-07-16T14:47:00Z">
          <w:r w:rsidR="00EF6DB3" w:rsidRPr="008416E6" w:rsidDel="0010536A">
            <w:rPr>
              <w:b w:val="0"/>
            </w:rPr>
            <w:delText xml:space="preserve">iż w przypadku zbierania w PSZOK odpadów w pojemnikach lub kontenerach wysokość </w:delText>
          </w:r>
        </w:del>
        <w:del w:id="9077" w:author="Robert Pasternak" w:date="2021-07-12T12:55:00Z">
          <w:r w:rsidR="00EF6DB3" w:rsidRPr="008416E6" w:rsidDel="00764404">
            <w:rPr>
              <w:b w:val="0"/>
            </w:rPr>
            <w:delText>ich burty za</w:delText>
          </w:r>
        </w:del>
      </w:ins>
      <w:ins w:id="9078" w:author="kaluz" w:date="2021-05-04T22:03:00Z">
        <w:del w:id="9079" w:author="Robert Pasternak" w:date="2021-07-12T12:55:00Z">
          <w:r w:rsidR="00EF6DB3" w:rsidRPr="008416E6" w:rsidDel="00764404">
            <w:rPr>
              <w:b w:val="0"/>
            </w:rPr>
            <w:delText xml:space="preserve">ładunkowej </w:delText>
          </w:r>
        </w:del>
        <w:del w:id="9080" w:author="Robert Pasternak" w:date="2024-07-16T14:47:00Z">
          <w:r w:rsidR="00EF6DB3" w:rsidRPr="008416E6" w:rsidDel="0010536A">
            <w:rPr>
              <w:b w:val="0"/>
            </w:rPr>
            <w:delText>nie może być wyższa niż 1,</w:delText>
          </w:r>
        </w:del>
        <w:del w:id="9081" w:author="Robert Pasternak" w:date="2021-06-08T11:50:00Z">
          <w:r w:rsidR="00EF6DB3" w:rsidRPr="008416E6" w:rsidDel="001A5EB7">
            <w:rPr>
              <w:b w:val="0"/>
            </w:rPr>
            <w:delText>3</w:delText>
          </w:r>
        </w:del>
        <w:del w:id="9082" w:author="Robert Pasternak" w:date="2024-07-16T14:47:00Z">
          <w:r w:rsidR="00EF6DB3" w:rsidRPr="008416E6" w:rsidDel="0010536A">
            <w:rPr>
              <w:b w:val="0"/>
            </w:rPr>
            <w:delText xml:space="preserve"> m</w:delText>
          </w:r>
        </w:del>
        <w:del w:id="9083" w:author="Robert Pasternak" w:date="2021-07-02T08:04:00Z">
          <w:r w:rsidR="00EF6DB3" w:rsidRPr="008416E6" w:rsidDel="00CE07F7">
            <w:rPr>
              <w:b w:val="0"/>
            </w:rPr>
            <w:delText>b</w:delText>
          </w:r>
        </w:del>
        <w:del w:id="9084" w:author="Robert Pasternak" w:date="2024-07-16T14:47:00Z">
          <w:r w:rsidR="00EF6DB3" w:rsidRPr="008416E6" w:rsidDel="0010536A">
            <w:rPr>
              <w:b w:val="0"/>
            </w:rPr>
            <w:delText xml:space="preserve">, </w:delText>
          </w:r>
        </w:del>
      </w:ins>
      <w:ins w:id="9085" w:author="Piotr Szumlak" w:date="2021-07-08T13:14:00Z">
        <w:del w:id="9086" w:author="Robert Pasternak" w:date="2021-07-12T12:55:00Z">
          <w:r w:rsidR="00A412AE" w:rsidRPr="008416E6" w:rsidDel="00764404">
            <w:rPr>
              <w:b w:val="0"/>
            </w:rPr>
            <w:br/>
          </w:r>
        </w:del>
      </w:ins>
      <w:ins w:id="9087" w:author="kaluz" w:date="2021-05-04T22:03:00Z">
        <w:del w:id="9088" w:author="Robert Pasternak" w:date="2024-07-16T14:47:00Z">
          <w:r w:rsidR="00EF6DB3" w:rsidRPr="008416E6" w:rsidDel="0010536A">
            <w:rPr>
              <w:b w:val="0"/>
            </w:rPr>
            <w:delText xml:space="preserve">a w przypadku kontenerów przeznaczonych na gruz </w:delText>
          </w:r>
        </w:del>
      </w:ins>
      <w:ins w:id="9089" w:author="kaluz" w:date="2021-05-04T22:04:00Z">
        <w:del w:id="9090" w:author="Robert Pasternak" w:date="2021-06-08T11:49:00Z">
          <w:r w:rsidR="00EF6DB3" w:rsidRPr="008416E6" w:rsidDel="0007141C">
            <w:rPr>
              <w:b w:val="0"/>
            </w:rPr>
            <w:br/>
          </w:r>
        </w:del>
      </w:ins>
      <w:ins w:id="9091" w:author="kaluz" w:date="2021-05-04T22:03:00Z">
        <w:del w:id="9092" w:author="Robert Pasternak" w:date="2024-07-16T14:47:00Z">
          <w:r w:rsidR="00EF6DB3" w:rsidRPr="008416E6" w:rsidDel="0010536A">
            <w:rPr>
              <w:b w:val="0"/>
            </w:rPr>
            <w:delText>i odpady poremontowe oraz odpady wielkogabarytowe nie wy</w:delText>
          </w:r>
        </w:del>
      </w:ins>
      <w:ins w:id="9093" w:author="kaluz" w:date="2021-05-04T22:04:00Z">
        <w:del w:id="9094" w:author="Robert Pasternak" w:date="2024-07-16T14:47:00Z">
          <w:r w:rsidR="00EF6DB3" w:rsidRPr="008416E6" w:rsidDel="0010536A">
            <w:rPr>
              <w:b w:val="0"/>
            </w:rPr>
            <w:delText xml:space="preserve">ższa niż </w:delText>
          </w:r>
        </w:del>
        <w:del w:id="9095" w:author="Robert Pasternak" w:date="2021-07-14T15:07:00Z">
          <w:r w:rsidR="00EF6DB3" w:rsidRPr="008416E6" w:rsidDel="00090096">
            <w:rPr>
              <w:b w:val="0"/>
            </w:rPr>
            <w:delText>0,8</w:delText>
          </w:r>
        </w:del>
        <w:del w:id="9096" w:author="Robert Pasternak" w:date="2024-07-16T14:47:00Z">
          <w:r w:rsidR="00EF6DB3" w:rsidRPr="008416E6" w:rsidDel="0010536A">
            <w:rPr>
              <w:b w:val="0"/>
            </w:rPr>
            <w:delText xml:space="preserve"> m</w:delText>
          </w:r>
        </w:del>
        <w:del w:id="9097" w:author="Robert Pasternak" w:date="2021-07-02T08:04:00Z">
          <w:r w:rsidR="00EF6DB3" w:rsidRPr="008416E6" w:rsidDel="00CE07F7">
            <w:rPr>
              <w:b w:val="0"/>
            </w:rPr>
            <w:delText>b</w:delText>
          </w:r>
        </w:del>
      </w:ins>
      <w:del w:id="9098" w:author="Robert Pasternak" w:date="2024-07-16T14:47:00Z">
        <w:r w:rsidR="00B62419" w:rsidRPr="008416E6" w:rsidDel="0010536A">
          <w:rPr>
            <w:b w:val="0"/>
          </w:rPr>
          <w:delText>,</w:delText>
        </w:r>
      </w:del>
      <w:ins w:id="9099" w:author="Piotr Szumlak" w:date="2021-07-08T13:14:00Z">
        <w:del w:id="9100" w:author="Robert Pasternak" w:date="2024-07-16T14:47:00Z">
          <w:r w:rsidR="00A412AE" w:rsidRPr="008416E6" w:rsidDel="0010536A">
            <w:rPr>
              <w:b w:val="0"/>
            </w:rPr>
            <w:delText xml:space="preserve"> </w:delText>
          </w:r>
        </w:del>
      </w:ins>
      <w:ins w:id="9101" w:author="kaluz" w:date="2021-05-04T22:04:00Z">
        <w:del w:id="9102" w:author="Robert Pasternak" w:date="2021-06-08T11:49:00Z">
          <w:r w:rsidR="00EF6DB3" w:rsidRPr="008416E6" w:rsidDel="0007141C">
            <w:rPr>
              <w:b w:val="0"/>
            </w:rPr>
            <w:br/>
          </w:r>
        </w:del>
      </w:ins>
      <w:del w:id="9103" w:author="Robert Pasternak" w:date="2021-06-18T15:24:00Z">
        <w:r w:rsidRPr="008416E6" w:rsidDel="00944CA1">
          <w:rPr>
            <w:b w:val="0"/>
          </w:rPr>
          <w:delText xml:space="preserve">oraz odpowiednio </w:delText>
        </w:r>
      </w:del>
      <w:del w:id="9104" w:author="Robert Pasternak" w:date="2024-07-16T14:47:00Z">
        <w:r w:rsidRPr="008416E6" w:rsidDel="0010536A">
          <w:rPr>
            <w:b w:val="0"/>
          </w:rPr>
          <w:delText>zabezpieczy</w:delText>
        </w:r>
        <w:r w:rsidR="00D5388C" w:rsidRPr="008416E6" w:rsidDel="0010536A">
          <w:rPr>
            <w:b w:val="0"/>
          </w:rPr>
          <w:delText>ć</w:delText>
        </w:r>
        <w:r w:rsidRPr="008416E6" w:rsidDel="0010536A">
          <w:rPr>
            <w:b w:val="0"/>
          </w:rPr>
          <w:delText xml:space="preserve"> miejsca składowania</w:delText>
        </w:r>
        <w:r w:rsidR="00340C78" w:rsidRPr="008416E6" w:rsidDel="0010536A">
          <w:rPr>
            <w:b w:val="0"/>
          </w:rPr>
          <w:delText xml:space="preserve"> </w:delText>
        </w:r>
      </w:del>
      <w:ins w:id="9105" w:author="Piotr Szumlak" w:date="2021-07-08T13:14:00Z">
        <w:del w:id="9106" w:author="Robert Pasternak" w:date="2024-07-16T14:47:00Z">
          <w:r w:rsidR="00A412AE" w:rsidRPr="008416E6" w:rsidDel="0010536A">
            <w:rPr>
              <w:b w:val="0"/>
            </w:rPr>
            <w:br/>
          </w:r>
        </w:del>
      </w:ins>
      <w:del w:id="9107" w:author="Robert Pasternak" w:date="2024-07-16T14:47:00Z">
        <w:r w:rsidR="00340C78" w:rsidRPr="008416E6" w:rsidDel="0010536A">
          <w:rPr>
            <w:b w:val="0"/>
          </w:rPr>
          <w:delText>i magazynowani</w:delText>
        </w:r>
        <w:r w:rsidR="00CB0336" w:rsidRPr="008416E6" w:rsidDel="0010536A">
          <w:rPr>
            <w:b w:val="0"/>
          </w:rPr>
          <w:delText>a</w:delText>
        </w:r>
        <w:r w:rsidRPr="008416E6" w:rsidDel="0010536A">
          <w:rPr>
            <w:b w:val="0"/>
          </w:rPr>
          <w:delText xml:space="preserve"> poszczególnych frakcji </w:delText>
        </w:r>
        <w:r w:rsidR="00340C78" w:rsidRPr="008416E6" w:rsidDel="0010536A">
          <w:rPr>
            <w:b w:val="0"/>
          </w:rPr>
          <w:delText xml:space="preserve">odpadów </w:delText>
        </w:r>
        <w:r w:rsidRPr="008416E6" w:rsidDel="0010536A">
          <w:rPr>
            <w:b w:val="0"/>
          </w:rPr>
          <w:delText xml:space="preserve">w celu zapobiegnięcia ich zmieszaniu bądź </w:delText>
        </w:r>
        <w:r w:rsidR="00D5388C" w:rsidRPr="008416E6" w:rsidDel="0010536A">
          <w:rPr>
            <w:b w:val="0"/>
          </w:rPr>
          <w:delText>zanieczyszczeniu</w:delText>
        </w:r>
        <w:r w:rsidR="00340C78" w:rsidRPr="008416E6" w:rsidDel="0010536A">
          <w:rPr>
            <w:b w:val="0"/>
          </w:rPr>
          <w:delText xml:space="preserve"> oraz aby nie stwarzały zagrożenia dla ludzi </w:delText>
        </w:r>
      </w:del>
      <w:ins w:id="9108" w:author="Piotr Szumlak" w:date="2021-07-08T13:14:00Z">
        <w:del w:id="9109" w:author="Robert Pasternak" w:date="2024-07-16T14:47:00Z">
          <w:r w:rsidR="00A412AE" w:rsidRPr="008416E6" w:rsidDel="0010536A">
            <w:rPr>
              <w:b w:val="0"/>
            </w:rPr>
            <w:br/>
          </w:r>
        </w:del>
      </w:ins>
      <w:del w:id="9110" w:author="Robert Pasternak" w:date="2019-08-23T11:45:00Z">
        <w:r w:rsidR="00340C78" w:rsidRPr="008416E6" w:rsidDel="007E216D">
          <w:rPr>
            <w:b w:val="0"/>
          </w:rPr>
          <w:br/>
        </w:r>
      </w:del>
      <w:del w:id="9111" w:author="Robert Pasternak" w:date="2024-07-16T14:47:00Z">
        <w:r w:rsidR="00340C78" w:rsidRPr="008416E6" w:rsidDel="0010536A">
          <w:rPr>
            <w:b w:val="0"/>
          </w:rPr>
          <w:delText>i środowiska</w:delText>
        </w:r>
        <w:r w:rsidR="00B62419" w:rsidRPr="008416E6" w:rsidDel="0010536A">
          <w:rPr>
            <w:b w:val="0"/>
          </w:rPr>
          <w:delText>,</w:delText>
        </w:r>
        <w:r w:rsidR="00866D19" w:rsidRPr="008416E6" w:rsidDel="0010536A">
          <w:rPr>
            <w:b w:val="0"/>
          </w:rPr>
          <w:delText xml:space="preserve"> zwłaszcza poprzez emisję zanieczyszczeń do gruntu</w:delText>
        </w:r>
      </w:del>
      <w:ins w:id="9112" w:author="Piotr Szumlak" w:date="2021-07-08T13:15:00Z">
        <w:del w:id="9113" w:author="Robert Pasternak" w:date="2024-07-16T14:47:00Z">
          <w:r w:rsidR="00A412AE" w:rsidRPr="008416E6" w:rsidDel="0010536A">
            <w:rPr>
              <w:b w:val="0"/>
            </w:rPr>
            <w:br/>
          </w:r>
        </w:del>
        <w:del w:id="9114" w:author="Robert Pasternak" w:date="2021-07-12T12:56:00Z">
          <w:r w:rsidR="00A412AE" w:rsidRPr="008416E6" w:rsidDel="00764404">
            <w:rPr>
              <w:b w:val="0"/>
            </w:rPr>
            <w:br/>
          </w:r>
        </w:del>
      </w:ins>
      <w:del w:id="9115" w:author="Robert Pasternak" w:date="2024-07-16T14:47:00Z">
        <w:r w:rsidR="00E11DE4" w:rsidRPr="008416E6" w:rsidDel="0010536A">
          <w:rPr>
            <w:b w:val="0"/>
            <w:rPrChange w:id="9116" w:author="Robert Pasternak" w:date="2021-09-07T12:47:00Z">
              <w:rPr>
                <w:b w:val="0"/>
                <w:i/>
                <w:iCs/>
              </w:rPr>
            </w:rPrChange>
          </w:rPr>
          <w:delText>;</w:delText>
        </w:r>
      </w:del>
    </w:p>
    <w:p w14:paraId="2824E524" w14:textId="444D7378" w:rsidR="00361B44" w:rsidRPr="008416E6" w:rsidDel="0010536A" w:rsidRDefault="00A408F6">
      <w:pPr>
        <w:pStyle w:val="Nagwek3"/>
        <w:numPr>
          <w:ilvl w:val="0"/>
          <w:numId w:val="22"/>
        </w:numPr>
        <w:spacing w:line="312" w:lineRule="auto"/>
        <w:jc w:val="both"/>
        <w:rPr>
          <w:del w:id="9117" w:author="Robert Pasternak" w:date="2024-07-16T14:47:00Z"/>
          <w:b w:val="0"/>
          <w:sz w:val="24"/>
          <w:szCs w:val="24"/>
        </w:rPr>
        <w:pPrChange w:id="9118" w:author="Robert Pasternak" w:date="2021-05-13T11:34:00Z">
          <w:pPr>
            <w:pStyle w:val="Nagwek3"/>
            <w:numPr>
              <w:ilvl w:val="0"/>
              <w:numId w:val="22"/>
            </w:numPr>
            <w:spacing w:line="360" w:lineRule="auto"/>
            <w:ind w:hanging="360"/>
            <w:jc w:val="both"/>
          </w:pPr>
        </w:pPrChange>
      </w:pPr>
      <w:ins w:id="9119" w:author="kaluz" w:date="2021-09-07T04:18:00Z">
        <w:del w:id="9120" w:author="Robert Pasternak" w:date="2024-07-16T14:47:00Z">
          <w:r w:rsidRPr="008416E6" w:rsidDel="0010536A">
            <w:rPr>
              <w:b w:val="0"/>
              <w:sz w:val="24"/>
              <w:szCs w:val="24"/>
            </w:rPr>
            <w:delText xml:space="preserve"> realizacji Przedmiotu zamówienia, </w:delText>
          </w:r>
          <w:r w:rsidRPr="008416E6" w:rsidDel="0010536A">
            <w:rPr>
              <w:sz w:val="24"/>
              <w:szCs w:val="24"/>
              <w:shd w:val="clear" w:color="auto" w:fill="FFFFFF"/>
              <w:rPrChange w:id="9121" w:author="Robert Pasternak" w:date="2021-09-07T12:47:00Z">
                <w:rPr>
                  <w:color w:val="FF0000"/>
                  <w:shd w:val="clear" w:color="auto" w:fill="FFFFFF"/>
                </w:rPr>
              </w:rPrChange>
            </w:rPr>
            <w:delText>a w sytuacji</w:delText>
          </w:r>
        </w:del>
      </w:ins>
      <w:ins w:id="9122" w:author="Grzegorz" w:date="2021-09-07T10:40:00Z">
        <w:del w:id="9123" w:author="Robert Pasternak" w:date="2024-07-16T14:47:00Z">
          <w:r w:rsidR="009C11E7" w:rsidRPr="008416E6" w:rsidDel="0010536A">
            <w:rPr>
              <w:b w:val="0"/>
              <w:bCs w:val="0"/>
              <w:shd w:val="clear" w:color="auto" w:fill="FFFFFF"/>
              <w:rPrChange w:id="9124" w:author="Robert Pasternak" w:date="2021-09-07T12:47:00Z">
                <w:rPr>
                  <w:b w:val="0"/>
                  <w:bCs w:val="0"/>
                  <w:color w:val="FF0000"/>
                  <w:shd w:val="clear" w:color="auto" w:fill="FFFFFF"/>
                </w:rPr>
              </w:rPrChange>
            </w:rPr>
            <w:delText>,</w:delText>
          </w:r>
        </w:del>
      </w:ins>
      <w:ins w:id="9125" w:author="kaluz" w:date="2021-09-07T04:18:00Z">
        <w:del w:id="9126" w:author="Robert Pasternak" w:date="2024-07-16T14:47:00Z">
          <w:r w:rsidRPr="008416E6" w:rsidDel="0010536A">
            <w:rPr>
              <w:sz w:val="24"/>
              <w:szCs w:val="24"/>
              <w:shd w:val="clear" w:color="auto" w:fill="FFFFFF"/>
              <w:rPrChange w:id="9127" w:author="Robert Pasternak" w:date="2021-09-07T12:47:00Z">
                <w:rPr>
                  <w:color w:val="FF0000"/>
                  <w:shd w:val="clear" w:color="auto" w:fill="FFFFFF"/>
                </w:rPr>
              </w:rPrChange>
            </w:rPr>
            <w:delText xml:space="preserve"> o </w:delText>
          </w:r>
        </w:del>
      </w:ins>
      <w:ins w:id="9128" w:author="Grzegorz" w:date="2021-09-07T10:40:00Z">
        <w:del w:id="9129" w:author="Robert Pasternak" w:date="2024-07-16T14:47:00Z">
          <w:r w:rsidR="009C11E7" w:rsidRPr="008416E6" w:rsidDel="0010536A">
            <w:rPr>
              <w:b w:val="0"/>
              <w:bCs w:val="0"/>
              <w:shd w:val="clear" w:color="auto" w:fill="FFFFFF"/>
              <w:rPrChange w:id="9130" w:author="Robert Pasternak" w:date="2021-09-07T12:47:00Z">
                <w:rPr>
                  <w:b w:val="0"/>
                  <w:bCs w:val="0"/>
                  <w:color w:val="FF0000"/>
                  <w:shd w:val="clear" w:color="auto" w:fill="FFFFFF"/>
                </w:rPr>
              </w:rPrChange>
            </w:rPr>
            <w:delText> </w:delText>
          </w:r>
        </w:del>
      </w:ins>
      <w:ins w:id="9131" w:author="kaluz" w:date="2021-09-07T04:18:00Z">
        <w:del w:id="9132" w:author="Robert Pasternak" w:date="2024-07-16T14:47:00Z">
          <w:r w:rsidRPr="008416E6" w:rsidDel="0010536A">
            <w:rPr>
              <w:sz w:val="24"/>
              <w:szCs w:val="24"/>
              <w:shd w:val="clear" w:color="auto" w:fill="FFFFFF"/>
              <w:rPrChange w:id="9133" w:author="Robert Pasternak" w:date="2021-09-07T12:47:00Z">
                <w:rPr>
                  <w:color w:val="FF0000"/>
                  <w:shd w:val="clear" w:color="auto" w:fill="FFFFFF"/>
                </w:rPr>
              </w:rPrChange>
            </w:rPr>
            <w:delText>której mowa w ppkt. 1a)</w:delText>
          </w:r>
        </w:del>
      </w:ins>
      <w:ins w:id="9134" w:author="Grzegorz" w:date="2021-09-07T10:40:00Z">
        <w:del w:id="9135" w:author="Robert Pasternak" w:date="2024-07-16T14:47:00Z">
          <w:r w:rsidR="009C11E7" w:rsidRPr="008416E6" w:rsidDel="0010536A">
            <w:rPr>
              <w:b w:val="0"/>
              <w:bCs w:val="0"/>
              <w:shd w:val="clear" w:color="auto" w:fill="FFFFFF"/>
              <w:rPrChange w:id="9136" w:author="Robert Pasternak" w:date="2021-09-07T12:47:00Z">
                <w:rPr>
                  <w:b w:val="0"/>
                  <w:bCs w:val="0"/>
                  <w:color w:val="FF0000"/>
                  <w:shd w:val="clear" w:color="auto" w:fill="FFFFFF"/>
                </w:rPr>
              </w:rPrChange>
            </w:rPr>
            <w:delText>,</w:delText>
          </w:r>
        </w:del>
      </w:ins>
      <w:ins w:id="9137" w:author="kaluz" w:date="2021-09-07T04:18:00Z">
        <w:del w:id="9138" w:author="Robert Pasternak" w:date="2024-07-16T14:47:00Z">
          <w:r w:rsidRPr="008416E6" w:rsidDel="0010536A">
            <w:rPr>
              <w:sz w:val="24"/>
              <w:szCs w:val="24"/>
              <w:shd w:val="clear" w:color="auto" w:fill="FFFFFF"/>
              <w:rPrChange w:id="9139" w:author="Robert Pasternak" w:date="2021-09-07T12:47:00Z">
                <w:rPr>
                  <w:color w:val="FF0000"/>
                  <w:shd w:val="clear" w:color="auto" w:fill="FFFFFF"/>
                </w:rPr>
              </w:rPrChange>
            </w:rPr>
            <w:delText xml:space="preserve"> najpóźniej w dniu rozpoczęcia</w:delText>
          </w:r>
        </w:del>
      </w:ins>
      <w:ins w:id="9140" w:author="Piotr Szumlak" w:date="2021-07-08T13:15:00Z">
        <w:del w:id="9141" w:author="Robert Pasternak" w:date="2024-07-16T14:47:00Z">
          <w:r w:rsidR="00A412AE" w:rsidRPr="008416E6" w:rsidDel="0010536A">
            <w:rPr>
              <w:b w:val="0"/>
              <w:sz w:val="24"/>
              <w:szCs w:val="24"/>
            </w:rPr>
            <w:delText xml:space="preserve"> </w:delText>
          </w:r>
        </w:del>
      </w:ins>
      <w:del w:id="9142" w:author="Robert Pasternak" w:date="2024-07-16T14:47:00Z">
        <w:r w:rsidR="00D5388C" w:rsidRPr="008416E6" w:rsidDel="0010536A">
          <w:rPr>
            <w:b w:val="0"/>
            <w:sz w:val="24"/>
            <w:szCs w:val="24"/>
          </w:rPr>
          <w:delText>czytelnie oznakować miejsca gromadzenia odpadów nazwą frakcji odpadów</w:delText>
        </w:r>
        <w:r w:rsidR="00B62419" w:rsidRPr="008416E6" w:rsidDel="0010536A">
          <w:rPr>
            <w:b w:val="0"/>
            <w:sz w:val="24"/>
            <w:szCs w:val="24"/>
          </w:rPr>
          <w:delText>,</w:delText>
        </w:r>
        <w:r w:rsidR="00D5388C" w:rsidRPr="008416E6" w:rsidDel="0010536A">
          <w:rPr>
            <w:b w:val="0"/>
            <w:sz w:val="24"/>
            <w:szCs w:val="24"/>
          </w:rPr>
          <w:delText xml:space="preserve"> na jakie są przeznaczone</w:delText>
        </w:r>
        <w:r w:rsidR="009E2E76" w:rsidRPr="008416E6" w:rsidDel="0010536A">
          <w:rPr>
            <w:b w:val="0"/>
            <w:sz w:val="24"/>
            <w:szCs w:val="24"/>
          </w:rPr>
          <w:delText>;</w:delText>
        </w:r>
      </w:del>
    </w:p>
    <w:p w14:paraId="2A776F52" w14:textId="7967B0C2" w:rsidR="00361B44" w:rsidRPr="008416E6" w:rsidDel="0010536A" w:rsidRDefault="00A408F6">
      <w:pPr>
        <w:pStyle w:val="Akapitzlist"/>
        <w:numPr>
          <w:ilvl w:val="0"/>
          <w:numId w:val="22"/>
        </w:numPr>
        <w:spacing w:line="312" w:lineRule="auto"/>
        <w:rPr>
          <w:del w:id="9143" w:author="Robert Pasternak" w:date="2024-07-16T14:47:00Z"/>
        </w:rPr>
        <w:pPrChange w:id="9144" w:author="Robert Pasternak" w:date="2021-05-13T11:34:00Z">
          <w:pPr>
            <w:pStyle w:val="Akapitzlist"/>
            <w:numPr>
              <w:numId w:val="22"/>
            </w:numPr>
            <w:spacing w:line="360" w:lineRule="auto"/>
            <w:ind w:hanging="360"/>
          </w:pPr>
        </w:pPrChange>
      </w:pPr>
      <w:ins w:id="9145" w:author="kaluz" w:date="2021-09-07T04:19:00Z">
        <w:del w:id="9146" w:author="Robert Pasternak" w:date="2024-07-16T14:47:00Z">
          <w:r w:rsidRPr="008416E6" w:rsidDel="0010536A">
            <w:delText xml:space="preserve"> Przedmiotu zamówienia, </w:delText>
          </w:r>
          <w:r w:rsidRPr="008416E6" w:rsidDel="0010536A">
            <w:rPr>
              <w:shd w:val="clear" w:color="auto" w:fill="FFFFFF"/>
              <w:rPrChange w:id="9147" w:author="Robert Pasternak" w:date="2021-09-07T12:47:00Z">
                <w:rPr>
                  <w:color w:val="FF0000"/>
                  <w:shd w:val="clear" w:color="auto" w:fill="FFFFFF"/>
                </w:rPr>
              </w:rPrChange>
            </w:rPr>
            <w:delText>a w sytuacji</w:delText>
          </w:r>
        </w:del>
      </w:ins>
      <w:ins w:id="9148" w:author="Grzegorz" w:date="2021-09-07T10:40:00Z">
        <w:del w:id="9149" w:author="Robert Pasternak" w:date="2024-07-16T14:47:00Z">
          <w:r w:rsidR="009C11E7" w:rsidRPr="008416E6" w:rsidDel="0010536A">
            <w:rPr>
              <w:shd w:val="clear" w:color="auto" w:fill="FFFFFF"/>
              <w:rPrChange w:id="9150" w:author="Robert Pasternak" w:date="2021-09-07T12:47:00Z">
                <w:rPr>
                  <w:color w:val="FF0000"/>
                  <w:shd w:val="clear" w:color="auto" w:fill="FFFFFF"/>
                </w:rPr>
              </w:rPrChange>
            </w:rPr>
            <w:delText>,</w:delText>
          </w:r>
        </w:del>
      </w:ins>
      <w:ins w:id="9151" w:author="kaluz" w:date="2021-09-07T04:19:00Z">
        <w:del w:id="9152" w:author="Robert Pasternak" w:date="2024-07-16T14:47:00Z">
          <w:r w:rsidRPr="008416E6" w:rsidDel="0010536A">
            <w:rPr>
              <w:shd w:val="clear" w:color="auto" w:fill="FFFFFF"/>
              <w:rPrChange w:id="9153" w:author="Robert Pasternak" w:date="2021-09-07T12:47:00Z">
                <w:rPr>
                  <w:color w:val="FF0000"/>
                  <w:shd w:val="clear" w:color="auto" w:fill="FFFFFF"/>
                </w:rPr>
              </w:rPrChange>
            </w:rPr>
            <w:delText xml:space="preserve"> o której mowa </w:delText>
          </w:r>
          <w:r w:rsidRPr="008416E6" w:rsidDel="0010536A">
            <w:rPr>
              <w:shd w:val="clear" w:color="auto" w:fill="FFFFFF"/>
              <w:rPrChange w:id="9154" w:author="Robert Pasternak" w:date="2021-09-07T12:47:00Z">
                <w:rPr>
                  <w:color w:val="FF0000"/>
                  <w:shd w:val="clear" w:color="auto" w:fill="FFFFFF"/>
                </w:rPr>
              </w:rPrChange>
            </w:rPr>
            <w:br/>
            <w:delText>w ppkt. 1a)</w:delText>
          </w:r>
        </w:del>
      </w:ins>
      <w:ins w:id="9155" w:author="Grzegorz" w:date="2021-09-07T10:40:00Z">
        <w:del w:id="9156" w:author="Robert Pasternak" w:date="2024-07-16T14:47:00Z">
          <w:r w:rsidR="009C11E7" w:rsidRPr="008416E6" w:rsidDel="0010536A">
            <w:rPr>
              <w:shd w:val="clear" w:color="auto" w:fill="FFFFFF"/>
              <w:rPrChange w:id="9157" w:author="Robert Pasternak" w:date="2021-09-07T12:47:00Z">
                <w:rPr>
                  <w:color w:val="FF0000"/>
                  <w:shd w:val="clear" w:color="auto" w:fill="FFFFFF"/>
                </w:rPr>
              </w:rPrChange>
            </w:rPr>
            <w:delText>,</w:delText>
          </w:r>
        </w:del>
      </w:ins>
      <w:ins w:id="9158" w:author="kaluz" w:date="2021-09-07T04:19:00Z">
        <w:del w:id="9159" w:author="Robert Pasternak" w:date="2024-07-16T14:47:00Z">
          <w:r w:rsidRPr="008416E6" w:rsidDel="0010536A">
            <w:rPr>
              <w:shd w:val="clear" w:color="auto" w:fill="FFFFFF"/>
              <w:rPrChange w:id="9160" w:author="Robert Pasternak" w:date="2021-09-07T12:47:00Z">
                <w:rPr>
                  <w:color w:val="FF0000"/>
                  <w:shd w:val="clear" w:color="auto" w:fill="FFFFFF"/>
                </w:rPr>
              </w:rPrChange>
            </w:rPr>
            <w:delText xml:space="preserve"> najpóźniej w dniu rozpoczęcia</w:delText>
          </w:r>
          <w:r w:rsidRPr="008416E6" w:rsidDel="0010536A">
            <w:delText xml:space="preserve"> </w:delText>
          </w:r>
        </w:del>
      </w:ins>
      <w:ins w:id="9161" w:author="Piotr Szumlak" w:date="2021-07-08T13:16:00Z">
        <w:del w:id="9162" w:author="Robert Pasternak" w:date="2024-07-16T14:47:00Z">
          <w:r w:rsidR="00A412AE" w:rsidRPr="008416E6" w:rsidDel="0010536A">
            <w:delText xml:space="preserve"> </w:delText>
          </w:r>
        </w:del>
      </w:ins>
      <w:del w:id="9163" w:author="Robert Pasternak" w:date="2024-07-16T14:47:00Z">
        <w:r w:rsidR="00E11DE4" w:rsidRPr="008416E6" w:rsidDel="0010536A">
          <w:rPr>
            <w:rPrChange w:id="9164" w:author="Robert Pasternak" w:date="2021-09-07T12:47:00Z">
              <w:rPr>
                <w:rFonts w:ascii="Times" w:hAnsi="Times" w:cs="Arial"/>
                <w:i/>
                <w:iCs/>
              </w:rPr>
            </w:rPrChange>
          </w:rPr>
          <w:delText xml:space="preserve">wyposażyć na własny koszt PSZOK w wagi z ważnymi świadectwami zgodności </w:delText>
        </w:r>
      </w:del>
      <w:del w:id="9165" w:author="Robert Pasternak" w:date="2021-06-21T07:59:00Z">
        <w:r w:rsidR="00E11DE4" w:rsidRPr="008416E6">
          <w:rPr>
            <w:rPrChange w:id="9166" w:author="Robert Pasternak" w:date="2021-09-07T12:47:00Z">
              <w:rPr>
                <w:rFonts w:ascii="Times" w:hAnsi="Times" w:cs="Arial"/>
                <w:i/>
                <w:iCs/>
              </w:rPr>
            </w:rPrChange>
          </w:rPr>
          <w:br/>
        </w:r>
      </w:del>
      <w:del w:id="9167" w:author="Robert Pasternak" w:date="2024-07-16T14:47:00Z">
        <w:r w:rsidR="00E11DE4" w:rsidRPr="008416E6" w:rsidDel="0010536A">
          <w:rPr>
            <w:rPrChange w:id="9168" w:author="Robert Pasternak" w:date="2021-09-07T12:47:00Z">
              <w:rPr>
                <w:rFonts w:ascii="Times" w:hAnsi="Times" w:cs="Arial"/>
                <w:i/>
                <w:iCs/>
              </w:rPr>
            </w:rPrChange>
          </w:rPr>
          <w:delText>i legalizacjami Głównego Urzędu Miar, umożliwiające zważenie odpadów dostarczonych do PSZOK</w:delText>
        </w:r>
      </w:del>
      <w:ins w:id="9169" w:author="kaluz" w:date="2021-05-04T22:05:00Z">
        <w:del w:id="9170" w:author="Robert Pasternak" w:date="2024-07-16T14:47:00Z">
          <w:r w:rsidR="00E11DE4" w:rsidRPr="008416E6" w:rsidDel="0010536A">
            <w:rPr>
              <w:rPrChange w:id="9171" w:author="Robert Pasternak" w:date="2021-09-07T12:47:00Z">
                <w:rPr>
                  <w:rFonts w:ascii="Times" w:hAnsi="Times" w:cs="Arial"/>
                  <w:i/>
                  <w:iCs/>
                </w:rPr>
              </w:rPrChange>
            </w:rPr>
            <w:delText>. Zamawiający wymaga, aby na terenie PSZOK znajdowała się samochodowa waga najazdowa oraz waga platformowa do wa</w:delText>
          </w:r>
        </w:del>
      </w:ins>
      <w:ins w:id="9172" w:author="kaluz" w:date="2021-05-04T22:06:00Z">
        <w:del w:id="9173" w:author="Robert Pasternak" w:date="2024-07-16T14:47:00Z">
          <w:r w:rsidR="00E11DE4" w:rsidRPr="008416E6" w:rsidDel="0010536A">
            <w:rPr>
              <w:rPrChange w:id="9174" w:author="Robert Pasternak" w:date="2021-09-07T12:47:00Z">
                <w:rPr>
                  <w:rFonts w:ascii="Times" w:hAnsi="Times" w:cs="Arial"/>
                  <w:i/>
                  <w:iCs/>
                </w:rPr>
              </w:rPrChange>
            </w:rPr>
            <w:delText>żenia mniejszej ilości odpadów</w:delText>
          </w:r>
        </w:del>
      </w:ins>
      <w:del w:id="9175" w:author="Robert Pasternak" w:date="2024-07-16T14:47:00Z">
        <w:r w:rsidR="00E11DE4" w:rsidRPr="008416E6" w:rsidDel="0010536A">
          <w:rPr>
            <w:rPrChange w:id="9176" w:author="Robert Pasternak" w:date="2021-09-07T12:47:00Z">
              <w:rPr>
                <w:rFonts w:ascii="Times" w:hAnsi="Times" w:cs="Arial"/>
                <w:i/>
                <w:iCs/>
              </w:rPr>
            </w:rPrChange>
          </w:rPr>
          <w:delText>;</w:delText>
        </w:r>
      </w:del>
    </w:p>
    <w:p w14:paraId="42F65D14" w14:textId="14F7935E" w:rsidR="00361B44" w:rsidRPr="008416E6" w:rsidDel="0010536A" w:rsidRDefault="00E11DE4">
      <w:pPr>
        <w:pStyle w:val="Akapitzlist"/>
        <w:numPr>
          <w:ilvl w:val="0"/>
          <w:numId w:val="22"/>
        </w:numPr>
        <w:spacing w:line="312" w:lineRule="auto"/>
        <w:rPr>
          <w:del w:id="9177" w:author="Robert Pasternak" w:date="2024-07-16T14:47:00Z"/>
        </w:rPr>
        <w:pPrChange w:id="9178" w:author="Robert Pasternak" w:date="2021-05-13T11:34:00Z">
          <w:pPr>
            <w:pStyle w:val="Akapitzlist"/>
            <w:numPr>
              <w:numId w:val="22"/>
            </w:numPr>
            <w:spacing w:line="360" w:lineRule="auto"/>
            <w:ind w:hanging="360"/>
          </w:pPr>
        </w:pPrChange>
      </w:pPr>
      <w:del w:id="9179" w:author="Robert Pasternak" w:date="2024-07-16T14:47:00Z">
        <w:r w:rsidRPr="008416E6" w:rsidDel="0010536A">
          <w:rPr>
            <w:rPrChange w:id="9180" w:author="Robert Pasternak" w:date="2021-09-07T12:47:00Z">
              <w:rPr>
                <w:rFonts w:ascii="Times" w:hAnsi="Times" w:cs="Arial"/>
                <w:i/>
                <w:iCs/>
              </w:rPr>
            </w:rPrChange>
          </w:rPr>
          <w:delText>oznakować PSZOK tablicą informacyjną wykonaną z tworzywa odpornego na warunki atmosferyczne, umieszczoną w widocznym miejscu, zawierającą czytelne informacje,</w:delText>
        </w:r>
      </w:del>
      <w:ins w:id="9181" w:author="Piotr Szumlak" w:date="2021-07-08T13:18:00Z">
        <w:del w:id="9182" w:author="Robert Pasternak" w:date="2024-07-16T14:47:00Z">
          <w:r w:rsidR="007064C3" w:rsidRPr="008416E6" w:rsidDel="0010536A">
            <w:delText xml:space="preserve"> </w:delText>
          </w:r>
        </w:del>
      </w:ins>
      <w:del w:id="9183" w:author="Robert Pasternak" w:date="2019-08-23T11:45:00Z">
        <w:r w:rsidRPr="008416E6">
          <w:rPr>
            <w:rPrChange w:id="9184" w:author="Robert Pasternak" w:date="2021-09-07T12:47:00Z">
              <w:rPr>
                <w:rFonts w:ascii="Times" w:hAnsi="Times" w:cs="Arial"/>
                <w:i/>
                <w:iCs/>
              </w:rPr>
            </w:rPrChange>
          </w:rPr>
          <w:br/>
        </w:r>
      </w:del>
      <w:del w:id="9185" w:author="Robert Pasternak" w:date="2024-07-16T14:47:00Z">
        <w:r w:rsidRPr="008416E6" w:rsidDel="0010536A">
          <w:rPr>
            <w:rPrChange w:id="9186" w:author="Robert Pasternak" w:date="2021-09-07T12:47:00Z">
              <w:rPr>
                <w:rFonts w:ascii="Times" w:hAnsi="Times" w:cs="Arial"/>
                <w:i/>
                <w:iCs/>
              </w:rPr>
            </w:rPrChange>
          </w:rPr>
          <w:delText>tj. nazwę Punkt Selektywnego Zbierania Odpadów Komunalnych, nazwę, adres i numer telefonu Wykonawcy, dni i godziny otwarcia.</w:delText>
        </w:r>
      </w:del>
      <w:ins w:id="9187" w:author="Piotr Szumlak" w:date="2021-07-08T13:18:00Z">
        <w:del w:id="9188" w:author="Robert Pasternak" w:date="2024-07-16T14:47:00Z">
          <w:r w:rsidR="007064C3" w:rsidRPr="008416E6" w:rsidDel="0010536A">
            <w:delText xml:space="preserve"> </w:delText>
          </w:r>
        </w:del>
      </w:ins>
      <w:del w:id="9189" w:author="Robert Pasternak" w:date="2024-07-16T14:47:00Z">
        <w:r w:rsidRPr="008416E6" w:rsidDel="0010536A">
          <w:rPr>
            <w:rPrChange w:id="9190" w:author="Robert Pasternak" w:date="2021-09-07T12:47:00Z">
              <w:rPr>
                <w:rFonts w:ascii="Times" w:hAnsi="Times" w:cs="Arial"/>
                <w:i/>
                <w:iCs/>
              </w:rPr>
            </w:rPrChange>
          </w:rPr>
          <w:delText>Minimalny rozmiar tablicy informacyjnej wynosi 150x200 cm;</w:delText>
        </w:r>
      </w:del>
    </w:p>
    <w:p w14:paraId="005D9C44" w14:textId="056C55D9" w:rsidR="00361B44" w:rsidRPr="008416E6" w:rsidDel="0010536A" w:rsidRDefault="00E11DE4">
      <w:pPr>
        <w:pStyle w:val="Akapitzlist"/>
        <w:numPr>
          <w:ilvl w:val="0"/>
          <w:numId w:val="22"/>
        </w:numPr>
        <w:spacing w:line="312" w:lineRule="auto"/>
        <w:rPr>
          <w:del w:id="9191" w:author="Robert Pasternak" w:date="2024-07-16T14:47:00Z"/>
        </w:rPr>
        <w:pPrChange w:id="9192" w:author="Robert Pasternak" w:date="2021-06-21T08:05:00Z">
          <w:pPr>
            <w:pStyle w:val="Akapitzlist"/>
            <w:numPr>
              <w:numId w:val="22"/>
            </w:numPr>
            <w:spacing w:line="360" w:lineRule="auto"/>
            <w:ind w:hanging="360"/>
          </w:pPr>
        </w:pPrChange>
      </w:pPr>
      <w:del w:id="9193" w:author="Robert Pasternak" w:date="2024-07-16T14:47:00Z">
        <w:r w:rsidRPr="008416E6" w:rsidDel="0010536A">
          <w:rPr>
            <w:rPrChange w:id="9194" w:author="Robert Pasternak" w:date="2021-09-07T12:47:00Z">
              <w:rPr>
                <w:rFonts w:ascii="Times" w:hAnsi="Times" w:cs="Arial"/>
                <w:i/>
                <w:iCs/>
              </w:rPr>
            </w:rPrChange>
          </w:rPr>
          <w:delText>oznakować czytelnie wjazd/wyjazd (wjazdy/wyjazdy) do PSZOK;</w:delText>
        </w:r>
      </w:del>
    </w:p>
    <w:p w14:paraId="22408192" w14:textId="573E6D89" w:rsidR="00361B44" w:rsidRPr="008416E6" w:rsidDel="0010536A" w:rsidRDefault="00E11DE4">
      <w:pPr>
        <w:pStyle w:val="Akapitzlist"/>
        <w:numPr>
          <w:ilvl w:val="0"/>
          <w:numId w:val="22"/>
        </w:numPr>
        <w:spacing w:line="312" w:lineRule="auto"/>
        <w:rPr>
          <w:del w:id="9195" w:author="Robert Pasternak" w:date="2024-07-16T14:47:00Z"/>
        </w:rPr>
        <w:pPrChange w:id="9196" w:author="Robert Pasternak" w:date="2021-05-13T11:34:00Z">
          <w:pPr>
            <w:pStyle w:val="Akapitzlist"/>
            <w:numPr>
              <w:numId w:val="22"/>
            </w:numPr>
            <w:spacing w:line="360" w:lineRule="auto"/>
            <w:ind w:hanging="360"/>
          </w:pPr>
        </w:pPrChange>
      </w:pPr>
      <w:del w:id="9197" w:author="Robert Pasternak" w:date="2024-07-16T14:47:00Z">
        <w:r w:rsidRPr="008416E6" w:rsidDel="0010536A">
          <w:rPr>
            <w:rPrChange w:id="9198" w:author="Robert Pasternak" w:date="2021-09-07T12:47:00Z">
              <w:rPr>
                <w:rFonts w:ascii="Times" w:hAnsi="Times" w:cs="Arial"/>
                <w:i/>
                <w:iCs/>
              </w:rPr>
            </w:rPrChange>
          </w:rPr>
          <w:delText>utrzymywać czystość i porządek na terenie PSZOK poprzez bieżące sprzątanie terenu, a w przypadku wystąpienia opadów śniegu poprzez odśnieżanie i uszarstnianie terenu PSZOK;</w:delText>
        </w:r>
      </w:del>
    </w:p>
    <w:p w14:paraId="5DA71CB2" w14:textId="0C1D39A3" w:rsidR="00361B44" w:rsidRPr="008416E6" w:rsidRDefault="006629D6">
      <w:pPr>
        <w:pStyle w:val="Akapitzlist"/>
        <w:numPr>
          <w:ilvl w:val="0"/>
          <w:numId w:val="22"/>
        </w:numPr>
        <w:spacing w:line="312" w:lineRule="auto"/>
        <w:rPr>
          <w:del w:id="9199" w:author="Robert Pasternak" w:date="2021-06-07T15:53:00Z"/>
        </w:rPr>
        <w:pPrChange w:id="9200" w:author="Robert Pasternak" w:date="2021-05-13T11:34:00Z">
          <w:pPr>
            <w:pStyle w:val="Akapitzlist"/>
            <w:numPr>
              <w:numId w:val="22"/>
            </w:numPr>
            <w:spacing w:line="360" w:lineRule="auto"/>
            <w:ind w:hanging="360"/>
          </w:pPr>
        </w:pPrChange>
      </w:pPr>
      <w:del w:id="9201" w:author="Robert Pasternak" w:date="2024-07-16T14:47:00Z">
        <w:r w:rsidRPr="008416E6" w:rsidDel="0010536A">
          <w:delText>przyjmować bez limitów ilościowych odpady komunalne selektywnie zebran</w:delText>
        </w:r>
        <w:r w:rsidR="00340C78" w:rsidRPr="008416E6" w:rsidDel="0010536A">
          <w:delText xml:space="preserve">e </w:delText>
        </w:r>
        <w:r w:rsidR="00340C78" w:rsidRPr="008416E6" w:rsidDel="0010536A">
          <w:br/>
          <w:delText>i</w:delText>
        </w:r>
        <w:r w:rsidRPr="008416E6" w:rsidDel="0010536A">
          <w:delText xml:space="preserve"> dostarczon</w:delText>
        </w:r>
        <w:r w:rsidR="00340C78" w:rsidRPr="008416E6" w:rsidDel="0010536A">
          <w:delText>e</w:delText>
        </w:r>
      </w:del>
      <w:ins w:id="9202" w:author="Piotr Szumlak" w:date="2021-07-09T07:37:00Z">
        <w:del w:id="9203" w:author="Robert Pasternak" w:date="2024-07-16T14:47:00Z">
          <w:r w:rsidR="00361B44" w:rsidRPr="008416E6" w:rsidDel="0010536A">
            <w:delText xml:space="preserve"> </w:delText>
          </w:r>
        </w:del>
      </w:ins>
      <w:del w:id="9204" w:author="Robert Pasternak" w:date="2024-07-16T14:47:00Z">
        <w:r w:rsidR="00340C78" w:rsidRPr="008416E6" w:rsidDel="0010536A">
          <w:delText xml:space="preserve">do PSZOK </w:delText>
        </w:r>
        <w:r w:rsidRPr="008416E6" w:rsidDel="0010536A">
          <w:delText>przez właścic</w:delText>
        </w:r>
        <w:r w:rsidR="00340C78" w:rsidRPr="008416E6" w:rsidDel="0010536A">
          <w:delText xml:space="preserve">ieli nieruchomości, na których </w:delText>
        </w:r>
        <w:r w:rsidRPr="008416E6" w:rsidDel="0010536A">
          <w:delText>zamieszkują mieszkańcy</w:delText>
        </w:r>
        <w:r w:rsidR="00B62419" w:rsidRPr="008416E6" w:rsidDel="0010536A">
          <w:delText>.</w:delText>
        </w:r>
      </w:del>
      <w:ins w:id="9205" w:author="Piotr Szumlak" w:date="2021-07-08T13:19:00Z">
        <w:del w:id="9206" w:author="Robert Pasternak" w:date="2024-07-16T14:47:00Z">
          <w:r w:rsidR="007064C3" w:rsidRPr="008416E6" w:rsidDel="0010536A">
            <w:delText xml:space="preserve"> </w:delText>
          </w:r>
        </w:del>
      </w:ins>
      <w:del w:id="9207" w:author="Robert Pasternak" w:date="2024-07-16T14:47:00Z">
        <w:r w:rsidR="00B62419" w:rsidRPr="008416E6" w:rsidDel="0010536A">
          <w:delText>P</w:delText>
        </w:r>
        <w:r w:rsidR="00ED661E" w:rsidRPr="008416E6" w:rsidDel="0010536A">
          <w:delText>rzyjęcie odpadów następuje przez upoważnionego pracownika</w:delText>
        </w:r>
        <w:r w:rsidR="00FD4E1A" w:rsidRPr="008416E6" w:rsidDel="0010536A">
          <w:delText xml:space="preserve"> (przeszkolonego w zakresie przepisów gospodarowania odpadami komunalnymi obowiązującymi na terenie Gminy)</w:delText>
        </w:r>
      </w:del>
      <w:ins w:id="9208" w:author="Piotr Szumlak" w:date="2021-07-08T13:19:00Z">
        <w:del w:id="9209" w:author="Robert Pasternak" w:date="2024-07-16T14:47:00Z">
          <w:r w:rsidR="007064C3" w:rsidRPr="008416E6" w:rsidDel="0010536A">
            <w:delText xml:space="preserve"> </w:delText>
          </w:r>
        </w:del>
      </w:ins>
      <w:del w:id="9210" w:author="Robert Pasternak" w:date="2024-07-16T14:47:00Z">
        <w:r w:rsidR="00ED661E" w:rsidRPr="008416E6" w:rsidDel="0010536A">
          <w:delText>po uprzednim odnotowaniu informacji</w:delText>
        </w:r>
      </w:del>
      <w:del w:id="9211" w:author="Robert Pasternak" w:date="2021-07-28T12:44:00Z">
        <w:r w:rsidR="006F679C" w:rsidRPr="008416E6" w:rsidDel="005A78C5">
          <w:delText>,</w:delText>
        </w:r>
      </w:del>
      <w:ins w:id="9212" w:author="Piotr Szumlak" w:date="2021-07-08T13:19:00Z">
        <w:del w:id="9213" w:author="Robert Pasternak" w:date="2024-07-16T14:47:00Z">
          <w:r w:rsidR="007064C3" w:rsidRPr="008416E6" w:rsidDel="0010536A">
            <w:delText xml:space="preserve"> </w:delText>
          </w:r>
        </w:del>
      </w:ins>
      <w:del w:id="9214" w:author="Robert Pasternak" w:date="2024-07-16T14:47:00Z">
        <w:r w:rsidR="006F679C" w:rsidRPr="008416E6" w:rsidDel="0010536A">
          <w:br/>
        </w:r>
        <w:r w:rsidR="00ED661E" w:rsidRPr="008416E6" w:rsidDel="0010536A">
          <w:delText>o adresie nieruchomości</w:delText>
        </w:r>
      </w:del>
      <w:del w:id="9215" w:author="Robert Pasternak" w:date="2021-07-28T12:45:00Z">
        <w:r w:rsidR="00B62419" w:rsidRPr="008416E6" w:rsidDel="005A78C5">
          <w:delText>,</w:delText>
        </w:r>
        <w:r w:rsidR="00ED661E" w:rsidRPr="008416E6" w:rsidDel="005A78C5">
          <w:delText xml:space="preserve"> </w:delText>
        </w:r>
      </w:del>
      <w:del w:id="9216" w:author="Robert Pasternak" w:date="2024-07-16T14:47:00Z">
        <w:r w:rsidR="00ED661E" w:rsidRPr="008416E6" w:rsidDel="0010536A">
          <w:delText>na której powsta</w:delText>
        </w:r>
        <w:r w:rsidR="00F65104" w:rsidRPr="008416E6" w:rsidDel="0010536A">
          <w:delText>ły dostarczone odpady komunalne</w:delText>
        </w:r>
      </w:del>
      <w:ins w:id="9217" w:author="Piotr Szumlak" w:date="2021-07-08T13:21:00Z">
        <w:del w:id="9218" w:author="Robert Pasternak" w:date="2021-07-12T13:07:00Z">
          <w:r w:rsidR="007064C3" w:rsidRPr="008416E6" w:rsidDel="00DE1284">
            <w:br/>
          </w:r>
        </w:del>
        <w:del w:id="9219" w:author="Robert Pasternak" w:date="2024-07-16T14:47:00Z">
          <w:r w:rsidR="007064C3" w:rsidRPr="008416E6" w:rsidDel="0010536A">
            <w:delText xml:space="preserve"> </w:delText>
          </w:r>
        </w:del>
      </w:ins>
      <w:del w:id="9220" w:author="Robert Pasternak" w:date="2021-06-07T15:53:00Z">
        <w:r w:rsidR="00E11DE4" w:rsidRPr="008416E6">
          <w:rPr>
            <w:rPrChange w:id="9221" w:author="Robert Pasternak" w:date="2021-09-07T12:47:00Z">
              <w:rPr>
                <w:i/>
                <w:iCs/>
              </w:rPr>
            </w:rPrChange>
          </w:rPr>
          <w:delText>;</w:delText>
        </w:r>
      </w:del>
    </w:p>
    <w:p w14:paraId="6F04CC20" w14:textId="3339B19D" w:rsidR="00361B44" w:rsidRPr="008416E6" w:rsidDel="0010536A" w:rsidRDefault="00ED661E">
      <w:pPr>
        <w:pStyle w:val="Akapitzlist"/>
        <w:numPr>
          <w:ilvl w:val="0"/>
          <w:numId w:val="22"/>
        </w:numPr>
        <w:spacing w:line="312" w:lineRule="auto"/>
        <w:rPr>
          <w:del w:id="9222" w:author="Robert Pasternak" w:date="2024-07-16T14:47:00Z"/>
        </w:rPr>
        <w:pPrChange w:id="9223" w:author="Robert Pasternak" w:date="2021-05-13T11:34:00Z">
          <w:pPr>
            <w:pStyle w:val="Akapitzlist"/>
            <w:numPr>
              <w:numId w:val="22"/>
            </w:numPr>
            <w:spacing w:line="360" w:lineRule="auto"/>
            <w:ind w:hanging="360"/>
          </w:pPr>
        </w:pPrChange>
      </w:pPr>
      <w:del w:id="9224" w:author="Robert Pasternak" w:date="2024-07-16T14:47:00Z">
        <w:r w:rsidRPr="008416E6" w:rsidDel="0010536A">
          <w:delText xml:space="preserve">prowadzić na bieżąco ilościową i jakościową ewidencję odpadów wymienionych                 w tabeli Nr 7 </w:delText>
        </w:r>
        <w:r w:rsidRPr="008416E6" w:rsidDel="0010536A">
          <w:rPr>
            <w:rPrChange w:id="9225" w:author="Robert Pasternak" w:date="2021-09-07T12:47:00Z">
              <w:rPr>
                <w:color w:val="000000" w:themeColor="text1"/>
              </w:rPr>
            </w:rPrChange>
          </w:rPr>
          <w:delText xml:space="preserve">OPZ, dostarczonych przez mieszkańców </w:delText>
        </w:r>
        <w:r w:rsidR="00AE0290" w:rsidRPr="008416E6" w:rsidDel="0010536A">
          <w:rPr>
            <w:rPrChange w:id="9226" w:author="Robert Pasternak" w:date="2021-09-07T12:47:00Z">
              <w:rPr>
                <w:color w:val="000000" w:themeColor="text1"/>
              </w:rPr>
            </w:rPrChange>
          </w:rPr>
          <w:delText>Gminy</w:delText>
        </w:r>
        <w:r w:rsidRPr="008416E6" w:rsidDel="0010536A">
          <w:rPr>
            <w:rPrChange w:id="9227" w:author="Robert Pasternak" w:date="2021-09-07T12:47:00Z">
              <w:rPr>
                <w:color w:val="000000" w:themeColor="text1"/>
              </w:rPr>
            </w:rPrChange>
          </w:rPr>
          <w:delText xml:space="preserve">, zgodnie z katalogiem </w:delText>
        </w:r>
        <w:r w:rsidR="00E11DE4" w:rsidRPr="008416E6" w:rsidDel="0010536A">
          <w:rPr>
            <w:rStyle w:val="luchili"/>
            <w:rPrChange w:id="9228" w:author="Robert Pasternak" w:date="2021-09-07T12:47:00Z">
              <w:rPr>
                <w:rStyle w:val="luchili"/>
                <w:rFonts w:ascii="Times" w:hAnsi="Times" w:cs="Arial"/>
                <w:color w:val="000000" w:themeColor="text1"/>
              </w:rPr>
            </w:rPrChange>
          </w:rPr>
          <w:delText>odpadów</w:delText>
        </w:r>
        <w:r w:rsidRPr="008416E6" w:rsidDel="0010536A">
          <w:rPr>
            <w:rPrChange w:id="9229" w:author="Robert Pasternak" w:date="2021-09-07T12:47:00Z">
              <w:rPr>
                <w:color w:val="000000" w:themeColor="text1"/>
              </w:rPr>
            </w:rPrChange>
          </w:rPr>
          <w:delText xml:space="preserve"> określonym w pr</w:delText>
        </w:r>
        <w:r w:rsidR="00AE0290" w:rsidRPr="008416E6" w:rsidDel="0010536A">
          <w:rPr>
            <w:rPrChange w:id="9230" w:author="Robert Pasternak" w:date="2021-09-07T12:47:00Z">
              <w:rPr>
                <w:color w:val="000000" w:themeColor="text1"/>
              </w:rPr>
            </w:rPrChange>
          </w:rPr>
          <w:delText xml:space="preserve">zepisach wydanych na podstawie </w:delText>
        </w:r>
        <w:r w:rsidRPr="008416E6" w:rsidDel="0010536A">
          <w:rPr>
            <w:rPrChange w:id="9231" w:author="Robert Pasternak" w:date="2021-09-07T12:47:00Z">
              <w:rPr>
                <w:color w:val="000000" w:themeColor="text1"/>
              </w:rPr>
            </w:rPrChange>
          </w:rPr>
          <w:delText xml:space="preserve">art. 4 ust. 3 ustawy </w:delText>
        </w:r>
        <w:r w:rsidR="00AE0290" w:rsidRPr="008416E6" w:rsidDel="0010536A">
          <w:rPr>
            <w:rPrChange w:id="9232" w:author="Robert Pasternak" w:date="2021-09-07T12:47:00Z">
              <w:rPr>
                <w:color w:val="000000" w:themeColor="text1"/>
              </w:rPr>
            </w:rPrChange>
          </w:rPr>
          <w:br/>
        </w:r>
        <w:r w:rsidR="00B62419" w:rsidRPr="008416E6" w:rsidDel="0010536A">
          <w:rPr>
            <w:rPrChange w:id="9233" w:author="Robert Pasternak" w:date="2021-09-07T12:47:00Z">
              <w:rPr>
                <w:color w:val="000000" w:themeColor="text1"/>
              </w:rPr>
            </w:rPrChange>
          </w:rPr>
          <w:delText>o odpadach.</w:delText>
        </w:r>
      </w:del>
      <w:ins w:id="9234" w:author="Piotr Szumlak" w:date="2021-07-08T13:22:00Z">
        <w:del w:id="9235" w:author="Robert Pasternak" w:date="2024-07-16T14:47:00Z">
          <w:r w:rsidR="007064C3" w:rsidRPr="008416E6" w:rsidDel="0010536A">
            <w:rPr>
              <w:rPrChange w:id="9236" w:author="Robert Pasternak" w:date="2021-09-07T12:47:00Z">
                <w:rPr>
                  <w:color w:val="000000" w:themeColor="text1"/>
                </w:rPr>
              </w:rPrChange>
            </w:rPr>
            <w:delText xml:space="preserve"> </w:delText>
          </w:r>
        </w:del>
      </w:ins>
      <w:del w:id="9237" w:author="Robert Pasternak" w:date="2024-07-16T14:47:00Z">
        <w:r w:rsidR="00B62419" w:rsidRPr="008416E6" w:rsidDel="0010536A">
          <w:rPr>
            <w:rPrChange w:id="9238" w:author="Robert Pasternak" w:date="2021-09-07T12:47:00Z">
              <w:rPr>
                <w:color w:val="000000" w:themeColor="text1"/>
              </w:rPr>
            </w:rPrChange>
          </w:rPr>
          <w:delText>E</w:delText>
        </w:r>
        <w:r w:rsidRPr="008416E6" w:rsidDel="0010536A">
          <w:rPr>
            <w:rPrChange w:id="9239" w:author="Robert Pasternak" w:date="2021-09-07T12:47:00Z">
              <w:rPr>
                <w:color w:val="000000" w:themeColor="text1"/>
              </w:rPr>
            </w:rPrChange>
          </w:rPr>
          <w:delText>widencja obejmuje w szczególności: masę odpadu, rodzaj odpadu i kod odpadu, datę dostarczenia odpadu oraz nierucho</w:delText>
        </w:r>
        <w:r w:rsidR="00C061C8" w:rsidRPr="008416E6" w:rsidDel="0010536A">
          <w:rPr>
            <w:rPrChange w:id="9240" w:author="Robert Pasternak" w:date="2021-09-07T12:47:00Z">
              <w:rPr>
                <w:color w:val="000000" w:themeColor="text1"/>
              </w:rPr>
            </w:rPrChange>
          </w:rPr>
          <w:delText>m</w:delText>
        </w:r>
        <w:r w:rsidR="00F65104" w:rsidRPr="008416E6" w:rsidDel="0010536A">
          <w:rPr>
            <w:rPrChange w:id="9241" w:author="Robert Pasternak" w:date="2021-09-07T12:47:00Z">
              <w:rPr>
                <w:color w:val="000000" w:themeColor="text1"/>
              </w:rPr>
            </w:rPrChange>
          </w:rPr>
          <w:delText>ość</w:delText>
        </w:r>
        <w:r w:rsidR="00B62419" w:rsidRPr="008416E6" w:rsidDel="0010536A">
          <w:rPr>
            <w:rPrChange w:id="9242" w:author="Robert Pasternak" w:date="2021-09-07T12:47:00Z">
              <w:rPr>
                <w:color w:val="000000" w:themeColor="text1"/>
              </w:rPr>
            </w:rPrChange>
          </w:rPr>
          <w:delText>,</w:delText>
        </w:r>
        <w:r w:rsidR="00F65104" w:rsidRPr="008416E6" w:rsidDel="0010536A">
          <w:rPr>
            <w:rPrChange w:id="9243" w:author="Robert Pasternak" w:date="2021-09-07T12:47:00Z">
              <w:rPr>
                <w:color w:val="000000" w:themeColor="text1"/>
              </w:rPr>
            </w:rPrChange>
          </w:rPr>
          <w:delText xml:space="preserve"> z której dostarczono odpady;</w:delText>
        </w:r>
      </w:del>
    </w:p>
    <w:p w14:paraId="2617E44F" w14:textId="33A57BDD" w:rsidR="00361B44" w:rsidRPr="008416E6" w:rsidDel="0010536A" w:rsidRDefault="00ED661E">
      <w:pPr>
        <w:pStyle w:val="Akapitzlist"/>
        <w:numPr>
          <w:ilvl w:val="0"/>
          <w:numId w:val="22"/>
        </w:numPr>
        <w:spacing w:line="312" w:lineRule="auto"/>
        <w:rPr>
          <w:del w:id="9244" w:author="Robert Pasternak" w:date="2024-07-16T14:47:00Z"/>
        </w:rPr>
        <w:pPrChange w:id="9245" w:author="Robert Pasternak" w:date="2021-06-23T08:13:00Z">
          <w:pPr>
            <w:pStyle w:val="Akapitzlist"/>
            <w:numPr>
              <w:numId w:val="22"/>
            </w:numPr>
            <w:spacing w:line="360" w:lineRule="auto"/>
            <w:ind w:hanging="360"/>
          </w:pPr>
        </w:pPrChange>
      </w:pPr>
      <w:del w:id="9246" w:author="Robert Pasternak" w:date="2024-07-16T14:47:00Z">
        <w:r w:rsidRPr="008416E6" w:rsidDel="0010536A">
          <w:delText>wyposażyć</w:delText>
        </w:r>
      </w:del>
      <w:ins w:id="9247" w:author="Piotr Szumlak" w:date="2021-07-08T13:22:00Z">
        <w:del w:id="9248" w:author="Robert Pasternak" w:date="2024-07-16T14:47:00Z">
          <w:r w:rsidR="007064C3" w:rsidRPr="008416E6" w:rsidDel="0010536A">
            <w:delText xml:space="preserve"> </w:delText>
          </w:r>
        </w:del>
      </w:ins>
      <w:del w:id="9249" w:author="Robert Pasternak" w:date="2024-07-16T14:47:00Z">
        <w:r w:rsidRPr="008416E6" w:rsidDel="0010536A">
          <w:delText>PSZOK</w:delText>
        </w:r>
        <w:r w:rsidR="006F679C" w:rsidRPr="008416E6" w:rsidDel="0010536A">
          <w:delText>,</w:delText>
        </w:r>
        <w:r w:rsidRPr="008416E6" w:rsidDel="0010536A">
          <w:delText xml:space="preserve"> w </w:delText>
        </w:r>
        <w:r w:rsidR="00C061C8" w:rsidRPr="008416E6" w:rsidDel="0010536A">
          <w:delText xml:space="preserve">co najmniej cztery jednostronne tablice/ plansze edukacyjne, </w:delText>
        </w:r>
        <w:r w:rsidR="00C061C8" w:rsidRPr="008416E6" w:rsidDel="0010536A">
          <w:br/>
          <w:delText xml:space="preserve">o następujących parametrach: </w:delText>
        </w:r>
        <w:r w:rsidR="00E11DE4" w:rsidRPr="008416E6" w:rsidDel="0010536A">
          <w:rPr>
            <w:rPrChange w:id="9250" w:author="Robert Pasternak" w:date="2021-09-07T12:47:00Z">
              <w:rPr>
                <w:rFonts w:ascii="Times" w:hAnsi="Times"/>
              </w:rPr>
            </w:rPrChange>
          </w:rPr>
          <w:delText>format: min. 120 cm</w:delText>
        </w:r>
      </w:del>
      <w:del w:id="9251" w:author="Robert Pasternak" w:date="2021-07-02T08:06:00Z">
        <w:r w:rsidR="00E11DE4" w:rsidRPr="008416E6">
          <w:rPr>
            <w:rPrChange w:id="9252" w:author="Robert Pasternak" w:date="2021-09-07T12:47:00Z">
              <w:rPr>
                <w:rFonts w:ascii="Times" w:hAnsi="Times"/>
              </w:rPr>
            </w:rPrChange>
          </w:rPr>
          <w:delText>/</w:delText>
        </w:r>
      </w:del>
      <w:del w:id="9253" w:author="Robert Pasternak" w:date="2024-07-16T14:47:00Z">
        <w:r w:rsidR="00E11DE4" w:rsidRPr="008416E6" w:rsidDel="0010536A">
          <w:rPr>
            <w:rPrChange w:id="9254" w:author="Robert Pasternak" w:date="2021-09-07T12:47:00Z">
              <w:rPr>
                <w:rFonts w:ascii="Times" w:hAnsi="Times"/>
              </w:rPr>
            </w:rPrChange>
          </w:rPr>
          <w:delText>150 cm; nośnik zapewniający trwałość, np. ocynkowana blacha stalowa, pleksa, PCV; rodzaj nadruku: pełen kolor; treść plansz edukacyjnych musi  być zgodna z obowiązującymi przepisami i zostać przedstawiona nie później niż 14 dni przed terminem ekspozycji do akceptacji przez Zamawiającego; tematyka plansz: zapobieganie powstawaniu odpadów; postępowanie z odpadami; odpady problemowe; odpady niebezpieczne.</w:delText>
        </w:r>
      </w:del>
      <w:ins w:id="9255" w:author="Piotr Szumlak" w:date="2021-07-09T07:37:00Z">
        <w:del w:id="9256" w:author="Robert Pasternak" w:date="2024-07-16T14:47:00Z">
          <w:r w:rsidR="00361B44" w:rsidRPr="008416E6" w:rsidDel="0010536A">
            <w:delText xml:space="preserve"> </w:delText>
          </w:r>
        </w:del>
      </w:ins>
      <w:del w:id="9257" w:author="Robert Pasternak" w:date="2024-07-16T14:47:00Z">
        <w:r w:rsidR="00E11DE4" w:rsidRPr="008416E6" w:rsidDel="0010536A">
          <w:rPr>
            <w:rPrChange w:id="9258" w:author="Robert Pasternak" w:date="2021-09-07T12:47:00Z">
              <w:rPr>
                <w:rFonts w:ascii="Times" w:hAnsi="Times"/>
              </w:rPr>
            </w:rPrChange>
          </w:rPr>
          <w:delText xml:space="preserve">Tablice należy wykonać </w:delText>
        </w:r>
        <w:r w:rsidR="00E11DE4" w:rsidRPr="008416E6" w:rsidDel="0010536A">
          <w:rPr>
            <w:rPrChange w:id="9259" w:author="Robert Pasternak" w:date="2021-09-07T12:47:00Z">
              <w:rPr>
                <w:rFonts w:ascii="Times" w:hAnsi="Times"/>
              </w:rPr>
            </w:rPrChange>
          </w:rPr>
          <w:br/>
          <w:delText xml:space="preserve">i wyeksponować w terminie do </w:delText>
        </w:r>
      </w:del>
      <w:del w:id="9260" w:author="Robert Pasternak" w:date="2021-09-02T08:47:00Z">
        <w:r w:rsidR="00E11DE4" w:rsidRPr="008416E6" w:rsidDel="0045639C">
          <w:rPr>
            <w:rPrChange w:id="9261" w:author="Robert Pasternak" w:date="2021-09-07T12:47:00Z">
              <w:rPr>
                <w:rFonts w:ascii="Times" w:hAnsi="Times"/>
              </w:rPr>
            </w:rPrChange>
          </w:rPr>
          <w:delText>50</w:delText>
        </w:r>
      </w:del>
      <w:ins w:id="9262" w:author="Piotr Szumlak" w:date="2021-07-08T13:23:00Z">
        <w:del w:id="9263" w:author="Robert Pasternak" w:date="2021-09-02T08:47:00Z">
          <w:r w:rsidR="007064C3" w:rsidRPr="008416E6" w:rsidDel="0045639C">
            <w:delText xml:space="preserve"> </w:delText>
          </w:r>
        </w:del>
      </w:ins>
      <w:del w:id="9264" w:author="Robert Pasternak" w:date="2024-07-16T14:47:00Z">
        <w:r w:rsidR="00E11DE4" w:rsidRPr="008416E6" w:rsidDel="0010536A">
          <w:rPr>
            <w:rPrChange w:id="9265" w:author="Robert Pasternak" w:date="2021-09-07T12:47:00Z">
              <w:rPr>
                <w:rFonts w:ascii="Times" w:hAnsi="Times"/>
              </w:rPr>
            </w:rPrChange>
          </w:rPr>
          <w:delText>dni od dnia</w:delText>
        </w:r>
      </w:del>
      <w:ins w:id="9266" w:author="Grzegorz" w:date="2019-08-23T09:42:00Z">
        <w:del w:id="9267" w:author="Robert Pasternak" w:date="2024-07-16T14:47:00Z">
          <w:r w:rsidR="00E11DE4" w:rsidRPr="008416E6" w:rsidDel="0010536A">
            <w:rPr>
              <w:rPrChange w:id="9268" w:author="Robert Pasternak" w:date="2021-09-07T12:47:00Z">
                <w:rPr>
                  <w:rFonts w:ascii="Times" w:hAnsi="Times"/>
                </w:rPr>
              </w:rPrChange>
            </w:rPr>
            <w:delText>,</w:delText>
          </w:r>
        </w:del>
      </w:ins>
      <w:del w:id="9269" w:author="Robert Pasternak" w:date="2024-07-16T14:47:00Z">
        <w:r w:rsidR="00E11DE4" w:rsidRPr="008416E6" w:rsidDel="0010536A">
          <w:rPr>
            <w:rPrChange w:id="9270" w:author="Robert Pasternak" w:date="2021-09-07T12:47:00Z">
              <w:rPr>
                <w:rFonts w:ascii="Times" w:hAnsi="Times"/>
              </w:rPr>
            </w:rPrChange>
          </w:rPr>
          <w:delText xml:space="preserve"> w którym Wykonawca </w:delText>
        </w:r>
      </w:del>
      <w:del w:id="9271" w:author="Robert Pasternak" w:date="2021-09-02T08:47:00Z">
        <w:r w:rsidR="00E11DE4" w:rsidRPr="008416E6" w:rsidDel="0045639C">
          <w:rPr>
            <w:rPrChange w:id="9272" w:author="Robert Pasternak" w:date="2021-09-07T12:47:00Z">
              <w:rPr>
                <w:rFonts w:ascii="Times" w:hAnsi="Times"/>
              </w:rPr>
            </w:rPrChange>
          </w:rPr>
          <w:delText xml:space="preserve">zobowiązany jest do uruchomienia PSZOK, tj. 01 stycznia 2020 </w:delText>
        </w:r>
      </w:del>
      <w:ins w:id="9273" w:author="kaluz" w:date="2021-05-04T22:09:00Z">
        <w:del w:id="9274" w:author="Robert Pasternak" w:date="2021-09-02T08:47:00Z">
          <w:r w:rsidR="00E11DE4" w:rsidRPr="008416E6" w:rsidDel="0045639C">
            <w:rPr>
              <w:rPrChange w:id="9275" w:author="Robert Pasternak" w:date="2021-09-07T12:47:00Z">
                <w:rPr>
                  <w:rFonts w:ascii="Times" w:hAnsi="Times"/>
                </w:rPr>
              </w:rPrChange>
            </w:rPr>
            <w:delText xml:space="preserve">2022 </w:delText>
          </w:r>
        </w:del>
      </w:ins>
      <w:del w:id="9276" w:author="Robert Pasternak" w:date="2021-09-02T08:47:00Z">
        <w:r w:rsidR="00E11DE4" w:rsidRPr="008416E6" w:rsidDel="0045639C">
          <w:rPr>
            <w:rPrChange w:id="9277" w:author="Robert Pasternak" w:date="2021-09-07T12:47:00Z">
              <w:rPr>
                <w:rFonts w:ascii="Times" w:hAnsi="Times"/>
              </w:rPr>
            </w:rPrChange>
          </w:rPr>
          <w:delText>roku</w:delText>
        </w:r>
      </w:del>
      <w:del w:id="9278" w:author="Robert Pasternak" w:date="2024-07-16T14:47:00Z">
        <w:r w:rsidR="00E11DE4" w:rsidRPr="008416E6" w:rsidDel="0010536A">
          <w:rPr>
            <w:rPrChange w:id="9279" w:author="Robert Pasternak" w:date="2021-09-07T12:47:00Z">
              <w:rPr>
                <w:rFonts w:ascii="Times" w:hAnsi="Times"/>
              </w:rPr>
            </w:rPrChange>
          </w:rPr>
          <w:delText>;</w:delText>
        </w:r>
      </w:del>
      <w:ins w:id="9280" w:author="Piotr Szumlak" w:date="2021-07-08T13:40:00Z">
        <w:del w:id="9281" w:author="Robert Pasternak" w:date="2024-07-16T14:47:00Z">
          <w:r w:rsidR="00D26E0B" w:rsidRPr="008416E6" w:rsidDel="0010536A">
            <w:delText xml:space="preserve"> </w:delText>
          </w:r>
        </w:del>
      </w:ins>
      <w:ins w:id="9282" w:author="Piotr Szumlak" w:date="2021-07-08T13:45:00Z">
        <w:del w:id="9283" w:author="Robert Pasternak" w:date="2024-07-16T14:47:00Z">
          <w:r w:rsidR="00D26E0B" w:rsidRPr="008416E6" w:rsidDel="0010536A">
            <w:delText xml:space="preserve">                                                                                                            </w:delText>
          </w:r>
        </w:del>
      </w:ins>
    </w:p>
    <w:p w14:paraId="7D9E67C3" w14:textId="3D5A4000" w:rsidR="002E1F77" w:rsidRPr="008416E6" w:rsidDel="0010536A" w:rsidRDefault="00C061C8">
      <w:pPr>
        <w:pStyle w:val="Akapitzlist"/>
        <w:numPr>
          <w:ilvl w:val="0"/>
          <w:numId w:val="22"/>
        </w:numPr>
        <w:spacing w:line="312" w:lineRule="auto"/>
        <w:rPr>
          <w:del w:id="9284" w:author="Robert Pasternak" w:date="2024-07-16T14:47:00Z"/>
        </w:rPr>
        <w:pPrChange w:id="9285" w:author="Robert Pasternak" w:date="2021-07-28T12:51:00Z">
          <w:pPr>
            <w:pStyle w:val="Akapitzlist"/>
            <w:numPr>
              <w:numId w:val="22"/>
            </w:numPr>
            <w:spacing w:line="360" w:lineRule="auto"/>
            <w:ind w:hanging="360"/>
          </w:pPr>
        </w:pPrChange>
      </w:pPr>
      <w:del w:id="9286" w:author="Robert Pasternak" w:date="2024-07-16T14:47:00Z">
        <w:r w:rsidRPr="008416E6" w:rsidDel="0010536A">
          <w:delText>nieprzerwan</w:delText>
        </w:r>
        <w:r w:rsidR="00CB0336" w:rsidRPr="008416E6" w:rsidDel="0010536A">
          <w:delText>i</w:delText>
        </w:r>
        <w:r w:rsidRPr="008416E6" w:rsidDel="0010536A">
          <w:delText>e eksponowa</w:delText>
        </w:r>
        <w:r w:rsidR="000E387D" w:rsidRPr="008416E6" w:rsidDel="0010536A">
          <w:delText>ć</w:delText>
        </w:r>
        <w:r w:rsidRPr="008416E6" w:rsidDel="0010536A">
          <w:delText xml:space="preserve"> na terenie PSZOK tablice/plansze</w:delText>
        </w:r>
        <w:r w:rsidR="00B62419" w:rsidRPr="008416E6" w:rsidDel="0010536A">
          <w:delText>,</w:delText>
        </w:r>
        <w:r w:rsidRPr="008416E6" w:rsidDel="0010536A">
          <w:delText xml:space="preserve"> o których mowa </w:delText>
        </w:r>
        <w:r w:rsidRPr="008416E6" w:rsidDel="0010536A">
          <w:br/>
          <w:delText xml:space="preserve">w </w:delText>
        </w:r>
        <w:r w:rsidR="00AE0290" w:rsidRPr="008416E6" w:rsidDel="0010536A">
          <w:delText>lit. k</w:delText>
        </w:r>
        <w:r w:rsidRPr="008416E6" w:rsidDel="0010536A">
          <w:delText xml:space="preserve">, dbając o estetyczny ich wygląd i stan techniczny oraz treść, która musi być zgodna z aktualnie obowiązującymi przepisami prawa w zakresie postępowania </w:delText>
        </w:r>
        <w:r w:rsidRPr="008416E6" w:rsidDel="0010536A">
          <w:br/>
        </w:r>
        <w:r w:rsidR="001C3456" w:rsidRPr="008416E6" w:rsidDel="0010536A">
          <w:delText xml:space="preserve">z </w:delText>
        </w:r>
        <w:r w:rsidRPr="008416E6" w:rsidDel="0010536A">
          <w:delText>odpadami</w:delText>
        </w:r>
        <w:r w:rsidR="00F65104" w:rsidRPr="008416E6" w:rsidDel="0010536A">
          <w:delText>;</w:delText>
        </w:r>
      </w:del>
    </w:p>
    <w:p w14:paraId="40FFA577" w14:textId="62F0A629" w:rsidR="00361B44" w:rsidRPr="008416E6" w:rsidDel="0010536A" w:rsidRDefault="00D532A6">
      <w:pPr>
        <w:pStyle w:val="Akapitzlist"/>
        <w:numPr>
          <w:ilvl w:val="0"/>
          <w:numId w:val="22"/>
        </w:numPr>
        <w:spacing w:line="312" w:lineRule="auto"/>
        <w:rPr>
          <w:del w:id="9287" w:author="Robert Pasternak" w:date="2024-07-16T14:47:00Z"/>
        </w:rPr>
        <w:pPrChange w:id="9288" w:author="Robert Pasternak" w:date="2021-05-13T11:34:00Z">
          <w:pPr>
            <w:pStyle w:val="Akapitzlist"/>
            <w:numPr>
              <w:numId w:val="22"/>
            </w:numPr>
            <w:spacing w:line="360" w:lineRule="auto"/>
            <w:ind w:hanging="360"/>
          </w:pPr>
        </w:pPrChange>
      </w:pPr>
      <w:del w:id="9289" w:author="Robert Pasternak" w:date="2024-07-16T14:47:00Z">
        <w:r w:rsidRPr="008416E6" w:rsidDel="0010536A">
          <w:delText xml:space="preserve">przyjmować </w:delText>
        </w:r>
        <w:r w:rsidR="00374F07" w:rsidRPr="008416E6" w:rsidDel="0010536A">
          <w:delText xml:space="preserve">nieodpłatnie </w:delText>
        </w:r>
        <w:r w:rsidRPr="008416E6" w:rsidDel="0010536A">
          <w:delText>odpady budowlane i rozbiórkowe z remontów</w:delText>
        </w:r>
      </w:del>
      <w:ins w:id="9290" w:author="kaluz" w:date="2021-05-04T22:09:00Z">
        <w:del w:id="9291" w:author="Robert Pasternak" w:date="2024-07-16T14:47:00Z">
          <w:r w:rsidR="00EF6DB3" w:rsidRPr="008416E6" w:rsidDel="0010536A">
            <w:delText xml:space="preserve">, </w:delText>
          </w:r>
        </w:del>
      </w:ins>
      <w:del w:id="9292" w:author="Robert Pasternak" w:date="2024-07-16T14:47:00Z">
        <w:r w:rsidR="00374F07" w:rsidRPr="008416E6" w:rsidDel="0010536A">
          <w:delText xml:space="preserve"> oraz</w:delText>
        </w:r>
        <w:r w:rsidRPr="008416E6" w:rsidDel="0010536A">
          <w:delText>zużyte opony</w:delText>
        </w:r>
      </w:del>
      <w:ins w:id="9293" w:author="kaluz" w:date="2021-05-04T22:10:00Z">
        <w:del w:id="9294" w:author="Robert Pasternak" w:date="2024-07-16T14:47:00Z">
          <w:r w:rsidR="00EF6DB3" w:rsidRPr="008416E6" w:rsidDel="0010536A">
            <w:delText xml:space="preserve"> oraz drzewka świąteczne</w:delText>
          </w:r>
        </w:del>
      </w:ins>
      <w:del w:id="9295" w:author="Robert Pasternak" w:date="2024-07-16T14:47:00Z">
        <w:r w:rsidR="00374F07" w:rsidRPr="008416E6" w:rsidDel="0010536A">
          <w:delText xml:space="preserve">, zebrane przez zarządców nieruchomości z miejsc gromadzenia odpadów komunalnych dla zabudowy wielorodzinnej (altan) </w:delText>
        </w:r>
      </w:del>
      <w:ins w:id="9296" w:author="kaluz" w:date="2021-05-04T22:10:00Z">
        <w:del w:id="9297" w:author="Robert Pasternak" w:date="2021-06-07T15:55:00Z">
          <w:r w:rsidR="00EF6DB3" w:rsidRPr="008416E6" w:rsidDel="005F1978">
            <w:br/>
          </w:r>
        </w:del>
      </w:ins>
      <w:del w:id="9298" w:author="Robert Pasternak" w:date="2024-07-16T14:47:00Z">
        <w:r w:rsidR="00374F07" w:rsidRPr="008416E6" w:rsidDel="0010536A">
          <w:delText>i dostarczonych do PSZOK przez zarządców nieruchomości we własnym zakresie</w:delText>
        </w:r>
        <w:r w:rsidR="004B4864" w:rsidRPr="008416E6" w:rsidDel="0010536A">
          <w:delText>,</w:delText>
        </w:r>
      </w:del>
    </w:p>
    <w:p w14:paraId="2A7BA95D" w14:textId="6445714C" w:rsidR="005B6255" w:rsidRPr="008416E6" w:rsidDel="0010536A" w:rsidRDefault="004B4864">
      <w:pPr>
        <w:pStyle w:val="Akapitzlist"/>
        <w:numPr>
          <w:ilvl w:val="0"/>
          <w:numId w:val="22"/>
        </w:numPr>
        <w:spacing w:line="312" w:lineRule="auto"/>
        <w:rPr>
          <w:del w:id="9299" w:author="Robert Pasternak" w:date="2024-07-16T14:47:00Z"/>
        </w:rPr>
        <w:pPrChange w:id="9300" w:author="Robert Pasternak" w:date="2021-09-01T13:06:00Z">
          <w:pPr>
            <w:pStyle w:val="Akapitzlist"/>
            <w:numPr>
              <w:numId w:val="22"/>
            </w:numPr>
            <w:spacing w:line="360" w:lineRule="auto"/>
            <w:ind w:hanging="360"/>
          </w:pPr>
        </w:pPrChange>
      </w:pPr>
      <w:del w:id="9301" w:author="Robert Pasternak" w:date="2024-07-16T14:47:00Z">
        <w:r w:rsidRPr="008416E6" w:rsidDel="0010536A">
          <w:delText>zapewnić przekaz</w:delText>
        </w:r>
      </w:del>
      <w:del w:id="9302" w:author="Robert Pasternak" w:date="2021-07-02T08:08:00Z">
        <w:r w:rsidRPr="008416E6" w:rsidDel="00CE07F7">
          <w:delText>anie</w:delText>
        </w:r>
      </w:del>
      <w:del w:id="9303" w:author="Robert Pasternak" w:date="2024-07-16T14:47:00Z">
        <w:r w:rsidRPr="008416E6" w:rsidDel="0010536A">
          <w:delText xml:space="preserve"> odpadów </w:delText>
        </w:r>
      </w:del>
      <w:del w:id="9304" w:author="Robert Pasternak" w:date="2021-07-02T08:07:00Z">
        <w:r w:rsidRPr="008416E6" w:rsidDel="00CE07F7">
          <w:delText>gromadzonych</w:delText>
        </w:r>
      </w:del>
      <w:del w:id="9305" w:author="Robert Pasternak" w:date="2024-07-16T14:47:00Z">
        <w:r w:rsidRPr="008416E6" w:rsidDel="0010536A">
          <w:delText xml:space="preserve"> w PSZOK w takim czasie, aby nie doprowadz</w:delText>
        </w:r>
      </w:del>
      <w:del w:id="9306" w:author="Robert Pasternak" w:date="2021-07-02T08:08:00Z">
        <w:r w:rsidRPr="008416E6" w:rsidDel="00CE07F7">
          <w:delText>ić</w:delText>
        </w:r>
      </w:del>
      <w:del w:id="9307" w:author="Robert Pasternak" w:date="2024-07-16T14:47:00Z">
        <w:r w:rsidRPr="008416E6" w:rsidDel="0010536A">
          <w:delText xml:space="preserve"> do przepełniania pojemników (kontenerów</w:delText>
        </w:r>
        <w:r w:rsidR="006F679C" w:rsidRPr="008416E6" w:rsidDel="0010536A">
          <w:delText>/boksów</w:delText>
        </w:r>
        <w:r w:rsidRPr="008416E6" w:rsidDel="0010536A">
          <w:delText>)</w:delText>
        </w:r>
        <w:r w:rsidR="007D0469" w:rsidRPr="008416E6" w:rsidDel="0010536A">
          <w:delText>,</w:delText>
        </w:r>
      </w:del>
    </w:p>
    <w:p w14:paraId="651D142C" w14:textId="1A5EA98F" w:rsidR="00361B44" w:rsidRPr="008416E6" w:rsidDel="0010536A" w:rsidRDefault="007D0469">
      <w:pPr>
        <w:pStyle w:val="Akapitzlist"/>
        <w:numPr>
          <w:ilvl w:val="0"/>
          <w:numId w:val="22"/>
        </w:numPr>
        <w:spacing w:line="312" w:lineRule="auto"/>
        <w:rPr>
          <w:del w:id="9308" w:author="Robert Pasternak" w:date="2024-07-16T14:47:00Z"/>
        </w:rPr>
        <w:pPrChange w:id="9309" w:author="Robert Pasternak" w:date="2021-05-13T11:34:00Z">
          <w:pPr>
            <w:pStyle w:val="Akapitzlist"/>
            <w:numPr>
              <w:numId w:val="22"/>
            </w:numPr>
            <w:spacing w:line="360" w:lineRule="auto"/>
            <w:ind w:hanging="360"/>
          </w:pPr>
        </w:pPrChange>
      </w:pPr>
      <w:del w:id="9310" w:author="Robert Pasternak" w:date="2024-07-16T14:47:00Z">
        <w:r w:rsidRPr="008416E6" w:rsidDel="0010536A">
          <w:delText>g</w:delText>
        </w:r>
        <w:r w:rsidR="004B4864" w:rsidRPr="008416E6" w:rsidDel="0010536A">
          <w:delText>romadz</w:delText>
        </w:r>
        <w:r w:rsidRPr="008416E6" w:rsidDel="0010536A">
          <w:delText>ić</w:delText>
        </w:r>
        <w:r w:rsidR="004B4864" w:rsidRPr="008416E6" w:rsidDel="0010536A">
          <w:delText xml:space="preserve"> odpad</w:delText>
        </w:r>
        <w:r w:rsidRPr="008416E6" w:rsidDel="0010536A">
          <w:delText>y</w:delText>
        </w:r>
      </w:del>
      <w:ins w:id="9311" w:author="Piotr Szumlak" w:date="2021-07-08T13:46:00Z">
        <w:del w:id="9312" w:author="Robert Pasternak" w:date="2024-07-16T14:47:00Z">
          <w:r w:rsidR="00D26E0B" w:rsidRPr="008416E6" w:rsidDel="0010536A">
            <w:delText xml:space="preserve"> </w:delText>
          </w:r>
        </w:del>
      </w:ins>
      <w:del w:id="9313" w:author="Robert Pasternak" w:date="2024-07-16T14:47:00Z">
        <w:r w:rsidR="00E11DE4" w:rsidRPr="008416E6" w:rsidDel="0010536A">
          <w:rPr>
            <w:bCs/>
            <w:rPrChange w:id="9314" w:author="Robert Pasternak" w:date="2021-09-07T12:47:00Z">
              <w:rPr>
                <w:rFonts w:ascii="Times" w:hAnsi="Times" w:cs="Arial"/>
                <w:bCs/>
              </w:rPr>
            </w:rPrChange>
          </w:rPr>
          <w:delText>biodegradowalne oraz odpady kuchenne pochodzenia roślinnego ulegające biodegradacji bez worków oraz w sposób nie powodujący uciążliwości zapachowych, odpady te powinny być przetrzymywane na terenie PSZOK nie dłużej niż 7 dni</w:delText>
        </w:r>
        <w:r w:rsidR="009B2CCB" w:rsidRPr="008416E6" w:rsidDel="0010536A">
          <w:delText>,</w:delText>
        </w:r>
      </w:del>
    </w:p>
    <w:p w14:paraId="1F724519" w14:textId="70350884" w:rsidR="00DE1284" w:rsidRPr="008416E6" w:rsidDel="0010536A" w:rsidRDefault="009B2CCB">
      <w:pPr>
        <w:pStyle w:val="Akapitzlist"/>
        <w:numPr>
          <w:ilvl w:val="0"/>
          <w:numId w:val="22"/>
        </w:numPr>
        <w:spacing w:line="312" w:lineRule="auto"/>
        <w:rPr>
          <w:ins w:id="9315" w:author="kaluz" w:date="2021-05-04T22:11:00Z"/>
          <w:del w:id="9316" w:author="Robert Pasternak" w:date="2024-07-16T14:47:00Z"/>
        </w:rPr>
        <w:pPrChange w:id="9317" w:author="Robert Pasternak" w:date="2021-07-15T13:54:00Z">
          <w:pPr>
            <w:pStyle w:val="Akapitzlist"/>
            <w:numPr>
              <w:numId w:val="22"/>
            </w:numPr>
            <w:spacing w:line="360" w:lineRule="auto"/>
            <w:ind w:hanging="360"/>
          </w:pPr>
        </w:pPrChange>
      </w:pPr>
      <w:del w:id="9318" w:author="Robert Pasternak" w:date="2024-07-16T14:47:00Z">
        <w:r w:rsidRPr="008416E6" w:rsidDel="0010536A">
          <w:delText>gromadzić odpady niebezpieczne w wydzielonej przestrzeni (magazynie)</w:delText>
        </w:r>
      </w:del>
      <w:ins w:id="9319" w:author="Grzegorz" w:date="2019-08-23T09:42:00Z">
        <w:del w:id="9320" w:author="Robert Pasternak" w:date="2024-07-16T14:47:00Z">
          <w:r w:rsidR="00272596" w:rsidRPr="008416E6" w:rsidDel="0010536A">
            <w:delText>,</w:delText>
          </w:r>
        </w:del>
      </w:ins>
      <w:del w:id="9321" w:author="Robert Pasternak" w:date="2024-07-16T14:47:00Z">
        <w:r w:rsidRPr="008416E6" w:rsidDel="0010536A">
          <w:delText xml:space="preserve"> do której mieszkańcy dostarczający odpady do PSZOK nie mają wstępu</w:delText>
        </w:r>
      </w:del>
      <w:ins w:id="9322" w:author="kaluz" w:date="2021-05-04T22:11:00Z">
        <w:del w:id="9323" w:author="Robert Pasternak" w:date="2024-07-16T14:47:00Z">
          <w:r w:rsidR="00EF6DB3" w:rsidRPr="008416E6" w:rsidDel="0010536A">
            <w:delText>,</w:delText>
          </w:r>
        </w:del>
      </w:ins>
    </w:p>
    <w:p w14:paraId="72AAA253" w14:textId="1B1C1857" w:rsidR="00361B44" w:rsidRPr="008416E6" w:rsidDel="0010536A" w:rsidRDefault="00EF6DB3">
      <w:pPr>
        <w:pStyle w:val="Akapitzlist"/>
        <w:numPr>
          <w:ilvl w:val="0"/>
          <w:numId w:val="22"/>
        </w:numPr>
        <w:autoSpaceDE w:val="0"/>
        <w:autoSpaceDN w:val="0"/>
        <w:spacing w:line="312" w:lineRule="auto"/>
        <w:textAlignment w:val="auto"/>
        <w:rPr>
          <w:del w:id="9324" w:author="Robert Pasternak" w:date="2024-07-16T14:47:00Z"/>
          <w:lang w:eastAsia="en-US"/>
          <w:rPrChange w:id="9325" w:author="Robert Pasternak" w:date="2021-09-07T12:47:00Z">
            <w:rPr>
              <w:del w:id="9326" w:author="Robert Pasternak" w:date="2024-07-16T14:47:00Z"/>
            </w:rPr>
          </w:rPrChange>
        </w:rPr>
        <w:pPrChange w:id="9327" w:author="Robert Pasternak" w:date="2021-07-15T11:27:00Z">
          <w:pPr>
            <w:pStyle w:val="Akapitzlist"/>
            <w:numPr>
              <w:numId w:val="22"/>
            </w:numPr>
            <w:spacing w:line="360" w:lineRule="auto"/>
            <w:ind w:hanging="360"/>
          </w:pPr>
        </w:pPrChange>
      </w:pPr>
      <w:ins w:id="9328" w:author="kaluz" w:date="2021-05-04T22:11:00Z">
        <w:del w:id="9329" w:author="Robert Pasternak" w:date="2024-07-16T14:47:00Z">
          <w:r w:rsidRPr="008416E6" w:rsidDel="0010536A">
            <w:delText xml:space="preserve">zapewnić </w:delText>
          </w:r>
        </w:del>
      </w:ins>
      <w:ins w:id="9330" w:author="kaluz" w:date="2021-05-04T22:13:00Z">
        <w:del w:id="9331" w:author="Robert Pasternak" w:date="2024-07-16T14:47:00Z">
          <w:r w:rsidR="00724AE9" w:rsidRPr="008416E6" w:rsidDel="0010536A">
            <w:delText xml:space="preserve">na terenie PSZOK </w:delText>
          </w:r>
        </w:del>
      </w:ins>
      <w:ins w:id="9332" w:author="kaluz" w:date="2021-05-04T22:11:00Z">
        <w:del w:id="9333" w:author="Robert Pasternak" w:date="2024-07-16T14:47:00Z">
          <w:r w:rsidRPr="008416E6" w:rsidDel="0010536A">
            <w:delText xml:space="preserve">sprzęt umożliwiający </w:delText>
          </w:r>
        </w:del>
      </w:ins>
      <w:ins w:id="9334" w:author="kaluz" w:date="2021-05-04T22:12:00Z">
        <w:del w:id="9335" w:author="Robert Pasternak" w:date="2024-07-16T14:47:00Z">
          <w:r w:rsidR="00724AE9" w:rsidRPr="008416E6" w:rsidDel="0010536A">
            <w:delText xml:space="preserve">rozładunek </w:delText>
          </w:r>
        </w:del>
      </w:ins>
      <w:ins w:id="9336" w:author="kaluz" w:date="2021-05-04T22:13:00Z">
        <w:del w:id="9337" w:author="Robert Pasternak" w:date="2024-07-16T14:47:00Z">
          <w:r w:rsidR="00724AE9" w:rsidRPr="008416E6" w:rsidDel="0010536A">
            <w:delText>dostarczonych przez mieszkańców odpadów w pojemnikach typu „big bag” bez konieczno</w:delText>
          </w:r>
        </w:del>
      </w:ins>
      <w:ins w:id="9338" w:author="kaluz" w:date="2021-05-04T22:14:00Z">
        <w:del w:id="9339" w:author="Robert Pasternak" w:date="2024-07-16T14:47:00Z">
          <w:r w:rsidR="00724AE9" w:rsidRPr="008416E6" w:rsidDel="0010536A">
            <w:delText>ści ich rozładowywania</w:delText>
          </w:r>
        </w:del>
        <w:del w:id="9340" w:author="Robert Pasternak" w:date="2021-07-12T13:12:00Z">
          <w:r w:rsidR="00724AE9" w:rsidRPr="008416E6" w:rsidDel="00DE1284">
            <w:delText xml:space="preserve"> przez mieszkańców</w:delText>
          </w:r>
        </w:del>
      </w:ins>
      <w:del w:id="9341" w:author="Robert Pasternak" w:date="2021-06-21T08:07:00Z">
        <w:r w:rsidR="009B2CCB" w:rsidRPr="008416E6" w:rsidDel="00F76E73">
          <w:delText>.</w:delText>
        </w:r>
      </w:del>
    </w:p>
    <w:p w14:paraId="1EB68103" w14:textId="34DFEF74" w:rsidR="00361B44" w:rsidRPr="008416E6" w:rsidDel="0010536A" w:rsidRDefault="00197111">
      <w:pPr>
        <w:pStyle w:val="Akapitzlist"/>
        <w:numPr>
          <w:ilvl w:val="0"/>
          <w:numId w:val="61"/>
        </w:numPr>
        <w:spacing w:line="312" w:lineRule="auto"/>
        <w:ind w:left="709"/>
        <w:rPr>
          <w:ins w:id="9342" w:author="kaluz" w:date="2021-09-07T04:44:00Z"/>
          <w:del w:id="9343" w:author="Robert Pasternak" w:date="2024-07-16T14:47:00Z"/>
          <w:bCs/>
          <w:rPrChange w:id="9344" w:author="Robert Pasternak" w:date="2021-09-07T12:47:00Z">
            <w:rPr>
              <w:ins w:id="9345" w:author="kaluz" w:date="2021-09-07T04:44:00Z"/>
              <w:del w:id="9346" w:author="Robert Pasternak" w:date="2024-07-16T14:47:00Z"/>
              <w:color w:val="FF0000"/>
            </w:rPr>
          </w:rPrChange>
        </w:rPr>
      </w:pPr>
      <w:ins w:id="9347" w:author="Piotr Szumlak" w:date="2021-07-08T13:51:00Z">
        <w:del w:id="9348" w:author="Robert Pasternak" w:date="2024-07-16T14:47:00Z">
          <w:r w:rsidRPr="008416E6" w:rsidDel="0010536A">
            <w:delText xml:space="preserve">   </w:delText>
          </w:r>
        </w:del>
      </w:ins>
      <w:ins w:id="9349" w:author="Piotr Szumlak" w:date="2021-07-08T13:52:00Z">
        <w:del w:id="9350" w:author="Robert Pasternak" w:date="2024-07-16T14:47:00Z">
          <w:r w:rsidRPr="008416E6" w:rsidDel="0010536A">
            <w:delText xml:space="preserve"> </w:delText>
          </w:r>
        </w:del>
      </w:ins>
      <w:ins w:id="9351" w:author="Grzegorz" w:date="2021-09-07T10:58:00Z">
        <w:del w:id="9352" w:author="Robert Pasternak" w:date="2024-07-16T14:47:00Z">
          <w:r w:rsidR="00F75542" w:rsidRPr="008416E6" w:rsidDel="0010536A">
            <w:rPr>
              <w:rPrChange w:id="9353" w:author="Robert Pasternak" w:date="2021-09-07T12:47:00Z">
                <w:rPr>
                  <w:color w:val="FF0000"/>
                </w:rPr>
              </w:rPrChange>
            </w:rPr>
            <w:delText>,</w:delText>
          </w:r>
        </w:del>
      </w:ins>
      <w:ins w:id="9354" w:author="Grzegorz" w:date="2021-09-07T10:59:00Z">
        <w:del w:id="9355" w:author="Robert Pasternak" w:date="2024-07-16T14:47:00Z">
          <w:r w:rsidR="00F75542" w:rsidRPr="008416E6" w:rsidDel="0010536A">
            <w:rPr>
              <w:rPrChange w:id="9356" w:author="Robert Pasternak" w:date="2021-09-07T12:47:00Z">
                <w:rPr>
                  <w:color w:val="FF0000"/>
                </w:rPr>
              </w:rPrChange>
            </w:rPr>
            <w:delText>na realizację Przedmiotu zamówienia  –</w:delText>
          </w:r>
        </w:del>
      </w:ins>
      <w:ins w:id="9357" w:author="Grzegorz" w:date="2021-09-07T11:03:00Z">
        <w:del w:id="9358" w:author="Robert Pasternak" w:date="2024-07-16T14:47:00Z">
          <w:r w:rsidR="00F75542" w:rsidRPr="008416E6" w:rsidDel="0010536A">
            <w:rPr>
              <w:rPrChange w:id="9359" w:author="Robert Pasternak" w:date="2021-09-07T12:47:00Z">
                <w:rPr>
                  <w:color w:val="FF0000"/>
                </w:rPr>
              </w:rPrChange>
            </w:rPr>
            <w:delText>po</w:delText>
          </w:r>
        </w:del>
      </w:ins>
      <w:ins w:id="9360" w:author="Grzegorz" w:date="2021-09-07T11:05:00Z">
        <w:del w:id="9361" w:author="Robert Pasternak" w:date="2024-07-16T14:47:00Z">
          <w:r w:rsidR="00F75542" w:rsidRPr="008416E6" w:rsidDel="0010536A">
            <w:rPr>
              <w:rPrChange w:id="9362" w:author="Robert Pasternak" w:date="2021-09-07T12:47:00Z">
                <w:rPr>
                  <w:color w:val="FF0000"/>
                </w:rPr>
              </w:rPrChange>
            </w:rPr>
            <w:delText xml:space="preserve">do czasu uzyskania wymaganego zezwolenia </w:delText>
          </w:r>
        </w:del>
      </w:ins>
      <w:ins w:id="9363" w:author="Grzegorz" w:date="2021-09-07T11:17:00Z">
        <w:del w:id="9364" w:author="Robert Pasternak" w:date="2024-07-16T14:47:00Z">
          <w:r w:rsidR="0065417E" w:rsidRPr="008416E6" w:rsidDel="0010536A">
            <w:rPr>
              <w:bCs/>
              <w:rPrChange w:id="9365" w:author="Robert Pasternak" w:date="2021-09-07T12:47:00Z">
                <w:rPr>
                  <w:bCs/>
                  <w:color w:val="FF0000"/>
                </w:rPr>
              </w:rPrChange>
            </w:rPr>
            <w:delText>Wykonawca nie złoży powiadomienia</w:delText>
          </w:r>
        </w:del>
      </w:ins>
      <w:ins w:id="9366" w:author="Grzegorz" w:date="2021-09-07T09:54:00Z">
        <w:del w:id="9367" w:author="Robert Pasternak" w:date="2024-07-16T14:47:00Z">
          <w:r w:rsidR="00A0366C" w:rsidRPr="008416E6" w:rsidDel="0010536A">
            <w:rPr>
              <w:bCs/>
              <w:rPrChange w:id="9368" w:author="Robert Pasternak" w:date="2021-09-07T12:47:00Z">
                <w:rPr>
                  <w:bCs/>
                  <w:color w:val="FF0000"/>
                </w:rPr>
              </w:rPrChange>
            </w:rPr>
            <w:delText>w lit. a,</w:delText>
          </w:r>
        </w:del>
      </w:ins>
      <w:ins w:id="9369" w:author="Grzegorz" w:date="2021-09-07T11:17:00Z">
        <w:del w:id="9370" w:author="Robert Pasternak" w:date="2024-07-16T14:47:00Z">
          <w:r w:rsidR="0065417E" w:rsidRPr="008416E6" w:rsidDel="0010536A">
            <w:rPr>
              <w:bCs/>
              <w:rPrChange w:id="9371" w:author="Robert Pasternak" w:date="2021-09-07T12:47:00Z">
                <w:rPr>
                  <w:bCs/>
                  <w:color w:val="FF0000"/>
                </w:rPr>
              </w:rPrChange>
            </w:rPr>
            <w:delText xml:space="preserve">lub oświadczy w nim, </w:delText>
          </w:r>
        </w:del>
      </w:ins>
      <w:ins w:id="9372" w:author="Grzegorz" w:date="2021-09-07T09:55:00Z">
        <w:del w:id="9373" w:author="Robert Pasternak" w:date="2024-07-16T14:47:00Z">
          <w:r w:rsidR="00A0366C" w:rsidRPr="008416E6" w:rsidDel="0010536A">
            <w:rPr>
              <w:bCs/>
              <w:rPrChange w:id="9374" w:author="Robert Pasternak" w:date="2021-09-07T12:47:00Z">
                <w:rPr>
                  <w:bCs/>
                  <w:color w:val="FF0000"/>
                </w:rPr>
              </w:rPrChange>
            </w:rPr>
            <w:delText>,</w:delText>
          </w:r>
        </w:del>
      </w:ins>
      <w:ins w:id="9375" w:author="Piotr Szumlak" w:date="2021-07-09T07:37:00Z">
        <w:del w:id="9376" w:author="Robert Pasternak" w:date="2024-07-16T14:47:00Z">
          <w:r w:rsidR="00361B44" w:rsidRPr="008416E6" w:rsidDel="0010536A">
            <w:delText xml:space="preserve"> </w:delText>
          </w:r>
        </w:del>
      </w:ins>
      <w:ins w:id="9377" w:author="Piotr Szumlak" w:date="2021-07-08T13:58:00Z">
        <w:del w:id="9378" w:author="Robert Pasternak" w:date="2024-07-16T14:47:00Z">
          <w:r w:rsidR="00E11DE4" w:rsidRPr="008416E6" w:rsidDel="0010536A">
            <w:rPr>
              <w:rPrChange w:id="9379" w:author="Robert Pasternak" w:date="2021-09-07T12:47:00Z">
                <w:rPr>
                  <w:color w:val="FF0000"/>
                </w:rPr>
              </w:rPrChange>
            </w:rPr>
            <w:delText xml:space="preserve">do dnia 31 stycznia 2022 roku </w:delText>
          </w:r>
          <w:r w:rsidR="00E11DE4" w:rsidRPr="008416E6" w:rsidDel="0010536A">
            <w:rPr>
              <w:rPrChange w:id="9380" w:author="Robert Pasternak" w:date="2021-09-07T12:47:00Z">
                <w:rPr>
                  <w:color w:val="FF0000"/>
                </w:rPr>
              </w:rPrChange>
            </w:rPr>
            <w:br/>
          </w:r>
        </w:del>
      </w:ins>
      <w:ins w:id="9381" w:author="Piotr Szumlak" w:date="2021-07-08T14:00:00Z">
        <w:del w:id="9382" w:author="Robert Pasternak" w:date="2024-07-16T14:47:00Z">
          <w:r w:rsidRPr="008416E6" w:rsidDel="0010536A">
            <w:delText>samodzielnie przejąć realizację a</w:delText>
          </w:r>
        </w:del>
      </w:ins>
      <w:ins w:id="9383" w:author="Piotr Szumlak" w:date="2021-07-08T14:01:00Z">
        <w:del w:id="9384" w:author="Robert Pasternak" w:date="2024-07-16T14:47:00Z">
          <w:r w:rsidR="00820893" w:rsidRPr="008416E6" w:rsidDel="0010536A">
            <w:delText xml:space="preserve">Zamawiającego lub </w:delText>
          </w:r>
        </w:del>
      </w:ins>
      <w:ins w:id="9385" w:author="Piotr Szumlak" w:date="2021-07-08T14:02:00Z">
        <w:del w:id="9386" w:author="Robert Pasternak" w:date="2024-07-16T14:47:00Z">
          <w:r w:rsidR="00820893" w:rsidRPr="008416E6" w:rsidDel="0010536A">
            <w:delText>.</w:delText>
          </w:r>
        </w:del>
      </w:ins>
    </w:p>
    <w:p w14:paraId="1CBED197" w14:textId="63F88EC0" w:rsidR="00C558B4" w:rsidRPr="008416E6" w:rsidDel="0010536A" w:rsidRDefault="00167016">
      <w:pPr>
        <w:pStyle w:val="Akapitzlist"/>
        <w:spacing w:line="312" w:lineRule="auto"/>
        <w:ind w:left="709" w:hanging="425"/>
        <w:rPr>
          <w:ins w:id="9387" w:author="kaluz" w:date="2021-09-07T04:45:00Z"/>
          <w:del w:id="9388" w:author="Robert Pasternak" w:date="2024-07-16T14:47:00Z"/>
          <w:bCs/>
          <w:rPrChange w:id="9389" w:author="Robert Pasternak" w:date="2021-09-07T12:47:00Z">
            <w:rPr>
              <w:ins w:id="9390" w:author="kaluz" w:date="2021-09-07T04:45:00Z"/>
              <w:del w:id="9391" w:author="Robert Pasternak" w:date="2024-07-16T14:47:00Z"/>
              <w:bCs/>
              <w:color w:val="FF0000"/>
            </w:rPr>
          </w:rPrChange>
        </w:rPr>
        <w:pPrChange w:id="9392" w:author="Grzegorz" w:date="2021-09-07T11:29:00Z">
          <w:pPr>
            <w:pStyle w:val="Akapitzlist"/>
            <w:spacing w:line="312" w:lineRule="auto"/>
            <w:ind w:left="142"/>
          </w:pPr>
        </w:pPrChange>
      </w:pPr>
      <w:ins w:id="9393" w:author="kaluz" w:date="2021-09-07T04:44:00Z">
        <w:del w:id="9394" w:author="Robert Pasternak" w:date="2024-07-16T14:47:00Z">
          <w:r w:rsidRPr="008416E6" w:rsidDel="0010536A">
            <w:rPr>
              <w:bCs/>
              <w:rPrChange w:id="9395" w:author="Robert Pasternak" w:date="2021-09-07T12:47:00Z">
                <w:rPr>
                  <w:bCs/>
                  <w:color w:val="FF0000"/>
                </w:rPr>
              </w:rPrChange>
            </w:rPr>
            <w:delText>17.</w:delText>
          </w:r>
        </w:del>
      </w:ins>
      <w:ins w:id="9396" w:author="Grzegorz" w:date="2021-09-07T11:29:00Z">
        <w:del w:id="9397" w:author="Robert Pasternak" w:date="2024-07-16T14:47:00Z">
          <w:r w:rsidR="002F155B" w:rsidRPr="008416E6" w:rsidDel="0010536A">
            <w:rPr>
              <w:bCs/>
              <w:rPrChange w:id="9398" w:author="Robert Pasternak" w:date="2021-09-07T12:47:00Z">
                <w:rPr>
                  <w:bCs/>
                  <w:color w:val="FF0000"/>
                </w:rPr>
              </w:rPrChange>
            </w:rPr>
            <w:delText>)</w:delText>
          </w:r>
        </w:del>
      </w:ins>
      <w:ins w:id="9399" w:author="kaluz" w:date="2021-09-07T04:44:00Z">
        <w:del w:id="9400" w:author="Robert Pasternak" w:date="2024-07-16T14:47:00Z">
          <w:r w:rsidRPr="008416E6" w:rsidDel="0010536A">
            <w:rPr>
              <w:bCs/>
              <w:rPrChange w:id="9401" w:author="Robert Pasternak" w:date="2021-09-07T12:47:00Z">
                <w:rPr>
                  <w:bCs/>
                  <w:color w:val="FF0000"/>
                </w:rPr>
              </w:rPrChange>
            </w:rPr>
            <w:delText xml:space="preserve"> W powiadomieniu, o którym mowa w ppkt. 16</w:delText>
          </w:r>
        </w:del>
      </w:ins>
      <w:ins w:id="9402" w:author="Grzegorz" w:date="2021-09-07T11:10:00Z">
        <w:del w:id="9403" w:author="Robert Pasternak" w:date="2024-07-16T14:47:00Z">
          <w:r w:rsidR="0065417E" w:rsidRPr="008416E6" w:rsidDel="0010536A">
            <w:rPr>
              <w:bCs/>
              <w:rPrChange w:id="9404" w:author="Robert Pasternak" w:date="2021-09-07T12:47:00Z">
                <w:rPr>
                  <w:bCs/>
                  <w:color w:val="FF0000"/>
                </w:rPr>
              </w:rPrChange>
            </w:rPr>
            <w:delText>,</w:delText>
          </w:r>
        </w:del>
      </w:ins>
      <w:ins w:id="9405" w:author="kaluz" w:date="2021-09-07T04:44:00Z">
        <w:del w:id="9406" w:author="Robert Pasternak" w:date="2024-07-16T14:47:00Z">
          <w:r w:rsidRPr="008416E6" w:rsidDel="0010536A">
            <w:rPr>
              <w:bCs/>
              <w:rPrChange w:id="9407" w:author="Robert Pasternak" w:date="2021-09-07T12:47:00Z">
                <w:rPr>
                  <w:bCs/>
                  <w:color w:val="FF0000"/>
                </w:rPr>
              </w:rPrChange>
            </w:rPr>
            <w:delText xml:space="preserve"> Wy</w:delText>
          </w:r>
          <w:r w:rsidR="00C558B4" w:rsidRPr="008416E6" w:rsidDel="0010536A">
            <w:rPr>
              <w:bCs/>
              <w:rPrChange w:id="9408" w:author="Robert Pasternak" w:date="2021-09-07T12:47:00Z">
                <w:rPr>
                  <w:bCs/>
                  <w:color w:val="FF0000"/>
                </w:rPr>
              </w:rPrChange>
            </w:rPr>
            <w:delText>konawca zobowiąz</w:delText>
          </w:r>
        </w:del>
      </w:ins>
      <w:ins w:id="9409" w:author="kaluz" w:date="2021-09-07T04:45:00Z">
        <w:del w:id="9410" w:author="Robert Pasternak" w:date="2024-07-16T14:47:00Z">
          <w:r w:rsidR="00C558B4" w:rsidRPr="008416E6" w:rsidDel="0010536A">
            <w:rPr>
              <w:bCs/>
              <w:rPrChange w:id="9411" w:author="Robert Pasternak" w:date="2021-09-07T12:47:00Z">
                <w:rPr>
                  <w:bCs/>
                  <w:color w:val="FF0000"/>
                </w:rPr>
              </w:rPrChange>
            </w:rPr>
            <w:delText>any jest zawrzeć</w:delText>
          </w:r>
        </w:del>
      </w:ins>
      <w:ins w:id="9412" w:author="kaluz" w:date="2021-09-07T04:48:00Z">
        <w:del w:id="9413" w:author="Robert Pasternak" w:date="2024-07-16T14:47:00Z">
          <w:r w:rsidR="00C558B4" w:rsidRPr="008416E6" w:rsidDel="0010536A">
            <w:rPr>
              <w:bCs/>
              <w:rPrChange w:id="9414" w:author="Robert Pasternak" w:date="2021-09-07T12:47:00Z">
                <w:rPr>
                  <w:bCs/>
                  <w:color w:val="FF0000"/>
                </w:rPr>
              </w:rPrChange>
            </w:rPr>
            <w:br/>
            <w:delText xml:space="preserve">      </w:delText>
          </w:r>
        </w:del>
      </w:ins>
      <w:ins w:id="9415" w:author="kaluz" w:date="2021-09-07T04:45:00Z">
        <w:del w:id="9416" w:author="Robert Pasternak" w:date="2024-07-16T14:47:00Z">
          <w:r w:rsidR="00C558B4" w:rsidRPr="008416E6" w:rsidDel="0010536A">
            <w:rPr>
              <w:bCs/>
              <w:rPrChange w:id="9417" w:author="Robert Pasternak" w:date="2021-09-07T12:47:00Z">
                <w:rPr>
                  <w:bCs/>
                  <w:color w:val="FF0000"/>
                </w:rPr>
              </w:rPrChange>
            </w:rPr>
            <w:delText xml:space="preserve"> oświadczenie:</w:delText>
          </w:r>
        </w:del>
      </w:ins>
    </w:p>
    <w:p w14:paraId="4D07563B" w14:textId="35E719EB" w:rsidR="00181BCB" w:rsidRPr="008416E6" w:rsidDel="0010536A" w:rsidRDefault="00C558B4">
      <w:pPr>
        <w:pStyle w:val="Akapitzlist"/>
        <w:numPr>
          <w:ilvl w:val="0"/>
          <w:numId w:val="78"/>
        </w:numPr>
        <w:spacing w:line="312" w:lineRule="auto"/>
        <w:rPr>
          <w:ins w:id="9418" w:author="kaluz" w:date="2021-09-07T04:59:00Z"/>
          <w:del w:id="9419" w:author="Robert Pasternak" w:date="2024-07-16T14:47:00Z"/>
          <w:bCs/>
          <w:rPrChange w:id="9420" w:author="Robert Pasternak" w:date="2021-09-07T12:47:00Z">
            <w:rPr>
              <w:ins w:id="9421" w:author="kaluz" w:date="2021-09-07T04:59:00Z"/>
              <w:del w:id="9422" w:author="Robert Pasternak" w:date="2024-07-16T14:47:00Z"/>
              <w:bCs/>
              <w:color w:val="FF0000"/>
            </w:rPr>
          </w:rPrChange>
        </w:rPr>
        <w:pPrChange w:id="9423" w:author="Grzegorz" w:date="2021-09-07T11:19:00Z">
          <w:pPr>
            <w:pStyle w:val="Akapitzlist"/>
            <w:spacing w:line="312" w:lineRule="auto"/>
            <w:ind w:left="426"/>
          </w:pPr>
        </w:pPrChange>
      </w:pPr>
      <w:ins w:id="9424" w:author="kaluz" w:date="2021-09-07T04:46:00Z">
        <w:del w:id="9425" w:author="Robert Pasternak" w:date="2024-07-16T14:47:00Z">
          <w:r w:rsidRPr="008416E6" w:rsidDel="0010536A">
            <w:rPr>
              <w:bCs/>
              <w:rPrChange w:id="9426" w:author="Robert Pasternak" w:date="2021-09-07T12:47:00Z">
                <w:rPr>
                  <w:bCs/>
                  <w:color w:val="FF0000"/>
                </w:rPr>
              </w:rPrChange>
            </w:rPr>
            <w:delText>a)</w:delText>
          </w:r>
        </w:del>
      </w:ins>
      <w:ins w:id="9427" w:author="kaluz" w:date="2021-09-07T04:45:00Z">
        <w:del w:id="9428" w:author="Robert Pasternak" w:date="2024-07-16T14:47:00Z">
          <w:r w:rsidRPr="008416E6" w:rsidDel="0010536A">
            <w:rPr>
              <w:bCs/>
              <w:rPrChange w:id="9429" w:author="Robert Pasternak" w:date="2021-09-07T12:47:00Z">
                <w:rPr>
                  <w:bCs/>
                  <w:color w:val="FF0000"/>
                </w:rPr>
              </w:rPrChange>
            </w:rPr>
            <w:delText xml:space="preserve"> </w:delText>
          </w:r>
        </w:del>
      </w:ins>
      <w:ins w:id="9430" w:author="kaluz" w:date="2021-09-07T04:53:00Z">
        <w:del w:id="9431" w:author="Robert Pasternak" w:date="2024-07-16T14:47:00Z">
          <w:r w:rsidRPr="008416E6" w:rsidDel="0010536A">
            <w:rPr>
              <w:bCs/>
              <w:rPrChange w:id="9432" w:author="Robert Pasternak" w:date="2021-09-07T12:47:00Z">
                <w:rPr>
                  <w:bCs/>
                  <w:color w:val="FF0000"/>
                </w:rPr>
              </w:rPrChange>
            </w:rPr>
            <w:delText>w którym poda adres nieruchomości</w:delText>
          </w:r>
        </w:del>
      </w:ins>
      <w:ins w:id="9433" w:author="Grzegorz" w:date="2021-09-07T11:19:00Z">
        <w:del w:id="9434" w:author="Robert Pasternak" w:date="2024-07-16T14:47:00Z">
          <w:r w:rsidR="00DF012E" w:rsidRPr="008416E6" w:rsidDel="0010536A">
            <w:rPr>
              <w:bCs/>
              <w:rPrChange w:id="9435" w:author="Robert Pasternak" w:date="2021-09-07T12:47:00Z">
                <w:rPr>
                  <w:bCs/>
                  <w:color w:val="FF0000"/>
                </w:rPr>
              </w:rPrChange>
            </w:rPr>
            <w:delText>,</w:delText>
          </w:r>
        </w:del>
      </w:ins>
      <w:ins w:id="9436" w:author="kaluz" w:date="2021-09-07T04:53:00Z">
        <w:del w:id="9437" w:author="Robert Pasternak" w:date="2024-07-16T14:47:00Z">
          <w:r w:rsidRPr="008416E6" w:rsidDel="0010536A">
            <w:rPr>
              <w:bCs/>
              <w:rPrChange w:id="9438" w:author="Robert Pasternak" w:date="2021-09-07T12:47:00Z">
                <w:rPr>
                  <w:bCs/>
                  <w:color w:val="FF0000"/>
                </w:rPr>
              </w:rPrChange>
            </w:rPr>
            <w:delText xml:space="preserve"> na której zlo</w:delText>
          </w:r>
        </w:del>
      </w:ins>
      <w:ins w:id="9439" w:author="kaluz" w:date="2021-09-07T04:45:00Z">
        <w:del w:id="9440" w:author="Robert Pasternak" w:date="2024-07-16T14:47:00Z">
          <w:r w:rsidRPr="008416E6" w:rsidDel="0010536A">
            <w:rPr>
              <w:bCs/>
              <w:rPrChange w:id="9441" w:author="Robert Pasternak" w:date="2021-09-07T12:47:00Z">
                <w:rPr>
                  <w:bCs/>
                  <w:color w:val="FF0000"/>
                </w:rPr>
              </w:rPrChange>
            </w:rPr>
            <w:delText>kaliz</w:delText>
          </w:r>
        </w:del>
      </w:ins>
      <w:ins w:id="9442" w:author="kaluz" w:date="2021-09-07T04:53:00Z">
        <w:del w:id="9443" w:author="Robert Pasternak" w:date="2024-07-16T14:47:00Z">
          <w:r w:rsidRPr="008416E6" w:rsidDel="0010536A">
            <w:rPr>
              <w:bCs/>
              <w:rPrChange w:id="9444" w:author="Robert Pasternak" w:date="2021-09-07T12:47:00Z">
                <w:rPr>
                  <w:bCs/>
                  <w:color w:val="FF0000"/>
                </w:rPr>
              </w:rPrChange>
            </w:rPr>
            <w:delText>owany</w:delText>
          </w:r>
        </w:del>
      </w:ins>
      <w:ins w:id="9445" w:author="kaluz" w:date="2021-09-07T04:54:00Z">
        <w:del w:id="9446" w:author="Robert Pasternak" w:date="2024-07-16T14:47:00Z">
          <w:r w:rsidRPr="008416E6" w:rsidDel="0010536A">
            <w:rPr>
              <w:bCs/>
              <w:rPrChange w:id="9447" w:author="Robert Pasternak" w:date="2021-09-07T12:47:00Z">
                <w:rPr>
                  <w:bCs/>
                  <w:color w:val="FF0000"/>
                </w:rPr>
              </w:rPrChange>
            </w:rPr>
            <w:delText xml:space="preserve"> będzie</w:delText>
          </w:r>
        </w:del>
      </w:ins>
      <w:ins w:id="9448" w:author="kaluz" w:date="2021-09-07T04:45:00Z">
        <w:del w:id="9449" w:author="Robert Pasternak" w:date="2024-07-16T14:47:00Z">
          <w:r w:rsidRPr="008416E6" w:rsidDel="0010536A">
            <w:rPr>
              <w:bCs/>
              <w:rPrChange w:id="9450" w:author="Robert Pasternak" w:date="2021-09-07T12:47:00Z">
                <w:rPr>
                  <w:bCs/>
                  <w:color w:val="FF0000"/>
                </w:rPr>
              </w:rPrChange>
            </w:rPr>
            <w:delText xml:space="preserve"> PSZOK</w:delText>
          </w:r>
        </w:del>
      </w:ins>
      <w:ins w:id="9451" w:author="kaluz" w:date="2021-09-07T04:46:00Z">
        <w:del w:id="9452" w:author="Robert Pasternak" w:date="2024-07-16T14:47:00Z">
          <w:r w:rsidRPr="008416E6" w:rsidDel="0010536A">
            <w:rPr>
              <w:bCs/>
              <w:rPrChange w:id="9453" w:author="Robert Pasternak" w:date="2021-09-07T12:47:00Z">
                <w:rPr>
                  <w:bCs/>
                  <w:color w:val="FF0000"/>
                </w:rPr>
              </w:rPrChange>
            </w:rPr>
            <w:delText xml:space="preserve"> </w:delText>
          </w:r>
        </w:del>
      </w:ins>
      <w:ins w:id="9454" w:author="kaluz" w:date="2021-09-07T04:54:00Z">
        <w:del w:id="9455" w:author="Robert Pasternak" w:date="2024-07-16T14:47:00Z">
          <w:r w:rsidRPr="008416E6" w:rsidDel="0010536A">
            <w:rPr>
              <w:bCs/>
              <w:rPrChange w:id="9456" w:author="Robert Pasternak" w:date="2021-09-07T12:47:00Z">
                <w:rPr>
                  <w:bCs/>
                  <w:color w:val="FF0000"/>
                </w:rPr>
              </w:rPrChange>
            </w:rPr>
            <w:br/>
          </w:r>
        </w:del>
      </w:ins>
      <w:ins w:id="9457" w:author="kaluz" w:date="2021-09-07T04:58:00Z">
        <w:del w:id="9458" w:author="Robert Pasternak" w:date="2024-07-16T14:47:00Z">
          <w:r w:rsidR="00181BCB" w:rsidRPr="008416E6" w:rsidDel="0010536A">
            <w:rPr>
              <w:bCs/>
              <w:rPrChange w:id="9459" w:author="Robert Pasternak" w:date="2021-09-07T12:47:00Z">
                <w:rPr>
                  <w:bCs/>
                  <w:color w:val="FF0000"/>
                </w:rPr>
              </w:rPrChange>
            </w:rPr>
            <w:delText xml:space="preserve">      </w:delText>
          </w:r>
        </w:del>
      </w:ins>
      <w:ins w:id="9460" w:author="Grzegorz" w:date="2021-09-07T11:19:00Z">
        <w:del w:id="9461" w:author="Robert Pasternak" w:date="2024-07-16T14:47:00Z">
          <w:r w:rsidR="00DF012E" w:rsidRPr="008416E6" w:rsidDel="0010536A">
            <w:rPr>
              <w:bCs/>
              <w:rPrChange w:id="9462" w:author="Robert Pasternak" w:date="2021-09-07T12:47:00Z">
                <w:rPr>
                  <w:bCs/>
                  <w:color w:val="FF0000"/>
                </w:rPr>
              </w:rPrChange>
            </w:rPr>
            <w:delText xml:space="preserve"> </w:delText>
          </w:r>
        </w:del>
      </w:ins>
      <w:ins w:id="9463" w:author="kaluz" w:date="2021-09-07T04:46:00Z">
        <w:del w:id="9464" w:author="Robert Pasternak" w:date="2024-07-16T14:47:00Z">
          <w:r w:rsidRPr="008416E6" w:rsidDel="0010536A">
            <w:rPr>
              <w:bCs/>
              <w:rPrChange w:id="9465" w:author="Robert Pasternak" w:date="2021-09-07T12:47:00Z">
                <w:rPr>
                  <w:bCs/>
                  <w:color w:val="FF0000"/>
                </w:rPr>
              </w:rPrChange>
            </w:rPr>
            <w:delText xml:space="preserve">w przypadku, gdy Wykonawca na dzień przedłożenia </w:delText>
          </w:r>
        </w:del>
      </w:ins>
      <w:ins w:id="9466" w:author="kaluz" w:date="2021-09-07T04:47:00Z">
        <w:del w:id="9467" w:author="Robert Pasternak" w:date="2024-07-16T14:47:00Z">
          <w:r w:rsidRPr="008416E6" w:rsidDel="0010536A">
            <w:rPr>
              <w:bCs/>
              <w:rPrChange w:id="9468" w:author="Robert Pasternak" w:date="2021-09-07T12:47:00Z">
                <w:rPr>
                  <w:bCs/>
                  <w:color w:val="FF0000"/>
                </w:rPr>
              </w:rPrChange>
            </w:rPr>
            <w:delText>oświadczenia posiada wymagane</w:delText>
          </w:r>
        </w:del>
      </w:ins>
      <w:ins w:id="9469" w:author="Grzegorz" w:date="2021-09-07T11:20:00Z">
        <w:del w:id="9470" w:author="Robert Pasternak" w:date="2024-07-16T14:47:00Z">
          <w:r w:rsidR="00DF012E" w:rsidRPr="008416E6" w:rsidDel="0010536A">
            <w:rPr>
              <w:bCs/>
              <w:rPrChange w:id="9471" w:author="Robert Pasternak" w:date="2021-09-07T12:47:00Z">
                <w:rPr>
                  <w:bCs/>
                  <w:color w:val="FF0000"/>
                </w:rPr>
              </w:rPrChange>
            </w:rPr>
            <w:delText xml:space="preserve"> </w:delText>
          </w:r>
        </w:del>
      </w:ins>
      <w:ins w:id="9472" w:author="kaluz" w:date="2021-09-07T04:47:00Z">
        <w:del w:id="9473" w:author="Robert Pasternak" w:date="2024-07-16T14:47:00Z">
          <w:r w:rsidRPr="008416E6" w:rsidDel="0010536A">
            <w:rPr>
              <w:bCs/>
              <w:rPrChange w:id="9474" w:author="Robert Pasternak" w:date="2021-09-07T12:47:00Z">
                <w:rPr>
                  <w:bCs/>
                  <w:color w:val="FF0000"/>
                </w:rPr>
              </w:rPrChange>
            </w:rPr>
            <w:delText xml:space="preserve"> </w:delText>
          </w:r>
        </w:del>
      </w:ins>
      <w:ins w:id="9475" w:author="kaluz" w:date="2021-09-07T04:58:00Z">
        <w:del w:id="9476" w:author="Robert Pasternak" w:date="2024-07-16T14:47:00Z">
          <w:r w:rsidR="00181BCB" w:rsidRPr="008416E6" w:rsidDel="0010536A">
            <w:rPr>
              <w:bCs/>
              <w:rPrChange w:id="9477" w:author="Robert Pasternak" w:date="2021-09-07T12:47:00Z">
                <w:rPr>
                  <w:bCs/>
                  <w:color w:val="FF0000"/>
                </w:rPr>
              </w:rPrChange>
            </w:rPr>
            <w:br/>
            <w:delText xml:space="preserve">    </w:delText>
          </w:r>
        </w:del>
      </w:ins>
      <w:ins w:id="9478" w:author="kaluz" w:date="2021-09-07T04:59:00Z">
        <w:del w:id="9479" w:author="Robert Pasternak" w:date="2024-07-16T14:47:00Z">
          <w:r w:rsidR="00181BCB" w:rsidRPr="008416E6" w:rsidDel="0010536A">
            <w:rPr>
              <w:bCs/>
              <w:rPrChange w:id="9480" w:author="Robert Pasternak" w:date="2021-09-07T12:47:00Z">
                <w:rPr>
                  <w:bCs/>
                  <w:color w:val="FF0000"/>
                </w:rPr>
              </w:rPrChange>
            </w:rPr>
            <w:delText xml:space="preserve"> </w:delText>
          </w:r>
        </w:del>
      </w:ins>
      <w:ins w:id="9481" w:author="kaluz" w:date="2021-09-07T04:58:00Z">
        <w:del w:id="9482" w:author="Robert Pasternak" w:date="2024-07-16T14:47:00Z">
          <w:r w:rsidR="00181BCB" w:rsidRPr="008416E6" w:rsidDel="0010536A">
            <w:rPr>
              <w:bCs/>
              <w:rPrChange w:id="9483" w:author="Robert Pasternak" w:date="2021-09-07T12:47:00Z">
                <w:rPr>
                  <w:bCs/>
                  <w:color w:val="FF0000"/>
                </w:rPr>
              </w:rPrChange>
            </w:rPr>
            <w:delText xml:space="preserve"> </w:delText>
          </w:r>
        </w:del>
      </w:ins>
      <w:ins w:id="9484" w:author="kaluz" w:date="2021-09-07T04:47:00Z">
        <w:del w:id="9485" w:author="Robert Pasternak" w:date="2024-07-16T14:47:00Z">
          <w:r w:rsidRPr="008416E6" w:rsidDel="0010536A">
            <w:rPr>
              <w:bCs/>
              <w:rPrChange w:id="9486" w:author="Robert Pasternak" w:date="2021-09-07T12:47:00Z">
                <w:rPr>
                  <w:bCs/>
                  <w:color w:val="FF0000"/>
                </w:rPr>
              </w:rPrChange>
            </w:rPr>
            <w:delText xml:space="preserve">do prowadzenia PSZOK zezwolenie na zbieranie </w:delText>
          </w:r>
        </w:del>
      </w:ins>
      <w:ins w:id="9487" w:author="kaluz" w:date="2021-09-07T04:48:00Z">
        <w:del w:id="9488" w:author="Robert Pasternak" w:date="2024-07-16T14:47:00Z">
          <w:r w:rsidRPr="008416E6" w:rsidDel="0010536A">
            <w:rPr>
              <w:bCs/>
              <w:rPrChange w:id="9489" w:author="Robert Pasternak" w:date="2021-09-07T12:47:00Z">
                <w:rPr>
                  <w:bCs/>
                  <w:color w:val="FF0000"/>
                </w:rPr>
              </w:rPrChange>
            </w:rPr>
            <w:delText>odpadów</w:delText>
          </w:r>
        </w:del>
      </w:ins>
      <w:ins w:id="9490" w:author="kaluz" w:date="2021-09-07T04:49:00Z">
        <w:del w:id="9491" w:author="Robert Pasternak" w:date="2024-07-16T14:47:00Z">
          <w:r w:rsidRPr="008416E6" w:rsidDel="0010536A">
            <w:rPr>
              <w:bCs/>
              <w:rPrChange w:id="9492" w:author="Robert Pasternak" w:date="2021-09-07T12:47:00Z">
                <w:rPr>
                  <w:bCs/>
                  <w:color w:val="FF0000"/>
                </w:rPr>
              </w:rPrChange>
            </w:rPr>
            <w:delText xml:space="preserve"> </w:delText>
          </w:r>
        </w:del>
      </w:ins>
    </w:p>
    <w:p w14:paraId="32FFA60E" w14:textId="1685D909" w:rsidR="00167016" w:rsidRPr="0044515F" w:rsidDel="0010536A" w:rsidRDefault="00181BCB">
      <w:pPr>
        <w:spacing w:line="312" w:lineRule="auto"/>
        <w:ind w:left="786"/>
        <w:rPr>
          <w:ins w:id="9493" w:author="kaluz" w:date="2021-09-07T04:48:00Z"/>
          <w:del w:id="9494" w:author="Robert Pasternak" w:date="2024-07-16T14:47:00Z"/>
          <w:bCs/>
        </w:rPr>
        <w:pPrChange w:id="9495" w:author="Grzegorz" w:date="2021-09-07T11:20:00Z">
          <w:pPr>
            <w:pStyle w:val="Akapitzlist"/>
            <w:spacing w:line="312" w:lineRule="auto"/>
            <w:ind w:left="142"/>
          </w:pPr>
        </w:pPrChange>
      </w:pPr>
      <w:ins w:id="9496" w:author="kaluz" w:date="2021-09-07T04:59:00Z">
        <w:del w:id="9497" w:author="Robert Pasternak" w:date="2024-07-16T14:47:00Z">
          <w:r w:rsidRPr="0044515F" w:rsidDel="0010536A">
            <w:rPr>
              <w:bCs/>
            </w:rPr>
            <w:delText xml:space="preserve">      </w:delText>
          </w:r>
        </w:del>
      </w:ins>
      <w:ins w:id="9498" w:author="kaluz" w:date="2021-09-07T04:49:00Z">
        <w:del w:id="9499" w:author="Robert Pasternak" w:date="2024-07-16T14:47:00Z">
          <w:r w:rsidR="00C558B4" w:rsidRPr="0044515F" w:rsidDel="0010536A">
            <w:rPr>
              <w:bCs/>
            </w:rPr>
            <w:delText>lub</w:delText>
          </w:r>
        </w:del>
      </w:ins>
      <w:ins w:id="9500" w:author="kaluz" w:date="2021-09-07T04:48:00Z">
        <w:del w:id="9501" w:author="Robert Pasternak" w:date="2024-07-16T14:47:00Z">
          <w:r w:rsidR="00C558B4" w:rsidRPr="0044515F" w:rsidDel="0010536A">
            <w:rPr>
              <w:bCs/>
            </w:rPr>
            <w:delText>,</w:delText>
          </w:r>
        </w:del>
      </w:ins>
    </w:p>
    <w:p w14:paraId="4C63A6B9" w14:textId="638BB201" w:rsidR="00DF012E" w:rsidRPr="008416E6" w:rsidDel="0010536A" w:rsidRDefault="00C558B4">
      <w:pPr>
        <w:pStyle w:val="Akapitzlist"/>
        <w:numPr>
          <w:ilvl w:val="0"/>
          <w:numId w:val="78"/>
        </w:numPr>
        <w:spacing w:line="312" w:lineRule="auto"/>
        <w:rPr>
          <w:ins w:id="9502" w:author="Grzegorz" w:date="2021-09-07T11:21:00Z"/>
          <w:del w:id="9503" w:author="Robert Pasternak" w:date="2024-07-16T14:47:00Z"/>
          <w:bCs/>
          <w:rPrChange w:id="9504" w:author="Robert Pasternak" w:date="2021-09-07T12:47:00Z">
            <w:rPr>
              <w:ins w:id="9505" w:author="Grzegorz" w:date="2021-09-07T11:21:00Z"/>
              <w:del w:id="9506" w:author="Robert Pasternak" w:date="2024-07-16T14:47:00Z"/>
              <w:bCs/>
              <w:color w:val="FF0000"/>
            </w:rPr>
          </w:rPrChange>
        </w:rPr>
        <w:pPrChange w:id="9507" w:author="Grzegorz" w:date="2021-09-07T11:19:00Z">
          <w:pPr>
            <w:pStyle w:val="Akapitzlist"/>
            <w:spacing w:line="312" w:lineRule="auto"/>
            <w:ind w:left="426"/>
          </w:pPr>
        </w:pPrChange>
      </w:pPr>
      <w:ins w:id="9508" w:author="kaluz" w:date="2021-09-07T04:48:00Z">
        <w:del w:id="9509" w:author="Robert Pasternak" w:date="2024-07-16T14:47:00Z">
          <w:r w:rsidRPr="008416E6" w:rsidDel="0010536A">
            <w:rPr>
              <w:bCs/>
              <w:rPrChange w:id="9510" w:author="Robert Pasternak" w:date="2021-09-07T12:47:00Z">
                <w:rPr>
                  <w:bCs/>
                  <w:color w:val="FF0000"/>
                </w:rPr>
              </w:rPrChange>
            </w:rPr>
            <w:delText xml:space="preserve">b) </w:delText>
          </w:r>
        </w:del>
      </w:ins>
      <w:ins w:id="9511" w:author="kaluz" w:date="2021-09-07T04:54:00Z">
        <w:del w:id="9512" w:author="Robert Pasternak" w:date="2024-07-16T14:47:00Z">
          <w:r w:rsidRPr="008416E6" w:rsidDel="0010536A">
            <w:rPr>
              <w:bCs/>
              <w:rPrChange w:id="9513" w:author="Robert Pasternak" w:date="2021-09-07T12:47:00Z">
                <w:rPr>
                  <w:bCs/>
                  <w:color w:val="FF0000"/>
                </w:rPr>
              </w:rPrChange>
            </w:rPr>
            <w:delText>w którym poda adres nieruchomości</w:delText>
          </w:r>
        </w:del>
      </w:ins>
      <w:ins w:id="9514" w:author="Grzegorz" w:date="2021-09-07T11:20:00Z">
        <w:del w:id="9515" w:author="Robert Pasternak" w:date="2024-07-16T14:47:00Z">
          <w:r w:rsidR="00DF012E" w:rsidRPr="008416E6" w:rsidDel="0010536A">
            <w:rPr>
              <w:bCs/>
              <w:rPrChange w:id="9516" w:author="Robert Pasternak" w:date="2021-09-07T12:47:00Z">
                <w:rPr>
                  <w:bCs/>
                  <w:color w:val="FF0000"/>
                </w:rPr>
              </w:rPrChange>
            </w:rPr>
            <w:delText>,</w:delText>
          </w:r>
        </w:del>
      </w:ins>
      <w:ins w:id="9517" w:author="kaluz" w:date="2021-09-07T04:54:00Z">
        <w:del w:id="9518" w:author="Robert Pasternak" w:date="2024-07-16T14:47:00Z">
          <w:r w:rsidRPr="008416E6" w:rsidDel="0010536A">
            <w:rPr>
              <w:bCs/>
              <w:rPrChange w:id="9519" w:author="Robert Pasternak" w:date="2021-09-07T12:47:00Z">
                <w:rPr>
                  <w:bCs/>
                  <w:color w:val="FF0000"/>
                </w:rPr>
              </w:rPrChange>
            </w:rPr>
            <w:delText xml:space="preserve"> na której zlokalizowany będzie </w:delText>
          </w:r>
        </w:del>
      </w:ins>
      <w:ins w:id="9520" w:author="kaluz" w:date="2021-09-07T04:49:00Z">
        <w:del w:id="9521" w:author="Robert Pasternak" w:date="2024-07-16T14:47:00Z">
          <w:r w:rsidRPr="008416E6" w:rsidDel="0010536A">
            <w:rPr>
              <w:bCs/>
              <w:rPrChange w:id="9522" w:author="Robert Pasternak" w:date="2021-09-07T12:47:00Z">
                <w:rPr>
                  <w:bCs/>
                  <w:color w:val="FF0000"/>
                </w:rPr>
              </w:rPrChange>
            </w:rPr>
            <w:delText xml:space="preserve">PSZOK </w:delText>
          </w:r>
        </w:del>
      </w:ins>
      <w:ins w:id="9523" w:author="kaluz" w:date="2021-09-07T04:54:00Z">
        <w:del w:id="9524" w:author="Robert Pasternak" w:date="2024-07-16T14:47:00Z">
          <w:r w:rsidRPr="008416E6" w:rsidDel="0010536A">
            <w:rPr>
              <w:bCs/>
              <w:rPrChange w:id="9525" w:author="Robert Pasternak" w:date="2021-09-07T12:47:00Z">
                <w:rPr>
                  <w:bCs/>
                  <w:color w:val="FF0000"/>
                </w:rPr>
              </w:rPrChange>
            </w:rPr>
            <w:br/>
          </w:r>
        </w:del>
      </w:ins>
      <w:ins w:id="9526" w:author="kaluz" w:date="2021-09-07T04:58:00Z">
        <w:del w:id="9527" w:author="Robert Pasternak" w:date="2024-07-16T14:47:00Z">
          <w:r w:rsidR="00181BCB" w:rsidRPr="008416E6" w:rsidDel="0010536A">
            <w:rPr>
              <w:bCs/>
              <w:rPrChange w:id="9528" w:author="Robert Pasternak" w:date="2021-09-07T12:47:00Z">
                <w:rPr>
                  <w:bCs/>
                  <w:color w:val="FF0000"/>
                </w:rPr>
              </w:rPrChange>
            </w:rPr>
            <w:delText xml:space="preserve">      </w:delText>
          </w:r>
        </w:del>
      </w:ins>
      <w:ins w:id="9529" w:author="Grzegorz" w:date="2021-09-07T11:20:00Z">
        <w:del w:id="9530" w:author="Robert Pasternak" w:date="2024-07-16T14:47:00Z">
          <w:r w:rsidR="00DF012E" w:rsidRPr="008416E6" w:rsidDel="0010536A">
            <w:rPr>
              <w:bCs/>
              <w:rPrChange w:id="9531" w:author="Robert Pasternak" w:date="2021-09-07T12:47:00Z">
                <w:rPr>
                  <w:bCs/>
                  <w:color w:val="FF0000"/>
                </w:rPr>
              </w:rPrChange>
            </w:rPr>
            <w:delText xml:space="preserve"> </w:delText>
          </w:r>
        </w:del>
      </w:ins>
      <w:ins w:id="9532" w:author="kaluz" w:date="2021-09-07T04:49:00Z">
        <w:del w:id="9533" w:author="Robert Pasternak" w:date="2024-07-16T14:47:00Z">
          <w:r w:rsidRPr="008416E6" w:rsidDel="0010536A">
            <w:rPr>
              <w:bCs/>
              <w:rPrChange w:id="9534" w:author="Robert Pasternak" w:date="2021-09-07T12:47:00Z">
                <w:rPr>
                  <w:bCs/>
                  <w:color w:val="FF0000"/>
                </w:rPr>
              </w:rPrChange>
            </w:rPr>
            <w:delText xml:space="preserve">w przypadku, gdy Wykonawca na dzień </w:delText>
          </w:r>
        </w:del>
      </w:ins>
      <w:ins w:id="9535" w:author="kaluz" w:date="2021-09-07T04:50:00Z">
        <w:del w:id="9536" w:author="Robert Pasternak" w:date="2024-07-16T14:47:00Z">
          <w:r w:rsidRPr="008416E6" w:rsidDel="0010536A">
            <w:rPr>
              <w:bCs/>
              <w:rPrChange w:id="9537" w:author="Robert Pasternak" w:date="2021-09-07T12:47:00Z">
                <w:rPr>
                  <w:bCs/>
                  <w:color w:val="FF0000"/>
                </w:rPr>
              </w:rPrChange>
            </w:rPr>
            <w:delText>rozpoczęcia realizacji Przedmiotu zamówienia</w:delText>
          </w:r>
        </w:del>
      </w:ins>
      <w:ins w:id="9538" w:author="kaluz" w:date="2021-09-07T04:58:00Z">
        <w:del w:id="9539" w:author="Robert Pasternak" w:date="2024-07-16T14:47:00Z">
          <w:r w:rsidR="00181BCB" w:rsidRPr="008416E6" w:rsidDel="0010536A">
            <w:rPr>
              <w:bCs/>
              <w:rPrChange w:id="9540" w:author="Robert Pasternak" w:date="2021-09-07T12:47:00Z">
                <w:rPr>
                  <w:bCs/>
                  <w:color w:val="FF0000"/>
                </w:rPr>
              </w:rPrChange>
            </w:rPr>
            <w:br/>
            <w:delText xml:space="preserve">   </w:delText>
          </w:r>
        </w:del>
      </w:ins>
      <w:ins w:id="9541" w:author="kaluz" w:date="2021-09-07T04:50:00Z">
        <w:del w:id="9542" w:author="Robert Pasternak" w:date="2024-07-16T14:47:00Z">
          <w:r w:rsidRPr="008416E6" w:rsidDel="0010536A">
            <w:rPr>
              <w:bCs/>
              <w:rPrChange w:id="9543" w:author="Robert Pasternak" w:date="2021-09-07T12:47:00Z">
                <w:rPr>
                  <w:bCs/>
                  <w:color w:val="FF0000"/>
                </w:rPr>
              </w:rPrChange>
            </w:rPr>
            <w:delText xml:space="preserve"> </w:delText>
          </w:r>
        </w:del>
      </w:ins>
      <w:ins w:id="9544" w:author="kaluz" w:date="2021-09-07T04:58:00Z">
        <w:del w:id="9545" w:author="Robert Pasternak" w:date="2024-07-16T14:47:00Z">
          <w:r w:rsidR="00181BCB" w:rsidRPr="008416E6" w:rsidDel="0010536A">
            <w:rPr>
              <w:bCs/>
              <w:rPrChange w:id="9546" w:author="Robert Pasternak" w:date="2021-09-07T12:47:00Z">
                <w:rPr>
                  <w:bCs/>
                  <w:color w:val="FF0000"/>
                </w:rPr>
              </w:rPrChange>
            </w:rPr>
            <w:delText xml:space="preserve">  </w:delText>
          </w:r>
        </w:del>
      </w:ins>
      <w:ins w:id="9547" w:author="Grzegorz" w:date="2021-09-07T11:20:00Z">
        <w:del w:id="9548" w:author="Robert Pasternak" w:date="2024-07-16T14:47:00Z">
          <w:r w:rsidR="00DF012E" w:rsidRPr="008416E6" w:rsidDel="0010536A">
            <w:rPr>
              <w:bCs/>
              <w:rPrChange w:id="9549" w:author="Robert Pasternak" w:date="2021-09-07T12:47:00Z">
                <w:rPr>
                  <w:bCs/>
                  <w:color w:val="FF0000"/>
                </w:rPr>
              </w:rPrChange>
            </w:rPr>
            <w:delText xml:space="preserve"> </w:delText>
          </w:r>
        </w:del>
      </w:ins>
      <w:ins w:id="9550" w:author="kaluz" w:date="2021-09-07T04:50:00Z">
        <w:del w:id="9551" w:author="Robert Pasternak" w:date="2024-07-16T14:47:00Z">
          <w:r w:rsidRPr="008416E6" w:rsidDel="0010536A">
            <w:rPr>
              <w:bCs/>
              <w:rPrChange w:id="9552" w:author="Robert Pasternak" w:date="2021-09-07T12:47:00Z">
                <w:rPr>
                  <w:bCs/>
                  <w:color w:val="FF0000"/>
                </w:rPr>
              </w:rPrChange>
            </w:rPr>
            <w:delText>będzie po</w:delText>
          </w:r>
        </w:del>
      </w:ins>
      <w:ins w:id="9553" w:author="kaluz" w:date="2021-09-07T04:51:00Z">
        <w:del w:id="9554" w:author="Robert Pasternak" w:date="2024-07-16T14:47:00Z">
          <w:r w:rsidRPr="008416E6" w:rsidDel="0010536A">
            <w:rPr>
              <w:bCs/>
              <w:rPrChange w:id="9555" w:author="Robert Pasternak" w:date="2021-09-07T12:47:00Z">
                <w:rPr>
                  <w:bCs/>
                  <w:color w:val="FF0000"/>
                </w:rPr>
              </w:rPrChange>
            </w:rPr>
            <w:delText>siadał wymagane do prowadzenia PSZOK zezwolenie na zbieranie odpadów</w:delText>
          </w:r>
        </w:del>
      </w:ins>
    </w:p>
    <w:p w14:paraId="62D21A63" w14:textId="4CA36A4E" w:rsidR="00C558B4" w:rsidRPr="0044515F" w:rsidDel="0010536A" w:rsidRDefault="00C558B4">
      <w:pPr>
        <w:spacing w:line="312" w:lineRule="auto"/>
        <w:ind w:left="786"/>
        <w:rPr>
          <w:ins w:id="9556" w:author="kaluz" w:date="2021-09-07T04:51:00Z"/>
          <w:del w:id="9557" w:author="Robert Pasternak" w:date="2024-07-16T14:47:00Z"/>
          <w:bCs/>
        </w:rPr>
        <w:pPrChange w:id="9558" w:author="Grzegorz" w:date="2021-09-07T11:21:00Z">
          <w:pPr>
            <w:pStyle w:val="Akapitzlist"/>
            <w:spacing w:line="312" w:lineRule="auto"/>
            <w:ind w:left="426"/>
          </w:pPr>
        </w:pPrChange>
      </w:pPr>
      <w:ins w:id="9559" w:author="kaluz" w:date="2021-09-07T04:51:00Z">
        <w:del w:id="9560" w:author="Robert Pasternak" w:date="2024-07-16T14:47:00Z">
          <w:r w:rsidRPr="0044515F" w:rsidDel="0010536A">
            <w:rPr>
              <w:bCs/>
            </w:rPr>
            <w:delText xml:space="preserve"> </w:delText>
          </w:r>
        </w:del>
      </w:ins>
      <w:ins w:id="9561" w:author="kaluz" w:date="2021-09-07T04:58:00Z">
        <w:del w:id="9562" w:author="Robert Pasternak" w:date="2024-07-16T14:47:00Z">
          <w:r w:rsidR="00181BCB" w:rsidRPr="0044515F" w:rsidDel="0010536A">
            <w:rPr>
              <w:bCs/>
            </w:rPr>
            <w:br/>
            <w:delText xml:space="preserve">      </w:delText>
          </w:r>
        </w:del>
      </w:ins>
      <w:ins w:id="9563" w:author="kaluz" w:date="2021-09-07T04:51:00Z">
        <w:del w:id="9564" w:author="Robert Pasternak" w:date="2024-07-16T14:47:00Z">
          <w:r w:rsidRPr="0044515F" w:rsidDel="0010536A">
            <w:rPr>
              <w:bCs/>
            </w:rPr>
            <w:delText>lub,</w:delText>
          </w:r>
        </w:del>
      </w:ins>
    </w:p>
    <w:p w14:paraId="11EA0EC5" w14:textId="5613CA80" w:rsidR="00C558B4" w:rsidRPr="008416E6" w:rsidDel="0010536A" w:rsidRDefault="00DF012E">
      <w:pPr>
        <w:pStyle w:val="Akapitzlist"/>
        <w:numPr>
          <w:ilvl w:val="0"/>
          <w:numId w:val="78"/>
        </w:numPr>
        <w:spacing w:line="312" w:lineRule="auto"/>
        <w:rPr>
          <w:ins w:id="9565" w:author="kaluz" w:date="2021-09-07T04:59:00Z"/>
          <w:del w:id="9566" w:author="Robert Pasternak" w:date="2024-07-16T14:47:00Z"/>
          <w:bCs/>
          <w:rPrChange w:id="9567" w:author="Robert Pasternak" w:date="2021-09-07T12:47:00Z">
            <w:rPr>
              <w:ins w:id="9568" w:author="kaluz" w:date="2021-09-07T04:59:00Z"/>
              <w:del w:id="9569" w:author="Robert Pasternak" w:date="2024-07-16T14:47:00Z"/>
              <w:bCs/>
              <w:color w:val="FF0000"/>
            </w:rPr>
          </w:rPrChange>
        </w:rPr>
        <w:pPrChange w:id="9570" w:author="Grzegorz" w:date="2021-09-07T11:19:00Z">
          <w:pPr>
            <w:pStyle w:val="Akapitzlist"/>
            <w:spacing w:line="312" w:lineRule="auto"/>
            <w:ind w:left="426"/>
          </w:pPr>
        </w:pPrChange>
      </w:pPr>
      <w:ins w:id="9571" w:author="Grzegorz" w:date="2021-09-07T11:28:00Z">
        <w:del w:id="9572" w:author="Robert Pasternak" w:date="2024-07-16T14:47:00Z">
          <w:r w:rsidRPr="008416E6" w:rsidDel="0010536A">
            <w:rPr>
              <w:bCs/>
              <w:rPrChange w:id="9573" w:author="Robert Pasternak" w:date="2021-09-07T12:47:00Z">
                <w:rPr>
                  <w:bCs/>
                  <w:color w:val="FF0000"/>
                </w:rPr>
              </w:rPrChange>
            </w:rPr>
            <w:delText>deklarację, czy Wykonawca zorganizuje zastępczy PSZOK na nieruchomości, którą dysponuje Wykonawca czy którą dysponuje Zamawiający (</w:delText>
          </w:r>
          <w:r w:rsidR="002F155B" w:rsidRPr="008416E6" w:rsidDel="0010536A">
            <w:rPr>
              <w:bCs/>
              <w:rPrChange w:id="9574" w:author="Robert Pasternak" w:date="2021-09-07T12:47:00Z">
                <w:rPr>
                  <w:bCs/>
                  <w:color w:val="FF0000"/>
                </w:rPr>
              </w:rPrChange>
            </w:rPr>
            <w:delText xml:space="preserve">tj. na nieruchomościach, o których mowa w pkt 4 ppkt 2) </w:delText>
          </w:r>
        </w:del>
      </w:ins>
      <w:ins w:id="9575" w:author="Grzegorz" w:date="2021-09-07T11:26:00Z">
        <w:del w:id="9576" w:author="Robert Pasternak" w:date="2024-07-16T14:47:00Z">
          <w:r w:rsidRPr="008416E6" w:rsidDel="0010536A">
            <w:rPr>
              <w:bCs/>
              <w:rPrChange w:id="9577" w:author="Robert Pasternak" w:date="2021-09-07T12:47:00Z">
                <w:rPr>
                  <w:bCs/>
                  <w:color w:val="FF0000"/>
                </w:rPr>
              </w:rPrChange>
            </w:rPr>
            <w:delText>w przypadku, gdy Wykonawca na dzień przedłożenia oświadczenia oraz na dzień rozpoczęcia realizacji Przedmiotu zamówienia nie posiada i nie będzie posiadał wymaganego do prowadzenia PSZOK zezwolenia na zbieranie odpadów</w:delText>
          </w:r>
        </w:del>
      </w:ins>
      <w:ins w:id="9578" w:author="kaluz" w:date="2021-09-07T04:51:00Z">
        <w:del w:id="9579" w:author="Robert Pasternak" w:date="2024-07-16T14:47:00Z">
          <w:r w:rsidR="00C558B4" w:rsidRPr="008416E6" w:rsidDel="0010536A">
            <w:rPr>
              <w:bCs/>
              <w:rPrChange w:id="9580" w:author="Robert Pasternak" w:date="2021-09-07T12:47:00Z">
                <w:rPr>
                  <w:bCs/>
                  <w:color w:val="FF0000"/>
                </w:rPr>
              </w:rPrChange>
            </w:rPr>
            <w:delText xml:space="preserve">c) o miejscu w którym </w:delText>
          </w:r>
        </w:del>
      </w:ins>
      <w:ins w:id="9581" w:author="kaluz" w:date="2021-09-07T04:55:00Z">
        <w:del w:id="9582" w:author="Robert Pasternak" w:date="2024-07-16T14:47:00Z">
          <w:r w:rsidR="00181BCB" w:rsidRPr="008416E6" w:rsidDel="0010536A">
            <w:rPr>
              <w:bCs/>
              <w:rPrChange w:id="9583" w:author="Robert Pasternak" w:date="2021-09-07T12:47:00Z">
                <w:rPr>
                  <w:bCs/>
                  <w:color w:val="FF0000"/>
                </w:rPr>
              </w:rPrChange>
            </w:rPr>
            <w:delText xml:space="preserve">zorganizuje zastępczy PSZOK w przypadku, gdy Wykonawca na </w:delText>
          </w:r>
        </w:del>
      </w:ins>
      <w:ins w:id="9584" w:author="kaluz" w:date="2021-09-07T04:59:00Z">
        <w:del w:id="9585" w:author="Robert Pasternak" w:date="2024-07-16T14:47:00Z">
          <w:r w:rsidR="00181BCB" w:rsidRPr="008416E6" w:rsidDel="0010536A">
            <w:rPr>
              <w:bCs/>
              <w:rPrChange w:id="9586" w:author="Robert Pasternak" w:date="2021-09-07T12:47:00Z">
                <w:rPr>
                  <w:bCs/>
                  <w:color w:val="FF0000"/>
                </w:rPr>
              </w:rPrChange>
            </w:rPr>
            <w:br/>
            <w:delText xml:space="preserve">    </w:delText>
          </w:r>
        </w:del>
      </w:ins>
      <w:ins w:id="9587" w:author="kaluz" w:date="2021-09-07T04:55:00Z">
        <w:del w:id="9588" w:author="Robert Pasternak" w:date="2024-07-16T14:47:00Z">
          <w:r w:rsidR="00181BCB" w:rsidRPr="008416E6" w:rsidDel="0010536A">
            <w:rPr>
              <w:bCs/>
              <w:rPrChange w:id="9589" w:author="Robert Pasternak" w:date="2021-09-07T12:47:00Z">
                <w:rPr>
                  <w:bCs/>
                  <w:color w:val="FF0000"/>
                </w:rPr>
              </w:rPrChange>
            </w:rPr>
            <w:delText>dzień przedłoż</w:delText>
          </w:r>
        </w:del>
      </w:ins>
      <w:ins w:id="9590" w:author="kaluz" w:date="2021-09-07T04:56:00Z">
        <w:del w:id="9591" w:author="Robert Pasternak" w:date="2024-07-16T14:47:00Z">
          <w:r w:rsidR="00181BCB" w:rsidRPr="008416E6" w:rsidDel="0010536A">
            <w:rPr>
              <w:bCs/>
              <w:rPrChange w:id="9592" w:author="Robert Pasternak" w:date="2021-09-07T12:47:00Z">
                <w:rPr>
                  <w:bCs/>
                  <w:color w:val="FF0000"/>
                </w:rPr>
              </w:rPrChange>
            </w:rPr>
            <w:delText xml:space="preserve">enia oświadczenia oraz na dzień rozpoczęcia realizacji Przedmiotu </w:delText>
          </w:r>
        </w:del>
      </w:ins>
      <w:ins w:id="9593" w:author="kaluz" w:date="2021-09-07T04:59:00Z">
        <w:del w:id="9594" w:author="Robert Pasternak" w:date="2024-07-16T14:47:00Z">
          <w:r w:rsidR="00181BCB" w:rsidRPr="008416E6" w:rsidDel="0010536A">
            <w:rPr>
              <w:bCs/>
              <w:rPrChange w:id="9595" w:author="Robert Pasternak" w:date="2021-09-07T12:47:00Z">
                <w:rPr>
                  <w:bCs/>
                  <w:color w:val="FF0000"/>
                </w:rPr>
              </w:rPrChange>
            </w:rPr>
            <w:br/>
            <w:delText xml:space="preserve">    </w:delText>
          </w:r>
        </w:del>
      </w:ins>
      <w:ins w:id="9596" w:author="kaluz" w:date="2021-09-07T04:56:00Z">
        <w:del w:id="9597" w:author="Robert Pasternak" w:date="2024-07-16T14:47:00Z">
          <w:r w:rsidR="00181BCB" w:rsidRPr="008416E6" w:rsidDel="0010536A">
            <w:rPr>
              <w:bCs/>
              <w:rPrChange w:id="9598" w:author="Robert Pasternak" w:date="2021-09-07T12:47:00Z">
                <w:rPr>
                  <w:bCs/>
                  <w:color w:val="FF0000"/>
                </w:rPr>
              </w:rPrChange>
            </w:rPr>
            <w:delText xml:space="preserve">zamówienia nie </w:delText>
          </w:r>
        </w:del>
      </w:ins>
      <w:ins w:id="9599" w:author="kaluz" w:date="2021-09-07T04:57:00Z">
        <w:del w:id="9600" w:author="Robert Pasternak" w:date="2024-07-16T14:47:00Z">
          <w:r w:rsidR="00181BCB" w:rsidRPr="008416E6" w:rsidDel="0010536A">
            <w:rPr>
              <w:bCs/>
              <w:rPrChange w:id="9601" w:author="Robert Pasternak" w:date="2021-09-07T12:47:00Z">
                <w:rPr>
                  <w:bCs/>
                  <w:color w:val="FF0000"/>
                </w:rPr>
              </w:rPrChange>
            </w:rPr>
            <w:delText xml:space="preserve">posiada i nie będzie posiadał wymaganego do prowadzenia PSZOK </w:delText>
          </w:r>
        </w:del>
      </w:ins>
      <w:ins w:id="9602" w:author="kaluz" w:date="2021-09-07T04:59:00Z">
        <w:del w:id="9603" w:author="Robert Pasternak" w:date="2024-07-16T14:47:00Z">
          <w:r w:rsidR="00181BCB" w:rsidRPr="008416E6" w:rsidDel="0010536A">
            <w:rPr>
              <w:bCs/>
              <w:rPrChange w:id="9604" w:author="Robert Pasternak" w:date="2021-09-07T12:47:00Z">
                <w:rPr>
                  <w:bCs/>
                  <w:color w:val="FF0000"/>
                </w:rPr>
              </w:rPrChange>
            </w:rPr>
            <w:br/>
            <w:delText xml:space="preserve">    </w:delText>
          </w:r>
        </w:del>
      </w:ins>
      <w:ins w:id="9605" w:author="kaluz" w:date="2021-09-07T04:57:00Z">
        <w:del w:id="9606" w:author="Robert Pasternak" w:date="2024-07-16T14:47:00Z">
          <w:r w:rsidR="00181BCB" w:rsidRPr="008416E6" w:rsidDel="0010536A">
            <w:rPr>
              <w:bCs/>
              <w:rPrChange w:id="9607" w:author="Robert Pasternak" w:date="2021-09-07T12:47:00Z">
                <w:rPr>
                  <w:bCs/>
                  <w:color w:val="FF0000"/>
                </w:rPr>
              </w:rPrChange>
            </w:rPr>
            <w:delText>zezwolenia na zbieranie odpadów.</w:delText>
          </w:r>
        </w:del>
      </w:ins>
    </w:p>
    <w:p w14:paraId="5A801626" w14:textId="0A453721" w:rsidR="00884C3E" w:rsidRPr="008416E6" w:rsidDel="0010536A" w:rsidRDefault="00181BCB">
      <w:pPr>
        <w:rPr>
          <w:del w:id="9608" w:author="Robert Pasternak" w:date="2024-07-16T14:47:00Z"/>
          <w:bCs/>
        </w:rPr>
        <w:pPrChange w:id="9609" w:author="kaluz" w:date="2021-09-07T04:23:00Z">
          <w:pPr>
            <w:pStyle w:val="Tekstpodstawowy"/>
            <w:spacing w:after="0" w:line="360" w:lineRule="auto"/>
          </w:pPr>
        </w:pPrChange>
      </w:pPr>
      <w:ins w:id="9610" w:author="kaluz" w:date="2021-09-07T04:59:00Z">
        <w:del w:id="9611" w:author="Robert Pasternak" w:date="2024-07-16T14:47:00Z">
          <w:r w:rsidRPr="008416E6" w:rsidDel="0010536A">
            <w:rPr>
              <w:bCs/>
              <w:rPrChange w:id="9612" w:author="Robert Pasternak" w:date="2021-09-07T12:47:00Z">
                <w:rPr>
                  <w:bCs/>
                  <w:color w:val="FF0000"/>
                </w:rPr>
              </w:rPrChange>
            </w:rPr>
            <w:delText>18.</w:delText>
          </w:r>
        </w:del>
      </w:ins>
      <w:ins w:id="9613" w:author="Grzegorz" w:date="2021-09-07T11:30:00Z">
        <w:del w:id="9614" w:author="Robert Pasternak" w:date="2024-07-16T14:47:00Z">
          <w:r w:rsidR="002F155B" w:rsidRPr="008416E6" w:rsidDel="0010536A">
            <w:rPr>
              <w:bCs/>
              <w:rPrChange w:id="9615" w:author="Robert Pasternak" w:date="2021-09-07T12:47:00Z">
                <w:rPr>
                  <w:bCs/>
                  <w:color w:val="FF0000"/>
                </w:rPr>
              </w:rPrChange>
            </w:rPr>
            <w:delText>)</w:delText>
          </w:r>
        </w:del>
      </w:ins>
      <w:ins w:id="9616" w:author="kaluz" w:date="2021-09-07T04:59:00Z">
        <w:del w:id="9617" w:author="Robert Pasternak" w:date="2024-07-16T14:47:00Z">
          <w:r w:rsidRPr="008416E6" w:rsidDel="0010536A">
            <w:rPr>
              <w:bCs/>
              <w:rPrChange w:id="9618" w:author="Robert Pasternak" w:date="2021-09-07T12:47:00Z">
                <w:rPr>
                  <w:bCs/>
                  <w:color w:val="FF0000"/>
                </w:rPr>
              </w:rPrChange>
            </w:rPr>
            <w:delText xml:space="preserve"> </w:delText>
          </w:r>
        </w:del>
      </w:ins>
      <w:ins w:id="9619" w:author="kaluz" w:date="2021-09-07T05:00:00Z">
        <w:del w:id="9620" w:author="Robert Pasternak" w:date="2024-07-16T14:47:00Z">
          <w:r w:rsidRPr="008416E6" w:rsidDel="0010536A">
            <w:rPr>
              <w:bCs/>
              <w:rPrChange w:id="9621" w:author="Robert Pasternak" w:date="2021-09-07T12:47:00Z">
                <w:rPr>
                  <w:bCs/>
                  <w:color w:val="FF0000"/>
                </w:rPr>
              </w:rPrChange>
            </w:rPr>
            <w:delText>W przypadku przedłożenia przez Wykonawcę oświadczenia</w:delText>
          </w:r>
        </w:del>
      </w:ins>
      <w:ins w:id="9622" w:author="kaluz" w:date="2021-09-07T05:01:00Z">
        <w:del w:id="9623" w:author="Robert Pasternak" w:date="2024-07-16T14:47:00Z">
          <w:r w:rsidRPr="008416E6" w:rsidDel="0010536A">
            <w:rPr>
              <w:bCs/>
              <w:rPrChange w:id="9624" w:author="Robert Pasternak" w:date="2021-09-07T12:47:00Z">
                <w:rPr>
                  <w:bCs/>
                  <w:color w:val="FF0000"/>
                </w:rPr>
              </w:rPrChange>
            </w:rPr>
            <w:delText>,</w:delText>
          </w:r>
        </w:del>
      </w:ins>
      <w:ins w:id="9625" w:author="kaluz" w:date="2021-09-07T05:00:00Z">
        <w:del w:id="9626" w:author="Robert Pasternak" w:date="2024-07-16T14:47:00Z">
          <w:r w:rsidRPr="008416E6" w:rsidDel="0010536A">
            <w:rPr>
              <w:bCs/>
              <w:rPrChange w:id="9627" w:author="Robert Pasternak" w:date="2021-09-07T12:47:00Z">
                <w:rPr>
                  <w:bCs/>
                  <w:color w:val="FF0000"/>
                </w:rPr>
              </w:rPrChange>
            </w:rPr>
            <w:delText xml:space="preserve"> o którym mowa </w:delText>
          </w:r>
          <w:r w:rsidRPr="008416E6" w:rsidDel="0010536A">
            <w:rPr>
              <w:bCs/>
              <w:rPrChange w:id="9628" w:author="Robert Pasternak" w:date="2021-09-07T12:47:00Z">
                <w:rPr>
                  <w:bCs/>
                  <w:color w:val="FF0000"/>
                </w:rPr>
              </w:rPrChange>
            </w:rPr>
            <w:br/>
          </w:r>
        </w:del>
      </w:ins>
      <w:ins w:id="9629" w:author="kaluz" w:date="2021-09-07T05:01:00Z">
        <w:del w:id="9630" w:author="Robert Pasternak" w:date="2024-07-16T14:47:00Z">
          <w:r w:rsidRPr="008416E6" w:rsidDel="0010536A">
            <w:rPr>
              <w:bCs/>
              <w:rPrChange w:id="9631" w:author="Robert Pasternak" w:date="2021-09-07T12:47:00Z">
                <w:rPr>
                  <w:bCs/>
                  <w:color w:val="FF0000"/>
                </w:rPr>
              </w:rPrChange>
            </w:rPr>
            <w:delText xml:space="preserve">      </w:delText>
          </w:r>
        </w:del>
      </w:ins>
      <w:ins w:id="9632" w:author="kaluz" w:date="2021-09-07T05:00:00Z">
        <w:del w:id="9633" w:author="Robert Pasternak" w:date="2024-07-16T14:47:00Z">
          <w:r w:rsidRPr="008416E6" w:rsidDel="0010536A">
            <w:rPr>
              <w:bCs/>
              <w:rPrChange w:id="9634" w:author="Robert Pasternak" w:date="2021-09-07T12:47:00Z">
                <w:rPr>
                  <w:bCs/>
                  <w:color w:val="FF0000"/>
                </w:rPr>
              </w:rPrChange>
            </w:rPr>
            <w:delText>w ppkt. 17 lit. c</w:delText>
          </w:r>
        </w:del>
      </w:ins>
      <w:ins w:id="9635" w:author="kaluz" w:date="2021-09-07T05:01:00Z">
        <w:del w:id="9636" w:author="Robert Pasternak" w:date="2024-07-16T14:47:00Z">
          <w:r w:rsidRPr="008416E6" w:rsidDel="0010536A">
            <w:rPr>
              <w:bCs/>
              <w:rPrChange w:id="9637" w:author="Robert Pasternak" w:date="2021-09-07T12:47:00Z">
                <w:rPr>
                  <w:bCs/>
                  <w:color w:val="FF0000"/>
                </w:rPr>
              </w:rPrChange>
            </w:rPr>
            <w:delText xml:space="preserve"> i wskazaniu w nim nieruchomości</w:delText>
          </w:r>
        </w:del>
      </w:ins>
      <w:ins w:id="9638" w:author="Grzegorz" w:date="2021-09-07T11:30:00Z">
        <w:del w:id="9639" w:author="Robert Pasternak" w:date="2024-07-16T14:47:00Z">
          <w:r w:rsidR="002F155B" w:rsidRPr="008416E6" w:rsidDel="0010536A">
            <w:rPr>
              <w:bCs/>
              <w:rPrChange w:id="9640" w:author="Robert Pasternak" w:date="2021-09-07T12:47:00Z">
                <w:rPr>
                  <w:bCs/>
                  <w:color w:val="FF0000"/>
                </w:rPr>
              </w:rPrChange>
            </w:rPr>
            <w:delText>,</w:delText>
          </w:r>
        </w:del>
      </w:ins>
      <w:ins w:id="9641" w:author="kaluz" w:date="2021-09-07T05:01:00Z">
        <w:del w:id="9642" w:author="Robert Pasternak" w:date="2024-07-16T14:47:00Z">
          <w:r w:rsidRPr="008416E6" w:rsidDel="0010536A">
            <w:rPr>
              <w:bCs/>
              <w:rPrChange w:id="9643" w:author="Robert Pasternak" w:date="2021-09-07T12:47:00Z">
                <w:rPr>
                  <w:bCs/>
                  <w:color w:val="FF0000"/>
                </w:rPr>
              </w:rPrChange>
            </w:rPr>
            <w:delText xml:space="preserve"> o której mowa w R</w:delText>
          </w:r>
        </w:del>
      </w:ins>
      <w:ins w:id="9644" w:author="kaluz" w:date="2021-09-07T05:02:00Z">
        <w:del w:id="9645" w:author="Robert Pasternak" w:date="2024-07-16T14:47:00Z">
          <w:r w:rsidRPr="008416E6" w:rsidDel="0010536A">
            <w:rPr>
              <w:bCs/>
              <w:rPrChange w:id="9646" w:author="Robert Pasternak" w:date="2021-09-07T12:47:00Z">
                <w:rPr>
                  <w:bCs/>
                  <w:color w:val="FF0000"/>
                </w:rPr>
              </w:rPrChange>
            </w:rPr>
            <w:delText xml:space="preserve">ozdziale III pkt. 4 </w:delText>
          </w:r>
        </w:del>
      </w:ins>
      <w:ins w:id="9647" w:author="kaluz" w:date="2021-09-07T05:03:00Z">
        <w:del w:id="9648" w:author="Robert Pasternak" w:date="2024-07-16T14:47:00Z">
          <w:r w:rsidRPr="008416E6" w:rsidDel="0010536A">
            <w:rPr>
              <w:bCs/>
              <w:rPrChange w:id="9649" w:author="Robert Pasternak" w:date="2021-09-07T12:47:00Z">
                <w:rPr>
                  <w:bCs/>
                  <w:color w:val="FF0000"/>
                </w:rPr>
              </w:rPrChange>
            </w:rPr>
            <w:br/>
            <w:delText xml:space="preserve">       </w:delText>
          </w:r>
        </w:del>
      </w:ins>
      <w:ins w:id="9650" w:author="kaluz" w:date="2021-09-07T05:02:00Z">
        <w:del w:id="9651" w:author="Robert Pasternak" w:date="2024-07-16T14:47:00Z">
          <w:r w:rsidRPr="008416E6" w:rsidDel="0010536A">
            <w:rPr>
              <w:bCs/>
              <w:rPrChange w:id="9652" w:author="Robert Pasternak" w:date="2021-09-07T12:47:00Z">
                <w:rPr>
                  <w:bCs/>
                  <w:color w:val="FF0000"/>
                </w:rPr>
              </w:rPrChange>
            </w:rPr>
            <w:delText>ppkt. 2 lit. a</w:delText>
          </w:r>
        </w:del>
      </w:ins>
      <w:ins w:id="9653" w:author="Grzegorz" w:date="2021-09-07T11:30:00Z">
        <w:del w:id="9654" w:author="Robert Pasternak" w:date="2024-07-16T14:47:00Z">
          <w:r w:rsidR="002F155B" w:rsidRPr="008416E6" w:rsidDel="0010536A">
            <w:rPr>
              <w:bCs/>
              <w:rPrChange w:id="9655" w:author="Robert Pasternak" w:date="2021-09-07T12:47:00Z">
                <w:rPr>
                  <w:bCs/>
                  <w:color w:val="FF0000"/>
                </w:rPr>
              </w:rPrChange>
            </w:rPr>
            <w:delText>,</w:delText>
          </w:r>
        </w:del>
      </w:ins>
      <w:ins w:id="9656" w:author="kaluz" w:date="2021-09-07T05:02:00Z">
        <w:del w:id="9657" w:author="Robert Pasternak" w:date="2024-07-16T14:47:00Z">
          <w:r w:rsidRPr="008416E6" w:rsidDel="0010536A">
            <w:rPr>
              <w:bCs/>
              <w:rPrChange w:id="9658" w:author="Robert Pasternak" w:date="2021-09-07T12:47:00Z">
                <w:rPr>
                  <w:bCs/>
                  <w:color w:val="FF0000"/>
                </w:rPr>
              </w:rPrChange>
            </w:rPr>
            <w:delText xml:space="preserve"> wówczas Wykonawca zobowiązany jest </w:delText>
          </w:r>
        </w:del>
      </w:ins>
      <w:ins w:id="9659" w:author="kaluz" w:date="2021-09-07T05:03:00Z">
        <w:del w:id="9660" w:author="Robert Pasternak" w:date="2024-07-16T14:47:00Z">
          <w:r w:rsidRPr="008416E6" w:rsidDel="0010536A">
            <w:rPr>
              <w:bCs/>
              <w:rPrChange w:id="9661" w:author="Robert Pasternak" w:date="2021-09-07T12:47:00Z">
                <w:rPr>
                  <w:bCs/>
                  <w:color w:val="FF0000"/>
                </w:rPr>
              </w:rPrChange>
            </w:rPr>
            <w:delText xml:space="preserve">w oświadczeniu wskazać adres tej </w:delText>
          </w:r>
          <w:r w:rsidRPr="008416E6" w:rsidDel="0010536A">
            <w:rPr>
              <w:bCs/>
              <w:rPrChange w:id="9662" w:author="Robert Pasternak" w:date="2021-09-07T12:47:00Z">
                <w:rPr>
                  <w:bCs/>
                  <w:color w:val="FF0000"/>
                </w:rPr>
              </w:rPrChange>
            </w:rPr>
            <w:br/>
            <w:delText xml:space="preserve">       nieruchomości. </w:delText>
          </w:r>
        </w:del>
      </w:ins>
      <w:ins w:id="9663" w:author="kaluz" w:date="2021-09-07T05:01:00Z">
        <w:del w:id="9664" w:author="Robert Pasternak" w:date="2024-07-16T14:47:00Z">
          <w:r w:rsidRPr="008416E6" w:rsidDel="0010536A">
            <w:rPr>
              <w:bCs/>
              <w:rPrChange w:id="9665" w:author="Robert Pasternak" w:date="2021-09-07T12:47:00Z">
                <w:rPr>
                  <w:bCs/>
                  <w:color w:val="FF0000"/>
                </w:rPr>
              </w:rPrChange>
            </w:rPr>
            <w:delText xml:space="preserve"> </w:delText>
          </w:r>
        </w:del>
      </w:ins>
      <w:ins w:id="9666" w:author="kaluz" w:date="2021-09-07T05:00:00Z">
        <w:del w:id="9667" w:author="Robert Pasternak" w:date="2024-07-16T14:47:00Z">
          <w:r w:rsidRPr="008416E6" w:rsidDel="0010536A">
            <w:rPr>
              <w:bCs/>
              <w:rPrChange w:id="9668" w:author="Robert Pasternak" w:date="2021-09-07T12:47:00Z">
                <w:rPr>
                  <w:bCs/>
                  <w:color w:val="FF0000"/>
                </w:rPr>
              </w:rPrChange>
            </w:rPr>
            <w:delText xml:space="preserve"> </w:delText>
          </w:r>
        </w:del>
      </w:ins>
    </w:p>
    <w:p w14:paraId="42CC95A2" w14:textId="77777777" w:rsidR="00D76A68" w:rsidRPr="008416E6" w:rsidRDefault="00D76A68">
      <w:pPr>
        <w:pStyle w:val="Akapitzlist"/>
        <w:rPr>
          <w:ins w:id="9669" w:author="Robert Pasternak" w:date="2021-09-07T12:32:00Z"/>
          <w:bCs/>
        </w:rPr>
        <w:pPrChange w:id="9670" w:author="Robert Pasternak" w:date="2021-06-23T12:13:00Z">
          <w:pPr>
            <w:pStyle w:val="Tekstpodstawowy"/>
            <w:spacing w:after="0" w:line="360" w:lineRule="auto"/>
          </w:pPr>
        </w:pPrChange>
      </w:pPr>
    </w:p>
    <w:p w14:paraId="20D86B15" w14:textId="0CC853EB" w:rsidR="00C32272" w:rsidRDefault="00C32272">
      <w:pPr>
        <w:pStyle w:val="Akapitzlist"/>
        <w:numPr>
          <w:ilvl w:val="1"/>
          <w:numId w:val="6"/>
        </w:numPr>
        <w:tabs>
          <w:tab w:val="clear" w:pos="1080"/>
        </w:tabs>
        <w:autoSpaceDE w:val="0"/>
        <w:autoSpaceDN w:val="0"/>
        <w:spacing w:line="312" w:lineRule="auto"/>
        <w:ind w:left="284" w:hanging="284"/>
        <w:rPr>
          <w:ins w:id="9671" w:author="Robert Pasternak" w:date="2024-07-18T16:48:00Z"/>
          <w:bCs/>
          <w:lang w:eastAsia="en-US"/>
        </w:rPr>
        <w:pPrChange w:id="9672" w:author="Robert Pasternak" w:date="2024-07-18T16:02:00Z">
          <w:pPr>
            <w:pStyle w:val="Akapitzlist"/>
            <w:autoSpaceDE w:val="0"/>
            <w:autoSpaceDN w:val="0"/>
            <w:spacing w:line="312" w:lineRule="auto"/>
            <w:ind w:left="284"/>
          </w:pPr>
        </w:pPrChange>
      </w:pPr>
      <w:ins w:id="9673" w:author="Robert Pasternak" w:date="2024-07-18T16:48:00Z">
        <w:r>
          <w:rPr>
            <w:bCs/>
            <w:lang w:eastAsia="en-US"/>
          </w:rPr>
          <w:t>Pojemniki do selektywnego zbierania odpadów ulegających biodegradacji w zabudowie jednorodzinnej</w:t>
        </w:r>
      </w:ins>
      <w:ins w:id="9674" w:author="Robert Pasternak" w:date="2024-07-18T16:49:00Z">
        <w:r>
          <w:rPr>
            <w:bCs/>
            <w:lang w:eastAsia="en-US"/>
          </w:rPr>
          <w:t>:</w:t>
        </w:r>
      </w:ins>
    </w:p>
    <w:p w14:paraId="2B905975" w14:textId="3D4E6443" w:rsidR="003D47BC" w:rsidRDefault="003D47BC">
      <w:pPr>
        <w:pStyle w:val="Akapitzlist"/>
        <w:numPr>
          <w:ilvl w:val="0"/>
          <w:numId w:val="83"/>
        </w:numPr>
        <w:autoSpaceDE w:val="0"/>
        <w:autoSpaceDN w:val="0"/>
        <w:spacing w:line="312" w:lineRule="auto"/>
        <w:rPr>
          <w:ins w:id="9675" w:author="Robert Pasternak" w:date="2024-07-18T16:05:00Z"/>
          <w:bCs/>
          <w:lang w:eastAsia="en-US"/>
        </w:rPr>
        <w:pPrChange w:id="9676" w:author="Robert Pasternak" w:date="2024-07-18T16:49:00Z">
          <w:pPr>
            <w:pStyle w:val="Akapitzlist"/>
            <w:autoSpaceDE w:val="0"/>
            <w:autoSpaceDN w:val="0"/>
            <w:spacing w:line="312" w:lineRule="auto"/>
            <w:ind w:left="284"/>
          </w:pPr>
        </w:pPrChange>
      </w:pPr>
      <w:ins w:id="9677" w:author="Robert Pasternak" w:date="2024-07-18T16:02:00Z">
        <w:r w:rsidRPr="003D47BC">
          <w:rPr>
            <w:bCs/>
            <w:lang w:eastAsia="en-US"/>
          </w:rPr>
          <w:t>Zamawiający wymaga, aby w okresie realizacji przedmiotu zamówienia Wykonawca</w:t>
        </w:r>
      </w:ins>
      <w:ins w:id="9678" w:author="Robert Pasternak" w:date="2024-07-18T16:04:00Z">
        <w:r>
          <w:rPr>
            <w:bCs/>
            <w:lang w:eastAsia="en-US"/>
          </w:rPr>
          <w:t xml:space="preserve"> wyposażył na własny koszt i własnymi siłami, </w:t>
        </w:r>
      </w:ins>
      <w:ins w:id="9679" w:author="Robert Pasternak" w:date="2024-07-19T08:35:00Z">
        <w:r w:rsidR="003F7991">
          <w:rPr>
            <w:bCs/>
            <w:lang w:eastAsia="en-US"/>
          </w:rPr>
          <w:t xml:space="preserve">wszystkie </w:t>
        </w:r>
      </w:ins>
      <w:ins w:id="9680" w:author="Robert Pasternak" w:date="2024-07-18T16:43:00Z">
        <w:r w:rsidR="00C32272">
          <w:rPr>
            <w:bCs/>
            <w:lang w:eastAsia="en-US"/>
          </w:rPr>
          <w:t xml:space="preserve">zamieszkałe </w:t>
        </w:r>
      </w:ins>
      <w:ins w:id="9681" w:author="Robert Pasternak" w:date="2024-07-18T16:04:00Z">
        <w:r>
          <w:rPr>
            <w:bCs/>
            <w:lang w:eastAsia="en-US"/>
          </w:rPr>
          <w:t>nieruchomości jednorodzinne na terenie Gminy Ostrowiec Świętokrzyski w pojemniki do selektywnego zbierania odpad</w:t>
        </w:r>
      </w:ins>
      <w:ins w:id="9682" w:author="Robert Pasternak" w:date="2024-07-18T16:05:00Z">
        <w:r>
          <w:rPr>
            <w:bCs/>
            <w:lang w:eastAsia="en-US"/>
          </w:rPr>
          <w:t xml:space="preserve">ów komunalnych frakcji – odpady </w:t>
        </w:r>
        <w:r w:rsidR="00C32272">
          <w:rPr>
            <w:bCs/>
            <w:lang w:eastAsia="en-US"/>
          </w:rPr>
          <w:t>biodegradowalne,</w:t>
        </w:r>
      </w:ins>
    </w:p>
    <w:p w14:paraId="3D776EA9" w14:textId="32087A1F" w:rsidR="00B7491B" w:rsidRDefault="00C32272">
      <w:pPr>
        <w:pStyle w:val="Akapitzlist"/>
        <w:numPr>
          <w:ilvl w:val="0"/>
          <w:numId w:val="83"/>
        </w:numPr>
        <w:autoSpaceDE w:val="0"/>
        <w:autoSpaceDN w:val="0"/>
        <w:spacing w:line="312" w:lineRule="auto"/>
        <w:rPr>
          <w:ins w:id="9683" w:author="Robert Pasternak" w:date="2024-07-18T16:49:00Z"/>
          <w:bCs/>
          <w:lang w:eastAsia="en-US"/>
        </w:rPr>
        <w:pPrChange w:id="9684" w:author="Robert Pasternak" w:date="2024-07-18T16:49:00Z">
          <w:pPr>
            <w:pStyle w:val="Akapitzlist"/>
            <w:numPr>
              <w:numId w:val="63"/>
            </w:numPr>
            <w:spacing w:line="312" w:lineRule="auto"/>
            <w:ind w:hanging="360"/>
          </w:pPr>
        </w:pPrChange>
      </w:pPr>
      <w:ins w:id="9685" w:author="Robert Pasternak" w:date="2024-07-18T16:49:00Z">
        <w:r>
          <w:rPr>
            <w:bCs/>
          </w:rPr>
          <w:t>p</w:t>
        </w:r>
      </w:ins>
      <w:ins w:id="9686" w:author="Robert Pasternak" w:date="2024-07-18T14:58:00Z">
        <w:r w:rsidR="00B7491B" w:rsidRPr="0044515F">
          <w:rPr>
            <w:bCs/>
          </w:rPr>
          <w:t xml:space="preserve">ojemniki </w:t>
        </w:r>
      </w:ins>
      <w:ins w:id="9687" w:author="Robert Pasternak" w:date="2024-07-18T16:07:00Z">
        <w:r w:rsidR="009E7203" w:rsidRPr="0044515F">
          <w:rPr>
            <w:bCs/>
          </w:rPr>
          <w:t xml:space="preserve">do zbierania odpadów ulegających </w:t>
        </w:r>
      </w:ins>
      <w:ins w:id="9688" w:author="Robert Pasternak" w:date="2024-07-18T16:08:00Z">
        <w:r w:rsidR="009E7203" w:rsidRPr="0044515F">
          <w:rPr>
            <w:bCs/>
          </w:rPr>
          <w:t>biodegradacji</w:t>
        </w:r>
      </w:ins>
      <w:ins w:id="9689" w:author="Robert Pasternak" w:date="2024-07-18T16:07:00Z">
        <w:r w:rsidR="009E7203" w:rsidRPr="0044515F">
          <w:rPr>
            <w:bCs/>
          </w:rPr>
          <w:t xml:space="preserve">, </w:t>
        </w:r>
      </w:ins>
      <w:ins w:id="9690" w:author="Robert Pasternak" w:date="2024-07-18T16:06:00Z">
        <w:r w:rsidR="003D47BC" w:rsidRPr="0044515F">
          <w:rPr>
            <w:bCs/>
          </w:rPr>
          <w:t xml:space="preserve">w które Wykonawca </w:t>
        </w:r>
        <w:r w:rsidR="009E7203" w:rsidRPr="0044515F">
          <w:rPr>
            <w:bCs/>
          </w:rPr>
          <w:t xml:space="preserve">wyposaży </w:t>
        </w:r>
      </w:ins>
      <w:ins w:id="9691" w:author="Robert Pasternak" w:date="2024-07-18T16:44:00Z">
        <w:r w:rsidRPr="0044515F">
          <w:rPr>
            <w:bCs/>
          </w:rPr>
          <w:t xml:space="preserve">zamieszkałe </w:t>
        </w:r>
      </w:ins>
      <w:ins w:id="9692" w:author="Robert Pasternak" w:date="2024-07-18T16:06:00Z">
        <w:r w:rsidR="009E7203" w:rsidRPr="0044515F">
          <w:rPr>
            <w:bCs/>
          </w:rPr>
          <w:t>nieruchomo</w:t>
        </w:r>
      </w:ins>
      <w:ins w:id="9693" w:author="Robert Pasternak" w:date="2024-07-18T16:07:00Z">
        <w:r w:rsidR="009E7203" w:rsidRPr="0044515F">
          <w:rPr>
            <w:bCs/>
          </w:rPr>
          <w:t xml:space="preserve">ści jednorodzinne </w:t>
        </w:r>
      </w:ins>
      <w:ins w:id="9694" w:author="Robert Pasternak" w:date="2024-07-18T14:58:00Z">
        <w:r w:rsidR="00B7491B" w:rsidRPr="0044515F">
          <w:rPr>
            <w:bCs/>
          </w:rPr>
          <w:t>przez cały okres realizacji Przedmiotu zamówienia muszą spełniać wymogi określone w Regulaminie oraz obowiązujące normy</w:t>
        </w:r>
      </w:ins>
      <w:ins w:id="9695" w:author="Robert Pasternak [2]" w:date="2024-09-18T01:02:00Z">
        <w:r w:rsidR="008A2214">
          <w:rPr>
            <w:bCs/>
          </w:rPr>
          <w:t xml:space="preserve"> dla pojemnik</w:t>
        </w:r>
      </w:ins>
      <w:ins w:id="9696" w:author="Robert Pasternak [2]" w:date="2024-09-18T01:03:00Z">
        <w:r w:rsidR="008A2214">
          <w:rPr>
            <w:bCs/>
          </w:rPr>
          <w:t>ów na odpady komunalne</w:t>
        </w:r>
      </w:ins>
      <w:ins w:id="9697" w:author="Robert Pasternak" w:date="2024-07-18T14:58:00Z">
        <w:r w:rsidR="00B7491B" w:rsidRPr="0044515F">
          <w:rPr>
            <w:bCs/>
          </w:rPr>
          <w:t xml:space="preserve">. Wykonawca na żądanie </w:t>
        </w:r>
        <w:r w:rsidR="00B7491B" w:rsidRPr="0044515F">
          <w:rPr>
            <w:bCs/>
          </w:rPr>
          <w:lastRenderedPageBreak/>
          <w:t xml:space="preserve">Zamawiającego zobowiązany jest </w:t>
        </w:r>
      </w:ins>
      <w:ins w:id="9698" w:author="Robert Pasternak" w:date="2024-07-18T16:49:00Z">
        <w:del w:id="9699" w:author="Robert Pasternak [2]" w:date="2024-09-18T01:03:00Z">
          <w:r w:rsidDel="008A2214">
            <w:rPr>
              <w:bCs/>
            </w:rPr>
            <w:br/>
          </w:r>
        </w:del>
      </w:ins>
      <w:ins w:id="9700" w:author="Robert Pasternak" w:date="2024-07-18T14:58:00Z">
        <w:r w:rsidR="00B7491B" w:rsidRPr="0044515F">
          <w:rPr>
            <w:bCs/>
          </w:rPr>
          <w:t>w terminie wskazanym w żądaniu, jednak nie krótszym niż 5 dni roboczych przedłożyć dokument</w:t>
        </w:r>
        <w:r w:rsidRPr="0044515F">
          <w:rPr>
            <w:bCs/>
          </w:rPr>
          <w:t xml:space="preserve">y potwierdzające, że pojemniki </w:t>
        </w:r>
      </w:ins>
      <w:ins w:id="9701" w:author="Robert Pasternak [2]" w:date="2024-09-18T01:03:00Z">
        <w:r w:rsidR="008A2214">
          <w:rPr>
            <w:bCs/>
          </w:rPr>
          <w:br/>
        </w:r>
      </w:ins>
      <w:ins w:id="9702" w:author="Robert Pasternak" w:date="2024-07-18T14:58:00Z">
        <w:r w:rsidR="00B7491B" w:rsidRPr="0044515F">
          <w:rPr>
            <w:bCs/>
          </w:rPr>
          <w:t xml:space="preserve">w które wyposażył </w:t>
        </w:r>
      </w:ins>
      <w:ins w:id="9703" w:author="Robert Pasternak" w:date="2024-07-18T16:08:00Z">
        <w:r w:rsidR="00B11526" w:rsidRPr="0044515F">
          <w:rPr>
            <w:bCs/>
          </w:rPr>
          <w:t xml:space="preserve">nieruchomości jednorodzinne </w:t>
        </w:r>
      </w:ins>
      <w:ins w:id="9704" w:author="Robert Pasternak" w:date="2024-07-18T14:58:00Z">
        <w:r w:rsidR="00B7491B" w:rsidRPr="0044515F">
          <w:rPr>
            <w:bCs/>
          </w:rPr>
          <w:t>spełniają obowiązujące normy</w:t>
        </w:r>
      </w:ins>
      <w:ins w:id="9705" w:author="Robert Pasternak [2]" w:date="2024-09-18T01:03:00Z">
        <w:r w:rsidR="008A2214">
          <w:rPr>
            <w:bCs/>
          </w:rPr>
          <w:t xml:space="preserve"> dla pojemników na odpady komunalne</w:t>
        </w:r>
      </w:ins>
      <w:ins w:id="9706" w:author="Robert Pasternak" w:date="2024-07-18T14:58:00Z">
        <w:r w:rsidR="00B7491B" w:rsidRPr="0044515F">
          <w:rPr>
            <w:bCs/>
          </w:rPr>
          <w:t>. W przypadku nie przedłożenia przez Wykonawcę żądanych dokumentów Zamawiający uzna, że pojemniki nie spełniają obowiązujących norm</w:t>
        </w:r>
      </w:ins>
      <w:ins w:id="9707" w:author="Robert Pasternak [2]" w:date="2024-09-18T01:04:00Z">
        <w:r w:rsidR="008A2214">
          <w:rPr>
            <w:bCs/>
          </w:rPr>
          <w:t xml:space="preserve"> dla pojemników na odpady komunalne</w:t>
        </w:r>
      </w:ins>
      <w:ins w:id="9708" w:author="Robert Pasternak" w:date="2024-07-18T14:58:00Z">
        <w:r w:rsidR="00B7491B" w:rsidRPr="0044515F">
          <w:rPr>
            <w:bCs/>
          </w:rPr>
          <w:t xml:space="preserve">, a Wykonawca nie realizuje </w:t>
        </w:r>
      </w:ins>
      <w:ins w:id="9709" w:author="Robert Pasternak" w:date="2024-07-18T16:09:00Z">
        <w:r w:rsidR="00B11526" w:rsidRPr="0044515F">
          <w:rPr>
            <w:bCs/>
          </w:rPr>
          <w:t>powierzonego obowiązku.</w:t>
        </w:r>
      </w:ins>
    </w:p>
    <w:p w14:paraId="4BEBADCC" w14:textId="32BE124D" w:rsidR="00AB0AF1" w:rsidRDefault="00C32272">
      <w:pPr>
        <w:pStyle w:val="Akapitzlist"/>
        <w:numPr>
          <w:ilvl w:val="0"/>
          <w:numId w:val="83"/>
        </w:numPr>
        <w:autoSpaceDE w:val="0"/>
        <w:autoSpaceDN w:val="0"/>
        <w:spacing w:line="312" w:lineRule="auto"/>
        <w:rPr>
          <w:ins w:id="9710" w:author="Robert Pasternak" w:date="2024-07-19T08:47:00Z"/>
          <w:bCs/>
          <w:lang w:eastAsia="en-US"/>
        </w:rPr>
        <w:pPrChange w:id="9711" w:author="Robert Pasternak" w:date="2024-07-18T16:49:00Z">
          <w:pPr>
            <w:pStyle w:val="Akapitzlist"/>
            <w:numPr>
              <w:numId w:val="63"/>
            </w:numPr>
            <w:spacing w:line="312" w:lineRule="auto"/>
            <w:ind w:hanging="360"/>
          </w:pPr>
        </w:pPrChange>
      </w:pPr>
      <w:ins w:id="9712" w:author="Robert Pasternak" w:date="2024-07-18T16:49:00Z">
        <w:r>
          <w:rPr>
            <w:bCs/>
          </w:rPr>
          <w:t>w</w:t>
        </w:r>
      </w:ins>
      <w:ins w:id="9713" w:author="Robert Pasternak" w:date="2024-07-18T16:10:00Z">
        <w:r w:rsidR="00B11526" w:rsidRPr="0044515F">
          <w:rPr>
            <w:bCs/>
          </w:rPr>
          <w:t xml:space="preserve">ykaz </w:t>
        </w:r>
      </w:ins>
      <w:ins w:id="9714" w:author="Robert Pasternak" w:date="2024-07-18T16:12:00Z">
        <w:r w:rsidR="00B11526" w:rsidRPr="0044515F">
          <w:rPr>
            <w:bCs/>
          </w:rPr>
          <w:t>(</w:t>
        </w:r>
      </w:ins>
      <w:ins w:id="9715" w:author="Robert Pasternak" w:date="2024-07-18T16:11:00Z">
        <w:r w:rsidR="00B11526" w:rsidRPr="0044515F">
          <w:rPr>
            <w:bCs/>
          </w:rPr>
          <w:t>adresów</w:t>
        </w:r>
      </w:ins>
      <w:ins w:id="9716" w:author="Robert Pasternak" w:date="2024-07-18T16:12:00Z">
        <w:r w:rsidR="00B11526" w:rsidRPr="0044515F">
          <w:rPr>
            <w:bCs/>
          </w:rPr>
          <w:t>)</w:t>
        </w:r>
      </w:ins>
      <w:ins w:id="9717" w:author="Robert Pasternak" w:date="2024-07-18T16:11:00Z">
        <w:r w:rsidR="00B11526" w:rsidRPr="0044515F">
          <w:rPr>
            <w:bCs/>
          </w:rPr>
          <w:t xml:space="preserve"> </w:t>
        </w:r>
      </w:ins>
      <w:ins w:id="9718" w:author="Robert Pasternak" w:date="2024-07-18T16:10:00Z">
        <w:r w:rsidR="00B11526" w:rsidRPr="0044515F">
          <w:rPr>
            <w:bCs/>
          </w:rPr>
          <w:t>nieruchomości</w:t>
        </w:r>
      </w:ins>
      <w:ins w:id="9719" w:author="Robert Pasternak" w:date="2024-07-18T16:11:00Z">
        <w:r w:rsidR="00B11526" w:rsidRPr="0044515F">
          <w:rPr>
            <w:bCs/>
          </w:rPr>
          <w:t xml:space="preserve">, które Wykonawca zobowiązany jest </w:t>
        </w:r>
      </w:ins>
      <w:ins w:id="9720" w:author="Robert Pasternak" w:date="2024-07-18T16:12:00Z">
        <w:r w:rsidR="00B11526" w:rsidRPr="0044515F">
          <w:rPr>
            <w:bCs/>
          </w:rPr>
          <w:t xml:space="preserve">wyposażyć </w:t>
        </w:r>
      </w:ins>
      <w:ins w:id="9721" w:author="Robert Pasternak" w:date="2024-07-18T16:13:00Z">
        <w:r w:rsidR="00B11526" w:rsidRPr="0044515F">
          <w:rPr>
            <w:bCs/>
          </w:rPr>
          <w:br/>
        </w:r>
      </w:ins>
      <w:ins w:id="9722" w:author="Robert Pasternak" w:date="2024-07-18T16:12:00Z">
        <w:r w:rsidR="00B11526" w:rsidRPr="0044515F">
          <w:rPr>
            <w:bCs/>
          </w:rPr>
          <w:t xml:space="preserve">w pojemniki do selektywnego zbierania odpadów komunalnych ulegających biodegradacji Zamawiający przekaże Wykonawcy </w:t>
        </w:r>
      </w:ins>
      <w:ins w:id="9723" w:author="Robert Pasternak" w:date="2024-07-18T16:13:00Z">
        <w:r w:rsidR="00B11526" w:rsidRPr="0044515F">
          <w:rPr>
            <w:bCs/>
          </w:rPr>
          <w:t>niezwłocznie po zawarciu Umowy.</w:t>
        </w:r>
      </w:ins>
      <w:ins w:id="9724" w:author="Robert Pasternak" w:date="2024-07-18T16:21:00Z">
        <w:r w:rsidR="008F589D" w:rsidRPr="0044515F">
          <w:rPr>
            <w:bCs/>
          </w:rPr>
          <w:t xml:space="preserve"> D</w:t>
        </w:r>
      </w:ins>
      <w:ins w:id="9725" w:author="Robert Pasternak" w:date="2024-07-18T16:22:00Z">
        <w:r w:rsidR="008F589D" w:rsidRPr="0044515F">
          <w:rPr>
            <w:bCs/>
          </w:rPr>
          <w:t>o każdej nieruchomości ujętej w wykazie Wykonawca zobowiązany jest dostarczyć jeden pojemnik na odpady ulegające biodegradacji o pojemno</w:t>
        </w:r>
      </w:ins>
      <w:ins w:id="9726" w:author="Robert Pasternak" w:date="2024-07-18T16:23:00Z">
        <w:r w:rsidR="008F589D" w:rsidRPr="0044515F">
          <w:rPr>
            <w:bCs/>
          </w:rPr>
          <w:t>ści 240 litrów</w:t>
        </w:r>
      </w:ins>
      <w:ins w:id="9727" w:author="Robert Pasternak" w:date="2024-08-05T14:09:00Z">
        <w:r w:rsidR="00D77E32">
          <w:rPr>
            <w:bCs/>
          </w:rPr>
          <w:t xml:space="preserve"> </w:t>
        </w:r>
      </w:ins>
      <w:ins w:id="9728" w:author="Robert Pasternak" w:date="2024-08-05T14:10:00Z">
        <w:r w:rsidR="00D77E32">
          <w:rPr>
            <w:bCs/>
          </w:rPr>
          <w:t>(lub za zgodą właściciela nieruchomości dwa pojemniki o pojemności 120 litrów każdy)</w:t>
        </w:r>
      </w:ins>
      <w:ins w:id="9729" w:author="Robert Pasternak" w:date="2024-07-18T16:23:00Z">
        <w:r w:rsidR="008F589D" w:rsidRPr="0044515F">
          <w:rPr>
            <w:bCs/>
          </w:rPr>
          <w:t>. Zamawiający szacuje, iż ilość pojemników w kt</w:t>
        </w:r>
      </w:ins>
      <w:ins w:id="9730" w:author="Robert Pasternak" w:date="2024-07-18T16:24:00Z">
        <w:r w:rsidR="008F589D" w:rsidRPr="0044515F">
          <w:rPr>
            <w:bCs/>
          </w:rPr>
          <w:t xml:space="preserve">óre Wykonawca zobowiązany jest wyposażyć nieruchomości zamieszkałe w zabudowie jednorodzinnej wynosi </w:t>
        </w:r>
      </w:ins>
      <w:ins w:id="9731" w:author="Robert Pasternak" w:date="2024-07-18T16:26:00Z">
        <w:r w:rsidR="007B1BD3">
          <w:rPr>
            <w:bCs/>
          </w:rPr>
          <w:t>6900</w:t>
        </w:r>
        <w:r w:rsidR="008F589D" w:rsidRPr="0044515F">
          <w:rPr>
            <w:bCs/>
          </w:rPr>
          <w:t xml:space="preserve"> sztuk</w:t>
        </w:r>
      </w:ins>
      <w:ins w:id="9732" w:author="Robert Pasternak" w:date="2024-07-18T16:27:00Z">
        <w:r w:rsidR="008F589D" w:rsidRPr="0044515F">
          <w:rPr>
            <w:bCs/>
          </w:rPr>
          <w:t xml:space="preserve"> i okre</w:t>
        </w:r>
      </w:ins>
      <w:ins w:id="9733" w:author="Robert Pasternak" w:date="2024-07-18T16:28:00Z">
        <w:r w:rsidR="008F589D" w:rsidRPr="0044515F">
          <w:rPr>
            <w:bCs/>
          </w:rPr>
          <w:t xml:space="preserve">ślona została w oparciu o ilość </w:t>
        </w:r>
      </w:ins>
      <w:ins w:id="9734" w:author="Robert Pasternak" w:date="2024-07-19T08:32:00Z">
        <w:r w:rsidR="003F7991">
          <w:rPr>
            <w:bCs/>
          </w:rPr>
          <w:t xml:space="preserve">zamieszkałych </w:t>
        </w:r>
      </w:ins>
      <w:ins w:id="9735" w:author="Robert Pasternak" w:date="2024-07-18T16:28:00Z">
        <w:r w:rsidR="008F589D" w:rsidRPr="0044515F">
          <w:rPr>
            <w:bCs/>
          </w:rPr>
          <w:t>nieruchomości jednorodzinnych ujętych w gminnym systemie gospodarowania odpadami komunalnymi na dzień 30.06.2024 roku</w:t>
        </w:r>
      </w:ins>
      <w:ins w:id="9736" w:author="Robert Pasternak" w:date="2024-07-19T08:49:00Z">
        <w:r w:rsidR="007B1BD3">
          <w:rPr>
            <w:bCs/>
          </w:rPr>
          <w:t xml:space="preserve"> pomniejszoną o ilość nieruchomości na których odpady ulegające biodegradacji są kompostowane</w:t>
        </w:r>
      </w:ins>
      <w:ins w:id="9737" w:author="Robert Pasternak" w:date="2024-07-18T16:26:00Z">
        <w:r w:rsidR="008F589D" w:rsidRPr="0044515F">
          <w:rPr>
            <w:bCs/>
          </w:rPr>
          <w:t>.</w:t>
        </w:r>
      </w:ins>
      <w:ins w:id="9738" w:author="Robert Pasternak" w:date="2024-07-18T16:49:00Z">
        <w:r w:rsidR="000503FC">
          <w:rPr>
            <w:bCs/>
          </w:rPr>
          <w:t xml:space="preserve"> </w:t>
        </w:r>
      </w:ins>
      <w:ins w:id="9739" w:author="Robert Pasternak" w:date="2024-07-18T16:50:00Z">
        <w:r w:rsidR="00811AAF">
          <w:rPr>
            <w:bCs/>
          </w:rPr>
          <w:t xml:space="preserve">Niezwłocznie po zawarciu umowy Zamawiający sporządzi wykaz nieruchomości zamieszkałych w zabudowie jednorodzinnej na dzień zawarcia umowy i przekaże go </w:t>
        </w:r>
      </w:ins>
      <w:ins w:id="9740" w:author="Robert Pasternak" w:date="2024-07-18T16:51:00Z">
        <w:r w:rsidR="00811AAF">
          <w:rPr>
            <w:bCs/>
          </w:rPr>
          <w:t>Wykonawcy w formie uprzednio z nim uzgodnionej</w:t>
        </w:r>
      </w:ins>
      <w:ins w:id="9741" w:author="Robert Pasternak" w:date="2024-07-19T08:33:00Z">
        <w:r w:rsidR="003F7991">
          <w:rPr>
            <w:bCs/>
          </w:rPr>
          <w:t xml:space="preserve">. Ilość nieruchomości zamieszkałych w zabudowie jednorodzinnej </w:t>
        </w:r>
      </w:ins>
      <w:ins w:id="9742" w:author="Robert Pasternak" w:date="2024-07-19T08:34:00Z">
        <w:r w:rsidR="003F7991">
          <w:rPr>
            <w:bCs/>
          </w:rPr>
          <w:t xml:space="preserve">objętych gminnym systemem gospodarowania odpadami komunalnymi na dzień zawarcia umowy </w:t>
        </w:r>
      </w:ins>
      <w:ins w:id="9743" w:author="Robert Pasternak" w:date="2024-07-19T08:33:00Z">
        <w:r w:rsidR="003F7991">
          <w:rPr>
            <w:bCs/>
          </w:rPr>
          <w:t>może si</w:t>
        </w:r>
      </w:ins>
      <w:ins w:id="9744" w:author="Robert Pasternak" w:date="2024-07-19T08:34:00Z">
        <w:r w:rsidR="003F7991">
          <w:rPr>
            <w:bCs/>
          </w:rPr>
          <w:t xml:space="preserve">ę zwiększyć lub </w:t>
        </w:r>
      </w:ins>
      <w:ins w:id="9745" w:author="Robert Pasternak" w:date="2024-07-19T08:35:00Z">
        <w:r w:rsidR="003F7991">
          <w:rPr>
            <w:bCs/>
          </w:rPr>
          <w:t xml:space="preserve">zmniejszyć w stosunku do liczny tych nieruchomości na dzień </w:t>
        </w:r>
      </w:ins>
      <w:ins w:id="9746" w:author="Robert Pasternak" w:date="2024-07-19T08:49:00Z">
        <w:r w:rsidR="007B1BD3">
          <w:rPr>
            <w:bCs/>
          </w:rPr>
          <w:br/>
        </w:r>
      </w:ins>
      <w:ins w:id="9747" w:author="Robert Pasternak" w:date="2024-07-19T08:35:00Z">
        <w:r w:rsidR="003F7991">
          <w:rPr>
            <w:bCs/>
          </w:rPr>
          <w:t>30.06.2024 roku.</w:t>
        </w:r>
      </w:ins>
      <w:ins w:id="9748" w:author="Robert Pasternak" w:date="2024-07-19T08:37:00Z">
        <w:r w:rsidR="003F7991">
          <w:rPr>
            <w:bCs/>
          </w:rPr>
          <w:t xml:space="preserve"> Zamawiający w tabeli nr 2 </w:t>
        </w:r>
      </w:ins>
      <w:ins w:id="9749" w:author="Robert Pasternak" w:date="2024-07-19T08:38:00Z">
        <w:r w:rsidR="003F7991">
          <w:rPr>
            <w:bCs/>
          </w:rPr>
          <w:t xml:space="preserve">OPZ przedstawił ilości nieruchomości jednorodzinnych na terenie Gminy w danym roku począwszy od 2014 roku, </w:t>
        </w:r>
      </w:ins>
      <w:ins w:id="9750" w:author="Robert Pasternak" w:date="2024-08-05T14:37:00Z">
        <w:r w:rsidR="00390DD2">
          <w:rPr>
            <w:bCs/>
          </w:rPr>
          <w:br/>
        </w:r>
      </w:ins>
      <w:ins w:id="9751" w:author="Robert Pasternak" w:date="2024-07-19T08:38:00Z">
        <w:r w:rsidR="003F7991">
          <w:rPr>
            <w:bCs/>
          </w:rPr>
          <w:t>co umożliwia Wykonawcy</w:t>
        </w:r>
      </w:ins>
      <w:ins w:id="9752" w:author="Robert Pasternak" w:date="2024-07-19T08:40:00Z">
        <w:r w:rsidR="003F7991">
          <w:rPr>
            <w:bCs/>
          </w:rPr>
          <w:t xml:space="preserve"> zapoznanie si</w:t>
        </w:r>
      </w:ins>
      <w:ins w:id="9753" w:author="Robert Pasternak" w:date="2024-07-19T08:41:00Z">
        <w:r w:rsidR="003F7991">
          <w:rPr>
            <w:bCs/>
          </w:rPr>
          <w:t>ę z kierunkiem i skalą zmian ilości nieruchomości jednorodzinnych</w:t>
        </w:r>
      </w:ins>
      <w:ins w:id="9754" w:author="Robert Pasternak" w:date="2024-07-19T08:46:00Z">
        <w:r w:rsidR="007B1BD3">
          <w:rPr>
            <w:bCs/>
          </w:rPr>
          <w:t xml:space="preserve"> w stosunku rok do roku, a tym samym przybliżone oszacowanie ilości nieruchomości które ujęte będą w gminnym systemie gospodarowania odpadami komunalnymi na dzie</w:t>
        </w:r>
      </w:ins>
      <w:ins w:id="9755" w:author="Robert Pasternak" w:date="2024-07-19T08:47:00Z">
        <w:r w:rsidR="007B1BD3">
          <w:rPr>
            <w:bCs/>
          </w:rPr>
          <w:t>ń zawarcia umowy i które Wykonawca zobowiązany będzie wyposażyć w pojemniki do selektywnego zbierania odpadó</w:t>
        </w:r>
        <w:r w:rsidR="00AB0AF1">
          <w:rPr>
            <w:bCs/>
          </w:rPr>
          <w:t>w komunalnych</w:t>
        </w:r>
      </w:ins>
    </w:p>
    <w:p w14:paraId="2DFB71C2" w14:textId="77777777" w:rsidR="005616B6" w:rsidRDefault="00B11526">
      <w:pPr>
        <w:pStyle w:val="Akapitzlist"/>
        <w:numPr>
          <w:ilvl w:val="0"/>
          <w:numId w:val="83"/>
        </w:numPr>
        <w:autoSpaceDE w:val="0"/>
        <w:autoSpaceDN w:val="0"/>
        <w:spacing w:line="312" w:lineRule="auto"/>
        <w:rPr>
          <w:ins w:id="9756" w:author="Robert Pasternak" w:date="2024-08-05T14:15:00Z"/>
          <w:bCs/>
          <w:lang w:eastAsia="en-US"/>
        </w:rPr>
        <w:pPrChange w:id="9757" w:author="Robert Pasternak" w:date="2024-07-19T08:56:00Z">
          <w:pPr>
            <w:pStyle w:val="Akapitzlist"/>
            <w:numPr>
              <w:numId w:val="63"/>
            </w:numPr>
            <w:spacing w:line="312" w:lineRule="auto"/>
            <w:ind w:hanging="360"/>
          </w:pPr>
        </w:pPrChange>
      </w:pPr>
      <w:ins w:id="9758" w:author="Robert Pasternak" w:date="2024-07-18T16:15:00Z">
        <w:r w:rsidRPr="0044515F">
          <w:rPr>
            <w:bCs/>
          </w:rPr>
          <w:t>Wykonawca zobowiązany jest wyposażyć nieruchomości w zabudowie jednorodzinnej w pojemniki do selektywnego zbierania odpadów komunalnych ulegających biodegradacji</w:t>
        </w:r>
      </w:ins>
      <w:ins w:id="9759" w:author="Robert Pasternak" w:date="2024-07-18T16:16:00Z">
        <w:r w:rsidRPr="0044515F">
          <w:rPr>
            <w:bCs/>
          </w:rPr>
          <w:t xml:space="preserve"> niezwłocznie po zawarciu Umowy z Zamawiającym, lecz nie później niż do 31 marca 2025 roku.</w:t>
        </w:r>
      </w:ins>
      <w:ins w:id="9760" w:author="Robert Pasternak" w:date="2024-07-18T16:17:00Z">
        <w:r w:rsidRPr="0044515F">
          <w:rPr>
            <w:bCs/>
          </w:rPr>
          <w:t xml:space="preserve"> Do czasu wyposażenia nieruchomości w pojemniki Wykonawca zobowiązany jest odbierać opady ulegające biodegradacji z terenu nieruchomo</w:t>
        </w:r>
      </w:ins>
      <w:ins w:id="9761" w:author="Robert Pasternak" w:date="2024-07-18T16:18:00Z">
        <w:r w:rsidRPr="0044515F">
          <w:rPr>
            <w:bCs/>
          </w:rPr>
          <w:t xml:space="preserve">ści jednorodzinnych zbierane w workach, z zastrzeżeniem </w:t>
        </w:r>
        <w:r w:rsidR="008F589D" w:rsidRPr="0044515F">
          <w:rPr>
            <w:bCs/>
          </w:rPr>
          <w:t xml:space="preserve">że </w:t>
        </w:r>
      </w:ins>
      <w:ins w:id="9762" w:author="Robert Pasternak" w:date="2024-07-18T16:19:00Z">
        <w:r w:rsidR="008F589D" w:rsidRPr="0044515F">
          <w:rPr>
            <w:bCs/>
          </w:rPr>
          <w:t>do pojazdu odbierającego odpady („śmieciarki”) odpady należy wrzuci</w:t>
        </w:r>
      </w:ins>
      <w:ins w:id="9763" w:author="Robert Pasternak" w:date="2024-07-18T16:20:00Z">
        <w:r w:rsidR="008F589D" w:rsidRPr="0044515F">
          <w:rPr>
            <w:bCs/>
          </w:rPr>
          <w:t>ć bez worka.</w:t>
        </w:r>
      </w:ins>
    </w:p>
    <w:p w14:paraId="4E73CF78" w14:textId="2BB7D66E" w:rsidR="008F589D" w:rsidRDefault="005616B6">
      <w:pPr>
        <w:pStyle w:val="Akapitzlist"/>
        <w:numPr>
          <w:ilvl w:val="0"/>
          <w:numId w:val="83"/>
        </w:numPr>
        <w:autoSpaceDE w:val="0"/>
        <w:autoSpaceDN w:val="0"/>
        <w:spacing w:line="312" w:lineRule="auto"/>
        <w:rPr>
          <w:ins w:id="9764" w:author="Robert Pasternak" w:date="2024-07-19T08:56:00Z"/>
          <w:bCs/>
          <w:lang w:eastAsia="en-US"/>
        </w:rPr>
        <w:pPrChange w:id="9765" w:author="Robert Pasternak" w:date="2024-07-19T08:56:00Z">
          <w:pPr>
            <w:pStyle w:val="Akapitzlist"/>
            <w:numPr>
              <w:numId w:val="63"/>
            </w:numPr>
            <w:spacing w:line="312" w:lineRule="auto"/>
            <w:ind w:hanging="360"/>
          </w:pPr>
        </w:pPrChange>
      </w:pPr>
      <w:ins w:id="9766" w:author="Robert Pasternak" w:date="2024-08-05T14:15:00Z">
        <w:r>
          <w:rPr>
            <w:bCs/>
          </w:rPr>
          <w:t>p</w:t>
        </w:r>
      </w:ins>
      <w:ins w:id="9767" w:author="Robert Pasternak" w:date="2024-08-05T14:14:00Z">
        <w:r w:rsidR="00D77E32">
          <w:rPr>
            <w:bCs/>
          </w:rPr>
          <w:t xml:space="preserve">o wyposażeniu nieruchomości w pojemnik </w:t>
        </w:r>
      </w:ins>
      <w:ins w:id="9768" w:author="Robert Pasternak" w:date="2024-08-05T14:12:00Z">
        <w:r w:rsidR="00D77E32">
          <w:rPr>
            <w:bCs/>
          </w:rPr>
          <w:t xml:space="preserve">do selektywnego zbierania odpadów </w:t>
        </w:r>
        <w:r w:rsidR="00D77E32">
          <w:rPr>
            <w:bCs/>
          </w:rPr>
          <w:lastRenderedPageBreak/>
          <w:t>komunalnych ulegających biodegradacji, Wykonawca nie ma obowiązku odbiera</w:t>
        </w:r>
      </w:ins>
      <w:ins w:id="9769" w:author="Robert Pasternak" w:date="2024-08-05T14:13:00Z">
        <w:r w:rsidR="00D77E32">
          <w:rPr>
            <w:bCs/>
          </w:rPr>
          <w:t xml:space="preserve">ć </w:t>
        </w:r>
      </w:ins>
      <w:ins w:id="9770" w:author="Robert Pasternak" w:date="2024-08-05T14:14:00Z">
        <w:r>
          <w:rPr>
            <w:bCs/>
          </w:rPr>
          <w:t xml:space="preserve">z </w:t>
        </w:r>
      </w:ins>
      <w:ins w:id="9771" w:author="Robert Pasternak" w:date="2024-08-05T14:19:00Z">
        <w:r>
          <w:rPr>
            <w:bCs/>
          </w:rPr>
          <w:t>tych</w:t>
        </w:r>
      </w:ins>
      <w:ins w:id="9772" w:author="Robert Pasternak" w:date="2024-08-05T14:14:00Z">
        <w:r>
          <w:rPr>
            <w:bCs/>
          </w:rPr>
          <w:t xml:space="preserve"> nieruchomości </w:t>
        </w:r>
      </w:ins>
      <w:ins w:id="9773" w:author="Robert Pasternak" w:date="2024-08-05T14:13:00Z">
        <w:r w:rsidR="00D77E32">
          <w:rPr>
            <w:bCs/>
          </w:rPr>
          <w:t xml:space="preserve">odpadów ulegających biodegradacji </w:t>
        </w:r>
      </w:ins>
      <w:ins w:id="9774" w:author="Robert Pasternak" w:date="2024-08-05T14:14:00Z">
        <w:r>
          <w:rPr>
            <w:bCs/>
          </w:rPr>
          <w:t xml:space="preserve">zbieranych i </w:t>
        </w:r>
      </w:ins>
      <w:ins w:id="9775" w:author="Robert Pasternak" w:date="2024-08-05T14:13:00Z">
        <w:r w:rsidR="00D77E32">
          <w:rPr>
            <w:bCs/>
          </w:rPr>
          <w:t>wy</w:t>
        </w:r>
        <w:r>
          <w:rPr>
            <w:bCs/>
          </w:rPr>
          <w:t xml:space="preserve">stawionych do odbioru w workach. </w:t>
        </w:r>
      </w:ins>
      <w:ins w:id="9776" w:author="Robert Pasternak" w:date="2024-08-05T14:16:00Z">
        <w:r>
          <w:rPr>
            <w:bCs/>
          </w:rPr>
          <w:t>W</w:t>
        </w:r>
      </w:ins>
      <w:ins w:id="9777" w:author="Robert Pasternak" w:date="2024-08-05T14:13:00Z">
        <w:r>
          <w:rPr>
            <w:bCs/>
          </w:rPr>
          <w:t xml:space="preserve"> przypadku</w:t>
        </w:r>
      </w:ins>
      <w:ins w:id="9778" w:author="Robert Pasternak" w:date="2024-08-05T14:19:00Z">
        <w:r>
          <w:rPr>
            <w:bCs/>
          </w:rPr>
          <w:t>,</w:t>
        </w:r>
      </w:ins>
      <w:ins w:id="9779" w:author="Robert Pasternak" w:date="2024-08-05T14:13:00Z">
        <w:r>
          <w:rPr>
            <w:bCs/>
          </w:rPr>
          <w:t xml:space="preserve"> gdy </w:t>
        </w:r>
      </w:ins>
      <w:ins w:id="9780" w:author="Robert Pasternak" w:date="2024-08-05T14:16:00Z">
        <w:r>
          <w:rPr>
            <w:bCs/>
          </w:rPr>
          <w:t>Wykonawca odpady komunalne ulegające biodegradacji zbierane i wystawione do</w:t>
        </w:r>
      </w:ins>
      <w:ins w:id="9781" w:author="Robert Pasternak" w:date="2024-08-05T14:19:00Z">
        <w:r>
          <w:rPr>
            <w:bCs/>
          </w:rPr>
          <w:t xml:space="preserve"> odbioru w workach zdecyduje się odebrać zobowiązany jest </w:t>
        </w:r>
      </w:ins>
      <w:ins w:id="9782" w:author="Robert Pasternak" w:date="2024-08-05T14:20:00Z">
        <w:r w:rsidRPr="00504832">
          <w:rPr>
            <w:bCs/>
          </w:rPr>
          <w:t>do pojazdu odbierającego odpady („śmieciarki”) wrzucić bez worka</w:t>
        </w:r>
      </w:ins>
      <w:ins w:id="9783" w:author="Robert Pasternak" w:date="2024-08-05T14:21:00Z">
        <w:r>
          <w:rPr>
            <w:bCs/>
          </w:rPr>
          <w:t xml:space="preserve">. Z tytułu odbioru przez Wykonawcę odpadów komunalnych ulegających biodegradacji zbieranych w </w:t>
        </w:r>
      </w:ins>
      <w:ins w:id="9784" w:author="Robert Pasternak" w:date="2024-08-05T14:22:00Z">
        <w:r>
          <w:rPr>
            <w:bCs/>
          </w:rPr>
          <w:t>workach</w:t>
        </w:r>
      </w:ins>
      <w:ins w:id="9785" w:author="Robert Pasternak" w:date="2024-08-05T14:21:00Z">
        <w:r>
          <w:rPr>
            <w:bCs/>
          </w:rPr>
          <w:t xml:space="preserve">, Wykonawcy nie przysługuje dodatkowe wynagrodzenie </w:t>
        </w:r>
      </w:ins>
      <w:ins w:id="9786" w:author="Robert Pasternak" w:date="2024-08-05T14:22:00Z">
        <w:r>
          <w:rPr>
            <w:bCs/>
          </w:rPr>
          <w:br/>
        </w:r>
      </w:ins>
      <w:ins w:id="9787" w:author="Robert Pasternak" w:date="2024-08-05T14:21:00Z">
        <w:r>
          <w:rPr>
            <w:bCs/>
          </w:rPr>
          <w:t>i rosz</w:t>
        </w:r>
      </w:ins>
      <w:ins w:id="9788" w:author="Robert Pasternak" w:date="2024-08-05T14:22:00Z">
        <w:r>
          <w:rPr>
            <w:bCs/>
          </w:rPr>
          <w:t>cz</w:t>
        </w:r>
      </w:ins>
      <w:ins w:id="9789" w:author="Robert Pasternak" w:date="2024-08-05T14:21:00Z">
        <w:r>
          <w:rPr>
            <w:bCs/>
          </w:rPr>
          <w:t xml:space="preserve">enie do wzrostu </w:t>
        </w:r>
      </w:ins>
      <w:ins w:id="9790" w:author="Robert Pasternak" w:date="2024-08-05T14:22:00Z">
        <w:r>
          <w:rPr>
            <w:bCs/>
          </w:rPr>
          <w:t>należnego wynagrodzenia.</w:t>
        </w:r>
      </w:ins>
      <w:ins w:id="9791" w:author="Robert Pasternak" w:date="2024-08-05T14:21:00Z">
        <w:r>
          <w:rPr>
            <w:bCs/>
          </w:rPr>
          <w:t xml:space="preserve"> </w:t>
        </w:r>
      </w:ins>
      <w:ins w:id="9792" w:author="Robert Pasternak" w:date="2024-08-05T14:19:00Z">
        <w:r>
          <w:rPr>
            <w:bCs/>
          </w:rPr>
          <w:t xml:space="preserve"> </w:t>
        </w:r>
      </w:ins>
      <w:ins w:id="9793" w:author="Robert Pasternak" w:date="2024-08-05T14:16:00Z">
        <w:r>
          <w:rPr>
            <w:bCs/>
          </w:rPr>
          <w:t xml:space="preserve"> </w:t>
        </w:r>
      </w:ins>
      <w:ins w:id="9794" w:author="Robert Pasternak" w:date="2024-08-05T14:12:00Z">
        <w:r w:rsidR="00D77E32">
          <w:rPr>
            <w:bCs/>
          </w:rPr>
          <w:t xml:space="preserve"> </w:t>
        </w:r>
      </w:ins>
    </w:p>
    <w:p w14:paraId="5C3447BC" w14:textId="524E4F85" w:rsidR="001156DD" w:rsidRDefault="00AB0AF1">
      <w:pPr>
        <w:pStyle w:val="Akapitzlist"/>
        <w:numPr>
          <w:ilvl w:val="0"/>
          <w:numId w:val="83"/>
        </w:numPr>
        <w:autoSpaceDE w:val="0"/>
        <w:autoSpaceDN w:val="0"/>
        <w:spacing w:line="312" w:lineRule="auto"/>
        <w:rPr>
          <w:ins w:id="9795" w:author="Robert Pasternak" w:date="2024-07-19T11:37:00Z"/>
          <w:bCs/>
          <w:lang w:eastAsia="en-US"/>
        </w:rPr>
        <w:pPrChange w:id="9796" w:author="Robert Pasternak" w:date="2024-07-19T08:56:00Z">
          <w:pPr>
            <w:pStyle w:val="Akapitzlist"/>
            <w:numPr>
              <w:numId w:val="63"/>
            </w:numPr>
            <w:spacing w:line="312" w:lineRule="auto"/>
            <w:ind w:hanging="360"/>
          </w:pPr>
        </w:pPrChange>
      </w:pPr>
      <w:ins w:id="9797" w:author="Robert Pasternak" w:date="2024-07-19T08:57:00Z">
        <w:r>
          <w:rPr>
            <w:bCs/>
          </w:rPr>
          <w:t>w</w:t>
        </w:r>
      </w:ins>
      <w:ins w:id="9798" w:author="Robert Pasternak" w:date="2024-07-18T16:31:00Z">
        <w:r w:rsidR="001156DD" w:rsidRPr="0044515F">
          <w:rPr>
            <w:bCs/>
          </w:rPr>
          <w:t xml:space="preserve"> przypadku uszkodzenia pojemnika na odpady ulegające biodegradacji powsta</w:t>
        </w:r>
      </w:ins>
      <w:ins w:id="9799" w:author="Robert Pasternak" w:date="2024-07-18T16:32:00Z">
        <w:r w:rsidR="001156DD" w:rsidRPr="0044515F">
          <w:rPr>
            <w:bCs/>
          </w:rPr>
          <w:t xml:space="preserve">łego </w:t>
        </w:r>
      </w:ins>
      <w:ins w:id="9800" w:author="Robert Pasternak" w:date="2024-07-19T08:57:00Z">
        <w:r>
          <w:rPr>
            <w:bCs/>
          </w:rPr>
          <w:br/>
        </w:r>
      </w:ins>
      <w:ins w:id="9801" w:author="Robert Pasternak" w:date="2024-07-18T16:32:00Z">
        <w:r w:rsidR="001156DD" w:rsidRPr="0044515F">
          <w:rPr>
            <w:bCs/>
          </w:rPr>
          <w:t xml:space="preserve">w trakcie odbioru odpadów przez Wykonawcę, Wykonawca zobowiązany jest niezwłocznie lecz w terminie nie dłuższym niż 5 dni </w:t>
        </w:r>
      </w:ins>
      <w:ins w:id="9802" w:author="Robert Pasternak" w:date="2024-07-18T16:33:00Z">
        <w:r w:rsidR="001156DD" w:rsidRPr="0044515F">
          <w:rPr>
            <w:bCs/>
          </w:rPr>
          <w:t xml:space="preserve">roboczych, na własny koszt i przy wykorzystaniu własnych środków wymienić uszkodzony pojemnik. </w:t>
        </w:r>
      </w:ins>
      <w:ins w:id="9803" w:author="Robert Pasternak" w:date="2024-07-18T16:34:00Z">
        <w:r w:rsidR="001156DD" w:rsidRPr="0044515F">
          <w:rPr>
            <w:bCs/>
          </w:rPr>
          <w:t>Do czasu wymiany uszkodzonego pojemnika Wykonawca zobowiązany jest odebra</w:t>
        </w:r>
      </w:ins>
      <w:ins w:id="9804" w:author="Robert Pasternak" w:date="2024-07-18T16:35:00Z">
        <w:r w:rsidR="001156DD" w:rsidRPr="0044515F">
          <w:rPr>
            <w:bCs/>
          </w:rPr>
          <w:t xml:space="preserve">ć odpady zbierane </w:t>
        </w:r>
      </w:ins>
      <w:ins w:id="9805" w:author="Robert Pasternak" w:date="2024-07-19T08:57:00Z">
        <w:r>
          <w:rPr>
            <w:bCs/>
          </w:rPr>
          <w:br/>
        </w:r>
      </w:ins>
      <w:ins w:id="9806" w:author="Robert Pasternak" w:date="2024-07-18T16:35:00Z">
        <w:r w:rsidR="001156DD" w:rsidRPr="0044515F">
          <w:rPr>
            <w:bCs/>
          </w:rPr>
          <w:t xml:space="preserve">w workach jeżeli zajdzie taka konieczność, jednakże z zastrzeżeniem, że do pojazdu odbierającego odpady („śmieciarki”) odpady należy wrzucić bez worka. </w:t>
        </w:r>
      </w:ins>
    </w:p>
    <w:p w14:paraId="1AA8AA2D" w14:textId="334AB0D7" w:rsidR="00C32272" w:rsidRPr="0044515F" w:rsidRDefault="001156DD">
      <w:pPr>
        <w:pStyle w:val="Akapitzlist"/>
        <w:numPr>
          <w:ilvl w:val="0"/>
          <w:numId w:val="83"/>
        </w:numPr>
        <w:autoSpaceDE w:val="0"/>
        <w:autoSpaceDN w:val="0"/>
        <w:spacing w:line="312" w:lineRule="auto"/>
        <w:rPr>
          <w:ins w:id="9807" w:author="Robert Pasternak" w:date="2024-07-19T08:58:00Z"/>
          <w:bCs/>
          <w:lang w:eastAsia="en-US"/>
        </w:rPr>
        <w:pPrChange w:id="9808" w:author="Robert Pasternak" w:date="2024-07-19T11:37:00Z">
          <w:pPr>
            <w:pStyle w:val="Akapitzlist"/>
            <w:numPr>
              <w:numId w:val="63"/>
            </w:numPr>
            <w:spacing w:line="312" w:lineRule="auto"/>
            <w:ind w:hanging="360"/>
          </w:pPr>
        </w:pPrChange>
      </w:pPr>
      <w:ins w:id="9809" w:author="Robert Pasternak" w:date="2024-07-18T16:36:00Z">
        <w:r w:rsidRPr="0044515F">
          <w:rPr>
            <w:bCs/>
          </w:rPr>
          <w:t>Zamawiający wymaga, aby Wykonawca dysponował dodatkową ilością pojemników przeznaczonych do zbierania odpad</w:t>
        </w:r>
      </w:ins>
      <w:ins w:id="9810" w:author="Robert Pasternak" w:date="2024-07-18T16:37:00Z">
        <w:r w:rsidRPr="0044515F">
          <w:rPr>
            <w:bCs/>
          </w:rPr>
          <w:t xml:space="preserve">ów komunalnych ulegających biodegradacji </w:t>
        </w:r>
      </w:ins>
      <w:ins w:id="9811" w:author="Robert Pasternak" w:date="2024-07-18T16:39:00Z">
        <w:r w:rsidRPr="0044515F">
          <w:rPr>
            <w:bCs/>
          </w:rPr>
          <w:br/>
        </w:r>
      </w:ins>
      <w:ins w:id="9812" w:author="Robert Pasternak" w:date="2024-07-18T16:37:00Z">
        <w:r w:rsidRPr="0044515F">
          <w:rPr>
            <w:bCs/>
          </w:rPr>
          <w:t>o pojemności 240 litrów, w ilości nie przekraczającej</w:t>
        </w:r>
      </w:ins>
      <w:ins w:id="9813" w:author="Robert Pasternak" w:date="2024-07-18T16:39:00Z">
        <w:r w:rsidR="00AF5425" w:rsidRPr="0044515F">
          <w:rPr>
            <w:bCs/>
          </w:rPr>
          <w:t xml:space="preserve"> </w:t>
        </w:r>
        <w:r w:rsidR="00C32272" w:rsidRPr="0044515F">
          <w:rPr>
            <w:bCs/>
          </w:rPr>
          <w:t>500 sztuk z przeznaczeniem na wyposażenie w pojemniki nowopowstałych nieruchomości zamieszkał</w:t>
        </w:r>
      </w:ins>
      <w:ins w:id="9814" w:author="Robert Pasternak" w:date="2024-07-18T16:40:00Z">
        <w:r w:rsidR="00C32272" w:rsidRPr="0044515F">
          <w:rPr>
            <w:bCs/>
          </w:rPr>
          <w:t>ych w zabudowie jednorodzinnych</w:t>
        </w:r>
      </w:ins>
      <w:ins w:id="9815" w:author="Robert Pasternak" w:date="2024-07-19T11:37:00Z">
        <w:r w:rsidR="00F64DC3" w:rsidRPr="0044515F">
          <w:rPr>
            <w:bCs/>
          </w:rPr>
          <w:t>. Z tytułu wyposażenia w pojemnik</w:t>
        </w:r>
        <w:r w:rsidR="00F64DC3">
          <w:rPr>
            <w:bCs/>
          </w:rPr>
          <w:t>i</w:t>
        </w:r>
        <w:r w:rsidR="00F64DC3" w:rsidRPr="0044515F">
          <w:rPr>
            <w:bCs/>
          </w:rPr>
          <w:t xml:space="preserve"> dodatkowych nieruchomości, </w:t>
        </w:r>
      </w:ins>
      <w:ins w:id="9816" w:author="Robert Pasternak" w:date="2024-07-19T11:38:00Z">
        <w:r w:rsidR="00F64DC3">
          <w:rPr>
            <w:bCs/>
          </w:rPr>
          <w:br/>
        </w:r>
      </w:ins>
      <w:ins w:id="9817" w:author="Robert Pasternak" w:date="2024-07-19T11:37:00Z">
        <w:r w:rsidR="00F64DC3" w:rsidRPr="0044515F">
          <w:rPr>
            <w:bCs/>
          </w:rPr>
          <w:t xml:space="preserve">o których mowa </w:t>
        </w:r>
      </w:ins>
      <w:ins w:id="9818" w:author="Robert Pasternak" w:date="2024-07-19T11:38:00Z">
        <w:r w:rsidR="00F64DC3">
          <w:rPr>
            <w:bCs/>
          </w:rPr>
          <w:t>powyżej</w:t>
        </w:r>
      </w:ins>
      <w:ins w:id="9819" w:author="Robert Pasternak" w:date="2024-07-19T11:37:00Z">
        <w:r w:rsidR="00F64DC3" w:rsidRPr="0044515F">
          <w:rPr>
            <w:bCs/>
          </w:rPr>
          <w:t xml:space="preserve"> Wykonawcy nie przysługuje dodatkowe wynagrodzenie lub prawo do wzrostu należnego wynagrodzenia.</w:t>
        </w:r>
      </w:ins>
      <w:ins w:id="9820" w:author="Robert Pasternak" w:date="2024-07-18T16:40:00Z">
        <w:r w:rsidR="00C32272" w:rsidRPr="0044515F">
          <w:rPr>
            <w:bCs/>
          </w:rPr>
          <w:t xml:space="preserve"> </w:t>
        </w:r>
      </w:ins>
    </w:p>
    <w:p w14:paraId="59FFA3D0" w14:textId="4B733CD9" w:rsidR="00AB0AF1" w:rsidRDefault="00AB0AF1">
      <w:pPr>
        <w:pStyle w:val="Akapitzlist"/>
        <w:numPr>
          <w:ilvl w:val="0"/>
          <w:numId w:val="83"/>
        </w:numPr>
        <w:autoSpaceDE w:val="0"/>
        <w:autoSpaceDN w:val="0"/>
        <w:spacing w:line="312" w:lineRule="auto"/>
        <w:rPr>
          <w:ins w:id="9821" w:author="Robert Pasternak" w:date="2024-07-19T09:05:00Z"/>
          <w:bCs/>
          <w:lang w:eastAsia="en-US"/>
        </w:rPr>
        <w:pPrChange w:id="9822" w:author="Robert Pasternak" w:date="2024-07-19T08:57:00Z">
          <w:pPr>
            <w:pStyle w:val="Akapitzlist"/>
            <w:numPr>
              <w:numId w:val="63"/>
            </w:numPr>
            <w:spacing w:line="312" w:lineRule="auto"/>
            <w:ind w:hanging="360"/>
          </w:pPr>
        </w:pPrChange>
      </w:pPr>
      <w:ins w:id="9823" w:author="Robert Pasternak" w:date="2024-07-19T08:58:00Z">
        <w:r>
          <w:rPr>
            <w:bCs/>
          </w:rPr>
          <w:t>w okresie realizacji przedmiotu zam</w:t>
        </w:r>
      </w:ins>
      <w:ins w:id="9824" w:author="Robert Pasternak" w:date="2024-07-19T08:59:00Z">
        <w:r>
          <w:rPr>
            <w:bCs/>
          </w:rPr>
          <w:t>ówienia Zamawiający na bieżąco będzie informował Wykonawcę o nowych zamieszkałych nieruchomościach w zabudowie jednorodzinn</w:t>
        </w:r>
      </w:ins>
      <w:ins w:id="9825" w:author="Robert Pasternak" w:date="2024-07-19T09:00:00Z">
        <w:r>
          <w:rPr>
            <w:bCs/>
          </w:rPr>
          <w:t xml:space="preserve">ej w sposób uzgodniony z Wykonawcą po zawarciu umowy. Wykonawca zobowiązany jest w terminie do 5 dniu roboczych od dnia zawiadomienia </w:t>
        </w:r>
      </w:ins>
      <w:ins w:id="9826" w:author="Robert Pasternak" w:date="2024-07-19T09:01:00Z">
        <w:r>
          <w:rPr>
            <w:bCs/>
          </w:rPr>
          <w:t>Wykonawcy</w:t>
        </w:r>
      </w:ins>
      <w:ins w:id="9827" w:author="Robert Pasternak" w:date="2024-07-19T09:00:00Z">
        <w:r>
          <w:rPr>
            <w:bCs/>
          </w:rPr>
          <w:t xml:space="preserve"> przez </w:t>
        </w:r>
      </w:ins>
      <w:ins w:id="9828" w:author="Robert Pasternak" w:date="2024-07-19T09:01:00Z">
        <w:r>
          <w:rPr>
            <w:bCs/>
          </w:rPr>
          <w:t>Zamawiającego o ujęciu w gminnym systemie gospodarowania odpadami komunalnymi nowej zamieszkałej nieruchomości w zabudowie jednorodzinnej dostarczy</w:t>
        </w:r>
      </w:ins>
      <w:ins w:id="9829" w:author="Robert Pasternak" w:date="2024-07-19T09:02:00Z">
        <w:r>
          <w:rPr>
            <w:bCs/>
          </w:rPr>
          <w:t>ć do nieruchomości pojemnik do selektywnego zbierania odpadów ulegających biodegradacji</w:t>
        </w:r>
      </w:ins>
      <w:ins w:id="9830" w:author="Robert Pasternak" w:date="2024-07-19T09:03:00Z">
        <w:r w:rsidR="00AF5425">
          <w:rPr>
            <w:bCs/>
          </w:rPr>
          <w:t xml:space="preserve"> o pojemności 240 litrów.</w:t>
        </w:r>
      </w:ins>
      <w:ins w:id="9831" w:author="Robert Pasternak" w:date="2024-07-19T08:59:00Z">
        <w:r>
          <w:rPr>
            <w:bCs/>
          </w:rPr>
          <w:t xml:space="preserve">  </w:t>
        </w:r>
      </w:ins>
    </w:p>
    <w:p w14:paraId="08ECEA1E" w14:textId="0F55CD74" w:rsidR="00BE400F" w:rsidRPr="00A32D67" w:rsidRDefault="00C945E1">
      <w:pPr>
        <w:pStyle w:val="Akapitzlist"/>
        <w:numPr>
          <w:ilvl w:val="0"/>
          <w:numId w:val="83"/>
        </w:numPr>
        <w:autoSpaceDE w:val="0"/>
        <w:autoSpaceDN w:val="0"/>
        <w:spacing w:line="312" w:lineRule="auto"/>
        <w:rPr>
          <w:ins w:id="9832" w:author="Robert Pasternak" w:date="2024-07-19T09:16:00Z"/>
          <w:bCs/>
          <w:color w:val="FF0000"/>
          <w:lang w:eastAsia="en-US"/>
          <w:rPrChange w:id="9833" w:author="Robert Pasternak [2]" w:date="2024-08-27T23:37:00Z">
            <w:rPr>
              <w:ins w:id="9834" w:author="Robert Pasternak" w:date="2024-07-19T09:16:00Z"/>
              <w:color w:val="000000"/>
            </w:rPr>
          </w:rPrChange>
        </w:rPr>
        <w:pPrChange w:id="9835" w:author="Robert Pasternak" w:date="2024-07-19T08:57:00Z">
          <w:pPr>
            <w:pStyle w:val="Akapitzlist"/>
            <w:numPr>
              <w:numId w:val="63"/>
            </w:numPr>
            <w:spacing w:line="312" w:lineRule="auto"/>
            <w:ind w:hanging="360"/>
          </w:pPr>
        </w:pPrChange>
      </w:pPr>
      <w:ins w:id="9836" w:author="Robert Pasternak" w:date="2024-08-29T08:08:00Z">
        <w:r w:rsidRPr="009346B9">
          <w:rPr>
            <w:rPrChange w:id="9837" w:author="Robert Pasternak" w:date="2024-08-29T08:58:00Z">
              <w:rPr>
                <w:color w:val="FF0000"/>
              </w:rPr>
            </w:rPrChange>
          </w:rPr>
          <w:t xml:space="preserve">Wykonawca </w:t>
        </w:r>
      </w:ins>
      <w:ins w:id="9838" w:author="Robert Pasternak" w:date="2024-08-29T08:09:00Z">
        <w:r w:rsidRPr="009346B9">
          <w:rPr>
            <w:rPrChange w:id="9839" w:author="Robert Pasternak" w:date="2024-08-29T08:58:00Z">
              <w:rPr>
                <w:color w:val="FF0000"/>
              </w:rPr>
            </w:rPrChange>
          </w:rPr>
          <w:t xml:space="preserve">w terminie </w:t>
        </w:r>
      </w:ins>
      <w:ins w:id="9840" w:author="Robert Pasternak" w:date="2024-08-29T08:08:00Z">
        <w:r w:rsidRPr="009346B9">
          <w:rPr>
            <w:rPrChange w:id="9841" w:author="Robert Pasternak" w:date="2024-08-29T08:58:00Z">
              <w:rPr>
                <w:color w:val="FF0000"/>
              </w:rPr>
            </w:rPrChange>
          </w:rPr>
          <w:t xml:space="preserve">do </w:t>
        </w:r>
      </w:ins>
      <w:ins w:id="9842" w:author="Robert Pasternak" w:date="2024-08-29T08:10:00Z">
        <w:r w:rsidRPr="009346B9">
          <w:rPr>
            <w:rPrChange w:id="9843" w:author="Robert Pasternak" w:date="2024-08-29T08:58:00Z">
              <w:rPr>
                <w:color w:val="FF0000"/>
              </w:rPr>
            </w:rPrChange>
          </w:rPr>
          <w:t xml:space="preserve">15 </w:t>
        </w:r>
      </w:ins>
      <w:ins w:id="9844" w:author="Robert Pasternak" w:date="2024-08-29T08:15:00Z">
        <w:r w:rsidRPr="009346B9">
          <w:rPr>
            <w:rPrChange w:id="9845" w:author="Robert Pasternak" w:date="2024-08-29T08:58:00Z">
              <w:rPr>
                <w:color w:val="FF0000"/>
              </w:rPr>
            </w:rPrChange>
          </w:rPr>
          <w:t>kwietnia 2025 roku zobowi</w:t>
        </w:r>
      </w:ins>
      <w:ins w:id="9846" w:author="Robert Pasternak" w:date="2024-08-29T08:16:00Z">
        <w:r w:rsidRPr="009346B9">
          <w:rPr>
            <w:rPrChange w:id="9847" w:author="Robert Pasternak" w:date="2024-08-29T08:58:00Z">
              <w:rPr>
                <w:color w:val="FF0000"/>
              </w:rPr>
            </w:rPrChange>
          </w:rPr>
          <w:t xml:space="preserve">ązany jest przedłożyć </w:t>
        </w:r>
      </w:ins>
      <w:ins w:id="9848" w:author="Robert Pasternak" w:date="2024-07-19T09:12:00Z">
        <w:r w:rsidR="00AF5425" w:rsidRPr="009346B9">
          <w:rPr>
            <w:rPrChange w:id="9849" w:author="Robert Pasternak" w:date="2024-08-29T08:58:00Z">
              <w:rPr>
                <w:color w:val="000000"/>
              </w:rPr>
            </w:rPrChange>
          </w:rPr>
          <w:t>Za</w:t>
        </w:r>
        <w:r w:rsidR="00BE400F" w:rsidRPr="009346B9">
          <w:rPr>
            <w:rPrChange w:id="9850" w:author="Robert Pasternak" w:date="2024-08-29T08:58:00Z">
              <w:rPr>
                <w:color w:val="000000"/>
              </w:rPr>
            </w:rPrChange>
          </w:rPr>
          <w:t>mawiaj</w:t>
        </w:r>
      </w:ins>
      <w:ins w:id="9851" w:author="Robert Pasternak" w:date="2024-07-19T09:13:00Z">
        <w:r w:rsidR="00BE400F" w:rsidRPr="009346B9">
          <w:rPr>
            <w:rPrChange w:id="9852" w:author="Robert Pasternak" w:date="2024-08-29T08:58:00Z">
              <w:rPr>
                <w:color w:val="000000"/>
              </w:rPr>
            </w:rPrChange>
          </w:rPr>
          <w:t>ąc</w:t>
        </w:r>
      </w:ins>
      <w:ins w:id="9853" w:author="Robert Pasternak" w:date="2024-08-29T08:16:00Z">
        <w:r w:rsidRPr="009346B9">
          <w:rPr>
            <w:rPrChange w:id="9854" w:author="Robert Pasternak" w:date="2024-08-29T08:58:00Z">
              <w:rPr>
                <w:color w:val="FF0000"/>
              </w:rPr>
            </w:rPrChange>
          </w:rPr>
          <w:t xml:space="preserve">emu </w:t>
        </w:r>
      </w:ins>
      <w:ins w:id="9855" w:author="Robert Pasternak" w:date="2024-08-29T08:20:00Z">
        <w:r w:rsidR="00594BA5" w:rsidRPr="009346B9">
          <w:rPr>
            <w:rPrChange w:id="9856" w:author="Robert Pasternak" w:date="2024-08-29T08:58:00Z">
              <w:rPr>
                <w:color w:val="FF0000"/>
              </w:rPr>
            </w:rPrChange>
          </w:rPr>
          <w:t xml:space="preserve">raport z realizacji </w:t>
        </w:r>
      </w:ins>
      <w:ins w:id="9857" w:author="Robert Pasternak" w:date="2024-08-29T08:21:00Z">
        <w:r w:rsidR="00594BA5" w:rsidRPr="009346B9">
          <w:rPr>
            <w:rPrChange w:id="9858" w:author="Robert Pasternak" w:date="2024-08-29T08:58:00Z">
              <w:rPr>
                <w:color w:val="FF0000"/>
              </w:rPr>
            </w:rPrChange>
          </w:rPr>
          <w:t xml:space="preserve">obowiązku wyposażenia </w:t>
        </w:r>
      </w:ins>
      <w:ins w:id="9859" w:author="Robert Pasternak" w:date="2024-08-29T08:16:00Z">
        <w:r w:rsidRPr="009346B9">
          <w:rPr>
            <w:rPrChange w:id="9860" w:author="Robert Pasternak" w:date="2024-08-29T08:58:00Z">
              <w:rPr>
                <w:color w:val="FF0000"/>
              </w:rPr>
            </w:rPrChange>
          </w:rPr>
          <w:t xml:space="preserve"> </w:t>
        </w:r>
      </w:ins>
      <w:ins w:id="9861" w:author="Robert Pasternak" w:date="2024-08-29T08:23:00Z">
        <w:r w:rsidR="00594BA5" w:rsidRPr="00496EA8">
          <w:rPr>
            <w:bCs/>
            <w:lang w:eastAsia="en-US"/>
          </w:rPr>
          <w:t>wszystki</w:t>
        </w:r>
        <w:r w:rsidR="00594BA5" w:rsidRPr="009346B9">
          <w:rPr>
            <w:bCs/>
            <w:lang w:eastAsia="en-US"/>
          </w:rPr>
          <w:t xml:space="preserve">ch zamieszkałych nieruchomości jednorodzinnych na terenie Gminy Ostrowiec Świętokrzyski </w:t>
        </w:r>
        <w:r w:rsidR="00594BA5" w:rsidRPr="009346B9">
          <w:rPr>
            <w:bCs/>
            <w:lang w:eastAsia="en-US"/>
          </w:rPr>
          <w:br/>
          <w:t xml:space="preserve">w pojemniki do selektywnego zbierania odpadów komunalnych frakcji – odpady biodegradowalne. Raport powinien </w:t>
        </w:r>
      </w:ins>
      <w:ins w:id="9862" w:author="Robert Pasternak" w:date="2024-08-29T09:14:00Z">
        <w:r w:rsidR="00E4306C">
          <w:rPr>
            <w:bCs/>
            <w:lang w:eastAsia="en-US"/>
          </w:rPr>
          <w:t xml:space="preserve">zawierać </w:t>
        </w:r>
      </w:ins>
      <w:ins w:id="9863" w:author="Robert Pasternak" w:date="2024-08-29T08:23:00Z">
        <w:r w:rsidR="00594BA5" w:rsidRPr="00496EA8">
          <w:rPr>
            <w:bCs/>
            <w:lang w:eastAsia="en-US"/>
          </w:rPr>
          <w:t>wykaz nieruchomo</w:t>
        </w:r>
      </w:ins>
      <w:ins w:id="9864" w:author="Robert Pasternak" w:date="2024-08-29T08:24:00Z">
        <w:r w:rsidR="00594BA5" w:rsidRPr="009346B9">
          <w:rPr>
            <w:bCs/>
            <w:lang w:eastAsia="en-US"/>
          </w:rPr>
          <w:t>ści, które zostały wyposażone w pojemniki,</w:t>
        </w:r>
      </w:ins>
      <w:ins w:id="9865" w:author="Robert Pasternak" w:date="2024-08-29T08:25:00Z">
        <w:r w:rsidR="00594BA5" w:rsidRPr="009346B9">
          <w:rPr>
            <w:bCs/>
            <w:lang w:eastAsia="en-US"/>
          </w:rPr>
          <w:t xml:space="preserve"> informację o ilości i pojemności w które Wykonawca wyposażył daną nieruchomo</w:t>
        </w:r>
      </w:ins>
      <w:ins w:id="9866" w:author="Robert Pasternak" w:date="2024-08-29T08:26:00Z">
        <w:r w:rsidR="00594BA5" w:rsidRPr="009346B9">
          <w:rPr>
            <w:bCs/>
            <w:lang w:eastAsia="en-US"/>
          </w:rPr>
          <w:t xml:space="preserve">ść, pisemne potwierdzenie właściciela nieruchomości </w:t>
        </w:r>
      </w:ins>
      <w:ins w:id="9867" w:author="Robert Pasternak" w:date="2024-08-29T09:14:00Z">
        <w:r w:rsidR="00E4306C">
          <w:rPr>
            <w:bCs/>
            <w:lang w:eastAsia="en-US"/>
          </w:rPr>
          <w:br/>
        </w:r>
      </w:ins>
      <w:ins w:id="9868" w:author="Robert Pasternak" w:date="2024-08-29T08:26:00Z">
        <w:r w:rsidR="00594BA5" w:rsidRPr="00496EA8">
          <w:rPr>
            <w:bCs/>
            <w:lang w:eastAsia="en-US"/>
          </w:rPr>
          <w:t>o wyposa</w:t>
        </w:r>
        <w:r w:rsidR="00594BA5" w:rsidRPr="009346B9">
          <w:rPr>
            <w:bCs/>
            <w:lang w:eastAsia="en-US"/>
          </w:rPr>
          <w:t>żeniu jej przez Wykonawcę w pojemnik lub pojemniki do selektywnego zbierania odpad</w:t>
        </w:r>
      </w:ins>
      <w:ins w:id="9869" w:author="Robert Pasternak" w:date="2024-08-29T08:27:00Z">
        <w:r w:rsidR="00594BA5" w:rsidRPr="009346B9">
          <w:rPr>
            <w:bCs/>
            <w:lang w:eastAsia="en-US"/>
          </w:rPr>
          <w:t xml:space="preserve">ów komunalnych ulegających biodegradacji. Zamawiający dokona weryfikacji informacji zawartych w raporcie przedłożonym przez </w:t>
        </w:r>
      </w:ins>
      <w:ins w:id="9870" w:author="Robert Pasternak" w:date="2024-08-29T08:28:00Z">
        <w:r w:rsidR="00594BA5" w:rsidRPr="009346B9">
          <w:rPr>
            <w:bCs/>
            <w:lang w:eastAsia="en-US"/>
          </w:rPr>
          <w:t xml:space="preserve">Wykonawcę </w:t>
        </w:r>
      </w:ins>
      <w:ins w:id="9871" w:author="Robert Pasternak" w:date="2024-08-29T09:14:00Z">
        <w:r w:rsidR="00E4306C">
          <w:rPr>
            <w:bCs/>
            <w:lang w:eastAsia="en-US"/>
          </w:rPr>
          <w:br/>
        </w:r>
      </w:ins>
      <w:ins w:id="9872" w:author="Robert Pasternak" w:date="2024-08-29T08:32:00Z">
        <w:r w:rsidR="003126B5" w:rsidRPr="00496EA8">
          <w:rPr>
            <w:bCs/>
            <w:lang w:eastAsia="en-US"/>
          </w:rPr>
          <w:lastRenderedPageBreak/>
          <w:t>w szczeg</w:t>
        </w:r>
        <w:r w:rsidR="003126B5" w:rsidRPr="009346B9">
          <w:rPr>
            <w:bCs/>
            <w:lang w:eastAsia="en-US"/>
          </w:rPr>
          <w:t xml:space="preserve">ólności w zakresie </w:t>
        </w:r>
      </w:ins>
      <w:ins w:id="9873" w:author="Robert Pasternak" w:date="2024-08-29T08:33:00Z">
        <w:r w:rsidR="003126B5" w:rsidRPr="009346B9">
          <w:rPr>
            <w:bCs/>
            <w:lang w:eastAsia="en-US"/>
          </w:rPr>
          <w:t>zgodnoś</w:t>
        </w:r>
        <w:r w:rsidR="005250EA" w:rsidRPr="009346B9">
          <w:rPr>
            <w:bCs/>
            <w:lang w:eastAsia="en-US"/>
          </w:rPr>
          <w:t>ci</w:t>
        </w:r>
      </w:ins>
      <w:ins w:id="9874" w:author="Robert Pasternak" w:date="2024-08-29T08:41:00Z">
        <w:r w:rsidR="003126B5" w:rsidRPr="009346B9">
          <w:rPr>
            <w:bCs/>
            <w:lang w:eastAsia="en-US"/>
          </w:rPr>
          <w:t xml:space="preserve"> </w:t>
        </w:r>
      </w:ins>
      <w:ins w:id="9875" w:author="Robert Pasternak" w:date="2024-08-29T08:33:00Z">
        <w:r w:rsidR="003126B5" w:rsidRPr="009346B9">
          <w:rPr>
            <w:bCs/>
            <w:lang w:eastAsia="en-US"/>
          </w:rPr>
          <w:t>wykaz</w:t>
        </w:r>
      </w:ins>
      <w:ins w:id="9876" w:author="Robert Pasternak" w:date="2024-08-29T08:43:00Z">
        <w:r w:rsidR="005250EA" w:rsidRPr="009346B9">
          <w:rPr>
            <w:bCs/>
            <w:lang w:eastAsia="en-US"/>
          </w:rPr>
          <w:t>u</w:t>
        </w:r>
      </w:ins>
      <w:ins w:id="9877" w:author="Robert Pasternak" w:date="2024-08-29T08:33:00Z">
        <w:r w:rsidR="003126B5" w:rsidRPr="009346B9">
          <w:rPr>
            <w:bCs/>
            <w:lang w:eastAsia="en-US"/>
          </w:rPr>
          <w:t xml:space="preserve"> nieruchomo</w:t>
        </w:r>
      </w:ins>
      <w:ins w:id="9878" w:author="Robert Pasternak" w:date="2024-08-29T08:34:00Z">
        <w:r w:rsidR="003126B5" w:rsidRPr="009346B9">
          <w:rPr>
            <w:bCs/>
            <w:lang w:eastAsia="en-US"/>
          </w:rPr>
          <w:t>ści ujętych</w:t>
        </w:r>
      </w:ins>
      <w:ins w:id="9879" w:author="Robert Pasternak" w:date="2024-08-29T08:43:00Z">
        <w:r w:rsidR="005250EA" w:rsidRPr="009346B9">
          <w:rPr>
            <w:bCs/>
            <w:lang w:eastAsia="en-US"/>
          </w:rPr>
          <w:t xml:space="preserve"> w raporcie </w:t>
        </w:r>
      </w:ins>
      <w:ins w:id="9880" w:author="Robert Pasternak" w:date="2024-08-29T08:47:00Z">
        <w:r w:rsidR="005250EA" w:rsidRPr="009346B9">
          <w:rPr>
            <w:bCs/>
            <w:lang w:eastAsia="en-US"/>
          </w:rPr>
          <w:t xml:space="preserve">Wykonawcy </w:t>
        </w:r>
      </w:ins>
      <w:ins w:id="9881" w:author="Robert Pasternak" w:date="2024-08-29T08:43:00Z">
        <w:r w:rsidR="005250EA" w:rsidRPr="009346B9">
          <w:rPr>
            <w:bCs/>
            <w:lang w:eastAsia="en-US"/>
          </w:rPr>
          <w:t xml:space="preserve">z wykazem </w:t>
        </w:r>
      </w:ins>
      <w:ins w:id="9882" w:author="Robert Pasternak" w:date="2024-08-29T08:48:00Z">
        <w:r w:rsidR="005250EA" w:rsidRPr="009346B9">
          <w:rPr>
            <w:bCs/>
            <w:lang w:eastAsia="en-US"/>
          </w:rPr>
          <w:t>nieruchomości,</w:t>
        </w:r>
      </w:ins>
      <w:ins w:id="9883" w:author="Robert Pasternak" w:date="2024-08-29T08:19:00Z">
        <w:r w:rsidR="00594BA5" w:rsidRPr="009346B9">
          <w:rPr>
            <w:rPrChange w:id="9884" w:author="Robert Pasternak" w:date="2024-08-29T08:58:00Z">
              <w:rPr>
                <w:color w:val="FF0000"/>
              </w:rPr>
            </w:rPrChange>
          </w:rPr>
          <w:t xml:space="preserve"> o którym mowa w ppkt. c).</w:t>
        </w:r>
      </w:ins>
      <w:ins w:id="9885" w:author="Robert Pasternak" w:date="2024-08-29T08:18:00Z">
        <w:r w:rsidRPr="009346B9">
          <w:rPr>
            <w:rPrChange w:id="9886" w:author="Robert Pasternak" w:date="2024-08-29T08:58:00Z">
              <w:rPr>
                <w:color w:val="FF0000"/>
              </w:rPr>
            </w:rPrChange>
          </w:rPr>
          <w:t xml:space="preserve"> </w:t>
        </w:r>
      </w:ins>
      <w:ins w:id="9887" w:author="Robert Pasternak" w:date="2024-08-29T08:48:00Z">
        <w:r w:rsidR="005250EA" w:rsidRPr="009346B9">
          <w:rPr>
            <w:rPrChange w:id="9888" w:author="Robert Pasternak" w:date="2024-08-29T08:58:00Z">
              <w:rPr>
                <w:color w:val="FF0000"/>
              </w:rPr>
            </w:rPrChange>
          </w:rPr>
          <w:t>Zamawiający zastrzega sobie również możliwość weryfikacji informacji uj</w:t>
        </w:r>
      </w:ins>
      <w:ins w:id="9889" w:author="Robert Pasternak" w:date="2024-08-29T08:49:00Z">
        <w:r w:rsidR="005250EA" w:rsidRPr="009346B9">
          <w:rPr>
            <w:rPrChange w:id="9890" w:author="Robert Pasternak" w:date="2024-08-29T08:58:00Z">
              <w:rPr>
                <w:color w:val="FF0000"/>
              </w:rPr>
            </w:rPrChange>
          </w:rPr>
          <w:t xml:space="preserve">ętych w przedłożonym przez Wykonawcę raporcie, poprzez </w:t>
        </w:r>
      </w:ins>
      <w:ins w:id="9891" w:author="Robert Pasternak" w:date="2024-07-19T09:13:00Z">
        <w:r w:rsidR="00BE400F" w:rsidRPr="009346B9">
          <w:rPr>
            <w:rPrChange w:id="9892" w:author="Robert Pasternak" w:date="2024-08-29T08:58:00Z">
              <w:rPr>
                <w:color w:val="000000"/>
              </w:rPr>
            </w:rPrChange>
          </w:rPr>
          <w:t>dokona</w:t>
        </w:r>
      </w:ins>
      <w:ins w:id="9893" w:author="Robert Pasternak" w:date="2024-08-29T08:49:00Z">
        <w:r w:rsidR="005250EA" w:rsidRPr="009346B9">
          <w:rPr>
            <w:rPrChange w:id="9894" w:author="Robert Pasternak" w:date="2024-08-29T08:58:00Z">
              <w:rPr>
                <w:color w:val="FF0000"/>
              </w:rPr>
            </w:rPrChange>
          </w:rPr>
          <w:t>nie</w:t>
        </w:r>
      </w:ins>
      <w:ins w:id="9895" w:author="Robert Pasternak" w:date="2024-07-19T09:13:00Z">
        <w:r w:rsidR="00BE400F" w:rsidRPr="009346B9">
          <w:rPr>
            <w:rPrChange w:id="9896" w:author="Robert Pasternak" w:date="2024-08-29T08:58:00Z">
              <w:rPr>
                <w:color w:val="000000"/>
              </w:rPr>
            </w:rPrChange>
          </w:rPr>
          <w:t xml:space="preserve"> </w:t>
        </w:r>
      </w:ins>
      <w:ins w:id="9897" w:author="Robert Pasternak" w:date="2024-07-19T09:17:00Z">
        <w:r w:rsidR="00BE400F" w:rsidRPr="009346B9">
          <w:rPr>
            <w:rPrChange w:id="9898" w:author="Robert Pasternak" w:date="2024-08-29T08:58:00Z">
              <w:rPr>
                <w:color w:val="000000"/>
              </w:rPr>
            </w:rPrChange>
          </w:rPr>
          <w:t>wizj</w:t>
        </w:r>
      </w:ins>
      <w:ins w:id="9899" w:author="Robert Pasternak" w:date="2024-08-29T08:50:00Z">
        <w:r w:rsidR="005250EA" w:rsidRPr="009346B9">
          <w:rPr>
            <w:rPrChange w:id="9900" w:author="Robert Pasternak" w:date="2024-08-29T08:58:00Z">
              <w:rPr>
                <w:color w:val="FF0000"/>
              </w:rPr>
            </w:rPrChange>
          </w:rPr>
          <w:t>i</w:t>
        </w:r>
      </w:ins>
      <w:ins w:id="9901" w:author="Robert Pasternak" w:date="2024-07-19T09:17:00Z">
        <w:r w:rsidR="00BE400F" w:rsidRPr="009346B9">
          <w:rPr>
            <w:rPrChange w:id="9902" w:author="Robert Pasternak" w:date="2024-08-29T08:58:00Z">
              <w:rPr>
                <w:color w:val="000000"/>
              </w:rPr>
            </w:rPrChange>
          </w:rPr>
          <w:t xml:space="preserve"> w terenie na losowo wybranych </w:t>
        </w:r>
      </w:ins>
      <w:ins w:id="9903" w:author="Robert Pasternak [2]" w:date="2024-08-27T23:13:00Z">
        <w:del w:id="9904" w:author="Robert Pasternak" w:date="2024-08-29T08:50:00Z">
          <w:r w:rsidR="00D95C61" w:rsidRPr="009346B9" w:rsidDel="005250EA">
            <w:rPr>
              <w:rPrChange w:id="9905" w:author="Robert Pasternak" w:date="2024-08-29T08:58:00Z">
                <w:rPr>
                  <w:color w:val="000000"/>
                </w:rPr>
              </w:rPrChange>
            </w:rPr>
            <w:delText>200</w:delText>
          </w:r>
        </w:del>
        <w:r w:rsidR="00D95C61" w:rsidRPr="009346B9">
          <w:rPr>
            <w:rPrChange w:id="9906" w:author="Robert Pasternak" w:date="2024-08-29T08:58:00Z">
              <w:rPr>
                <w:color w:val="000000"/>
              </w:rPr>
            </w:rPrChange>
          </w:rPr>
          <w:t xml:space="preserve"> </w:t>
        </w:r>
      </w:ins>
      <w:ins w:id="9907" w:author="Robert Pasternak" w:date="2024-07-19T09:17:00Z">
        <w:r w:rsidR="00BE400F" w:rsidRPr="009346B9">
          <w:rPr>
            <w:rPrChange w:id="9908" w:author="Robert Pasternak" w:date="2024-08-29T08:58:00Z">
              <w:rPr>
                <w:color w:val="000000"/>
              </w:rPr>
            </w:rPrChange>
          </w:rPr>
          <w:t>nieruchomościach</w:t>
        </w:r>
      </w:ins>
      <w:ins w:id="9909" w:author="Robert Pasternak" w:date="2024-08-29T08:50:00Z">
        <w:r w:rsidR="005250EA" w:rsidRPr="009346B9">
          <w:rPr>
            <w:rPrChange w:id="9910" w:author="Robert Pasternak" w:date="2024-08-29T08:58:00Z">
              <w:rPr>
                <w:color w:val="FF0000"/>
              </w:rPr>
            </w:rPrChange>
          </w:rPr>
          <w:t xml:space="preserve">, </w:t>
        </w:r>
      </w:ins>
      <w:ins w:id="9911" w:author="Robert Pasternak" w:date="2024-08-29T08:51:00Z">
        <w:del w:id="9912" w:author="Robert Pasternak [2]" w:date="2024-09-18T01:06:00Z">
          <w:r w:rsidR="005250EA" w:rsidRPr="009346B9" w:rsidDel="008A2214">
            <w:rPr>
              <w:rPrChange w:id="9913" w:author="Robert Pasternak" w:date="2024-08-29T08:58:00Z">
                <w:rPr>
                  <w:color w:val="FF0000"/>
                </w:rPr>
              </w:rPrChange>
            </w:rPr>
            <w:br/>
          </w:r>
        </w:del>
      </w:ins>
      <w:ins w:id="9914" w:author="Robert Pasternak" w:date="2024-08-29T08:50:00Z">
        <w:r w:rsidR="005250EA" w:rsidRPr="009346B9">
          <w:rPr>
            <w:rPrChange w:id="9915" w:author="Robert Pasternak" w:date="2024-08-29T08:58:00Z">
              <w:rPr>
                <w:color w:val="FF0000"/>
              </w:rPr>
            </w:rPrChange>
          </w:rPr>
          <w:t>a w</w:t>
        </w:r>
      </w:ins>
      <w:ins w:id="9916" w:author="Robert Pasternak [2]" w:date="2024-08-27T23:14:00Z">
        <w:del w:id="9917" w:author="Robert Pasternak" w:date="2024-08-29T08:50:00Z">
          <w:r w:rsidR="00D95C61" w:rsidRPr="009346B9" w:rsidDel="005250EA">
            <w:rPr>
              <w:rPrChange w:id="9918" w:author="Robert Pasternak" w:date="2024-08-29T08:58:00Z">
                <w:rPr>
                  <w:color w:val="000000"/>
                </w:rPr>
              </w:rPrChange>
            </w:rPr>
            <w:delText xml:space="preserve"> o pojemności 240 litrów lub dwa pojemniki o pojemności 120 litrów </w:delText>
          </w:r>
        </w:del>
      </w:ins>
      <w:ins w:id="9919" w:author="Robert Pasternak [2]" w:date="2024-08-27T23:18:00Z">
        <w:del w:id="9920" w:author="Robert Pasternak" w:date="2024-08-29T08:50:00Z">
          <w:r w:rsidR="00D95C61" w:rsidRPr="009346B9" w:rsidDel="005250EA">
            <w:rPr>
              <w:rPrChange w:id="9921" w:author="Robert Pasternak" w:date="2024-08-29T08:58:00Z">
                <w:rPr>
                  <w:color w:val="000000"/>
                </w:rPr>
              </w:rPrChange>
            </w:rPr>
            <w:delText>każdy</w:delText>
          </w:r>
        </w:del>
      </w:ins>
      <w:ins w:id="9922" w:author="Robert Pasternak" w:date="2024-07-19T09:17:00Z">
        <w:r w:rsidR="005250EA" w:rsidRPr="009346B9">
          <w:rPr>
            <w:rPrChange w:id="9923" w:author="Robert Pasternak" w:date="2024-08-29T08:58:00Z">
              <w:rPr>
                <w:color w:val="FF0000"/>
              </w:rPr>
            </w:rPrChange>
          </w:rPr>
          <w:t xml:space="preserve"> </w:t>
        </w:r>
      </w:ins>
      <w:ins w:id="9924" w:author="Robert Pasternak [2]" w:date="2024-08-27T23:15:00Z">
        <w:del w:id="9925" w:author="Robert Pasternak" w:date="2024-08-29T08:51:00Z">
          <w:r w:rsidR="00D95C61" w:rsidRPr="009346B9" w:rsidDel="005250EA">
            <w:rPr>
              <w:rPrChange w:id="9926" w:author="Robert Pasternak" w:date="2024-08-29T08:58:00Z">
                <w:rPr>
                  <w:color w:val="000000"/>
                </w:rPr>
              </w:rPrChange>
            </w:rPr>
            <w:br/>
          </w:r>
        </w:del>
      </w:ins>
      <w:ins w:id="9927" w:author="Robert Pasternak" w:date="2024-07-19T09:17:00Z">
        <w:r w:rsidR="00BE400F" w:rsidRPr="009346B9">
          <w:rPr>
            <w:rPrChange w:id="9928" w:author="Robert Pasternak" w:date="2024-08-29T08:58:00Z">
              <w:rPr>
                <w:color w:val="000000"/>
              </w:rPr>
            </w:rPrChange>
          </w:rPr>
          <w:t xml:space="preserve">przypadku braku możliwości przeprowadzenia wizji </w:t>
        </w:r>
      </w:ins>
      <w:ins w:id="9929" w:author="Robert Pasternak" w:date="2024-07-19T09:52:00Z">
        <w:del w:id="9930" w:author="Robert Pasternak [2]" w:date="2024-08-27T23:15:00Z">
          <w:r w:rsidR="00C67506" w:rsidRPr="009346B9" w:rsidDel="00D95C61">
            <w:rPr>
              <w:rPrChange w:id="9931" w:author="Robert Pasternak" w:date="2024-08-29T08:58:00Z">
                <w:rPr>
                  <w:color w:val="000000"/>
                </w:rPr>
              </w:rPrChange>
            </w:rPr>
            <w:br/>
          </w:r>
        </w:del>
      </w:ins>
      <w:ins w:id="9932" w:author="Robert Pasternak" w:date="2024-07-19T09:17:00Z">
        <w:r w:rsidR="00BE400F" w:rsidRPr="009346B9">
          <w:rPr>
            <w:rPrChange w:id="9933" w:author="Robert Pasternak" w:date="2024-08-29T08:58:00Z">
              <w:rPr>
                <w:color w:val="000000"/>
              </w:rPr>
            </w:rPrChange>
          </w:rPr>
          <w:t xml:space="preserve">w terenie, Zamawiający zastrzega sobie możliwość przeprowadzenia weryfikacji </w:t>
        </w:r>
      </w:ins>
      <w:ins w:id="9934" w:author="Robert Pasternak" w:date="2024-08-29T08:51:00Z">
        <w:r w:rsidR="005250EA" w:rsidRPr="009346B9">
          <w:rPr>
            <w:rPrChange w:id="9935" w:author="Robert Pasternak" w:date="2024-08-29T08:58:00Z">
              <w:rPr>
                <w:color w:val="FF0000"/>
              </w:rPr>
            </w:rPrChange>
          </w:rPr>
          <w:t xml:space="preserve">informacji ujętych </w:t>
        </w:r>
      </w:ins>
      <w:ins w:id="9936" w:author="Robert Pasternak" w:date="2024-08-29T08:52:00Z">
        <w:del w:id="9937" w:author="Robert Pasternak [2]" w:date="2024-09-18T01:07:00Z">
          <w:r w:rsidR="009346B9" w:rsidRPr="009346B9" w:rsidDel="008A2214">
            <w:rPr>
              <w:rPrChange w:id="9938" w:author="Robert Pasternak" w:date="2024-08-29T08:58:00Z">
                <w:rPr>
                  <w:color w:val="FF0000"/>
                </w:rPr>
              </w:rPrChange>
            </w:rPr>
            <w:br/>
          </w:r>
        </w:del>
      </w:ins>
      <w:ins w:id="9939" w:author="Robert Pasternak" w:date="2024-08-29T08:51:00Z">
        <w:r w:rsidR="005250EA" w:rsidRPr="009346B9">
          <w:rPr>
            <w:rPrChange w:id="9940" w:author="Robert Pasternak" w:date="2024-08-29T08:58:00Z">
              <w:rPr>
                <w:color w:val="FF0000"/>
              </w:rPr>
            </w:rPrChange>
          </w:rPr>
          <w:t>w przed</w:t>
        </w:r>
      </w:ins>
      <w:ins w:id="9941" w:author="Robert Pasternak" w:date="2024-08-29T08:52:00Z">
        <w:r w:rsidR="005250EA" w:rsidRPr="009346B9">
          <w:rPr>
            <w:rPrChange w:id="9942" w:author="Robert Pasternak" w:date="2024-08-29T08:58:00Z">
              <w:rPr>
                <w:color w:val="FF0000"/>
              </w:rPr>
            </w:rPrChange>
          </w:rPr>
          <w:t>łożonym Raporcie poprzez w</w:t>
        </w:r>
      </w:ins>
      <w:ins w:id="9943" w:author="Robert Pasternak" w:date="2024-07-19T09:17:00Z">
        <w:r w:rsidR="00BE400F" w:rsidRPr="009346B9">
          <w:rPr>
            <w:rPrChange w:id="9944" w:author="Robert Pasternak" w:date="2024-08-29T08:58:00Z">
              <w:rPr>
                <w:color w:val="000000"/>
              </w:rPr>
            </w:rPrChange>
          </w:rPr>
          <w:t xml:space="preserve">ykorzystanie </w:t>
        </w:r>
      </w:ins>
      <w:ins w:id="9945" w:author="Robert Pasternak" w:date="2024-08-29T08:52:00Z">
        <w:r w:rsidR="005250EA" w:rsidRPr="009346B9">
          <w:rPr>
            <w:rPrChange w:id="9946" w:author="Robert Pasternak" w:date="2024-08-29T08:58:00Z">
              <w:rPr>
                <w:color w:val="FF0000"/>
              </w:rPr>
            </w:rPrChange>
          </w:rPr>
          <w:t xml:space="preserve">środków </w:t>
        </w:r>
      </w:ins>
      <w:ins w:id="9947" w:author="Robert Pasternak" w:date="2024-07-19T09:17:00Z">
        <w:r w:rsidR="00BE400F" w:rsidRPr="009346B9">
          <w:rPr>
            <w:rPrChange w:id="9948" w:author="Robert Pasternak" w:date="2024-08-29T08:58:00Z">
              <w:rPr>
                <w:color w:val="000000"/>
              </w:rPr>
            </w:rPrChange>
          </w:rPr>
          <w:t xml:space="preserve">komunikacji telefonicznej. Wówczas weryfikacja odbędzie się poprzez rozmowę telefoniczną przedstawiciela Zamawiającego z mieszkańcami losowo wybranych nieruchomości. Jako numer telefonu do kontaktu z mieszkańcem wybrany zostanie numer podany </w:t>
        </w:r>
      </w:ins>
      <w:ins w:id="9949" w:author="Robert Pasternak [2]" w:date="2024-09-18T01:07:00Z">
        <w:r w:rsidR="008A2214">
          <w:br/>
        </w:r>
      </w:ins>
      <w:ins w:id="9950" w:author="Robert Pasternak" w:date="2024-07-19T09:17:00Z">
        <w:r w:rsidR="00BE400F" w:rsidRPr="009346B9">
          <w:rPr>
            <w:rPrChange w:id="9951" w:author="Robert Pasternak" w:date="2024-08-29T08:58:00Z">
              <w:rPr>
                <w:color w:val="000000"/>
              </w:rPr>
            </w:rPrChange>
          </w:rPr>
          <w:t xml:space="preserve">w deklaracji </w:t>
        </w:r>
      </w:ins>
      <w:ins w:id="9952" w:author="Robert Pasternak" w:date="2024-08-29T08:52:00Z">
        <w:del w:id="9953" w:author="Robert Pasternak [2]" w:date="2024-09-18T01:07:00Z">
          <w:r w:rsidR="009346B9" w:rsidRPr="009346B9" w:rsidDel="008A2214">
            <w:rPr>
              <w:rPrChange w:id="9954" w:author="Robert Pasternak" w:date="2024-08-29T08:58:00Z">
                <w:rPr>
                  <w:color w:val="FF0000"/>
                </w:rPr>
              </w:rPrChange>
            </w:rPr>
            <w:br/>
          </w:r>
        </w:del>
      </w:ins>
      <w:ins w:id="9955" w:author="Robert Pasternak" w:date="2024-07-19T09:17:00Z">
        <w:del w:id="9956" w:author="Robert Pasternak [2]" w:date="2024-08-27T23:15:00Z">
          <w:r w:rsidR="00BE400F" w:rsidRPr="009346B9" w:rsidDel="00D95C61">
            <w:rPr>
              <w:rPrChange w:id="9957" w:author="Robert Pasternak" w:date="2024-08-29T08:58:00Z">
                <w:rPr>
                  <w:color w:val="000000"/>
                </w:rPr>
              </w:rPrChange>
            </w:rPr>
            <w:br/>
          </w:r>
        </w:del>
        <w:r w:rsidR="00BE400F" w:rsidRPr="009346B9">
          <w:rPr>
            <w:rPrChange w:id="9958" w:author="Robert Pasternak" w:date="2024-08-29T08:58:00Z">
              <w:rPr>
                <w:color w:val="000000"/>
              </w:rPr>
            </w:rPrChange>
          </w:rPr>
          <w:t>o wysokości opłat za gospodarowanie odpadami komunalnymi dla badanej nieruchomości. Z przeprowadzonej weryfikacji sporządzony zostanie protokół</w:t>
        </w:r>
      </w:ins>
      <w:ins w:id="9959" w:author="Robert Pasternak" w:date="2024-07-19T09:54:00Z">
        <w:r w:rsidR="00C67506" w:rsidRPr="009346B9">
          <w:rPr>
            <w:rPrChange w:id="9960" w:author="Robert Pasternak" w:date="2024-08-29T08:58:00Z">
              <w:rPr>
                <w:color w:val="000000"/>
              </w:rPr>
            </w:rPrChange>
          </w:rPr>
          <w:t xml:space="preserve">. Zamawiający dopuszcza udział przedstawiciela Wykonawcy (jako obserwatora) </w:t>
        </w:r>
      </w:ins>
      <w:ins w:id="9961" w:author="Robert Pasternak" w:date="2024-08-29T08:54:00Z">
        <w:r w:rsidR="009346B9" w:rsidRPr="009346B9">
          <w:rPr>
            <w:rPrChange w:id="9962" w:author="Robert Pasternak" w:date="2024-08-29T08:58:00Z">
              <w:rPr>
                <w:color w:val="FF0000"/>
              </w:rPr>
            </w:rPrChange>
          </w:rPr>
          <w:br/>
        </w:r>
      </w:ins>
      <w:ins w:id="9963" w:author="Robert Pasternak" w:date="2024-08-05T14:37:00Z">
        <w:del w:id="9964" w:author="Robert Pasternak [2]" w:date="2024-08-27T23:15:00Z">
          <w:r w:rsidR="00390DD2" w:rsidRPr="009346B9" w:rsidDel="00D95C61">
            <w:rPr>
              <w:rPrChange w:id="9965" w:author="Robert Pasternak" w:date="2024-08-29T08:58:00Z">
                <w:rPr>
                  <w:color w:val="000000"/>
                </w:rPr>
              </w:rPrChange>
            </w:rPr>
            <w:br/>
          </w:r>
        </w:del>
      </w:ins>
      <w:ins w:id="9966" w:author="Robert Pasternak" w:date="2024-07-19T09:54:00Z">
        <w:r w:rsidR="00C67506" w:rsidRPr="009346B9">
          <w:rPr>
            <w:rPrChange w:id="9967" w:author="Robert Pasternak" w:date="2024-08-29T08:58:00Z">
              <w:rPr>
                <w:color w:val="000000"/>
              </w:rPr>
            </w:rPrChange>
          </w:rPr>
          <w:t xml:space="preserve">w procesie wyboru nieruchomości do badania oraz w procesie przeprowadzenia weryfikacji </w:t>
        </w:r>
      </w:ins>
      <w:ins w:id="9968" w:author="Robert Pasternak" w:date="2024-08-29T08:54:00Z">
        <w:r w:rsidR="009346B9" w:rsidRPr="009346B9">
          <w:rPr>
            <w:rPrChange w:id="9969" w:author="Robert Pasternak" w:date="2024-08-29T08:58:00Z">
              <w:rPr>
                <w:color w:val="FF0000"/>
              </w:rPr>
            </w:rPrChange>
          </w:rPr>
          <w:t>informacji ujętych w raporcie</w:t>
        </w:r>
      </w:ins>
      <w:ins w:id="9970" w:author="Robert Pasternak" w:date="2024-07-19T09:54:00Z">
        <w:r w:rsidR="00C67506" w:rsidRPr="009346B9">
          <w:rPr>
            <w:rPrChange w:id="9971" w:author="Robert Pasternak" w:date="2024-08-29T08:58:00Z">
              <w:rPr>
                <w:color w:val="000000"/>
              </w:rPr>
            </w:rPrChange>
          </w:rPr>
          <w:t>.</w:t>
        </w:r>
      </w:ins>
      <w:ins w:id="9972" w:author="Robert Pasternak [2]" w:date="2024-08-27T23:15:00Z">
        <w:r w:rsidR="00D95C61" w:rsidRPr="009346B9">
          <w:rPr>
            <w:rPrChange w:id="9973" w:author="Robert Pasternak" w:date="2024-08-29T08:58:00Z">
              <w:rPr>
                <w:color w:val="000000"/>
              </w:rPr>
            </w:rPrChange>
          </w:rPr>
          <w:t xml:space="preserve"> </w:t>
        </w:r>
      </w:ins>
      <w:ins w:id="9974" w:author="Robert Pasternak" w:date="2024-08-29T08:55:00Z">
        <w:r w:rsidR="009346B9" w:rsidRPr="009346B9">
          <w:rPr>
            <w:rPrChange w:id="9975" w:author="Robert Pasternak" w:date="2024-08-29T08:58:00Z">
              <w:rPr>
                <w:color w:val="FF0000"/>
              </w:rPr>
            </w:rPrChange>
          </w:rPr>
          <w:t xml:space="preserve">W przypadku, gdy Wykonawca </w:t>
        </w:r>
      </w:ins>
      <w:ins w:id="9976" w:author="Robert Pasternak" w:date="2024-08-29T08:56:00Z">
        <w:r w:rsidR="009346B9" w:rsidRPr="009346B9">
          <w:rPr>
            <w:rPrChange w:id="9977" w:author="Robert Pasternak" w:date="2024-08-29T08:58:00Z">
              <w:rPr>
                <w:color w:val="FF0000"/>
              </w:rPr>
            </w:rPrChange>
          </w:rPr>
          <w:br/>
        </w:r>
      </w:ins>
      <w:ins w:id="9978" w:author="Robert Pasternak" w:date="2024-08-29T08:55:00Z">
        <w:r w:rsidR="009346B9" w:rsidRPr="009346B9">
          <w:rPr>
            <w:rPrChange w:id="9979" w:author="Robert Pasternak" w:date="2024-08-29T08:58:00Z">
              <w:rPr>
                <w:color w:val="FF0000"/>
              </w:rPr>
            </w:rPrChange>
          </w:rPr>
          <w:t>w wyznaczonym terminie nie wyposaży nieruchomości w pojemniki do selektywnego zbierania odpadów komunalnych frakcji - o</w:t>
        </w:r>
      </w:ins>
      <w:ins w:id="9980" w:author="Robert Pasternak" w:date="2024-08-29T08:56:00Z">
        <w:r w:rsidR="009346B9" w:rsidRPr="009346B9">
          <w:rPr>
            <w:rPrChange w:id="9981" w:author="Robert Pasternak" w:date="2024-08-29T08:58:00Z">
              <w:rPr>
                <w:color w:val="FF0000"/>
              </w:rPr>
            </w:rPrChange>
          </w:rPr>
          <w:t>d</w:t>
        </w:r>
      </w:ins>
      <w:ins w:id="9982" w:author="Robert Pasternak" w:date="2024-08-29T08:55:00Z">
        <w:r w:rsidR="009346B9" w:rsidRPr="009346B9">
          <w:rPr>
            <w:rPrChange w:id="9983" w:author="Robert Pasternak" w:date="2024-08-29T08:58:00Z">
              <w:rPr>
                <w:color w:val="FF0000"/>
              </w:rPr>
            </w:rPrChange>
          </w:rPr>
          <w:t>pady ulegaj</w:t>
        </w:r>
      </w:ins>
      <w:ins w:id="9984" w:author="Robert Pasternak" w:date="2024-08-29T08:56:00Z">
        <w:r w:rsidR="009346B9" w:rsidRPr="009346B9">
          <w:rPr>
            <w:rPrChange w:id="9985" w:author="Robert Pasternak" w:date="2024-08-29T08:58:00Z">
              <w:rPr>
                <w:color w:val="FF0000"/>
              </w:rPr>
            </w:rPrChange>
          </w:rPr>
          <w:t xml:space="preserve">ące biodegradacji lub nie przedłoży raportu w wyznaczonym terminie, </w:t>
        </w:r>
      </w:ins>
      <w:ins w:id="9986" w:author="Robert Pasternak" w:date="2024-08-29T08:57:00Z">
        <w:r w:rsidR="009346B9" w:rsidRPr="009346B9">
          <w:rPr>
            <w:rPrChange w:id="9987" w:author="Robert Pasternak" w:date="2024-08-29T08:58:00Z">
              <w:rPr>
                <w:color w:val="FF0000"/>
              </w:rPr>
            </w:rPrChange>
          </w:rPr>
          <w:t xml:space="preserve">Zamawiający przewiduje sankcje w postaci kar umownych określonych w umowie. Zapłata przez Wykonawcę kar umownych nie zwalnia go z obowiązku wyposażenia nieruchomości w wymagane pojemniki </w:t>
        </w:r>
      </w:ins>
      <w:ins w:id="9988" w:author="Robert Pasternak" w:date="2024-08-29T08:58:00Z">
        <w:r w:rsidR="009346B9">
          <w:br/>
        </w:r>
      </w:ins>
      <w:ins w:id="9989" w:author="Robert Pasternak" w:date="2024-08-29T08:57:00Z">
        <w:r w:rsidR="009346B9" w:rsidRPr="009346B9">
          <w:rPr>
            <w:rPrChange w:id="9990" w:author="Robert Pasternak" w:date="2024-08-29T08:58:00Z">
              <w:rPr>
                <w:color w:val="FF0000"/>
              </w:rPr>
            </w:rPrChange>
          </w:rPr>
          <w:t>do selektywnego zbierania odpad</w:t>
        </w:r>
      </w:ins>
      <w:ins w:id="9991" w:author="Robert Pasternak" w:date="2024-08-29T08:58:00Z">
        <w:r w:rsidR="009346B9" w:rsidRPr="009346B9">
          <w:rPr>
            <w:rPrChange w:id="9992" w:author="Robert Pasternak" w:date="2024-08-29T08:58:00Z">
              <w:rPr>
                <w:color w:val="FF0000"/>
              </w:rPr>
            </w:rPrChange>
          </w:rPr>
          <w:t xml:space="preserve">ów komunalnych ulegających biodegradacji. </w:t>
        </w:r>
      </w:ins>
      <w:ins w:id="9993" w:author="Robert Pasternak" w:date="2024-08-29T08:56:00Z">
        <w:r w:rsidR="009346B9" w:rsidRPr="009346B9">
          <w:rPr>
            <w:rPrChange w:id="9994" w:author="Robert Pasternak" w:date="2024-08-29T08:58:00Z">
              <w:rPr>
                <w:color w:val="FF0000"/>
              </w:rPr>
            </w:rPrChange>
          </w:rPr>
          <w:t xml:space="preserve"> </w:t>
        </w:r>
      </w:ins>
      <w:ins w:id="9995" w:author="Robert Pasternak [2]" w:date="2024-08-27T23:15:00Z">
        <w:del w:id="9996" w:author="Robert Pasternak" w:date="2024-08-29T08:55:00Z">
          <w:r w:rsidR="00D95C61" w:rsidRPr="00A32D67" w:rsidDel="009346B9">
            <w:rPr>
              <w:color w:val="FF0000"/>
              <w:rPrChange w:id="9997" w:author="Robert Pasternak [2]" w:date="2024-08-27T23:37:00Z">
                <w:rPr>
                  <w:color w:val="000000"/>
                </w:rPr>
              </w:rPrChange>
            </w:rPr>
            <w:delText xml:space="preserve">Jeżeli </w:delText>
          </w:r>
        </w:del>
      </w:ins>
      <w:ins w:id="9998" w:author="Robert Pasternak [2]" w:date="2024-08-27T23:16:00Z">
        <w:del w:id="9999" w:author="Robert Pasternak" w:date="2024-08-29T08:55:00Z">
          <w:r w:rsidR="00D95C61" w:rsidRPr="00A32D67" w:rsidDel="009346B9">
            <w:rPr>
              <w:color w:val="FF0000"/>
              <w:rPrChange w:id="10000" w:author="Robert Pasternak [2]" w:date="2024-08-27T23:37:00Z">
                <w:rPr>
                  <w:color w:val="000000"/>
                </w:rPr>
              </w:rPrChange>
            </w:rPr>
            <w:delText>w wyniku przeprowadzonej weryfikacji, Zamawiający s</w:delText>
          </w:r>
        </w:del>
      </w:ins>
      <w:ins w:id="10001" w:author="Robert Pasternak [2]" w:date="2024-08-27T23:17:00Z">
        <w:del w:id="10002" w:author="Robert Pasternak" w:date="2024-08-29T08:55:00Z">
          <w:r w:rsidR="00D95C61" w:rsidRPr="00A32D67" w:rsidDel="009346B9">
            <w:rPr>
              <w:color w:val="FF0000"/>
              <w:rPrChange w:id="10003" w:author="Robert Pasternak [2]" w:date="2024-08-27T23:37:00Z">
                <w:rPr>
                  <w:color w:val="000000"/>
                </w:rPr>
              </w:rPrChange>
            </w:rPr>
            <w:delText xml:space="preserve">twierdzi, że Wykonawca nie dostarczył pojemników </w:delText>
          </w:r>
        </w:del>
      </w:ins>
      <w:ins w:id="10004" w:author="Robert Pasternak [2]" w:date="2024-08-27T23:18:00Z">
        <w:del w:id="10005" w:author="Robert Pasternak" w:date="2024-08-29T08:55:00Z">
          <w:r w:rsidR="00D95C61" w:rsidRPr="00A32D67" w:rsidDel="009346B9">
            <w:rPr>
              <w:color w:val="FF0000"/>
              <w:rPrChange w:id="10006" w:author="Robert Pasternak [2]" w:date="2024-08-27T23:37:00Z">
                <w:rPr>
                  <w:color w:val="000000"/>
                </w:rPr>
              </w:rPrChange>
            </w:rPr>
            <w:delText xml:space="preserve">do </w:delText>
          </w:r>
        </w:del>
      </w:ins>
      <w:ins w:id="10007" w:author="Robert Pasternak [2]" w:date="2024-08-27T23:16:00Z">
        <w:del w:id="10008" w:author="Robert Pasternak" w:date="2024-08-29T08:55:00Z">
          <w:r w:rsidR="00D95C61" w:rsidRPr="00A32D67" w:rsidDel="009346B9">
            <w:rPr>
              <w:color w:val="FF0000"/>
              <w:rPrChange w:id="10009" w:author="Robert Pasternak [2]" w:date="2024-08-27T23:37:00Z">
                <w:rPr>
                  <w:color w:val="000000"/>
                </w:rPr>
              </w:rPrChange>
            </w:rPr>
            <w:delText xml:space="preserve"> </w:delText>
          </w:r>
        </w:del>
      </w:ins>
      <w:ins w:id="10010" w:author="Robert Pasternak [2]" w:date="2024-08-27T23:18:00Z">
        <w:del w:id="10011" w:author="Robert Pasternak" w:date="2024-08-29T08:55:00Z">
          <w:r w:rsidR="00D95C61" w:rsidRPr="00A32D67" w:rsidDel="009346B9">
            <w:rPr>
              <w:color w:val="FF0000"/>
              <w:rPrChange w:id="10012" w:author="Robert Pasternak [2]" w:date="2024-08-27T23:37:00Z">
                <w:rPr>
                  <w:color w:val="000000"/>
                </w:rPr>
              </w:rPrChange>
            </w:rPr>
            <w:delText>wszystkich nieruchomości</w:delText>
          </w:r>
        </w:del>
      </w:ins>
      <w:ins w:id="10013" w:author="Robert Pasternak [2]" w:date="2024-08-27T23:19:00Z">
        <w:del w:id="10014" w:author="Robert Pasternak" w:date="2024-08-29T08:55:00Z">
          <w:r w:rsidR="00D95C61" w:rsidRPr="00A32D67" w:rsidDel="009346B9">
            <w:rPr>
              <w:color w:val="FF0000"/>
              <w:rPrChange w:id="10015" w:author="Robert Pasternak [2]" w:date="2024-08-27T23:37:00Z">
                <w:rPr>
                  <w:color w:val="000000"/>
                </w:rPr>
              </w:rPrChange>
            </w:rPr>
            <w:delText xml:space="preserve"> </w:delText>
          </w:r>
        </w:del>
      </w:ins>
      <w:ins w:id="10016" w:author="Robert Pasternak [2]" w:date="2024-08-27T23:20:00Z">
        <w:del w:id="10017" w:author="Robert Pasternak" w:date="2024-08-29T08:55:00Z">
          <w:r w:rsidR="00D95C61" w:rsidRPr="00A32D67" w:rsidDel="009346B9">
            <w:rPr>
              <w:color w:val="FF0000"/>
              <w:rPrChange w:id="10018" w:author="Robert Pasternak [2]" w:date="2024-08-27T23:37:00Z">
                <w:rPr>
                  <w:color w:val="000000"/>
                </w:rPr>
              </w:rPrChange>
            </w:rPr>
            <w:delText xml:space="preserve">na których </w:delText>
          </w:r>
        </w:del>
      </w:ins>
      <w:ins w:id="10019" w:author="Robert Pasternak [2]" w:date="2024-08-27T23:21:00Z">
        <w:del w:id="10020" w:author="Robert Pasternak" w:date="2024-08-29T08:55:00Z">
          <w:r w:rsidR="00D95C61" w:rsidRPr="00A32D67" w:rsidDel="009346B9">
            <w:rPr>
              <w:color w:val="FF0000"/>
              <w:rPrChange w:id="10021" w:author="Robert Pasternak [2]" w:date="2024-08-27T23:37:00Z">
                <w:rPr>
                  <w:color w:val="000000"/>
                </w:rPr>
              </w:rPrChange>
            </w:rPr>
            <w:delText xml:space="preserve">Zamawiający </w:delText>
          </w:r>
        </w:del>
      </w:ins>
      <w:ins w:id="10022" w:author="Robert Pasternak [2]" w:date="2024-08-27T23:20:00Z">
        <w:del w:id="10023" w:author="Robert Pasternak" w:date="2024-08-29T08:55:00Z">
          <w:r w:rsidR="00D95C61" w:rsidRPr="00A32D67" w:rsidDel="009346B9">
            <w:rPr>
              <w:color w:val="FF0000"/>
              <w:rPrChange w:id="10024" w:author="Robert Pasternak [2]" w:date="2024-08-27T23:37:00Z">
                <w:rPr>
                  <w:color w:val="000000"/>
                </w:rPr>
              </w:rPrChange>
            </w:rPr>
            <w:delText xml:space="preserve">przeprowadzał weryfikację, </w:delText>
          </w:r>
        </w:del>
      </w:ins>
      <w:ins w:id="10025" w:author="Robert Pasternak [2]" w:date="2024-08-27T23:21:00Z">
        <w:del w:id="10026" w:author="Robert Pasternak" w:date="2024-08-29T08:55:00Z">
          <w:r w:rsidR="00D95C61" w:rsidRPr="00A32D67" w:rsidDel="009346B9">
            <w:rPr>
              <w:color w:val="FF0000"/>
              <w:rPrChange w:id="10027" w:author="Robert Pasternak [2]" w:date="2024-08-27T23:37:00Z">
                <w:rPr>
                  <w:color w:val="000000"/>
                </w:rPr>
              </w:rPrChange>
            </w:rPr>
            <w:delText>Zamawia</w:delText>
          </w:r>
        </w:del>
      </w:ins>
      <w:ins w:id="10028" w:author="Robert Pasternak [2]" w:date="2024-08-27T23:22:00Z">
        <w:del w:id="10029" w:author="Robert Pasternak" w:date="2024-08-29T08:55:00Z">
          <w:r w:rsidR="00D95C61" w:rsidRPr="00A32D67" w:rsidDel="009346B9">
            <w:rPr>
              <w:color w:val="FF0000"/>
              <w:rPrChange w:id="10030" w:author="Robert Pasternak [2]" w:date="2024-08-27T23:37:00Z">
                <w:rPr>
                  <w:color w:val="000000"/>
                </w:rPr>
              </w:rPrChange>
            </w:rPr>
            <w:delText>j</w:delText>
          </w:r>
        </w:del>
      </w:ins>
      <w:ins w:id="10031" w:author="Robert Pasternak [2]" w:date="2024-08-27T23:21:00Z">
        <w:del w:id="10032" w:author="Robert Pasternak" w:date="2024-08-29T08:55:00Z">
          <w:r w:rsidR="00D95C61" w:rsidRPr="00A32D67" w:rsidDel="009346B9">
            <w:rPr>
              <w:color w:val="FF0000"/>
              <w:rPrChange w:id="10033" w:author="Robert Pasternak [2]" w:date="2024-08-27T23:37:00Z">
                <w:rPr>
                  <w:color w:val="000000"/>
                </w:rPr>
              </w:rPrChange>
            </w:rPr>
            <w:delText xml:space="preserve">ący </w:delText>
          </w:r>
        </w:del>
      </w:ins>
      <w:ins w:id="10034" w:author="Robert Pasternak [2]" w:date="2024-08-27T23:22:00Z">
        <w:del w:id="10035" w:author="Robert Pasternak" w:date="2024-08-29T08:55:00Z">
          <w:r w:rsidR="00D95C61" w:rsidRPr="00A32D67" w:rsidDel="009346B9">
            <w:rPr>
              <w:color w:val="FF0000"/>
              <w:rPrChange w:id="10036" w:author="Robert Pasternak [2]" w:date="2024-08-27T23:37:00Z">
                <w:rPr>
                  <w:color w:val="000000"/>
                </w:rPr>
              </w:rPrChange>
            </w:rPr>
            <w:delText xml:space="preserve">przewiduje sankcje w postaci kary umownej określonej </w:delText>
          </w:r>
        </w:del>
      </w:ins>
      <w:ins w:id="10037" w:author="Robert Pasternak [2]" w:date="2024-08-27T23:24:00Z">
        <w:del w:id="10038" w:author="Robert Pasternak" w:date="2024-08-29T08:55:00Z">
          <w:r w:rsidR="002D5FFF" w:rsidRPr="00A32D67" w:rsidDel="009346B9">
            <w:rPr>
              <w:color w:val="FF0000"/>
              <w:rPrChange w:id="10039" w:author="Robert Pasternak [2]" w:date="2024-08-27T23:37:00Z">
                <w:rPr>
                  <w:color w:val="000000"/>
                </w:rPr>
              </w:rPrChange>
            </w:rPr>
            <w:br/>
          </w:r>
        </w:del>
      </w:ins>
      <w:ins w:id="10040" w:author="Robert Pasternak [2]" w:date="2024-08-27T23:22:00Z">
        <w:del w:id="10041" w:author="Robert Pasternak" w:date="2024-08-29T08:55:00Z">
          <w:r w:rsidR="00D95C61" w:rsidRPr="00A32D67" w:rsidDel="009346B9">
            <w:rPr>
              <w:color w:val="FF0000"/>
              <w:rPrChange w:id="10042" w:author="Robert Pasternak [2]" w:date="2024-08-27T23:37:00Z">
                <w:rPr>
                  <w:color w:val="000000"/>
                </w:rPr>
              </w:rPrChange>
            </w:rPr>
            <w:delText>w umowie</w:delText>
          </w:r>
        </w:del>
      </w:ins>
      <w:ins w:id="10043" w:author="Robert Pasternak [2]" w:date="2024-08-27T23:31:00Z">
        <w:del w:id="10044" w:author="Robert Pasternak" w:date="2024-08-29T08:55:00Z">
          <w:r w:rsidR="002D5FFF" w:rsidRPr="00A32D67" w:rsidDel="009346B9">
            <w:rPr>
              <w:color w:val="FF0000"/>
              <w:rPrChange w:id="10045" w:author="Robert Pasternak [2]" w:date="2024-08-27T23:37:00Z">
                <w:rPr>
                  <w:color w:val="000000"/>
                </w:rPr>
              </w:rPrChange>
            </w:rPr>
            <w:delText xml:space="preserve">. Zamawiający może </w:delText>
          </w:r>
        </w:del>
      </w:ins>
      <w:ins w:id="10046" w:author="Robert Pasternak [2]" w:date="2024-08-27T23:33:00Z">
        <w:del w:id="10047" w:author="Robert Pasternak" w:date="2024-08-29T08:55:00Z">
          <w:r w:rsidR="002D5FFF" w:rsidRPr="00A32D67" w:rsidDel="009346B9">
            <w:rPr>
              <w:color w:val="FF0000"/>
              <w:rPrChange w:id="10048" w:author="Robert Pasternak [2]" w:date="2024-08-27T23:37:00Z">
                <w:rPr>
                  <w:color w:val="000000"/>
                </w:rPr>
              </w:rPrChange>
            </w:rPr>
            <w:delText>odstąpić</w:delText>
          </w:r>
        </w:del>
      </w:ins>
      <w:ins w:id="10049" w:author="Robert Pasternak [2]" w:date="2024-08-27T23:31:00Z">
        <w:del w:id="10050" w:author="Robert Pasternak" w:date="2024-08-29T08:55:00Z">
          <w:r w:rsidR="002D5FFF" w:rsidRPr="00A32D67" w:rsidDel="009346B9">
            <w:rPr>
              <w:color w:val="FF0000"/>
              <w:rPrChange w:id="10051" w:author="Robert Pasternak [2]" w:date="2024-08-27T23:37:00Z">
                <w:rPr>
                  <w:color w:val="000000"/>
                </w:rPr>
              </w:rPrChange>
            </w:rPr>
            <w:delText xml:space="preserve"> od przeprowadzenia weryfikacji </w:delText>
          </w:r>
        </w:del>
      </w:ins>
      <w:ins w:id="10052" w:author="Robert Pasternak [2]" w:date="2024-08-27T23:32:00Z">
        <w:del w:id="10053" w:author="Robert Pasternak" w:date="2024-08-29T08:55:00Z">
          <w:r w:rsidR="002D5FFF" w:rsidRPr="00A32D67" w:rsidDel="009346B9">
            <w:rPr>
              <w:color w:val="FF0000"/>
              <w:rPrChange w:id="10054" w:author="Robert Pasternak [2]" w:date="2024-08-27T23:37:00Z">
                <w:rPr>
                  <w:color w:val="000000"/>
                </w:rPr>
              </w:rPrChange>
            </w:rPr>
            <w:delText>jeżeli Wykonawca w terminie do</w:delText>
          </w:r>
        </w:del>
      </w:ins>
      <w:ins w:id="10055" w:author="Robert Pasternak [2]" w:date="2024-08-27T23:33:00Z">
        <w:del w:id="10056" w:author="Robert Pasternak" w:date="2024-08-29T08:55:00Z">
          <w:r w:rsidR="002D5FFF" w:rsidRPr="00A32D67" w:rsidDel="009346B9">
            <w:rPr>
              <w:color w:val="FF0000"/>
              <w:rPrChange w:id="10057" w:author="Robert Pasternak [2]" w:date="2024-08-27T23:37:00Z">
                <w:rPr>
                  <w:color w:val="000000"/>
                </w:rPr>
              </w:rPrChange>
            </w:rPr>
            <w:delText xml:space="preserve"> </w:delText>
          </w:r>
        </w:del>
      </w:ins>
      <w:ins w:id="10058" w:author="Robert Pasternak [2]" w:date="2024-08-27T23:34:00Z">
        <w:del w:id="10059" w:author="Robert Pasternak" w:date="2024-08-29T08:55:00Z">
          <w:r w:rsidR="00A32D67" w:rsidRPr="00A32D67" w:rsidDel="009346B9">
            <w:rPr>
              <w:color w:val="FF0000"/>
              <w:rPrChange w:id="10060" w:author="Robert Pasternak [2]" w:date="2024-08-27T23:37:00Z">
                <w:rPr>
                  <w:color w:val="000000"/>
                </w:rPr>
              </w:rPrChange>
            </w:rPr>
            <w:delText>10</w:delText>
          </w:r>
        </w:del>
      </w:ins>
      <w:ins w:id="10061" w:author="Robert Pasternak [2]" w:date="2024-08-27T23:33:00Z">
        <w:del w:id="10062" w:author="Robert Pasternak" w:date="2024-08-29T08:55:00Z">
          <w:r w:rsidR="002D5FFF" w:rsidRPr="00A32D67" w:rsidDel="009346B9">
            <w:rPr>
              <w:color w:val="FF0000"/>
              <w:rPrChange w:id="10063" w:author="Robert Pasternak [2]" w:date="2024-08-27T23:37:00Z">
                <w:rPr>
                  <w:color w:val="000000"/>
                </w:rPr>
              </w:rPrChange>
            </w:rPr>
            <w:delText xml:space="preserve"> kwietnia 2025 roku przedłoży Zamawiającemu </w:delText>
          </w:r>
        </w:del>
      </w:ins>
      <w:ins w:id="10064" w:author="Robert Pasternak [2]" w:date="2024-08-27T23:37:00Z">
        <w:del w:id="10065" w:author="Robert Pasternak" w:date="2024-08-29T08:55:00Z">
          <w:r w:rsidR="00A32D67" w:rsidRPr="00A32D67" w:rsidDel="009346B9">
            <w:rPr>
              <w:color w:val="FF0000"/>
              <w:rPrChange w:id="10066" w:author="Robert Pasternak [2]" w:date="2024-08-27T23:37:00Z">
                <w:rPr>
                  <w:color w:val="000000"/>
                </w:rPr>
              </w:rPrChange>
            </w:rPr>
            <w:delText xml:space="preserve">pisemne </w:delText>
          </w:r>
        </w:del>
      </w:ins>
      <w:ins w:id="10067" w:author="Robert Pasternak [2]" w:date="2024-08-27T23:34:00Z">
        <w:del w:id="10068" w:author="Robert Pasternak" w:date="2024-08-29T08:55:00Z">
          <w:r w:rsidR="00A32D67" w:rsidRPr="00A32D67" w:rsidDel="009346B9">
            <w:rPr>
              <w:color w:val="FF0000"/>
              <w:rPrChange w:id="10069" w:author="Robert Pasternak [2]" w:date="2024-08-27T23:37:00Z">
                <w:rPr>
                  <w:color w:val="000000"/>
                </w:rPr>
              </w:rPrChange>
            </w:rPr>
            <w:delText>potwierdzenia do</w:delText>
          </w:r>
        </w:del>
      </w:ins>
      <w:ins w:id="10070" w:author="Robert Pasternak [2]" w:date="2024-08-27T23:35:00Z">
        <w:del w:id="10071" w:author="Robert Pasternak" w:date="2024-08-29T08:55:00Z">
          <w:r w:rsidR="00A32D67" w:rsidRPr="00A32D67" w:rsidDel="009346B9">
            <w:rPr>
              <w:color w:val="FF0000"/>
              <w:rPrChange w:id="10072" w:author="Robert Pasternak [2]" w:date="2024-08-27T23:37:00Z">
                <w:rPr>
                  <w:color w:val="000000"/>
                </w:rPr>
              </w:rPrChange>
            </w:rPr>
            <w:delText>starczenia pojemników do nieruchomości uj</w:delText>
          </w:r>
        </w:del>
      </w:ins>
      <w:ins w:id="10073" w:author="Robert Pasternak [2]" w:date="2024-08-27T23:36:00Z">
        <w:del w:id="10074" w:author="Robert Pasternak" w:date="2024-08-29T08:55:00Z">
          <w:r w:rsidR="00A32D67" w:rsidRPr="00A32D67" w:rsidDel="009346B9">
            <w:rPr>
              <w:color w:val="FF0000"/>
              <w:rPrChange w:id="10075" w:author="Robert Pasternak [2]" w:date="2024-08-27T23:37:00Z">
                <w:rPr>
                  <w:color w:val="000000"/>
                </w:rPr>
              </w:rPrChange>
            </w:rPr>
            <w:delText>ętych w wykazie o którym mowa w ppkt. c)</w:delText>
          </w:r>
        </w:del>
      </w:ins>
      <w:ins w:id="10076" w:author="Robert Pasternak [2]" w:date="2024-08-27T23:32:00Z">
        <w:del w:id="10077" w:author="Robert Pasternak" w:date="2024-08-29T08:55:00Z">
          <w:r w:rsidR="002D5FFF" w:rsidRPr="00A32D67" w:rsidDel="009346B9">
            <w:rPr>
              <w:color w:val="FF0000"/>
              <w:rPrChange w:id="10078" w:author="Robert Pasternak [2]" w:date="2024-08-27T23:37:00Z">
                <w:rPr>
                  <w:color w:val="000000"/>
                </w:rPr>
              </w:rPrChange>
            </w:rPr>
            <w:delText xml:space="preserve"> </w:delText>
          </w:r>
        </w:del>
      </w:ins>
      <w:ins w:id="10079" w:author="Robert Pasternak [2]" w:date="2024-08-27T23:43:00Z">
        <w:del w:id="10080" w:author="Robert Pasternak" w:date="2024-08-29T08:58:00Z">
          <w:r w:rsidR="00A32D67" w:rsidDel="009346B9">
            <w:rPr>
              <w:color w:val="FF0000"/>
            </w:rPr>
            <w:delText>ZAPŁATA KARY NIE ZWALNIA Z OBOWIĄZKU</w:delText>
          </w:r>
        </w:del>
      </w:ins>
    </w:p>
    <w:p w14:paraId="6AF3191D" w14:textId="77777777" w:rsidR="00A80E48" w:rsidRDefault="00C67506">
      <w:pPr>
        <w:pStyle w:val="Akapitzlist"/>
        <w:numPr>
          <w:ilvl w:val="0"/>
          <w:numId w:val="83"/>
        </w:numPr>
        <w:autoSpaceDE w:val="0"/>
        <w:autoSpaceDN w:val="0"/>
        <w:spacing w:line="312" w:lineRule="auto"/>
        <w:rPr>
          <w:ins w:id="10081" w:author="Robert Pasternak" w:date="2024-07-19T10:05:00Z"/>
          <w:bCs/>
          <w:lang w:eastAsia="en-US"/>
        </w:rPr>
        <w:pPrChange w:id="10082" w:author="Robert Pasternak" w:date="2024-07-19T08:57:00Z">
          <w:pPr>
            <w:pStyle w:val="Akapitzlist"/>
            <w:numPr>
              <w:numId w:val="63"/>
            </w:numPr>
            <w:spacing w:line="312" w:lineRule="auto"/>
            <w:ind w:hanging="360"/>
          </w:pPr>
        </w:pPrChange>
      </w:pPr>
      <w:ins w:id="10083" w:author="Robert Pasternak" w:date="2024-07-19T09:55:00Z">
        <w:r>
          <w:rPr>
            <w:bCs/>
          </w:rPr>
          <w:t xml:space="preserve">w okresie realizacji przedmiotu zamówienia Zamawiający na bieżąco będzie informował Wykonawcę </w:t>
        </w:r>
      </w:ins>
      <w:ins w:id="10084" w:author="Robert Pasternak" w:date="2024-07-19T09:56:00Z">
        <w:r>
          <w:rPr>
            <w:bCs/>
          </w:rPr>
          <w:t xml:space="preserve">w sposób uzgodniony z Wykonawcą po zawarciu umowy, </w:t>
        </w:r>
        <w:r>
          <w:rPr>
            <w:bCs/>
          </w:rPr>
          <w:br/>
        </w:r>
      </w:ins>
      <w:ins w:id="10085" w:author="Robert Pasternak" w:date="2024-07-19T09:55:00Z">
        <w:r>
          <w:rPr>
            <w:bCs/>
          </w:rPr>
          <w:t>o nieruchomościach w zabudowie jednorodzinnej, które przestały być zamieszkałe i na których odpady nie są ju</w:t>
        </w:r>
      </w:ins>
      <w:ins w:id="10086" w:author="Robert Pasternak" w:date="2024-07-19T09:56:00Z">
        <w:r>
          <w:rPr>
            <w:bCs/>
          </w:rPr>
          <w:t>ż zbierane.</w:t>
        </w:r>
      </w:ins>
      <w:ins w:id="10087" w:author="Robert Pasternak" w:date="2024-07-19T09:58:00Z">
        <w:r>
          <w:rPr>
            <w:bCs/>
          </w:rPr>
          <w:t xml:space="preserve"> W przypadku, gdy właściciel nieruchomości zgłosi do Zamawiającego zaprzestanie zamieszkiwania na nieruchomo</w:t>
        </w:r>
      </w:ins>
      <w:ins w:id="10088" w:author="Robert Pasternak" w:date="2024-07-19T09:59:00Z">
        <w:r>
          <w:rPr>
            <w:bCs/>
          </w:rPr>
          <w:t xml:space="preserve">ści, Zamawiający pouczy wściela nieruchomości o konieczności niezwłocznego kontaktu z Wykonawcą za pośrednictwem Punktu Obsługi Mieszkańca w celu uzgodnienia z </w:t>
        </w:r>
      </w:ins>
      <w:ins w:id="10089" w:author="Robert Pasternak" w:date="2024-07-19T10:00:00Z">
        <w:r>
          <w:rPr>
            <w:bCs/>
          </w:rPr>
          <w:t>Wykonawcą zwrotu dostarczonego pojemnika do selektywnego zbierania odpadów komunalnych ulegających biodegradacji</w:t>
        </w:r>
      </w:ins>
      <w:ins w:id="10090" w:author="Robert Pasternak" w:date="2024-07-19T10:02:00Z">
        <w:r w:rsidR="00A80E48">
          <w:rPr>
            <w:bCs/>
          </w:rPr>
          <w:t>. Wykonawca w uzgodnieniu z właścicielem nieruchomości dostarczony pojemnik odbierze na w</w:t>
        </w:r>
      </w:ins>
      <w:ins w:id="10091" w:author="Robert Pasternak" w:date="2024-07-19T10:03:00Z">
        <w:r w:rsidR="00A80E48">
          <w:rPr>
            <w:bCs/>
          </w:rPr>
          <w:t xml:space="preserve">łasny koszt i własnymi środkami lub pozostawi na terenie nieruchomości. </w:t>
        </w:r>
      </w:ins>
      <w:ins w:id="10092" w:author="Robert Pasternak" w:date="2024-07-19T10:00:00Z">
        <w:r>
          <w:rPr>
            <w:bCs/>
          </w:rPr>
          <w:t xml:space="preserve"> </w:t>
        </w:r>
      </w:ins>
    </w:p>
    <w:p w14:paraId="20B451D2" w14:textId="77777777" w:rsidR="007B668F" w:rsidRDefault="00A80E48">
      <w:pPr>
        <w:pStyle w:val="Akapitzlist"/>
        <w:numPr>
          <w:ilvl w:val="0"/>
          <w:numId w:val="83"/>
        </w:numPr>
        <w:autoSpaceDE w:val="0"/>
        <w:autoSpaceDN w:val="0"/>
        <w:spacing w:line="312" w:lineRule="auto"/>
        <w:rPr>
          <w:ins w:id="10093" w:author="Robert Pasternak" w:date="2024-07-19T10:24:00Z"/>
          <w:bCs/>
          <w:lang w:eastAsia="en-US"/>
        </w:rPr>
      </w:pPr>
      <w:ins w:id="10094" w:author="Robert Pasternak" w:date="2024-07-19T10:05:00Z">
        <w:r>
          <w:rPr>
            <w:bCs/>
          </w:rPr>
          <w:t>po zakończeniu realizacji przedmiotu zamówienia Wykonawca zobowi</w:t>
        </w:r>
      </w:ins>
      <w:ins w:id="10095" w:author="Robert Pasternak" w:date="2024-07-19T10:06:00Z">
        <w:r>
          <w:rPr>
            <w:bCs/>
          </w:rPr>
          <w:t>ązany jest na własny koszt i środkami własnymi odebrać dostarczone uprzednio do zamieszka</w:t>
        </w:r>
      </w:ins>
      <w:ins w:id="10096" w:author="Robert Pasternak" w:date="2024-07-19T10:07:00Z">
        <w:r>
          <w:rPr>
            <w:bCs/>
          </w:rPr>
          <w:t xml:space="preserve">łych nieruchomości w zabudowie jednorodzinnej pojemniki do selektywnego zbierania odpadów komunalnych ulegających biodegradacji lub </w:t>
        </w:r>
      </w:ins>
      <w:ins w:id="10097" w:author="Robert Pasternak" w:date="2024-07-19T10:09:00Z">
        <w:r>
          <w:rPr>
            <w:bCs/>
          </w:rPr>
          <w:t xml:space="preserve">w uzgodnieniu z właścicielem nieruchomości </w:t>
        </w:r>
      </w:ins>
      <w:ins w:id="10098" w:author="Robert Pasternak" w:date="2024-07-19T10:07:00Z">
        <w:r>
          <w:rPr>
            <w:bCs/>
          </w:rPr>
          <w:t>pozostawi</w:t>
        </w:r>
      </w:ins>
      <w:ins w:id="10099" w:author="Robert Pasternak" w:date="2024-07-19T10:08:00Z">
        <w:r>
          <w:rPr>
            <w:bCs/>
          </w:rPr>
          <w:t>ć je na terenie nieruchomości do której zostały dostarczone</w:t>
        </w:r>
      </w:ins>
      <w:ins w:id="10100" w:author="Robert Pasternak" w:date="2024-07-19T10:09:00Z">
        <w:r>
          <w:rPr>
            <w:bCs/>
          </w:rPr>
          <w:t xml:space="preserve">. </w:t>
        </w:r>
      </w:ins>
      <w:ins w:id="10101" w:author="Robert Pasternak" w:date="2024-07-19T10:16:00Z">
        <w:r w:rsidR="008021DF">
          <w:rPr>
            <w:bCs/>
          </w:rPr>
          <w:br/>
        </w:r>
      </w:ins>
      <w:ins w:id="10102" w:author="Robert Pasternak" w:date="2024-07-19T10:09:00Z">
        <w:r>
          <w:rPr>
            <w:bCs/>
          </w:rPr>
          <w:t>W przypadku gdy Wykonawca po zakończeniu realizacji przedmiotu zam</w:t>
        </w:r>
      </w:ins>
      <w:ins w:id="10103" w:author="Robert Pasternak" w:date="2024-07-19T10:10:00Z">
        <w:r>
          <w:rPr>
            <w:bCs/>
          </w:rPr>
          <w:t>ówienia zdecyduje się odebrać uprzednio dostarczone pojemniki</w:t>
        </w:r>
      </w:ins>
      <w:ins w:id="10104" w:author="Robert Pasternak" w:date="2024-07-19T10:16:00Z">
        <w:r w:rsidR="008021DF">
          <w:rPr>
            <w:bCs/>
          </w:rPr>
          <w:t>,</w:t>
        </w:r>
      </w:ins>
      <w:ins w:id="10105" w:author="Robert Pasternak" w:date="2024-07-19T10:10:00Z">
        <w:r>
          <w:rPr>
            <w:bCs/>
          </w:rPr>
          <w:t xml:space="preserve"> zobowiązany jest poinformować właśc</w:t>
        </w:r>
      </w:ins>
      <w:ins w:id="10106" w:author="Robert Pasternak" w:date="2024-07-19T10:17:00Z">
        <w:r w:rsidR="008021DF">
          <w:rPr>
            <w:bCs/>
          </w:rPr>
          <w:t>icieli</w:t>
        </w:r>
      </w:ins>
      <w:ins w:id="10107" w:author="Robert Pasternak" w:date="2024-07-19T10:10:00Z">
        <w:r>
          <w:rPr>
            <w:bCs/>
          </w:rPr>
          <w:t xml:space="preserve"> nieruchomo</w:t>
        </w:r>
      </w:ins>
      <w:ins w:id="10108" w:author="Robert Pasternak" w:date="2024-07-19T10:11:00Z">
        <w:r>
          <w:rPr>
            <w:bCs/>
          </w:rPr>
          <w:t>ści o terminie kiedy pojemniki</w:t>
        </w:r>
      </w:ins>
      <w:ins w:id="10109" w:author="Robert Pasternak" w:date="2024-07-19T10:17:00Z">
        <w:r w:rsidR="008021DF">
          <w:rPr>
            <w:bCs/>
          </w:rPr>
          <w:t xml:space="preserve"> z nieruchomości </w:t>
        </w:r>
        <w:r w:rsidR="008021DF">
          <w:rPr>
            <w:bCs/>
          </w:rPr>
          <w:lastRenderedPageBreak/>
          <w:t xml:space="preserve">będą odbierane i w jakiej formie </w:t>
        </w:r>
      </w:ins>
      <w:ins w:id="10110" w:author="Robert Pasternak" w:date="2024-07-19T10:18:00Z">
        <w:r w:rsidR="008021DF">
          <w:rPr>
            <w:bCs/>
          </w:rPr>
          <w:t>(np. czy pojemnik należy wystawić przed nieruchomość, w jakich godzinach itp.).</w:t>
        </w:r>
      </w:ins>
    </w:p>
    <w:p w14:paraId="30A6E04E" w14:textId="711AC700" w:rsidR="00A80E48" w:rsidRPr="0044515F" w:rsidRDefault="007B668F">
      <w:pPr>
        <w:pStyle w:val="Akapitzlist"/>
        <w:numPr>
          <w:ilvl w:val="0"/>
          <w:numId w:val="83"/>
        </w:numPr>
        <w:autoSpaceDE w:val="0"/>
        <w:autoSpaceDN w:val="0"/>
        <w:spacing w:line="312" w:lineRule="auto"/>
        <w:rPr>
          <w:ins w:id="10111" w:author="Robert Pasternak" w:date="2024-07-19T09:04:00Z"/>
          <w:bCs/>
          <w:lang w:eastAsia="en-US"/>
        </w:rPr>
      </w:pPr>
      <w:ins w:id="10112" w:author="Robert Pasternak" w:date="2024-07-19T10:24:00Z">
        <w:r>
          <w:rPr>
            <w:bCs/>
          </w:rPr>
          <w:t>w okresie realizacji przedmiotu zamówienia Wykonawca nie może pobierać</w:t>
        </w:r>
      </w:ins>
      <w:ins w:id="10113" w:author="Robert Pasternak" w:date="2024-07-19T10:25:00Z">
        <w:r>
          <w:rPr>
            <w:bCs/>
          </w:rPr>
          <w:t xml:space="preserve"> dodatkowych opłat od właścicieli nieruchomości jednorodzinnych za dostarczone im pojemniki do selektywnego zbierania odpadów</w:t>
        </w:r>
      </w:ins>
      <w:ins w:id="10114" w:author="Robert Pasternak" w:date="2024-07-19T10:26:00Z">
        <w:r>
          <w:rPr>
            <w:bCs/>
          </w:rPr>
          <w:t xml:space="preserve"> </w:t>
        </w:r>
      </w:ins>
      <w:ins w:id="10115" w:author="Robert Pasternak" w:date="2024-07-19T10:25:00Z">
        <w:r>
          <w:rPr>
            <w:bCs/>
          </w:rPr>
          <w:t>komunalnych ulegających biodegradacji, ewentualne koszty zwi</w:t>
        </w:r>
      </w:ins>
      <w:ins w:id="10116" w:author="Robert Pasternak" w:date="2024-07-19T10:27:00Z">
        <w:r>
          <w:rPr>
            <w:bCs/>
          </w:rPr>
          <w:t>ązane z dostarczeniem pojemników, ich u</w:t>
        </w:r>
      </w:ins>
      <w:ins w:id="10117" w:author="Robert Pasternak" w:date="2024-07-19T10:28:00Z">
        <w:r>
          <w:rPr>
            <w:bCs/>
          </w:rPr>
          <w:t>żytkowaniem przez okres realizacji przedmiotu zamówienia i odbiorem po zakończeniu realizacji przedmiotu zamówienia Wykonawca powinien ująć w ofercie na realizacj</w:t>
        </w:r>
      </w:ins>
      <w:ins w:id="10118" w:author="Robert Pasternak" w:date="2024-07-19T10:29:00Z">
        <w:r>
          <w:rPr>
            <w:bCs/>
          </w:rPr>
          <w:t>ę przedmiotu zamówienia.</w:t>
        </w:r>
      </w:ins>
      <w:ins w:id="10119" w:author="Robert Pasternak" w:date="2024-07-19T10:25:00Z">
        <w:r>
          <w:rPr>
            <w:bCs/>
          </w:rPr>
          <w:t xml:space="preserve"> </w:t>
        </w:r>
      </w:ins>
      <w:ins w:id="10120" w:author="Robert Pasternak" w:date="2024-07-19T10:11:00Z">
        <w:r w:rsidR="00A80E48">
          <w:rPr>
            <w:bCs/>
          </w:rPr>
          <w:t xml:space="preserve"> </w:t>
        </w:r>
      </w:ins>
      <w:ins w:id="10121" w:author="Robert Pasternak" w:date="2024-07-19T10:06:00Z">
        <w:r w:rsidR="00A80E48">
          <w:rPr>
            <w:bCs/>
          </w:rPr>
          <w:t xml:space="preserve"> </w:t>
        </w:r>
      </w:ins>
    </w:p>
    <w:p w14:paraId="27A5FCFB" w14:textId="2A9421BD" w:rsidR="00C32272" w:rsidRDefault="00C32272">
      <w:pPr>
        <w:pStyle w:val="Akapitzlist"/>
        <w:autoSpaceDE w:val="0"/>
        <w:autoSpaceDN w:val="0"/>
        <w:spacing w:line="312" w:lineRule="auto"/>
        <w:ind w:left="284"/>
        <w:rPr>
          <w:ins w:id="10122" w:author="Robert Pasternak" w:date="2024-07-18T16:43:00Z"/>
          <w:bCs/>
          <w:lang w:eastAsia="en-US"/>
        </w:rPr>
        <w:pPrChange w:id="10123" w:author="Robert Pasternak" w:date="2024-07-19T10:04:00Z">
          <w:pPr>
            <w:pStyle w:val="Akapitzlist"/>
            <w:numPr>
              <w:numId w:val="63"/>
            </w:numPr>
            <w:spacing w:line="312" w:lineRule="auto"/>
            <w:ind w:hanging="360"/>
          </w:pPr>
        </w:pPrChange>
      </w:pPr>
    </w:p>
    <w:p w14:paraId="1DD5A652" w14:textId="38FAE76B" w:rsidR="00C2392D" w:rsidRDefault="00F64DC3">
      <w:pPr>
        <w:pStyle w:val="Akapitzlist"/>
        <w:numPr>
          <w:ilvl w:val="1"/>
          <w:numId w:val="6"/>
        </w:numPr>
        <w:tabs>
          <w:tab w:val="clear" w:pos="1080"/>
        </w:tabs>
        <w:autoSpaceDE w:val="0"/>
        <w:autoSpaceDN w:val="0"/>
        <w:spacing w:line="312" w:lineRule="auto"/>
        <w:ind w:left="284" w:hanging="284"/>
        <w:rPr>
          <w:ins w:id="10124" w:author="Robert Pasternak" w:date="2024-08-05T14:37:00Z"/>
          <w:bCs/>
          <w:lang w:eastAsia="en-US"/>
        </w:rPr>
        <w:pPrChange w:id="10125" w:author="Robert Pasternak" w:date="2024-07-18T16:06:00Z">
          <w:pPr>
            <w:pStyle w:val="Akapitzlist"/>
            <w:numPr>
              <w:numId w:val="63"/>
            </w:numPr>
            <w:spacing w:line="312" w:lineRule="auto"/>
            <w:ind w:hanging="360"/>
          </w:pPr>
        </w:pPrChange>
      </w:pPr>
      <w:ins w:id="10126" w:author="Robert Pasternak" w:date="2024-07-19T11:31:00Z">
        <w:r>
          <w:rPr>
            <w:bCs/>
            <w:lang w:eastAsia="en-US"/>
          </w:rPr>
          <w:t>Obowiązki Wykonawcy w zakresie pojemnik</w:t>
        </w:r>
      </w:ins>
      <w:ins w:id="10127" w:author="Robert Pasternak" w:date="2024-07-19T11:32:00Z">
        <w:r>
          <w:rPr>
            <w:bCs/>
            <w:lang w:eastAsia="en-US"/>
          </w:rPr>
          <w:t>ów do selektywnego zbierania odpadów komunalnych frakcji szkło, papier, metale i tworzywa sztuczne w zabudowie wielorodzinnej.</w:t>
        </w:r>
      </w:ins>
    </w:p>
    <w:p w14:paraId="2B5409D2" w14:textId="77777777" w:rsidR="00390DD2" w:rsidRDefault="00390DD2">
      <w:pPr>
        <w:pStyle w:val="Akapitzlist"/>
        <w:autoSpaceDE w:val="0"/>
        <w:autoSpaceDN w:val="0"/>
        <w:spacing w:line="312" w:lineRule="auto"/>
        <w:ind w:left="284"/>
        <w:rPr>
          <w:ins w:id="10128" w:author="Robert Pasternak" w:date="2024-07-19T11:32:00Z"/>
          <w:bCs/>
          <w:lang w:eastAsia="en-US"/>
        </w:rPr>
        <w:pPrChange w:id="10129" w:author="Robert Pasternak" w:date="2024-08-05T14:37:00Z">
          <w:pPr>
            <w:pStyle w:val="Akapitzlist"/>
            <w:numPr>
              <w:numId w:val="63"/>
            </w:numPr>
            <w:spacing w:line="312" w:lineRule="auto"/>
            <w:ind w:hanging="360"/>
          </w:pPr>
        </w:pPrChange>
      </w:pPr>
    </w:p>
    <w:p w14:paraId="490A758C" w14:textId="77777777" w:rsidR="008D6644" w:rsidRDefault="008D6644">
      <w:pPr>
        <w:pStyle w:val="Akapitzlist"/>
        <w:numPr>
          <w:ilvl w:val="0"/>
          <w:numId w:val="87"/>
        </w:numPr>
        <w:spacing w:line="312" w:lineRule="auto"/>
        <w:rPr>
          <w:ins w:id="10130" w:author="Robert Pasternak" w:date="2024-07-19T11:42:00Z"/>
        </w:rPr>
        <w:pPrChange w:id="10131" w:author="Robert Pasternak" w:date="2024-07-19T11:41:00Z">
          <w:pPr>
            <w:pStyle w:val="Akapitzlist"/>
            <w:numPr>
              <w:numId w:val="6"/>
            </w:numPr>
            <w:tabs>
              <w:tab w:val="num" w:pos="360"/>
            </w:tabs>
            <w:spacing w:line="312" w:lineRule="auto"/>
            <w:ind w:left="360" w:hanging="360"/>
          </w:pPr>
        </w:pPrChange>
      </w:pPr>
      <w:ins w:id="10132" w:author="Robert Pasternak" w:date="2024-07-19T11:42:00Z">
        <w:r>
          <w:t>w</w:t>
        </w:r>
      </w:ins>
      <w:ins w:id="10133" w:author="Robert Pasternak" w:date="2024-07-19T11:41:00Z">
        <w:r w:rsidRPr="008416E6">
          <w:t xml:space="preserve"> trakcie realizacji Przedmiotu zamówienia Wykonawca zobowiązany jest utrzymywać pojemniki </w:t>
        </w:r>
      </w:ins>
      <w:ins w:id="10134" w:author="Robert Pasternak" w:date="2024-07-19T11:42:00Z">
        <w:r>
          <w:rPr>
            <w:bCs/>
            <w:lang w:eastAsia="en-US"/>
          </w:rPr>
          <w:t>do selektywnego zbierania odpadów komunalnych frakcji szkło, papier, metale i tworzywa sztuczne w zabudowie wielorodzinnej</w:t>
        </w:r>
        <w:r w:rsidRPr="008416E6">
          <w:t xml:space="preserve"> </w:t>
        </w:r>
      </w:ins>
      <w:ins w:id="10135" w:author="Robert Pasternak" w:date="2024-07-19T11:41:00Z">
        <w:r w:rsidRPr="008416E6">
          <w:t xml:space="preserve">w </w:t>
        </w:r>
        <w:r>
          <w:t xml:space="preserve">odpowiednim stanie technicznym </w:t>
        </w:r>
        <w:r w:rsidRPr="008416E6">
          <w:t>i na własny koszt.</w:t>
        </w:r>
      </w:ins>
    </w:p>
    <w:p w14:paraId="7AD8B562" w14:textId="4BB57DEB" w:rsidR="00BA586B" w:rsidRDefault="008D6644">
      <w:pPr>
        <w:pStyle w:val="Akapitzlist"/>
        <w:numPr>
          <w:ilvl w:val="0"/>
          <w:numId w:val="87"/>
        </w:numPr>
        <w:spacing w:line="312" w:lineRule="auto"/>
        <w:rPr>
          <w:ins w:id="10136" w:author="Robert Pasternak" w:date="2024-07-19T11:52:00Z"/>
        </w:rPr>
        <w:pPrChange w:id="10137" w:author="Robert Pasternak" w:date="2024-07-19T11:42:00Z">
          <w:pPr>
            <w:pStyle w:val="Akapitzlist"/>
            <w:numPr>
              <w:numId w:val="6"/>
            </w:numPr>
            <w:tabs>
              <w:tab w:val="num" w:pos="360"/>
            </w:tabs>
            <w:spacing w:line="312" w:lineRule="auto"/>
            <w:ind w:left="360" w:hanging="360"/>
          </w:pPr>
        </w:pPrChange>
      </w:pPr>
      <w:ins w:id="10138" w:author="Robert Pasternak" w:date="2024-07-19T11:41:00Z">
        <w:r w:rsidRPr="008416E6">
          <w:t xml:space="preserve"> </w:t>
        </w:r>
      </w:ins>
      <w:ins w:id="10139" w:author="Robert Pasternak" w:date="2024-07-19T11:42:00Z">
        <w:r>
          <w:t>w</w:t>
        </w:r>
      </w:ins>
      <w:ins w:id="10140" w:author="Robert Pasternak" w:date="2024-07-19T11:41:00Z">
        <w:r w:rsidRPr="008416E6">
          <w:t xml:space="preserve"> przypadku uszkodzenia pojemnika, kradzieży, spalenia lub innych okoliczności eliminujących </w:t>
        </w:r>
      </w:ins>
      <w:ins w:id="10141" w:author="Robert Pasternak" w:date="2024-07-19T11:43:00Z">
        <w:r w:rsidRPr="008416E6">
          <w:t xml:space="preserve">z użytkowania </w:t>
        </w:r>
      </w:ins>
      <w:ins w:id="10142" w:author="Robert Pasternak" w:date="2024-07-19T11:41:00Z">
        <w:r w:rsidRPr="008416E6">
          <w:t>pojemnik</w:t>
        </w:r>
      </w:ins>
      <w:ins w:id="10143" w:author="Robert Pasternak" w:date="2024-07-19T11:43:00Z">
        <w:r>
          <w:t>, o którym mowa w pkt. 2,</w:t>
        </w:r>
      </w:ins>
      <w:ins w:id="10144" w:author="Robert Pasternak" w:date="2024-07-19T11:41:00Z">
        <w:r w:rsidRPr="008416E6">
          <w:t xml:space="preserve"> Wykonawca zobowiązany jest </w:t>
        </w:r>
      </w:ins>
      <w:ins w:id="10145" w:author="Robert Pasternak" w:date="2024-07-19T11:44:00Z">
        <w:r>
          <w:t xml:space="preserve">na własny koszt </w:t>
        </w:r>
      </w:ins>
      <w:ins w:id="10146" w:author="Robert Pasternak" w:date="2024-07-19T11:41:00Z">
        <w:r w:rsidRPr="008416E6">
          <w:t xml:space="preserve">wymienić lub uzupełnić pojemnik </w:t>
        </w:r>
      </w:ins>
      <w:ins w:id="10147" w:author="Robert Pasternak" w:date="2024-07-19T11:45:00Z">
        <w:r>
          <w:t>(</w:t>
        </w:r>
      </w:ins>
      <w:ins w:id="10148" w:author="Robert Pasternak" w:date="2024-07-19T11:46:00Z">
        <w:r>
          <w:t xml:space="preserve">na pojemnik </w:t>
        </w:r>
      </w:ins>
      <w:ins w:id="10149" w:author="Robert Pasternak" w:date="2024-07-19T11:45:00Z">
        <w:r>
          <w:t>tego samego typu</w:t>
        </w:r>
      </w:ins>
      <w:ins w:id="10150" w:author="Robert Pasternak" w:date="2024-07-19T11:46:00Z">
        <w:r>
          <w:t xml:space="preserve"> i pojemności lub pojemniki tego samego typu, których sumaryczna pojemność nie może być mniejsza od pojemno</w:t>
        </w:r>
      </w:ins>
      <w:ins w:id="10151" w:author="Robert Pasternak" w:date="2024-07-19T11:47:00Z">
        <w:r>
          <w:t xml:space="preserve">ści wymienianego pojemnika) </w:t>
        </w:r>
      </w:ins>
      <w:ins w:id="10152" w:author="Robert Pasternak" w:date="2024-07-19T11:41:00Z">
        <w:r w:rsidRPr="008416E6">
          <w:t xml:space="preserve">w terminie </w:t>
        </w:r>
      </w:ins>
      <w:ins w:id="10153" w:author="Robert Pasternak" w:date="2024-07-19T11:44:00Z">
        <w:r>
          <w:br/>
        </w:r>
      </w:ins>
      <w:ins w:id="10154" w:author="Robert Pasternak" w:date="2024-07-19T11:41:00Z">
        <w:r w:rsidRPr="008416E6">
          <w:t xml:space="preserve">do 3 dni roboczych </w:t>
        </w:r>
        <w:r>
          <w:t xml:space="preserve">od stwierdzenia tego faktu lub </w:t>
        </w:r>
        <w:r w:rsidRPr="008416E6">
          <w:t>od otrzymania powiadomienia o tym fakcie od Zamawiającego lub właściciela (zarządcy) nieruchomości.</w:t>
        </w:r>
        <w:r>
          <w:t xml:space="preserve"> </w:t>
        </w:r>
      </w:ins>
      <w:ins w:id="10155" w:author="Robert Pasternak" w:date="2024-07-19T11:44:00Z">
        <w:r>
          <w:t xml:space="preserve">Jeżeli Wykonawca z przyczyn </w:t>
        </w:r>
      </w:ins>
      <w:ins w:id="10156" w:author="Robert Pasternak" w:date="2024-07-19T11:47:00Z">
        <w:r>
          <w:t>niezależnych</w:t>
        </w:r>
      </w:ins>
      <w:ins w:id="10157" w:author="Robert Pasternak" w:date="2024-07-19T11:44:00Z">
        <w:r>
          <w:t xml:space="preserve"> od niego nie jest w stanie dokona</w:t>
        </w:r>
      </w:ins>
      <w:ins w:id="10158" w:author="Robert Pasternak" w:date="2024-07-19T11:45:00Z">
        <w:r>
          <w:t xml:space="preserve">ć </w:t>
        </w:r>
      </w:ins>
      <w:ins w:id="10159" w:author="Robert Pasternak" w:date="2024-07-19T11:47:00Z">
        <w:r w:rsidR="00113300">
          <w:t>w</w:t>
        </w:r>
      </w:ins>
      <w:ins w:id="10160" w:author="Robert Pasternak" w:date="2024-07-23T14:37:00Z">
        <w:r w:rsidR="00113300">
          <w:t>ym</w:t>
        </w:r>
      </w:ins>
      <w:ins w:id="10161" w:author="Robert Pasternak" w:date="2024-07-19T11:47:00Z">
        <w:r>
          <w:t>iany</w:t>
        </w:r>
      </w:ins>
      <w:ins w:id="10162" w:author="Robert Pasternak" w:date="2024-07-19T11:45:00Z">
        <w:r>
          <w:t xml:space="preserve"> pojemnika </w:t>
        </w:r>
      </w:ins>
      <w:ins w:id="10163" w:author="Robert Pasternak" w:date="2024-07-19T11:47:00Z">
        <w:r>
          <w:br/>
        </w:r>
      </w:ins>
      <w:ins w:id="10164" w:author="Robert Pasternak" w:date="2024-07-19T11:45:00Z">
        <w:r>
          <w:t>w terminie określonym powyżej</w:t>
        </w:r>
      </w:ins>
      <w:ins w:id="10165" w:author="Robert Pasternak" w:date="2024-07-19T11:47:00Z">
        <w:r>
          <w:t>, po uprzednim zawiadomieniu Zamawiającego dopuszczalne jest do czasu wymiany pojemnika jego zast</w:t>
        </w:r>
      </w:ins>
      <w:ins w:id="10166" w:author="Robert Pasternak" w:date="2024-07-19T11:48:00Z">
        <w:r>
          <w:t xml:space="preserve">ąpienie pojemnikiem innego typu o pojemności </w:t>
        </w:r>
        <w:r w:rsidR="00BA586B">
          <w:t>nie mniejszej niż pojemno</w:t>
        </w:r>
      </w:ins>
      <w:ins w:id="10167" w:author="Robert Pasternak" w:date="2024-07-19T11:49:00Z">
        <w:r w:rsidR="00BA586B">
          <w:t xml:space="preserve">ść wymienianego pojemnika lub pojemnikami, których sumaryczna pojemność nie może być mniejsza niż pojemność pojemnika wymienianego. </w:t>
        </w:r>
      </w:ins>
      <w:ins w:id="10168" w:author="Robert Pasternak" w:date="2024-07-19T11:50:00Z">
        <w:r w:rsidR="00BA586B">
          <w:t>W takiej sytuacji Wykonawca zobowiązany jest do czasu wymiany pojemnika zapewnić odbiór odpad</w:t>
        </w:r>
      </w:ins>
      <w:ins w:id="10169" w:author="Robert Pasternak" w:date="2024-07-19T11:51:00Z">
        <w:r w:rsidR="00BA586B">
          <w:t>ów z pojemników innego typu w które Wykonawca zastępczo wyposażył miejsce gromadzenia odpadów.</w:t>
        </w:r>
      </w:ins>
    </w:p>
    <w:p w14:paraId="0CA75D82" w14:textId="0A9DB9E0" w:rsidR="008D6644" w:rsidRDefault="00BA586B">
      <w:pPr>
        <w:pStyle w:val="Akapitzlist"/>
        <w:numPr>
          <w:ilvl w:val="0"/>
          <w:numId w:val="87"/>
        </w:numPr>
        <w:spacing w:line="312" w:lineRule="auto"/>
        <w:rPr>
          <w:ins w:id="10170" w:author="Robert Pasternak" w:date="2024-07-19T11:52:00Z"/>
        </w:rPr>
        <w:pPrChange w:id="10171" w:author="Robert Pasternak" w:date="2024-07-19T11:52:00Z">
          <w:pPr>
            <w:pStyle w:val="Akapitzlist"/>
            <w:numPr>
              <w:numId w:val="6"/>
            </w:numPr>
            <w:tabs>
              <w:tab w:val="num" w:pos="360"/>
            </w:tabs>
            <w:spacing w:line="312" w:lineRule="auto"/>
            <w:ind w:left="360" w:hanging="360"/>
          </w:pPr>
        </w:pPrChange>
      </w:pPr>
      <w:ins w:id="10172" w:author="Robert Pasternak" w:date="2024-07-19T11:52:00Z">
        <w:r>
          <w:t>w</w:t>
        </w:r>
      </w:ins>
      <w:ins w:id="10173" w:author="Robert Pasternak" w:date="2024-07-19T11:41:00Z">
        <w:r w:rsidR="008D6644" w:rsidRPr="008416E6">
          <w:t xml:space="preserve"> trakcie realizacji Przedmiotu zamówienia Wykonawca zobowiązany jest do bieżącej kontroli stanu oklejenia pojemników i uzupełniania na własny koszt uszkodzonego lub brakującego oznakowania pojemników w tym również wymaganego przez Zamawiającego oznakowania dodatkowego.</w:t>
        </w:r>
      </w:ins>
    </w:p>
    <w:p w14:paraId="0BBAEA38" w14:textId="77777777" w:rsidR="008D6644" w:rsidRPr="00BA586B" w:rsidRDefault="008D6644">
      <w:pPr>
        <w:pStyle w:val="Akapitzlist"/>
        <w:numPr>
          <w:ilvl w:val="0"/>
          <w:numId w:val="87"/>
        </w:numPr>
        <w:spacing w:line="312" w:lineRule="auto"/>
        <w:rPr>
          <w:ins w:id="10174" w:author="Robert Pasternak" w:date="2024-07-19T11:53:00Z"/>
          <w:rPrChange w:id="10175" w:author="Robert Pasternak" w:date="2024-07-19T11:53:00Z">
            <w:rPr>
              <w:ins w:id="10176" w:author="Robert Pasternak" w:date="2024-07-19T11:53:00Z"/>
              <w:spacing w:val="-4"/>
            </w:rPr>
          </w:rPrChange>
        </w:rPr>
        <w:pPrChange w:id="10177" w:author="Robert Pasternak" w:date="2024-07-19T11:52:00Z">
          <w:pPr>
            <w:pStyle w:val="Akapitzlist"/>
            <w:numPr>
              <w:numId w:val="6"/>
            </w:numPr>
            <w:tabs>
              <w:tab w:val="num" w:pos="360"/>
            </w:tabs>
            <w:spacing w:line="312" w:lineRule="auto"/>
            <w:ind w:left="360" w:hanging="360"/>
          </w:pPr>
        </w:pPrChange>
      </w:pPr>
      <w:ins w:id="10178" w:author="Robert Pasternak" w:date="2024-07-19T11:41:00Z">
        <w:r w:rsidRPr="00BA586B">
          <w:rPr>
            <w:spacing w:val="-4"/>
            <w:rPrChange w:id="10179" w:author="Robert Pasternak" w:date="2024-07-19T11:52:00Z">
              <w:rPr/>
            </w:rPrChange>
          </w:rPr>
          <w:t xml:space="preserve">Zamawiający zastrzega sobie możliwość zmiany lokalizacji pojemników w trakcie obowiązywania umowy bez zwiększenia z tego tytułu wynagrodzenia dla Wykonawcy. </w:t>
        </w:r>
        <w:r w:rsidRPr="00BA586B">
          <w:rPr>
            <w:spacing w:val="-4"/>
            <w:rPrChange w:id="10180" w:author="Robert Pasternak" w:date="2024-07-19T11:52:00Z">
              <w:rPr/>
            </w:rPrChange>
          </w:rPr>
          <w:br/>
          <w:t xml:space="preserve">Na pisemny wniosek Zamawiającego Wykonawca zobowiązany będzie do przestawiania </w:t>
        </w:r>
        <w:r w:rsidRPr="00BA586B">
          <w:rPr>
            <w:spacing w:val="-4"/>
            <w:rPrChange w:id="10181" w:author="Robert Pasternak" w:date="2024-07-19T11:52:00Z">
              <w:rPr/>
            </w:rPrChange>
          </w:rPr>
          <w:lastRenderedPageBreak/>
          <w:t>pojemników we wskazane miejsce.</w:t>
        </w:r>
      </w:ins>
    </w:p>
    <w:p w14:paraId="266428BE" w14:textId="77777777" w:rsidR="008F08B1" w:rsidRDefault="00BA586B">
      <w:pPr>
        <w:pStyle w:val="Akapitzlist"/>
        <w:numPr>
          <w:ilvl w:val="0"/>
          <w:numId w:val="87"/>
        </w:numPr>
        <w:spacing w:line="312" w:lineRule="auto"/>
        <w:rPr>
          <w:ins w:id="10182" w:author="Robert Pasternak" w:date="2024-07-24T08:22:00Z"/>
        </w:rPr>
        <w:pPrChange w:id="10183" w:author="Robert Pasternak" w:date="2024-07-19T11:53:00Z">
          <w:pPr>
            <w:pStyle w:val="Akapitzlist"/>
            <w:numPr>
              <w:numId w:val="6"/>
            </w:numPr>
            <w:tabs>
              <w:tab w:val="num" w:pos="360"/>
            </w:tabs>
            <w:spacing w:line="312" w:lineRule="auto"/>
            <w:ind w:left="360" w:hanging="360"/>
          </w:pPr>
        </w:pPrChange>
      </w:pPr>
      <w:ins w:id="10184" w:author="Robert Pasternak" w:date="2024-07-19T11:53:00Z">
        <w:r>
          <w:t>w</w:t>
        </w:r>
      </w:ins>
      <w:ins w:id="10185" w:author="Robert Pasternak" w:date="2024-07-19T11:41:00Z">
        <w:r w:rsidR="008D6644" w:rsidRPr="008416E6">
          <w:t xml:space="preserve"> trakcie realizacji Przedmiotu zamówienia Wykonawca zobowiązany jest wyposażyć w pojemniki do selektywnego zbierania odpadów komunalnych </w:t>
        </w:r>
      </w:ins>
      <w:ins w:id="10186" w:author="Robert Pasternak" w:date="2024-07-19T11:54:00Z">
        <w:r>
          <w:rPr>
            <w:bCs/>
            <w:lang w:eastAsia="en-US"/>
          </w:rPr>
          <w:t xml:space="preserve">frakcji szkło, papier, metale i tworzywa sztuczne </w:t>
        </w:r>
      </w:ins>
      <w:ins w:id="10187" w:author="Robert Pasternak" w:date="2024-07-19T11:41:00Z">
        <w:r w:rsidR="008D6644" w:rsidRPr="008416E6">
          <w:t>zgłoszone przez Zamawiającego nowe miejsca g</w:t>
        </w:r>
        <w:r>
          <w:t xml:space="preserve">romadzenia odpadów komunalnych </w:t>
        </w:r>
        <w:r w:rsidR="008D6644" w:rsidRPr="008416E6">
          <w:t>w zabudowie wielorodzinnej, w terminie do 10 dni roboczych od zgłoszenia takiej potrzeby.</w:t>
        </w:r>
      </w:ins>
      <w:ins w:id="10188" w:author="Robert Pasternak" w:date="2024-07-19T11:54:00Z">
        <w:r>
          <w:t xml:space="preserve"> Zamawiający szacuje, </w:t>
        </w:r>
      </w:ins>
      <w:ins w:id="10189" w:author="Robert Pasternak" w:date="2024-07-19T11:55:00Z">
        <w:r>
          <w:t>że w okresie realizacji przedmiotu zamówienia ilość nowo powstałych miejsc do gromadzenia odpadów komunalnych w zabudowie wielorodzinnej nie przekroczy 10.</w:t>
        </w:r>
      </w:ins>
      <w:ins w:id="10190" w:author="Robert Pasternak" w:date="2024-07-24T07:39:00Z">
        <w:r w:rsidR="00856F31">
          <w:t xml:space="preserve"> Ilość pojemnik</w:t>
        </w:r>
      </w:ins>
      <w:ins w:id="10191" w:author="Robert Pasternak" w:date="2024-07-24T07:40:00Z">
        <w:r w:rsidR="00856F31">
          <w:t>ów w</w:t>
        </w:r>
      </w:ins>
      <w:ins w:id="10192" w:author="Robert Pasternak" w:date="2024-07-24T07:47:00Z">
        <w:r w:rsidR="00D55D72">
          <w:t xml:space="preserve"> </w:t>
        </w:r>
      </w:ins>
      <w:ins w:id="10193" w:author="Robert Pasternak" w:date="2024-07-24T07:48:00Z">
        <w:r w:rsidR="00D55D72">
          <w:t xml:space="preserve">nowopowstałym </w:t>
        </w:r>
      </w:ins>
      <w:ins w:id="10194" w:author="Robert Pasternak" w:date="2024-07-24T07:40:00Z">
        <w:r w:rsidR="00856F31">
          <w:t>miejscu gromadzenia odpadów, w które Wykonawca zobowiązany będzie je wyposażyć, uzależniona będzie od ilości os</w:t>
        </w:r>
      </w:ins>
      <w:ins w:id="10195" w:author="Robert Pasternak" w:date="2024-07-24T07:41:00Z">
        <w:r w:rsidR="00856F31">
          <w:t>ób zamieszkujących na nowopowsta</w:t>
        </w:r>
      </w:ins>
      <w:ins w:id="10196" w:author="Robert Pasternak" w:date="2024-07-24T07:43:00Z">
        <w:r w:rsidR="00856F31">
          <w:t>łych nie</w:t>
        </w:r>
      </w:ins>
      <w:ins w:id="10197" w:author="Robert Pasternak" w:date="2024-07-24T07:47:00Z">
        <w:r w:rsidR="00D55D72">
          <w:t>ruchomościach</w:t>
        </w:r>
      </w:ins>
      <w:ins w:id="10198" w:author="Robert Pasternak" w:date="2024-07-24T07:50:00Z">
        <w:r w:rsidR="00D55D72">
          <w:t xml:space="preserve"> przypisanych do tego miejsca gromadzenia odpadów i </w:t>
        </w:r>
      </w:ins>
      <w:ins w:id="10199" w:author="Robert Pasternak" w:date="2024-07-24T07:51:00Z">
        <w:r w:rsidR="00D55D72">
          <w:t xml:space="preserve">Zamawiający wskaże ją Wykonawcy. </w:t>
        </w:r>
      </w:ins>
    </w:p>
    <w:p w14:paraId="3426235F" w14:textId="52098AB0" w:rsidR="00323A5F" w:rsidRDefault="003B5461">
      <w:pPr>
        <w:pStyle w:val="Akapitzlist"/>
        <w:numPr>
          <w:ilvl w:val="0"/>
          <w:numId w:val="87"/>
        </w:numPr>
        <w:spacing w:line="312" w:lineRule="auto"/>
        <w:rPr>
          <w:ins w:id="10200" w:author="Robert Pasternak" w:date="2024-07-24T08:52:00Z"/>
        </w:rPr>
        <w:pPrChange w:id="10201" w:author="Robert Pasternak" w:date="2024-07-19T11:53:00Z">
          <w:pPr>
            <w:pStyle w:val="Akapitzlist"/>
            <w:numPr>
              <w:numId w:val="6"/>
            </w:numPr>
            <w:tabs>
              <w:tab w:val="num" w:pos="360"/>
            </w:tabs>
            <w:spacing w:line="312" w:lineRule="auto"/>
            <w:ind w:left="360" w:hanging="360"/>
          </w:pPr>
        </w:pPrChange>
      </w:pPr>
      <w:ins w:id="10202" w:author="Robert Pasternak" w:date="2024-07-24T08:34:00Z">
        <w:r>
          <w:t>w</w:t>
        </w:r>
      </w:ins>
      <w:ins w:id="10203" w:author="Robert Pasternak" w:date="2024-07-24T08:22:00Z">
        <w:r w:rsidR="008F08B1">
          <w:t xml:space="preserve">szelkie uwagi do stanu technicznego </w:t>
        </w:r>
      </w:ins>
      <w:ins w:id="10204" w:author="Robert Pasternak" w:date="2024-07-24T08:33:00Z">
        <w:r>
          <w:t xml:space="preserve">pojemników Wykonawca zobowiązany jest zgłosić zamawiającemu na piśnie w </w:t>
        </w:r>
      </w:ins>
      <w:ins w:id="10205" w:author="Robert Pasternak" w:date="2024-07-24T08:34:00Z">
        <w:r>
          <w:t>terminie</w:t>
        </w:r>
      </w:ins>
      <w:ins w:id="10206" w:author="Robert Pasternak" w:date="2024-07-24T08:33:00Z">
        <w:r>
          <w:t xml:space="preserve"> do 5 dni roboczych od dnia zawarcia umowy na realizację Przedmiotu zamówienia.</w:t>
        </w:r>
      </w:ins>
      <w:ins w:id="10207" w:author="Robert Pasternak" w:date="2024-07-24T07:47:00Z">
        <w:r w:rsidR="00D55D72">
          <w:t xml:space="preserve"> </w:t>
        </w:r>
      </w:ins>
      <w:ins w:id="10208" w:author="Robert Pasternak" w:date="2024-07-24T08:34:00Z">
        <w:r>
          <w:t xml:space="preserve">Po tym terminie </w:t>
        </w:r>
      </w:ins>
      <w:ins w:id="10209" w:author="Robert Pasternak" w:date="2024-07-24T08:35:00Z">
        <w:r>
          <w:t>Zamawiający</w:t>
        </w:r>
      </w:ins>
      <w:ins w:id="10210" w:author="Robert Pasternak" w:date="2024-07-24T08:34:00Z">
        <w:r>
          <w:t xml:space="preserve"> uzna, </w:t>
        </w:r>
      </w:ins>
      <w:ins w:id="10211" w:author="Robert Pasternak" w:date="2024-08-05T14:37:00Z">
        <w:r w:rsidR="00390DD2">
          <w:br/>
        </w:r>
      </w:ins>
      <w:ins w:id="10212" w:author="Robert Pasternak" w:date="2024-07-24T08:34:00Z">
        <w:r>
          <w:t>że Wykonawca nie wnosi uwag do stanu technicznego pojemników</w:t>
        </w:r>
      </w:ins>
      <w:ins w:id="10213" w:author="Robert Pasternak" w:date="2024-07-24T08:48:00Z">
        <w:r w:rsidR="00323A5F">
          <w:t xml:space="preserve">. </w:t>
        </w:r>
      </w:ins>
    </w:p>
    <w:p w14:paraId="5E4A78E2" w14:textId="5D724571" w:rsidR="008D6644" w:rsidRPr="00323A5F" w:rsidRDefault="00323A5F">
      <w:pPr>
        <w:pStyle w:val="Akapitzlist"/>
        <w:numPr>
          <w:ilvl w:val="0"/>
          <w:numId w:val="87"/>
        </w:numPr>
        <w:autoSpaceDE w:val="0"/>
        <w:autoSpaceDN w:val="0"/>
        <w:spacing w:line="312" w:lineRule="auto"/>
        <w:rPr>
          <w:ins w:id="10214" w:author="Robert Pasternak" w:date="2024-07-19T11:41:00Z"/>
          <w:bCs/>
          <w:lang w:eastAsia="en-US"/>
          <w:rPrChange w:id="10215" w:author="Robert Pasternak" w:date="2024-07-24T08:52:00Z">
            <w:rPr>
              <w:ins w:id="10216" w:author="Robert Pasternak" w:date="2024-07-19T11:41:00Z"/>
            </w:rPr>
          </w:rPrChange>
        </w:rPr>
        <w:pPrChange w:id="10217" w:author="Robert Pasternak" w:date="2024-07-24T08:52:00Z">
          <w:pPr>
            <w:pStyle w:val="Akapitzlist"/>
            <w:numPr>
              <w:numId w:val="6"/>
            </w:numPr>
            <w:tabs>
              <w:tab w:val="num" w:pos="360"/>
            </w:tabs>
            <w:spacing w:line="312" w:lineRule="auto"/>
            <w:ind w:left="360" w:hanging="360"/>
          </w:pPr>
        </w:pPrChange>
      </w:pPr>
      <w:ins w:id="10218" w:author="Robert Pasternak" w:date="2024-07-24T08:52:00Z">
        <w:r>
          <w:rPr>
            <w:bCs/>
          </w:rPr>
          <w:t xml:space="preserve">ewentualne koszty związane z realizacją obowiązków Wykonawcy, o których mowa </w:t>
        </w:r>
      </w:ins>
      <w:ins w:id="10219" w:author="Robert Pasternak [2]" w:date="2024-08-27T23:41:00Z">
        <w:r w:rsidR="00A32D67">
          <w:rPr>
            <w:bCs/>
          </w:rPr>
          <w:br/>
        </w:r>
      </w:ins>
      <w:ins w:id="10220" w:author="Robert Pasternak" w:date="2024-07-24T08:52:00Z">
        <w:r>
          <w:rPr>
            <w:bCs/>
          </w:rPr>
          <w:t xml:space="preserve">w Rozdziale III pkt. 2 OPZ </w:t>
        </w:r>
      </w:ins>
      <w:ins w:id="10221" w:author="Robert Pasternak" w:date="2024-07-24T08:53:00Z">
        <w:r>
          <w:rPr>
            <w:bCs/>
          </w:rPr>
          <w:t>w</w:t>
        </w:r>
      </w:ins>
      <w:ins w:id="10222" w:author="Robert Pasternak" w:date="2024-07-24T08:52:00Z">
        <w:r>
          <w:rPr>
            <w:bCs/>
          </w:rPr>
          <w:t xml:space="preserve"> okres</w:t>
        </w:r>
      </w:ins>
      <w:ins w:id="10223" w:author="Robert Pasternak" w:date="2024-07-24T08:53:00Z">
        <w:r>
          <w:rPr>
            <w:bCs/>
          </w:rPr>
          <w:t>ie</w:t>
        </w:r>
      </w:ins>
      <w:ins w:id="10224" w:author="Robert Pasternak" w:date="2024-07-24T08:52:00Z">
        <w:r>
          <w:rPr>
            <w:bCs/>
          </w:rPr>
          <w:t xml:space="preserve"> realizacji </w:t>
        </w:r>
      </w:ins>
      <w:ins w:id="10225" w:author="Robert Pasternak" w:date="2024-07-24T08:53:00Z">
        <w:r>
          <w:rPr>
            <w:bCs/>
          </w:rPr>
          <w:t>P</w:t>
        </w:r>
      </w:ins>
      <w:ins w:id="10226" w:author="Robert Pasternak" w:date="2024-07-24T08:52:00Z">
        <w:r>
          <w:rPr>
            <w:bCs/>
          </w:rPr>
          <w:t xml:space="preserve">rzedmiotu zamówienia Wykonawca powinien </w:t>
        </w:r>
      </w:ins>
      <w:ins w:id="10227" w:author="Robert Pasternak" w:date="2024-07-24T08:53:00Z">
        <w:r w:rsidR="0005596C">
          <w:rPr>
            <w:bCs/>
          </w:rPr>
          <w:t>przewidzieć</w:t>
        </w:r>
      </w:ins>
      <w:ins w:id="10228" w:author="Robert Pasternak" w:date="2024-07-24T08:52:00Z">
        <w:r>
          <w:rPr>
            <w:bCs/>
          </w:rPr>
          <w:t xml:space="preserve"> w ofercie na realizację przedmiotu zamówienia.</w:t>
        </w:r>
      </w:ins>
    </w:p>
    <w:p w14:paraId="1C818BB9" w14:textId="77777777" w:rsidR="008D6644" w:rsidRDefault="008D6644">
      <w:pPr>
        <w:pStyle w:val="Akapitzlist"/>
        <w:autoSpaceDE w:val="0"/>
        <w:autoSpaceDN w:val="0"/>
        <w:spacing w:line="312" w:lineRule="auto"/>
        <w:ind w:left="284"/>
        <w:rPr>
          <w:ins w:id="10229" w:author="Robert Pasternak" w:date="2024-07-19T10:33:00Z"/>
          <w:bCs/>
          <w:lang w:eastAsia="en-US"/>
        </w:rPr>
        <w:pPrChange w:id="10230" w:author="Robert Pasternak" w:date="2024-07-19T11:32:00Z">
          <w:pPr>
            <w:pStyle w:val="Akapitzlist"/>
            <w:numPr>
              <w:numId w:val="63"/>
            </w:numPr>
            <w:spacing w:line="312" w:lineRule="auto"/>
            <w:ind w:hanging="360"/>
          </w:pPr>
        </w:pPrChange>
      </w:pPr>
    </w:p>
    <w:p w14:paraId="27269497" w14:textId="079874F3" w:rsidR="007B668F" w:rsidRPr="0044515F" w:rsidRDefault="00C2392D">
      <w:pPr>
        <w:pStyle w:val="Akapitzlist"/>
        <w:numPr>
          <w:ilvl w:val="1"/>
          <w:numId w:val="6"/>
        </w:numPr>
        <w:tabs>
          <w:tab w:val="clear" w:pos="1080"/>
        </w:tabs>
        <w:autoSpaceDE w:val="0"/>
        <w:autoSpaceDN w:val="0"/>
        <w:spacing w:line="312" w:lineRule="auto"/>
        <w:ind w:left="284" w:hanging="284"/>
        <w:rPr>
          <w:ins w:id="10231" w:author="Robert Pasternak" w:date="2024-07-19T10:31:00Z"/>
          <w:bCs/>
          <w:lang w:eastAsia="en-US"/>
        </w:rPr>
        <w:pPrChange w:id="10232" w:author="Robert Pasternak" w:date="2024-07-19T10:41:00Z">
          <w:pPr>
            <w:pStyle w:val="Akapitzlist"/>
            <w:numPr>
              <w:numId w:val="63"/>
            </w:numPr>
            <w:spacing w:line="312" w:lineRule="auto"/>
            <w:ind w:hanging="360"/>
          </w:pPr>
        </w:pPrChange>
      </w:pPr>
      <w:ins w:id="10233" w:author="Robert Pasternak" w:date="2024-07-19T10:33:00Z">
        <w:r>
          <w:rPr>
            <w:bCs/>
          </w:rPr>
          <w:t xml:space="preserve">Dodatkowo </w:t>
        </w:r>
      </w:ins>
      <w:ins w:id="10234" w:author="Robert Pasternak" w:date="2024-07-18T16:09:00Z">
        <w:r w:rsidR="00B11526">
          <w:rPr>
            <w:bCs/>
          </w:rPr>
          <w:t>W</w:t>
        </w:r>
      </w:ins>
      <w:ins w:id="10235" w:author="Robert Pasternak" w:date="2024-07-18T16:10:00Z">
        <w:r w:rsidR="00B11526">
          <w:rPr>
            <w:bCs/>
          </w:rPr>
          <w:t xml:space="preserve">ykonawca zobowiązany </w:t>
        </w:r>
      </w:ins>
      <w:ins w:id="10236" w:author="Robert Pasternak" w:date="2024-07-19T10:19:00Z">
        <w:r w:rsidR="008021DF">
          <w:rPr>
            <w:bCs/>
          </w:rPr>
          <w:t>jest</w:t>
        </w:r>
      </w:ins>
      <w:ins w:id="10237" w:author="Robert Pasternak" w:date="2024-07-19T10:34:00Z">
        <w:r w:rsidR="000E3931">
          <w:rPr>
            <w:bCs/>
          </w:rPr>
          <w:t xml:space="preserve"> </w:t>
        </w:r>
        <w:r w:rsidRPr="0044515F">
          <w:rPr>
            <w:bCs/>
          </w:rPr>
          <w:t xml:space="preserve">wyposażyć </w:t>
        </w:r>
      </w:ins>
      <w:ins w:id="10238" w:author="Robert Pasternak" w:date="2024-07-19T10:19:00Z">
        <w:r w:rsidR="008021DF" w:rsidRPr="0044515F">
          <w:rPr>
            <w:bCs/>
          </w:rPr>
          <w:t xml:space="preserve">na własny koszt i własnymi środkami </w:t>
        </w:r>
      </w:ins>
      <w:ins w:id="10239" w:author="Robert Pasternak" w:date="2024-07-19T10:20:00Z">
        <w:r w:rsidR="008021DF" w:rsidRPr="0044515F">
          <w:rPr>
            <w:bCs/>
          </w:rPr>
          <w:t xml:space="preserve">zamieszkałe </w:t>
        </w:r>
      </w:ins>
      <w:ins w:id="10240" w:author="Robert Pasternak" w:date="2024-07-19T10:19:00Z">
        <w:r w:rsidR="008021DF" w:rsidRPr="0044515F">
          <w:rPr>
            <w:bCs/>
          </w:rPr>
          <w:t>nieruchomości</w:t>
        </w:r>
      </w:ins>
      <w:ins w:id="10241" w:author="Robert Pasternak" w:date="2024-07-19T10:20:00Z">
        <w:r w:rsidR="008021DF" w:rsidRPr="0044515F">
          <w:rPr>
            <w:bCs/>
          </w:rPr>
          <w:t xml:space="preserve"> zarz</w:t>
        </w:r>
      </w:ins>
      <w:ins w:id="10242" w:author="Robert Pasternak" w:date="2024-07-19T10:21:00Z">
        <w:r w:rsidR="008021DF" w:rsidRPr="0044515F">
          <w:rPr>
            <w:bCs/>
          </w:rPr>
          <w:t>ądzane przez zarządców nieruchomości wielorodzinnych (spółdzielnie mieszkaniowe, zakłady budżetowe, itp.)</w:t>
        </w:r>
      </w:ins>
      <w:ins w:id="10243" w:author="Robert Pasternak" w:date="2024-07-19T10:22:00Z">
        <w:r w:rsidR="008021DF" w:rsidRPr="0044515F">
          <w:rPr>
            <w:bCs/>
          </w:rPr>
          <w:t xml:space="preserve">, które ze względu na ilość osób w nich zamieszkałych, lokalizację i charakter zabudowy </w:t>
        </w:r>
      </w:ins>
      <w:ins w:id="10244" w:author="Robert Pasternak" w:date="2024-07-19T10:23:00Z">
        <w:r w:rsidR="007B668F" w:rsidRPr="0044515F">
          <w:rPr>
            <w:bCs/>
          </w:rPr>
          <w:t>zbliżone są do nieruchomości jednorodzinnych</w:t>
        </w:r>
      </w:ins>
      <w:ins w:id="10245" w:author="Robert Pasternak" w:date="2024-07-19T10:29:00Z">
        <w:r w:rsidR="007B668F" w:rsidRPr="0044515F">
          <w:rPr>
            <w:bCs/>
          </w:rPr>
          <w:t>, w zestaw pojemników do selektywnego zbierania odpadów komunalnych</w:t>
        </w:r>
      </w:ins>
      <w:ins w:id="10246" w:author="Robert Pasternak" w:date="2024-07-19T10:42:00Z">
        <w:r w:rsidR="000E3931">
          <w:rPr>
            <w:bCs/>
          </w:rPr>
          <w:t>.</w:t>
        </w:r>
      </w:ins>
      <w:ins w:id="10247" w:author="Robert Pasternak" w:date="2024-07-19T10:29:00Z">
        <w:r w:rsidR="007B668F" w:rsidRPr="0044515F">
          <w:rPr>
            <w:bCs/>
          </w:rPr>
          <w:t xml:space="preserve"> </w:t>
        </w:r>
      </w:ins>
      <w:ins w:id="10248" w:author="Robert Pasternak" w:date="2024-07-19T10:42:00Z">
        <w:r w:rsidR="000E3931">
          <w:rPr>
            <w:bCs/>
          </w:rPr>
          <w:t xml:space="preserve">a) </w:t>
        </w:r>
      </w:ins>
      <w:ins w:id="10249" w:author="Robert Pasternak" w:date="2024-07-19T10:43:00Z">
        <w:r w:rsidR="007C5897" w:rsidRPr="00194123">
          <w:rPr>
            <w:bCs/>
          </w:rPr>
          <w:t>zestaw pojemników do selektywnego zbierania odpadów komunalnych</w:t>
        </w:r>
        <w:r w:rsidR="007C5897" w:rsidRPr="000E3931">
          <w:rPr>
            <w:bCs/>
          </w:rPr>
          <w:t xml:space="preserve"> </w:t>
        </w:r>
        <w:r w:rsidR="007C5897">
          <w:rPr>
            <w:bCs/>
          </w:rPr>
          <w:t>stanowi</w:t>
        </w:r>
      </w:ins>
      <w:ins w:id="10250" w:author="Robert Pasternak" w:date="2024-07-19T10:30:00Z">
        <w:r w:rsidR="007B668F" w:rsidRPr="0044515F">
          <w:rPr>
            <w:bCs/>
          </w:rPr>
          <w:t>:</w:t>
        </w:r>
      </w:ins>
    </w:p>
    <w:p w14:paraId="462B5460" w14:textId="77777777" w:rsidR="007B668F" w:rsidRDefault="007B668F">
      <w:pPr>
        <w:pStyle w:val="Akapitzlist"/>
        <w:numPr>
          <w:ilvl w:val="0"/>
          <w:numId w:val="84"/>
        </w:numPr>
        <w:autoSpaceDE w:val="0"/>
        <w:autoSpaceDN w:val="0"/>
        <w:spacing w:line="312" w:lineRule="auto"/>
        <w:rPr>
          <w:ins w:id="10251" w:author="Robert Pasternak" w:date="2024-07-19T10:31:00Z"/>
          <w:bCs/>
          <w:lang w:eastAsia="en-US"/>
        </w:rPr>
        <w:pPrChange w:id="10252" w:author="Robert Pasternak" w:date="2024-07-19T10:31:00Z">
          <w:pPr>
            <w:pStyle w:val="Akapitzlist"/>
            <w:numPr>
              <w:numId w:val="63"/>
            </w:numPr>
            <w:spacing w:line="312" w:lineRule="auto"/>
            <w:ind w:hanging="360"/>
          </w:pPr>
        </w:pPrChange>
      </w:pPr>
      <w:ins w:id="10253" w:author="Robert Pasternak" w:date="2024-07-19T10:31:00Z">
        <w:r>
          <w:rPr>
            <w:bCs/>
            <w:lang w:eastAsia="en-US"/>
          </w:rPr>
          <w:t>jeden pojemnik przeznaczony na odpady zmieszane (niesegregowane)</w:t>
        </w:r>
      </w:ins>
    </w:p>
    <w:p w14:paraId="3F48FD4E" w14:textId="77777777" w:rsidR="007B668F" w:rsidRDefault="007B668F">
      <w:pPr>
        <w:pStyle w:val="Akapitzlist"/>
        <w:numPr>
          <w:ilvl w:val="0"/>
          <w:numId w:val="84"/>
        </w:numPr>
        <w:autoSpaceDE w:val="0"/>
        <w:autoSpaceDN w:val="0"/>
        <w:spacing w:line="312" w:lineRule="auto"/>
        <w:rPr>
          <w:ins w:id="10254" w:author="Robert Pasternak" w:date="2024-07-19T10:31:00Z"/>
          <w:bCs/>
          <w:lang w:eastAsia="en-US"/>
        </w:rPr>
        <w:pPrChange w:id="10255" w:author="Robert Pasternak" w:date="2024-07-19T10:31:00Z">
          <w:pPr>
            <w:pStyle w:val="Akapitzlist"/>
            <w:numPr>
              <w:numId w:val="63"/>
            </w:numPr>
            <w:spacing w:line="312" w:lineRule="auto"/>
            <w:ind w:hanging="360"/>
          </w:pPr>
        </w:pPrChange>
      </w:pPr>
      <w:ins w:id="10256" w:author="Robert Pasternak" w:date="2024-07-19T10:31:00Z">
        <w:r>
          <w:rPr>
            <w:bCs/>
            <w:lang w:eastAsia="en-US"/>
          </w:rPr>
          <w:t>jeden pojemnik przeznaczony na odpady selektywnie zbierane frakcji papier</w:t>
        </w:r>
      </w:ins>
    </w:p>
    <w:p w14:paraId="041A731B" w14:textId="2E0A0F41" w:rsidR="007B668F" w:rsidRDefault="007B668F" w:rsidP="007B668F">
      <w:pPr>
        <w:pStyle w:val="Akapitzlist"/>
        <w:numPr>
          <w:ilvl w:val="0"/>
          <w:numId w:val="84"/>
        </w:numPr>
        <w:autoSpaceDE w:val="0"/>
        <w:autoSpaceDN w:val="0"/>
        <w:spacing w:line="312" w:lineRule="auto"/>
        <w:rPr>
          <w:ins w:id="10257" w:author="Robert Pasternak" w:date="2024-07-19T10:32:00Z"/>
          <w:bCs/>
          <w:lang w:eastAsia="en-US"/>
        </w:rPr>
      </w:pPr>
      <w:ins w:id="10258" w:author="Robert Pasternak" w:date="2024-07-19T10:32:00Z">
        <w:r>
          <w:rPr>
            <w:bCs/>
            <w:lang w:eastAsia="en-US"/>
          </w:rPr>
          <w:t>jeden pojemnik przeznaczony na odpady selektywnie zbierane frakcji szkło</w:t>
        </w:r>
      </w:ins>
    </w:p>
    <w:p w14:paraId="52F80641" w14:textId="121A8484" w:rsidR="007B668F" w:rsidRDefault="007B668F" w:rsidP="007B668F">
      <w:pPr>
        <w:pStyle w:val="Akapitzlist"/>
        <w:numPr>
          <w:ilvl w:val="0"/>
          <w:numId w:val="84"/>
        </w:numPr>
        <w:autoSpaceDE w:val="0"/>
        <w:autoSpaceDN w:val="0"/>
        <w:spacing w:line="312" w:lineRule="auto"/>
        <w:rPr>
          <w:ins w:id="10259" w:author="Robert Pasternak" w:date="2024-07-19T10:32:00Z"/>
          <w:bCs/>
          <w:lang w:eastAsia="en-US"/>
        </w:rPr>
      </w:pPr>
      <w:ins w:id="10260" w:author="Robert Pasternak" w:date="2024-07-19T10:32:00Z">
        <w:r>
          <w:rPr>
            <w:bCs/>
            <w:lang w:eastAsia="en-US"/>
          </w:rPr>
          <w:t>jeden pojemnik przeznaczony na odpady selektywnie zbierane frakcji metale i tworzywa sztuczne</w:t>
        </w:r>
      </w:ins>
    </w:p>
    <w:p w14:paraId="1E5A66BD" w14:textId="3D25C068" w:rsidR="007B668F" w:rsidRDefault="007B668F" w:rsidP="007B668F">
      <w:pPr>
        <w:pStyle w:val="Akapitzlist"/>
        <w:numPr>
          <w:ilvl w:val="0"/>
          <w:numId w:val="84"/>
        </w:numPr>
        <w:autoSpaceDE w:val="0"/>
        <w:autoSpaceDN w:val="0"/>
        <w:spacing w:line="312" w:lineRule="auto"/>
        <w:rPr>
          <w:ins w:id="10261" w:author="Robert Pasternak" w:date="2024-07-19T10:34:00Z"/>
          <w:bCs/>
          <w:lang w:eastAsia="en-US"/>
        </w:rPr>
      </w:pPr>
      <w:ins w:id="10262" w:author="Robert Pasternak" w:date="2024-07-19T10:32:00Z">
        <w:r>
          <w:rPr>
            <w:bCs/>
            <w:lang w:eastAsia="en-US"/>
          </w:rPr>
          <w:t xml:space="preserve">jeden pojemnik przeznaczony na odpady selektywnie </w:t>
        </w:r>
        <w:r w:rsidR="00C2392D">
          <w:rPr>
            <w:bCs/>
            <w:lang w:eastAsia="en-US"/>
          </w:rPr>
          <w:t>ulegające biodegradacji</w:t>
        </w:r>
      </w:ins>
    </w:p>
    <w:p w14:paraId="6BCD564D" w14:textId="108AD62A" w:rsidR="00C2392D" w:rsidRDefault="00C2392D">
      <w:pPr>
        <w:pStyle w:val="Akapitzlist"/>
        <w:numPr>
          <w:ilvl w:val="0"/>
          <w:numId w:val="86"/>
        </w:numPr>
        <w:autoSpaceDE w:val="0"/>
        <w:autoSpaceDN w:val="0"/>
        <w:spacing w:line="312" w:lineRule="auto"/>
        <w:rPr>
          <w:ins w:id="10263" w:author="Robert Pasternak" w:date="2024-07-19T10:37:00Z"/>
          <w:bCs/>
          <w:lang w:eastAsia="en-US"/>
        </w:rPr>
        <w:pPrChange w:id="10264" w:author="Robert Pasternak" w:date="2024-07-19T10:35:00Z">
          <w:pPr>
            <w:pStyle w:val="Akapitzlist"/>
            <w:numPr>
              <w:numId w:val="84"/>
            </w:numPr>
            <w:autoSpaceDE w:val="0"/>
            <w:autoSpaceDN w:val="0"/>
            <w:spacing w:line="312" w:lineRule="auto"/>
            <w:ind w:left="1061" w:hanging="360"/>
          </w:pPr>
        </w:pPrChange>
      </w:pPr>
      <w:ins w:id="10265" w:author="Robert Pasternak" w:date="2024-07-19T10:36:00Z">
        <w:r>
          <w:rPr>
            <w:bCs/>
          </w:rPr>
          <w:t>p</w:t>
        </w:r>
        <w:r w:rsidRPr="00194123">
          <w:rPr>
            <w:bCs/>
          </w:rPr>
          <w:t>ojemniki do zbierania odpadów, w które Wykonawca wyposaży zamieszkałe nieruchomości</w:t>
        </w:r>
        <w:r w:rsidR="007C5897">
          <w:rPr>
            <w:bCs/>
          </w:rPr>
          <w:t>, o których mowa w pkt. 3</w:t>
        </w:r>
        <w:r w:rsidRPr="00194123">
          <w:rPr>
            <w:bCs/>
          </w:rPr>
          <w:t xml:space="preserve"> przez cały okres realizacji Przedmiotu zamówienia muszą spełniać wymogi określone w Regulaminie oraz obowiązujące normy</w:t>
        </w:r>
      </w:ins>
      <w:ins w:id="10266" w:author="Robert Pasternak [2]" w:date="2024-09-18T01:09:00Z">
        <w:r w:rsidR="008A2214">
          <w:rPr>
            <w:bCs/>
          </w:rPr>
          <w:t xml:space="preserve"> dla pojemników na odpady komunalne</w:t>
        </w:r>
      </w:ins>
      <w:ins w:id="10267" w:author="Robert Pasternak" w:date="2024-07-19T10:36:00Z">
        <w:r w:rsidRPr="00194123">
          <w:rPr>
            <w:bCs/>
          </w:rPr>
          <w:t>.</w:t>
        </w:r>
      </w:ins>
    </w:p>
    <w:p w14:paraId="2FA1866A" w14:textId="6BFF0F79" w:rsidR="00C2392D" w:rsidRDefault="00C2392D" w:rsidP="00C2392D">
      <w:pPr>
        <w:pStyle w:val="Akapitzlist"/>
        <w:numPr>
          <w:ilvl w:val="0"/>
          <w:numId w:val="86"/>
        </w:numPr>
        <w:autoSpaceDE w:val="0"/>
        <w:autoSpaceDN w:val="0"/>
        <w:spacing w:line="312" w:lineRule="auto"/>
        <w:rPr>
          <w:ins w:id="10268" w:author="Robert Pasternak" w:date="2024-07-19T10:37:00Z"/>
          <w:bCs/>
          <w:lang w:eastAsia="en-US"/>
        </w:rPr>
      </w:pPr>
      <w:ins w:id="10269" w:author="Robert Pasternak" w:date="2024-07-19T10:37:00Z">
        <w:r>
          <w:rPr>
            <w:bCs/>
          </w:rPr>
          <w:t>p</w:t>
        </w:r>
        <w:r w:rsidRPr="00194123">
          <w:rPr>
            <w:bCs/>
          </w:rPr>
          <w:t>ojemniki do zbierania odpadów, w które Wykonawca wyposaży zamieszkałe nieruchomości</w:t>
        </w:r>
        <w:r w:rsidR="007C5897">
          <w:rPr>
            <w:bCs/>
          </w:rPr>
          <w:t>, o których mowa w pkt. 3</w:t>
        </w:r>
        <w:r w:rsidRPr="00194123">
          <w:rPr>
            <w:bCs/>
          </w:rPr>
          <w:t xml:space="preserve">  </w:t>
        </w:r>
        <w:r>
          <w:rPr>
            <w:bCs/>
          </w:rPr>
          <w:t>muszą posiada</w:t>
        </w:r>
      </w:ins>
      <w:ins w:id="10270" w:author="Robert Pasternak" w:date="2024-07-19T10:38:00Z">
        <w:r>
          <w:rPr>
            <w:bCs/>
          </w:rPr>
          <w:t>ć pojemność 240 litrów każdy</w:t>
        </w:r>
      </w:ins>
      <w:ins w:id="10271" w:author="Robert Pasternak" w:date="2024-07-19T10:44:00Z">
        <w:r w:rsidR="007C5897">
          <w:rPr>
            <w:bCs/>
          </w:rPr>
          <w:t>,</w:t>
        </w:r>
      </w:ins>
    </w:p>
    <w:p w14:paraId="37FE208D" w14:textId="77777777" w:rsidR="00AE7FE7" w:rsidRDefault="000E3931" w:rsidP="000E3931">
      <w:pPr>
        <w:pStyle w:val="Akapitzlist"/>
        <w:numPr>
          <w:ilvl w:val="0"/>
          <w:numId w:val="86"/>
        </w:numPr>
        <w:autoSpaceDE w:val="0"/>
        <w:autoSpaceDN w:val="0"/>
        <w:spacing w:line="312" w:lineRule="auto"/>
        <w:rPr>
          <w:ins w:id="10272" w:author="Robert Pasternak" w:date="2024-07-19T11:00:00Z"/>
          <w:bCs/>
          <w:lang w:eastAsia="en-US"/>
        </w:rPr>
      </w:pPr>
      <w:ins w:id="10273" w:author="Robert Pasternak" w:date="2024-07-19T10:40:00Z">
        <w:r>
          <w:rPr>
            <w:bCs/>
          </w:rPr>
          <w:t>w</w:t>
        </w:r>
        <w:r w:rsidRPr="00194123">
          <w:rPr>
            <w:bCs/>
          </w:rPr>
          <w:t xml:space="preserve">ykaz (adresów) nieruchomości, które Wykonawca zobowiązany jest wyposażyć </w:t>
        </w:r>
        <w:r w:rsidRPr="00194123">
          <w:rPr>
            <w:bCs/>
          </w:rPr>
          <w:br/>
        </w:r>
        <w:r w:rsidRPr="00194123">
          <w:rPr>
            <w:bCs/>
          </w:rPr>
          <w:lastRenderedPageBreak/>
          <w:t xml:space="preserve">w </w:t>
        </w:r>
      </w:ins>
      <w:ins w:id="10274" w:author="Robert Pasternak" w:date="2024-07-19T10:44:00Z">
        <w:r w:rsidR="007C5897">
          <w:rPr>
            <w:bCs/>
          </w:rPr>
          <w:t xml:space="preserve">zestaw </w:t>
        </w:r>
      </w:ins>
      <w:ins w:id="10275" w:author="Robert Pasternak" w:date="2024-07-19T10:40:00Z">
        <w:r w:rsidRPr="00194123">
          <w:rPr>
            <w:bCs/>
          </w:rPr>
          <w:t xml:space="preserve">pojemniki do selektywnego zbierania odpadów komunalnych Zamawiający przekaże Wykonawcy niezwłocznie po </w:t>
        </w:r>
      </w:ins>
      <w:ins w:id="10276" w:author="Robert Pasternak" w:date="2024-07-19T10:59:00Z">
        <w:r w:rsidR="00AE7FE7">
          <w:rPr>
            <w:bCs/>
          </w:rPr>
          <w:t>wyborze oferty wykonawcy jako najkorzystniejszej, aby Wykonawca nieruchomości te ujął w opracowanym przez siebie harmonogramie odbioru odpad</w:t>
        </w:r>
      </w:ins>
      <w:ins w:id="10277" w:author="Robert Pasternak" w:date="2024-07-19T11:00:00Z">
        <w:r w:rsidR="00AE7FE7">
          <w:rPr>
            <w:bCs/>
          </w:rPr>
          <w:t>ów z terenu nieruchomości jednorodzinnych</w:t>
        </w:r>
      </w:ins>
      <w:ins w:id="10278" w:author="Robert Pasternak" w:date="2024-07-19T10:40:00Z">
        <w:r w:rsidRPr="00194123">
          <w:rPr>
            <w:bCs/>
          </w:rPr>
          <w:t xml:space="preserve">. </w:t>
        </w:r>
      </w:ins>
    </w:p>
    <w:p w14:paraId="6B6DA90A" w14:textId="3607F123" w:rsidR="000E3931" w:rsidRDefault="000E3931" w:rsidP="000E3931">
      <w:pPr>
        <w:pStyle w:val="Akapitzlist"/>
        <w:numPr>
          <w:ilvl w:val="0"/>
          <w:numId w:val="86"/>
        </w:numPr>
        <w:autoSpaceDE w:val="0"/>
        <w:autoSpaceDN w:val="0"/>
        <w:spacing w:line="312" w:lineRule="auto"/>
        <w:rPr>
          <w:ins w:id="10279" w:author="Robert Pasternak" w:date="2024-07-19T10:40:00Z"/>
          <w:bCs/>
          <w:lang w:eastAsia="en-US"/>
        </w:rPr>
      </w:pPr>
      <w:ins w:id="10280" w:author="Robert Pasternak" w:date="2024-07-19T10:40:00Z">
        <w:r w:rsidRPr="00194123">
          <w:rPr>
            <w:bCs/>
          </w:rPr>
          <w:t xml:space="preserve">Zamawiający szacuje, iż ilość </w:t>
        </w:r>
      </w:ins>
      <w:ins w:id="10281" w:author="Robert Pasternak" w:date="2024-07-19T11:01:00Z">
        <w:r w:rsidR="00AE7FE7">
          <w:rPr>
            <w:bCs/>
          </w:rPr>
          <w:t>nieruchomości o których mowa w pkt. 3</w:t>
        </w:r>
      </w:ins>
      <w:ins w:id="10282" w:author="Robert Pasternak" w:date="2024-07-19T11:02:00Z">
        <w:r w:rsidR="00AE7FE7">
          <w:rPr>
            <w:bCs/>
          </w:rPr>
          <w:t xml:space="preserve">, które Wykonawca zobowiązany jest wyposażyć w zestawy pojemników do selektywnego zbierania odpadów komunalnych </w:t>
        </w:r>
      </w:ins>
      <w:ins w:id="10283" w:author="Robert Pasternak" w:date="2024-07-19T11:10:00Z">
        <w:r w:rsidR="006744F3">
          <w:rPr>
            <w:bCs/>
          </w:rPr>
          <w:t>nie przekroczy ilości</w:t>
        </w:r>
      </w:ins>
      <w:ins w:id="10284" w:author="Robert Pasternak" w:date="2024-07-19T11:02:00Z">
        <w:r w:rsidR="00AE7FE7">
          <w:rPr>
            <w:bCs/>
          </w:rPr>
          <w:t xml:space="preserve"> </w:t>
        </w:r>
      </w:ins>
      <w:ins w:id="10285" w:author="Robert Pasternak" w:date="2024-07-19T11:09:00Z">
        <w:r w:rsidR="006744F3">
          <w:rPr>
            <w:bCs/>
          </w:rPr>
          <w:t>50</w:t>
        </w:r>
      </w:ins>
      <w:ins w:id="10286" w:author="Robert Pasternak" w:date="2024-07-19T11:01:00Z">
        <w:r w:rsidR="00AE7FE7" w:rsidRPr="00194123">
          <w:rPr>
            <w:bCs/>
          </w:rPr>
          <w:t xml:space="preserve"> </w:t>
        </w:r>
      </w:ins>
      <w:ins w:id="10287" w:author="Robert Pasternak" w:date="2024-07-19T11:10:00Z">
        <w:r w:rsidR="006744F3">
          <w:rPr>
            <w:bCs/>
          </w:rPr>
          <w:t>nieruchomości.</w:t>
        </w:r>
      </w:ins>
      <w:ins w:id="10288" w:author="Robert Pasternak" w:date="2024-07-19T11:01:00Z">
        <w:r w:rsidR="00AE7FE7" w:rsidRPr="00194123">
          <w:rPr>
            <w:bCs/>
          </w:rPr>
          <w:t xml:space="preserve"> </w:t>
        </w:r>
      </w:ins>
    </w:p>
    <w:p w14:paraId="68FADB2B" w14:textId="1A19C029" w:rsidR="000E3931" w:rsidRDefault="000E3931" w:rsidP="000E3931">
      <w:pPr>
        <w:pStyle w:val="Akapitzlist"/>
        <w:numPr>
          <w:ilvl w:val="0"/>
          <w:numId w:val="86"/>
        </w:numPr>
        <w:autoSpaceDE w:val="0"/>
        <w:autoSpaceDN w:val="0"/>
        <w:spacing w:line="312" w:lineRule="auto"/>
        <w:rPr>
          <w:ins w:id="10289" w:author="Robert Pasternak" w:date="2024-07-19T10:40:00Z"/>
          <w:bCs/>
          <w:lang w:eastAsia="en-US"/>
        </w:rPr>
      </w:pPr>
      <w:ins w:id="10290" w:author="Robert Pasternak" w:date="2024-07-19T10:40:00Z">
        <w:r w:rsidRPr="00194123">
          <w:rPr>
            <w:bCs/>
          </w:rPr>
          <w:t xml:space="preserve">Wykonawca zobowiązany jest wyposażyć nieruchomości </w:t>
        </w:r>
      </w:ins>
      <w:ins w:id="10291" w:author="Robert Pasternak" w:date="2024-07-19T11:11:00Z">
        <w:r w:rsidR="006744F3">
          <w:rPr>
            <w:bCs/>
          </w:rPr>
          <w:t xml:space="preserve">o których mowa w pkt. 3 </w:t>
        </w:r>
        <w:r w:rsidR="006744F3">
          <w:rPr>
            <w:bCs/>
          </w:rPr>
          <w:br/>
        </w:r>
      </w:ins>
      <w:ins w:id="10292" w:author="Robert Pasternak" w:date="2024-07-19T10:40:00Z">
        <w:r w:rsidRPr="00194123">
          <w:rPr>
            <w:bCs/>
          </w:rPr>
          <w:t xml:space="preserve">w </w:t>
        </w:r>
      </w:ins>
      <w:ins w:id="10293" w:author="Robert Pasternak" w:date="2024-07-19T11:11:00Z">
        <w:r w:rsidR="006744F3">
          <w:rPr>
            <w:bCs/>
          </w:rPr>
          <w:t xml:space="preserve">zestawy </w:t>
        </w:r>
      </w:ins>
      <w:ins w:id="10294" w:author="Robert Pasternak" w:date="2024-07-19T10:40:00Z">
        <w:r w:rsidRPr="00194123">
          <w:rPr>
            <w:bCs/>
          </w:rPr>
          <w:t>pojemnik</w:t>
        </w:r>
      </w:ins>
      <w:ins w:id="10295" w:author="Robert Pasternak" w:date="2024-07-19T11:11:00Z">
        <w:r w:rsidR="006744F3">
          <w:rPr>
            <w:bCs/>
          </w:rPr>
          <w:t>ów</w:t>
        </w:r>
      </w:ins>
      <w:ins w:id="10296" w:author="Robert Pasternak" w:date="2024-07-19T10:40:00Z">
        <w:r w:rsidRPr="00194123">
          <w:rPr>
            <w:bCs/>
          </w:rPr>
          <w:t xml:space="preserve"> do selektywnego zbierania odpadów komunalnych niezwłocznie po zawarciu Umowy z Zamawiającym, lecz nie później niż </w:t>
        </w:r>
      </w:ins>
      <w:ins w:id="10297" w:author="Robert Pasternak" w:date="2024-07-19T11:12:00Z">
        <w:r w:rsidR="006744F3">
          <w:rPr>
            <w:bCs/>
          </w:rPr>
          <w:t xml:space="preserve">w terminie </w:t>
        </w:r>
      </w:ins>
      <w:ins w:id="10298" w:author="Robert Pasternak" w:date="2024-07-19T11:13:00Z">
        <w:r w:rsidR="006744F3">
          <w:rPr>
            <w:bCs/>
          </w:rPr>
          <w:br/>
        </w:r>
      </w:ins>
      <w:ins w:id="10299" w:author="Robert Pasternak" w:date="2024-07-19T11:12:00Z">
        <w:r w:rsidR="006744F3">
          <w:rPr>
            <w:bCs/>
          </w:rPr>
          <w:t>10 dni roboczych od dnia zawarcia umowy</w:t>
        </w:r>
      </w:ins>
      <w:ins w:id="10300" w:author="Robert Pasternak" w:date="2024-07-19T10:40:00Z">
        <w:r w:rsidRPr="00194123">
          <w:rPr>
            <w:bCs/>
          </w:rPr>
          <w:t xml:space="preserve">. </w:t>
        </w:r>
      </w:ins>
      <w:ins w:id="10301" w:author="Robert Pasternak" w:date="2024-07-19T11:13:00Z">
        <w:r w:rsidR="006744F3">
          <w:rPr>
            <w:bCs/>
          </w:rPr>
          <w:t>Dostarczenie pojemników Wykonawca uprzednio zobowi</w:t>
        </w:r>
      </w:ins>
      <w:ins w:id="10302" w:author="Robert Pasternak" w:date="2024-07-19T11:14:00Z">
        <w:r w:rsidR="006744F3">
          <w:rPr>
            <w:bCs/>
          </w:rPr>
          <w:t>ązany jest uzgodnić z zarządcą nieruchomości.</w:t>
        </w:r>
      </w:ins>
    </w:p>
    <w:p w14:paraId="7AB6E83E" w14:textId="3921CC94" w:rsidR="000E3931" w:rsidRDefault="000E3931" w:rsidP="000E3931">
      <w:pPr>
        <w:pStyle w:val="Akapitzlist"/>
        <w:numPr>
          <w:ilvl w:val="0"/>
          <w:numId w:val="86"/>
        </w:numPr>
        <w:autoSpaceDE w:val="0"/>
        <w:autoSpaceDN w:val="0"/>
        <w:spacing w:line="312" w:lineRule="auto"/>
        <w:rPr>
          <w:ins w:id="10303" w:author="Robert Pasternak" w:date="2024-07-19T10:40:00Z"/>
          <w:bCs/>
          <w:lang w:eastAsia="en-US"/>
        </w:rPr>
      </w:pPr>
      <w:ins w:id="10304" w:author="Robert Pasternak" w:date="2024-07-19T10:40:00Z">
        <w:r>
          <w:rPr>
            <w:bCs/>
          </w:rPr>
          <w:t>w</w:t>
        </w:r>
        <w:r w:rsidRPr="00194123">
          <w:rPr>
            <w:bCs/>
          </w:rPr>
          <w:t xml:space="preserve"> przypadku uszkodzenia </w:t>
        </w:r>
      </w:ins>
      <w:ins w:id="10305" w:author="Robert Pasternak" w:date="2024-07-19T11:14:00Z">
        <w:r w:rsidR="006744F3">
          <w:rPr>
            <w:bCs/>
          </w:rPr>
          <w:t xml:space="preserve">któregokolwiek z dostarczonych </w:t>
        </w:r>
      </w:ins>
      <w:ins w:id="10306" w:author="Robert Pasternak" w:date="2024-07-19T10:40:00Z">
        <w:r w:rsidRPr="00194123">
          <w:rPr>
            <w:bCs/>
          </w:rPr>
          <w:t>pojemnik</w:t>
        </w:r>
      </w:ins>
      <w:ins w:id="10307" w:author="Robert Pasternak" w:date="2024-07-19T11:14:00Z">
        <w:r w:rsidR="006744F3">
          <w:rPr>
            <w:bCs/>
          </w:rPr>
          <w:t>ów</w:t>
        </w:r>
      </w:ins>
      <w:ins w:id="10308" w:author="Robert Pasternak" w:date="2024-07-19T10:40:00Z">
        <w:r w:rsidRPr="00194123">
          <w:rPr>
            <w:bCs/>
          </w:rPr>
          <w:t xml:space="preserve"> na odpady</w:t>
        </w:r>
      </w:ins>
      <w:ins w:id="10309" w:author="Robert Pasternak" w:date="2024-07-19T11:14:00Z">
        <w:r w:rsidR="006744F3">
          <w:rPr>
            <w:bCs/>
          </w:rPr>
          <w:t xml:space="preserve"> komunalne,</w:t>
        </w:r>
      </w:ins>
      <w:ins w:id="10310" w:author="Robert Pasternak" w:date="2024-07-19T10:40:00Z">
        <w:r w:rsidRPr="00194123">
          <w:rPr>
            <w:bCs/>
          </w:rPr>
          <w:t xml:space="preserve"> powstałego w trakcie odbioru odpadów przez Wykonawcę, Wykonawca zobowiązany jest niezwłocznie lecz w terminie nie dłuższym niż 5 dni roboczych, na własny koszt i przy wykorzystaniu własnych środków wymienić uszkodzony pojemnik. </w:t>
        </w:r>
      </w:ins>
    </w:p>
    <w:p w14:paraId="55F89ABE" w14:textId="2A14A648" w:rsidR="000E3931" w:rsidRPr="00F64DC3" w:rsidRDefault="000E3931">
      <w:pPr>
        <w:pStyle w:val="Akapitzlist"/>
        <w:numPr>
          <w:ilvl w:val="0"/>
          <w:numId w:val="63"/>
        </w:numPr>
        <w:spacing w:line="312" w:lineRule="auto"/>
        <w:rPr>
          <w:ins w:id="10311" w:author="Robert Pasternak" w:date="2024-07-19T10:40:00Z"/>
          <w:rPrChange w:id="10312" w:author="Robert Pasternak" w:date="2024-07-19T11:37:00Z">
            <w:rPr>
              <w:ins w:id="10313" w:author="Robert Pasternak" w:date="2024-07-19T10:40:00Z"/>
              <w:lang w:eastAsia="en-US"/>
            </w:rPr>
          </w:rPrChange>
        </w:rPr>
        <w:pPrChange w:id="10314" w:author="Robert Pasternak" w:date="2024-07-19T11:37:00Z">
          <w:pPr>
            <w:pStyle w:val="Akapitzlist"/>
            <w:numPr>
              <w:numId w:val="86"/>
            </w:numPr>
            <w:autoSpaceDE w:val="0"/>
            <w:autoSpaceDN w:val="0"/>
            <w:spacing w:line="312" w:lineRule="auto"/>
            <w:ind w:hanging="360"/>
          </w:pPr>
        </w:pPrChange>
      </w:pPr>
      <w:ins w:id="10315" w:author="Robert Pasternak" w:date="2024-07-19T10:40:00Z">
        <w:r w:rsidRPr="00194123">
          <w:rPr>
            <w:bCs/>
          </w:rPr>
          <w:t xml:space="preserve">Zamawiający wymaga, aby Wykonawca dysponował dodatkową ilością pojemników przeznaczonych do zbierania odpadów komunalnych o pojemności 240 litrów, w ilości nie przekraczającej </w:t>
        </w:r>
      </w:ins>
      <w:ins w:id="10316" w:author="Robert Pasternak" w:date="2024-07-19T11:16:00Z">
        <w:r w:rsidR="006744F3">
          <w:rPr>
            <w:bCs/>
          </w:rPr>
          <w:t>20 zestawów, o kt</w:t>
        </w:r>
      </w:ins>
      <w:ins w:id="10317" w:author="Robert Pasternak" w:date="2024-07-19T11:17:00Z">
        <w:r w:rsidR="006744F3">
          <w:rPr>
            <w:bCs/>
          </w:rPr>
          <w:t>órych mowa w ppkt a),</w:t>
        </w:r>
      </w:ins>
      <w:ins w:id="10318" w:author="Robert Pasternak" w:date="2024-07-19T10:40:00Z">
        <w:r w:rsidR="006744F3">
          <w:rPr>
            <w:bCs/>
          </w:rPr>
          <w:t xml:space="preserve"> </w:t>
        </w:r>
        <w:r w:rsidRPr="00194123">
          <w:rPr>
            <w:bCs/>
          </w:rPr>
          <w:t xml:space="preserve"> z przeznaczeniem na wyposażenie w pojemniki nowopowstałych nieruchomości zamieszkałych</w:t>
        </w:r>
      </w:ins>
      <w:ins w:id="10319" w:author="Robert Pasternak" w:date="2024-07-19T11:17:00Z">
        <w:r w:rsidR="006744F3">
          <w:rPr>
            <w:bCs/>
          </w:rPr>
          <w:t>, o których mowa w pkt. 3</w:t>
        </w:r>
      </w:ins>
      <w:ins w:id="10320" w:author="Robert Pasternak" w:date="2024-07-19T11:18:00Z">
        <w:r w:rsidR="006744F3">
          <w:rPr>
            <w:bCs/>
          </w:rPr>
          <w:t>.</w:t>
        </w:r>
      </w:ins>
      <w:ins w:id="10321" w:author="Robert Pasternak" w:date="2024-07-19T11:17:00Z">
        <w:r w:rsidR="006744F3">
          <w:rPr>
            <w:bCs/>
          </w:rPr>
          <w:t xml:space="preserve"> </w:t>
        </w:r>
      </w:ins>
      <w:ins w:id="10322" w:author="Robert Pasternak" w:date="2024-07-19T11:36:00Z">
        <w:r w:rsidR="00F64DC3" w:rsidRPr="008416E6">
          <w:rPr>
            <w:bCs/>
          </w:rPr>
          <w:t xml:space="preserve">Z tytułu wyposażenia w </w:t>
        </w:r>
        <w:r w:rsidR="00F64DC3">
          <w:rPr>
            <w:bCs/>
          </w:rPr>
          <w:t xml:space="preserve">zestawy </w:t>
        </w:r>
        <w:r w:rsidR="00F64DC3" w:rsidRPr="008416E6">
          <w:rPr>
            <w:bCs/>
          </w:rPr>
          <w:t>pojemnik</w:t>
        </w:r>
        <w:r w:rsidR="00F64DC3">
          <w:rPr>
            <w:bCs/>
          </w:rPr>
          <w:t>ów</w:t>
        </w:r>
        <w:r w:rsidR="00F64DC3" w:rsidRPr="008416E6">
          <w:rPr>
            <w:bCs/>
          </w:rPr>
          <w:t xml:space="preserve"> </w:t>
        </w:r>
        <w:r w:rsidR="00F64DC3">
          <w:rPr>
            <w:bCs/>
          </w:rPr>
          <w:t>dodatkowych nieruchomości, o których mowa w pkt.</w:t>
        </w:r>
      </w:ins>
      <w:ins w:id="10323" w:author="Robert Pasternak" w:date="2024-07-19T11:37:00Z">
        <w:r w:rsidR="00F64DC3">
          <w:rPr>
            <w:bCs/>
          </w:rPr>
          <w:t xml:space="preserve"> 3</w:t>
        </w:r>
      </w:ins>
      <w:ins w:id="10324" w:author="Robert Pasternak" w:date="2024-07-19T11:36:00Z">
        <w:r w:rsidR="00F64DC3" w:rsidRPr="008416E6">
          <w:rPr>
            <w:bCs/>
          </w:rPr>
          <w:t xml:space="preserve"> Wykonawcy nie przysługuje dodatkowe wynagrodzenie lub prawo do wzrostu należnego wynagrodzenia.</w:t>
        </w:r>
      </w:ins>
    </w:p>
    <w:p w14:paraId="3D554D8E" w14:textId="27147173" w:rsidR="000E3931" w:rsidRDefault="000E3931" w:rsidP="000E3931">
      <w:pPr>
        <w:pStyle w:val="Akapitzlist"/>
        <w:numPr>
          <w:ilvl w:val="0"/>
          <w:numId w:val="86"/>
        </w:numPr>
        <w:autoSpaceDE w:val="0"/>
        <w:autoSpaceDN w:val="0"/>
        <w:spacing w:line="312" w:lineRule="auto"/>
        <w:rPr>
          <w:ins w:id="10325" w:author="Robert Pasternak" w:date="2024-07-19T10:40:00Z"/>
          <w:bCs/>
          <w:lang w:eastAsia="en-US"/>
        </w:rPr>
      </w:pPr>
      <w:ins w:id="10326" w:author="Robert Pasternak" w:date="2024-07-19T10:40:00Z">
        <w:r>
          <w:rPr>
            <w:bCs/>
          </w:rPr>
          <w:t xml:space="preserve">w okresie realizacji przedmiotu zamówienia Zamawiający na bieżąco będzie informował Wykonawcę o </w:t>
        </w:r>
      </w:ins>
      <w:ins w:id="10327" w:author="Robert Pasternak" w:date="2024-07-19T11:20:00Z">
        <w:r w:rsidR="00CE3BDA">
          <w:rPr>
            <w:bCs/>
          </w:rPr>
          <w:t xml:space="preserve">powstaniu </w:t>
        </w:r>
      </w:ins>
      <w:ins w:id="10328" w:author="Robert Pasternak" w:date="2024-07-19T10:40:00Z">
        <w:r>
          <w:rPr>
            <w:bCs/>
          </w:rPr>
          <w:t>nowych zamieszkałych nieruchomościach</w:t>
        </w:r>
      </w:ins>
      <w:ins w:id="10329" w:author="Robert Pasternak" w:date="2024-07-19T11:20:00Z">
        <w:r w:rsidR="00CE3BDA">
          <w:rPr>
            <w:bCs/>
          </w:rPr>
          <w:t xml:space="preserve">, </w:t>
        </w:r>
        <w:r w:rsidR="00CE3BDA">
          <w:rPr>
            <w:bCs/>
          </w:rPr>
          <w:br/>
          <w:t>o których mowa w pkt. 3,</w:t>
        </w:r>
      </w:ins>
      <w:ins w:id="10330" w:author="Robert Pasternak" w:date="2024-07-19T10:40:00Z">
        <w:r>
          <w:rPr>
            <w:bCs/>
          </w:rPr>
          <w:t xml:space="preserve"> w sposób uzgodniony z Wykonawcą po zawarciu umowy. Wykonawca zobowiązany jest w terminie do 5 dniu roboczych od dnia zawiadomienia Wykonawcy przez Zamawiającego o ujęciu w gminnym systemie gospodarowania odpadami komunalnymi nowej zamieszkałej nieruchomości</w:t>
        </w:r>
      </w:ins>
      <w:ins w:id="10331" w:author="Robert Pasternak" w:date="2024-07-19T11:21:00Z">
        <w:r w:rsidR="00CE3BDA">
          <w:rPr>
            <w:bCs/>
          </w:rPr>
          <w:t>, o której mowa w pkt. 3</w:t>
        </w:r>
      </w:ins>
      <w:ins w:id="10332" w:author="Robert Pasternak" w:date="2024-07-19T10:40:00Z">
        <w:r>
          <w:rPr>
            <w:bCs/>
          </w:rPr>
          <w:t xml:space="preserve"> dostarczyć do nieruchomości </w:t>
        </w:r>
      </w:ins>
      <w:ins w:id="10333" w:author="Robert Pasternak" w:date="2024-07-19T11:21:00Z">
        <w:r w:rsidR="00CE3BDA">
          <w:rPr>
            <w:bCs/>
          </w:rPr>
          <w:t xml:space="preserve">zestaw </w:t>
        </w:r>
      </w:ins>
      <w:ins w:id="10334" w:author="Robert Pasternak" w:date="2024-07-19T10:40:00Z">
        <w:r>
          <w:rPr>
            <w:bCs/>
          </w:rPr>
          <w:t>pojemnik</w:t>
        </w:r>
      </w:ins>
      <w:ins w:id="10335" w:author="Robert Pasternak" w:date="2024-07-19T11:21:00Z">
        <w:r w:rsidR="00CE3BDA">
          <w:rPr>
            <w:bCs/>
          </w:rPr>
          <w:t>ów</w:t>
        </w:r>
      </w:ins>
      <w:ins w:id="10336" w:author="Robert Pasternak" w:date="2024-07-19T10:40:00Z">
        <w:r>
          <w:rPr>
            <w:bCs/>
          </w:rPr>
          <w:t xml:space="preserve"> do selektywnego zbierania odpadów </w:t>
        </w:r>
      </w:ins>
      <w:ins w:id="10337" w:author="Robert Pasternak" w:date="2024-07-19T11:21:00Z">
        <w:r w:rsidR="00CE3BDA">
          <w:rPr>
            <w:bCs/>
          </w:rPr>
          <w:t>komunalnych</w:t>
        </w:r>
      </w:ins>
      <w:ins w:id="10338" w:author="Robert Pasternak" w:date="2024-07-19T10:40:00Z">
        <w:r>
          <w:rPr>
            <w:bCs/>
          </w:rPr>
          <w:t xml:space="preserve">.  </w:t>
        </w:r>
      </w:ins>
    </w:p>
    <w:p w14:paraId="0C8D14F5" w14:textId="6CC0CFB7" w:rsidR="000E3931" w:rsidRPr="00E4306C" w:rsidRDefault="009346B9" w:rsidP="00496EA8">
      <w:pPr>
        <w:pStyle w:val="Akapitzlist"/>
        <w:numPr>
          <w:ilvl w:val="0"/>
          <w:numId w:val="86"/>
        </w:numPr>
        <w:autoSpaceDE w:val="0"/>
        <w:autoSpaceDN w:val="0"/>
        <w:spacing w:line="312" w:lineRule="auto"/>
        <w:rPr>
          <w:ins w:id="10339" w:author="Robert Pasternak" w:date="2024-07-19T10:40:00Z"/>
          <w:bCs/>
          <w:color w:val="FF0000"/>
          <w:lang w:eastAsia="en-US"/>
          <w:rPrChange w:id="10340" w:author="Robert Pasternak" w:date="2024-08-29T09:21:00Z">
            <w:rPr>
              <w:ins w:id="10341" w:author="Robert Pasternak" w:date="2024-07-19T10:40:00Z"/>
              <w:bCs/>
              <w:lang w:eastAsia="en-US"/>
            </w:rPr>
          </w:rPrChange>
        </w:rPr>
      </w:pPr>
      <w:ins w:id="10342" w:author="Robert Pasternak" w:date="2024-08-29T09:00:00Z">
        <w:r w:rsidRPr="00057970">
          <w:t xml:space="preserve">Wykonawca w terminie do </w:t>
        </w:r>
        <w:r w:rsidR="00160E0D">
          <w:t>31</w:t>
        </w:r>
        <w:r w:rsidRPr="00057970">
          <w:t xml:space="preserve"> </w:t>
        </w:r>
      </w:ins>
      <w:ins w:id="10343" w:author="Robert Pasternak" w:date="2024-08-29T09:05:00Z">
        <w:r w:rsidR="00160E0D">
          <w:t>stycznia</w:t>
        </w:r>
      </w:ins>
      <w:ins w:id="10344" w:author="Robert Pasternak" w:date="2024-08-29T09:00:00Z">
        <w:r w:rsidRPr="00057970">
          <w:t xml:space="preserve"> 2025 roku zobowiązany jest przedłożyć Zamawiającemu raport z realizacji obowiązku wyposażenia  </w:t>
        </w:r>
        <w:r w:rsidRPr="00496EA8">
          <w:rPr>
            <w:bCs/>
            <w:lang w:eastAsia="en-US"/>
          </w:rPr>
          <w:t>wszystki</w:t>
        </w:r>
        <w:r w:rsidRPr="00E4306C">
          <w:rPr>
            <w:bCs/>
            <w:lang w:eastAsia="en-US"/>
          </w:rPr>
          <w:t>ch</w:t>
        </w:r>
      </w:ins>
      <w:ins w:id="10345" w:author="Robert Pasternak" w:date="2024-08-29T09:09:00Z">
        <w:r w:rsidR="00160E0D" w:rsidRPr="00E4306C">
          <w:rPr>
            <w:bCs/>
            <w:lang w:eastAsia="en-US"/>
          </w:rPr>
          <w:t xml:space="preserve"> nieruchomości, o których mowa w ppkt. d)</w:t>
        </w:r>
      </w:ins>
      <w:ins w:id="10346" w:author="Robert Pasternak" w:date="2024-08-29T09:00:00Z">
        <w:r w:rsidRPr="00E4306C">
          <w:rPr>
            <w:bCs/>
            <w:lang w:eastAsia="en-US"/>
          </w:rPr>
          <w:t xml:space="preserve"> </w:t>
        </w:r>
        <w:r w:rsidRPr="008A2214">
          <w:rPr>
            <w:bCs/>
            <w:lang w:eastAsia="en-US"/>
          </w:rPr>
          <w:t xml:space="preserve">w </w:t>
        </w:r>
      </w:ins>
      <w:ins w:id="10347" w:author="Robert Pasternak" w:date="2024-08-29T09:10:00Z">
        <w:r w:rsidR="00160E0D" w:rsidRPr="00E4306C">
          <w:rPr>
            <w:bCs/>
            <w:lang w:eastAsia="en-US"/>
          </w:rPr>
          <w:t xml:space="preserve">zestawy </w:t>
        </w:r>
      </w:ins>
      <w:ins w:id="10348" w:author="Robert Pasternak" w:date="2024-08-29T09:00:00Z">
        <w:r w:rsidRPr="008A2214">
          <w:rPr>
            <w:bCs/>
            <w:lang w:eastAsia="en-US"/>
          </w:rPr>
          <w:t>pojemnik</w:t>
        </w:r>
      </w:ins>
      <w:ins w:id="10349" w:author="Robert Pasternak" w:date="2024-08-29T09:12:00Z">
        <w:r w:rsidR="00160E0D" w:rsidRPr="00E4306C">
          <w:rPr>
            <w:bCs/>
            <w:lang w:eastAsia="en-US"/>
          </w:rPr>
          <w:t>ów</w:t>
        </w:r>
      </w:ins>
      <w:ins w:id="10350" w:author="Robert Pasternak" w:date="2024-08-29T09:13:00Z">
        <w:r w:rsidR="00E4306C" w:rsidRPr="00E4306C">
          <w:rPr>
            <w:bCs/>
            <w:lang w:eastAsia="en-US"/>
          </w:rPr>
          <w:t>, o których mowa w ppkt. a) i c)</w:t>
        </w:r>
      </w:ins>
      <w:ins w:id="10351" w:author="Robert Pasternak" w:date="2024-08-29T09:00:00Z">
        <w:r w:rsidRPr="008A2214">
          <w:rPr>
            <w:bCs/>
            <w:lang w:eastAsia="en-US"/>
          </w:rPr>
          <w:t xml:space="preserve">. Raport powinien </w:t>
        </w:r>
      </w:ins>
      <w:ins w:id="10352" w:author="Robert Pasternak" w:date="2024-08-29T09:14:00Z">
        <w:r w:rsidR="00E4306C" w:rsidRPr="00E4306C">
          <w:rPr>
            <w:bCs/>
            <w:lang w:eastAsia="en-US"/>
          </w:rPr>
          <w:t xml:space="preserve">zawierać </w:t>
        </w:r>
      </w:ins>
      <w:ins w:id="10353" w:author="Robert Pasternak" w:date="2024-08-29T09:00:00Z">
        <w:r w:rsidRPr="008A2214">
          <w:rPr>
            <w:bCs/>
            <w:lang w:eastAsia="en-US"/>
          </w:rPr>
          <w:t xml:space="preserve">wykaz nieruchomości, które zostały wyposażone </w:t>
        </w:r>
        <w:r w:rsidRPr="008A2214">
          <w:rPr>
            <w:bCs/>
            <w:lang w:eastAsia="en-US"/>
          </w:rPr>
          <w:br/>
          <w:t xml:space="preserve">w pojemniki, informację o ilości i pojemności w które Wykonawca wyposażył daną nieruchomość, pisemne potwierdzenie </w:t>
        </w:r>
      </w:ins>
      <w:ins w:id="10354" w:author="Robert Pasternak" w:date="2024-08-29T09:15:00Z">
        <w:r w:rsidR="00E4306C" w:rsidRPr="00E4306C">
          <w:rPr>
            <w:bCs/>
            <w:lang w:eastAsia="en-US"/>
          </w:rPr>
          <w:t>zarządcy</w:t>
        </w:r>
      </w:ins>
      <w:ins w:id="10355" w:author="Robert Pasternak" w:date="2024-08-29T09:00:00Z">
        <w:r w:rsidRPr="008A2214">
          <w:rPr>
            <w:bCs/>
            <w:lang w:eastAsia="en-US"/>
          </w:rPr>
          <w:t xml:space="preserve"> nieruchomości o wyposażeniu </w:t>
        </w:r>
      </w:ins>
      <w:ins w:id="10356" w:author="Robert Pasternak" w:date="2024-08-29T09:16:00Z">
        <w:r w:rsidR="00E4306C" w:rsidRPr="00E4306C">
          <w:rPr>
            <w:bCs/>
            <w:lang w:eastAsia="en-US"/>
          </w:rPr>
          <w:t>nieruchomości</w:t>
        </w:r>
      </w:ins>
      <w:ins w:id="10357" w:author="Robert Pasternak" w:date="2024-08-29T09:00:00Z">
        <w:r w:rsidRPr="008A2214">
          <w:rPr>
            <w:bCs/>
            <w:lang w:eastAsia="en-US"/>
          </w:rPr>
          <w:t xml:space="preserve"> przez Wykonawcę w pojemniki do selektywnego zbierania odpadów komunalnych</w:t>
        </w:r>
      </w:ins>
      <w:ins w:id="10358" w:author="Robert Pasternak" w:date="2024-08-29T09:17:00Z">
        <w:r w:rsidR="00E4306C" w:rsidRPr="00E4306C">
          <w:rPr>
            <w:bCs/>
            <w:lang w:eastAsia="en-US"/>
          </w:rPr>
          <w:t>, o których mowa w ppkt. a) i c)</w:t>
        </w:r>
      </w:ins>
      <w:ins w:id="10359" w:author="Robert Pasternak" w:date="2024-08-29T09:00:00Z">
        <w:r w:rsidRPr="008A2214">
          <w:rPr>
            <w:bCs/>
            <w:lang w:eastAsia="en-US"/>
          </w:rPr>
          <w:t xml:space="preserve">. Zamawiający dokona weryfikacji informacji zawartych w raporcie przedłożonym przez Wykonawcę w szczególności </w:t>
        </w:r>
      </w:ins>
      <w:ins w:id="10360" w:author="Robert Pasternak" w:date="2024-08-29T09:17:00Z">
        <w:r w:rsidR="00E4306C" w:rsidRPr="00E4306C">
          <w:rPr>
            <w:bCs/>
            <w:lang w:eastAsia="en-US"/>
          </w:rPr>
          <w:br/>
        </w:r>
      </w:ins>
      <w:ins w:id="10361" w:author="Robert Pasternak" w:date="2024-08-29T09:00:00Z">
        <w:r w:rsidRPr="008A2214">
          <w:rPr>
            <w:bCs/>
            <w:lang w:eastAsia="en-US"/>
          </w:rPr>
          <w:lastRenderedPageBreak/>
          <w:t xml:space="preserve">w zakresie zgodności wykazu nieruchomości ujętych w raporcie Wykonawcy </w:t>
        </w:r>
      </w:ins>
      <w:ins w:id="10362" w:author="Robert Pasternak" w:date="2024-08-29T09:18:00Z">
        <w:r w:rsidR="00E4306C" w:rsidRPr="00E4306C">
          <w:rPr>
            <w:bCs/>
            <w:lang w:eastAsia="en-US"/>
          </w:rPr>
          <w:br/>
        </w:r>
      </w:ins>
      <w:ins w:id="10363" w:author="Robert Pasternak" w:date="2024-08-29T09:00:00Z">
        <w:r w:rsidRPr="008A2214">
          <w:rPr>
            <w:bCs/>
            <w:lang w:eastAsia="en-US"/>
          </w:rPr>
          <w:t>z wykazem nieruchomości,</w:t>
        </w:r>
        <w:r w:rsidRPr="00057970">
          <w:t xml:space="preserve"> o którym mowa w ppkt.</w:t>
        </w:r>
        <w:r w:rsidR="00E4306C">
          <w:t xml:space="preserve"> d</w:t>
        </w:r>
        <w:r w:rsidRPr="00057970">
          <w:t xml:space="preserve">). Zamawiający zastrzega sobie również możliwość weryfikacji informacji ujętych w przedłożonym przez Wykonawcę raporcie, poprzez dokonanie wizji w terenie na losowo wybranych  nieruchomościach, </w:t>
        </w:r>
        <w:r w:rsidRPr="00057970">
          <w:br/>
          <w:t xml:space="preserve">a w przypadku braku możliwości przeprowadzenia wizji w terenie, Zamawiający zastrzega sobie możliwość przeprowadzenia weryfikacji informacji ujętych </w:t>
        </w:r>
        <w:r w:rsidRPr="00057970">
          <w:br/>
          <w:t xml:space="preserve">w przedłożonym Raporcie poprzez wykorzystanie środków komunikacji telefonicznej. Wówczas weryfikacja odbędzie się poprzez rozmowę telefoniczną przedstawiciela Zamawiającego z </w:t>
        </w:r>
      </w:ins>
      <w:ins w:id="10364" w:author="Robert Pasternak" w:date="2024-08-29T09:19:00Z">
        <w:r w:rsidR="00E4306C">
          <w:t>zarządcą</w:t>
        </w:r>
      </w:ins>
      <w:ins w:id="10365" w:author="Robert Pasternak" w:date="2024-08-29T09:00:00Z">
        <w:r w:rsidRPr="00057970">
          <w:t xml:space="preserve"> wybranych nieruchomości. Z przeprowadzonej weryfikacji sporządzony zostanie protokół. Zamawiający dopuszcza udział przedstawiciela Wykonawcy (jako obserwatora) w procesie wyboru nieruchomości do badania oraz </w:t>
        </w:r>
      </w:ins>
      <w:ins w:id="10366" w:author="Robert Pasternak" w:date="2024-08-29T09:20:00Z">
        <w:r w:rsidR="00E4306C">
          <w:br/>
        </w:r>
      </w:ins>
      <w:ins w:id="10367" w:author="Robert Pasternak" w:date="2024-08-29T09:00:00Z">
        <w:r w:rsidRPr="00057970">
          <w:t>w procesie przeprowadzenia weryfikacji informacji ujętych w raporcie. W przypadku, gdy Wykonawca w wyznaczonym terminie nie wyposaży nieruchomości w pojemniki do selektywnego zbierania odpadó</w:t>
        </w:r>
        <w:r w:rsidR="00E4306C">
          <w:t>w komunalnych, o kt</w:t>
        </w:r>
      </w:ins>
      <w:ins w:id="10368" w:author="Robert Pasternak" w:date="2024-08-29T09:20:00Z">
        <w:r w:rsidR="00E4306C">
          <w:t>órych mowa w ppkt. a) i c)</w:t>
        </w:r>
        <w:r w:rsidR="00E4306C">
          <w:br/>
        </w:r>
      </w:ins>
      <w:ins w:id="10369" w:author="Robert Pasternak" w:date="2024-08-29T09:00:00Z">
        <w:r w:rsidRPr="00057970">
          <w:t xml:space="preserve">lub nie przedłoży raportu w wyznaczonym terminie, Zamawiający przewiduje sankcje w postaci kar umownych określonych w umowie. Zapłata przez Wykonawcę kar umownych nie zwalnia </w:t>
        </w:r>
      </w:ins>
      <w:ins w:id="10370" w:author="Robert Pasternak" w:date="2024-08-29T09:21:00Z">
        <w:r w:rsidR="00E4306C">
          <w:t>Wykonawcy</w:t>
        </w:r>
      </w:ins>
      <w:ins w:id="10371" w:author="Robert Pasternak" w:date="2024-08-29T09:00:00Z">
        <w:r w:rsidRPr="00057970">
          <w:t xml:space="preserve"> z obowiązku wyposażenia nieruchomości </w:t>
        </w:r>
      </w:ins>
      <w:ins w:id="10372" w:author="Robert Pasternak" w:date="2024-08-29T09:21:00Z">
        <w:r w:rsidR="00E4306C">
          <w:br/>
        </w:r>
      </w:ins>
      <w:ins w:id="10373" w:author="Robert Pasternak" w:date="2024-08-29T09:00:00Z">
        <w:r w:rsidRPr="00057970">
          <w:t>w wymagane pojemniki do selektywnego zbierania odpadów komunalnych</w:t>
        </w:r>
      </w:ins>
      <w:ins w:id="10374" w:author="Robert Pasternak" w:date="2024-08-29T09:21:00Z">
        <w:r w:rsidR="00E4306C">
          <w:t>.</w:t>
        </w:r>
      </w:ins>
      <w:ins w:id="10375" w:author="Robert Pasternak" w:date="2024-08-29T09:00:00Z">
        <w:r w:rsidRPr="00057970">
          <w:t xml:space="preserve"> </w:t>
        </w:r>
      </w:ins>
      <w:ins w:id="10376" w:author="Robert Pasternak [2]" w:date="2024-08-27T23:43:00Z">
        <w:del w:id="10377" w:author="Robert Pasternak" w:date="2024-08-29T09:21:00Z">
          <w:r w:rsidR="00A32D67" w:rsidRPr="00496EA8" w:rsidDel="00E4306C">
            <w:rPr>
              <w:color w:val="FF0000"/>
            </w:rPr>
            <w:delText>ZA</w:delText>
          </w:r>
        </w:del>
      </w:ins>
      <w:ins w:id="10378" w:author="Robert Pasternak [2]" w:date="2024-08-27T23:44:00Z">
        <w:del w:id="10379" w:author="Robert Pasternak" w:date="2024-08-29T09:21:00Z">
          <w:r w:rsidR="00A32D67" w:rsidRPr="00E4306C" w:rsidDel="00E4306C">
            <w:rPr>
              <w:color w:val="FF0000"/>
            </w:rPr>
            <w:delText>PŁATA KARY NIE ZWALNIA Z OBOWIAZKU i WYPOWIEDZENIE</w:delText>
          </w:r>
        </w:del>
      </w:ins>
    </w:p>
    <w:p w14:paraId="1B69C2B6" w14:textId="480787F8" w:rsidR="000E3931" w:rsidRDefault="000E3931" w:rsidP="000E3931">
      <w:pPr>
        <w:pStyle w:val="Akapitzlist"/>
        <w:numPr>
          <w:ilvl w:val="0"/>
          <w:numId w:val="86"/>
        </w:numPr>
        <w:autoSpaceDE w:val="0"/>
        <w:autoSpaceDN w:val="0"/>
        <w:spacing w:line="312" w:lineRule="auto"/>
        <w:rPr>
          <w:ins w:id="10380" w:author="Robert Pasternak" w:date="2024-07-19T10:40:00Z"/>
          <w:bCs/>
          <w:lang w:eastAsia="en-US"/>
        </w:rPr>
      </w:pPr>
      <w:ins w:id="10381" w:author="Robert Pasternak" w:date="2024-07-19T10:40:00Z">
        <w:r>
          <w:rPr>
            <w:bCs/>
          </w:rPr>
          <w:t xml:space="preserve">w okresie realizacji przedmiotu zamówienia Zamawiający na bieżąco będzie informował Wykonawcę w sposób uzgodniony z Wykonawcą po zawarciu umowy, </w:t>
        </w:r>
        <w:r>
          <w:rPr>
            <w:bCs/>
          </w:rPr>
          <w:br/>
          <w:t>o nieruchomościach</w:t>
        </w:r>
      </w:ins>
      <w:ins w:id="10382" w:author="Robert Pasternak" w:date="2024-07-19T11:27:00Z">
        <w:r w:rsidR="00CE3BDA">
          <w:rPr>
            <w:bCs/>
          </w:rPr>
          <w:t>, o których mowa w pkt. 3</w:t>
        </w:r>
      </w:ins>
      <w:ins w:id="10383" w:author="Robert Pasternak" w:date="2024-07-19T10:40:00Z">
        <w:r>
          <w:rPr>
            <w:bCs/>
          </w:rPr>
          <w:t xml:space="preserve">, które przestały być zamieszkałe i na których odpady nie są już zbierane. W przypadku, gdy </w:t>
        </w:r>
      </w:ins>
      <w:ins w:id="10384" w:author="Robert Pasternak" w:date="2024-07-19T11:27:00Z">
        <w:r w:rsidR="00CE3BDA">
          <w:rPr>
            <w:bCs/>
          </w:rPr>
          <w:t>zarządca nieruchomości</w:t>
        </w:r>
      </w:ins>
      <w:ins w:id="10385" w:author="Robert Pasternak" w:date="2024-07-19T10:40:00Z">
        <w:r>
          <w:rPr>
            <w:bCs/>
          </w:rPr>
          <w:t xml:space="preserve"> zgłosi do Zamawiającego zaprzestanie zamieszkiwania na nieruchomości, Zamawiający pouczy </w:t>
        </w:r>
      </w:ins>
      <w:ins w:id="10386" w:author="Robert Pasternak" w:date="2024-07-19T11:27:00Z">
        <w:r w:rsidR="00CE3BDA">
          <w:rPr>
            <w:bCs/>
          </w:rPr>
          <w:t>go</w:t>
        </w:r>
      </w:ins>
      <w:ins w:id="10387" w:author="Robert Pasternak" w:date="2024-07-19T10:40:00Z">
        <w:r>
          <w:rPr>
            <w:bCs/>
          </w:rPr>
          <w:t xml:space="preserve"> o konieczności niezwłocznego kontaktu z Wykonawcą za pośrednictwem Punktu Obsługi Mieszkańca w celu uzgodnienia z Wykonawcą zwrotu dostarczon</w:t>
        </w:r>
      </w:ins>
      <w:ins w:id="10388" w:author="Robert Pasternak" w:date="2024-07-19T11:27:00Z">
        <w:r w:rsidR="00CE3BDA">
          <w:rPr>
            <w:bCs/>
          </w:rPr>
          <w:t>ych</w:t>
        </w:r>
      </w:ins>
      <w:ins w:id="10389" w:author="Robert Pasternak" w:date="2024-07-19T10:40:00Z">
        <w:r>
          <w:rPr>
            <w:bCs/>
          </w:rPr>
          <w:t xml:space="preserve"> </w:t>
        </w:r>
      </w:ins>
      <w:ins w:id="10390" w:author="Robert Pasternak" w:date="2024-07-19T11:28:00Z">
        <w:r w:rsidR="00CE3BDA">
          <w:rPr>
            <w:bCs/>
          </w:rPr>
          <w:t xml:space="preserve">zestawów </w:t>
        </w:r>
      </w:ins>
      <w:ins w:id="10391" w:author="Robert Pasternak" w:date="2024-07-19T10:40:00Z">
        <w:r>
          <w:rPr>
            <w:bCs/>
          </w:rPr>
          <w:t>pojemnik</w:t>
        </w:r>
      </w:ins>
      <w:ins w:id="10392" w:author="Robert Pasternak" w:date="2024-07-19T11:28:00Z">
        <w:r w:rsidR="00CE3BDA">
          <w:rPr>
            <w:bCs/>
          </w:rPr>
          <w:t>ów</w:t>
        </w:r>
      </w:ins>
      <w:ins w:id="10393" w:author="Robert Pasternak" w:date="2024-07-19T10:40:00Z">
        <w:r>
          <w:rPr>
            <w:bCs/>
          </w:rPr>
          <w:t xml:space="preserve"> do selektywnego zbierania odpadów komunalnych. Wykonawca w uzgodnieniu z </w:t>
        </w:r>
      </w:ins>
      <w:ins w:id="10394" w:author="Robert Pasternak" w:date="2024-07-19T11:28:00Z">
        <w:r w:rsidR="00CE3BDA">
          <w:rPr>
            <w:bCs/>
          </w:rPr>
          <w:t>zarządcą nieruchomości</w:t>
        </w:r>
      </w:ins>
      <w:ins w:id="10395" w:author="Robert Pasternak" w:date="2024-07-19T10:40:00Z">
        <w:r>
          <w:rPr>
            <w:bCs/>
          </w:rPr>
          <w:t xml:space="preserve"> dostarczon</w:t>
        </w:r>
      </w:ins>
      <w:ins w:id="10396" w:author="Robert Pasternak" w:date="2024-07-19T11:28:00Z">
        <w:r w:rsidR="00CE3BDA">
          <w:rPr>
            <w:bCs/>
          </w:rPr>
          <w:t>e</w:t>
        </w:r>
      </w:ins>
      <w:ins w:id="10397" w:author="Robert Pasternak" w:date="2024-07-19T10:40:00Z">
        <w:r>
          <w:rPr>
            <w:bCs/>
          </w:rPr>
          <w:t xml:space="preserve"> </w:t>
        </w:r>
      </w:ins>
      <w:ins w:id="10398" w:author="Robert Pasternak" w:date="2024-07-19T11:28:00Z">
        <w:r w:rsidR="00CE3BDA">
          <w:rPr>
            <w:bCs/>
          </w:rPr>
          <w:t xml:space="preserve">zestawy </w:t>
        </w:r>
      </w:ins>
      <w:ins w:id="10399" w:author="Robert Pasternak" w:date="2024-07-19T10:40:00Z">
        <w:r>
          <w:rPr>
            <w:bCs/>
          </w:rPr>
          <w:t>pojemnik</w:t>
        </w:r>
      </w:ins>
      <w:ins w:id="10400" w:author="Robert Pasternak" w:date="2024-07-19T11:28:00Z">
        <w:r w:rsidR="00CE3BDA">
          <w:rPr>
            <w:bCs/>
          </w:rPr>
          <w:t>ów</w:t>
        </w:r>
      </w:ins>
      <w:ins w:id="10401" w:author="Robert Pasternak" w:date="2024-07-19T10:40:00Z">
        <w:r>
          <w:rPr>
            <w:bCs/>
          </w:rPr>
          <w:t xml:space="preserve"> odbierze na własny koszt i własnymi środkami lub pozostawi na terenie nieruchomości.  </w:t>
        </w:r>
      </w:ins>
    </w:p>
    <w:p w14:paraId="44A808ED" w14:textId="3040FE8F" w:rsidR="000E3931" w:rsidRDefault="000E3931" w:rsidP="000E3931">
      <w:pPr>
        <w:pStyle w:val="Akapitzlist"/>
        <w:numPr>
          <w:ilvl w:val="0"/>
          <w:numId w:val="86"/>
        </w:numPr>
        <w:autoSpaceDE w:val="0"/>
        <w:autoSpaceDN w:val="0"/>
        <w:spacing w:line="312" w:lineRule="auto"/>
        <w:rPr>
          <w:ins w:id="10402" w:author="Robert Pasternak" w:date="2024-07-19T10:40:00Z"/>
          <w:bCs/>
          <w:lang w:eastAsia="en-US"/>
        </w:rPr>
      </w:pPr>
      <w:ins w:id="10403" w:author="Robert Pasternak" w:date="2024-07-19T10:40:00Z">
        <w:r>
          <w:rPr>
            <w:bCs/>
          </w:rPr>
          <w:t>po zakończeniu realizacji przedmiotu zamówienia Wykonawca zobowiązany jest na własny koszt i środkami własnymi odebrać dostarczone uprzednio do zamieszkałych nieruchomości</w:t>
        </w:r>
      </w:ins>
      <w:ins w:id="10404" w:author="Robert Pasternak" w:date="2024-07-19T11:28:00Z">
        <w:r w:rsidR="00F64DC3">
          <w:rPr>
            <w:bCs/>
          </w:rPr>
          <w:t>, o których mowa w pkt. 3</w:t>
        </w:r>
      </w:ins>
      <w:ins w:id="10405" w:author="Robert Pasternak" w:date="2024-07-19T11:29:00Z">
        <w:r w:rsidR="00F64DC3">
          <w:rPr>
            <w:bCs/>
          </w:rPr>
          <w:t>, zestawy</w:t>
        </w:r>
      </w:ins>
      <w:ins w:id="10406" w:author="Robert Pasternak" w:date="2024-07-19T10:40:00Z">
        <w:r>
          <w:rPr>
            <w:bCs/>
          </w:rPr>
          <w:t xml:space="preserve"> pojemnik</w:t>
        </w:r>
      </w:ins>
      <w:ins w:id="10407" w:author="Robert Pasternak" w:date="2024-07-19T11:29:00Z">
        <w:r w:rsidR="00F64DC3">
          <w:rPr>
            <w:bCs/>
          </w:rPr>
          <w:t>ów</w:t>
        </w:r>
      </w:ins>
      <w:ins w:id="10408" w:author="Robert Pasternak" w:date="2024-07-19T10:40:00Z">
        <w:r>
          <w:rPr>
            <w:bCs/>
          </w:rPr>
          <w:t xml:space="preserve"> do selektywnego zbierania odpadów komunalnych lub w uzgodnieniu z </w:t>
        </w:r>
      </w:ins>
      <w:ins w:id="10409" w:author="Robert Pasternak" w:date="2024-07-19T11:29:00Z">
        <w:r w:rsidR="00F64DC3">
          <w:rPr>
            <w:bCs/>
          </w:rPr>
          <w:t>zarządcą nieruchomości</w:t>
        </w:r>
      </w:ins>
      <w:ins w:id="10410" w:author="Robert Pasternak" w:date="2024-07-19T10:40:00Z">
        <w:r>
          <w:rPr>
            <w:bCs/>
          </w:rPr>
          <w:t xml:space="preserve"> pozostawić je na terenie nieruchomości do której zostały dostarczone. </w:t>
        </w:r>
        <w:r>
          <w:rPr>
            <w:bCs/>
          </w:rPr>
          <w:br/>
          <w:t xml:space="preserve">W przypadku gdy Wykonawca po zakończeniu realizacji przedmiotu zamówienia zdecyduje się odebrać uprzednio dostarczone </w:t>
        </w:r>
      </w:ins>
      <w:ins w:id="10411" w:author="Robert Pasternak" w:date="2024-07-19T11:29:00Z">
        <w:r w:rsidR="00F64DC3">
          <w:rPr>
            <w:bCs/>
          </w:rPr>
          <w:t xml:space="preserve">zestawy </w:t>
        </w:r>
      </w:ins>
      <w:ins w:id="10412" w:author="Robert Pasternak" w:date="2024-07-19T10:40:00Z">
        <w:r>
          <w:rPr>
            <w:bCs/>
          </w:rPr>
          <w:t>pojemnik</w:t>
        </w:r>
      </w:ins>
      <w:ins w:id="10413" w:author="Robert Pasternak" w:date="2024-07-19T11:30:00Z">
        <w:r w:rsidR="00F64DC3">
          <w:rPr>
            <w:bCs/>
          </w:rPr>
          <w:t>ów</w:t>
        </w:r>
      </w:ins>
      <w:ins w:id="10414" w:author="Robert Pasternak" w:date="2024-07-19T10:40:00Z">
        <w:r>
          <w:rPr>
            <w:bCs/>
          </w:rPr>
          <w:t xml:space="preserve">, zobowiązany jest poinformować </w:t>
        </w:r>
      </w:ins>
      <w:ins w:id="10415" w:author="Robert Pasternak" w:date="2024-07-19T11:30:00Z">
        <w:r w:rsidR="00F64DC3">
          <w:rPr>
            <w:bCs/>
          </w:rPr>
          <w:t>zarządcę nieruchomości</w:t>
        </w:r>
      </w:ins>
      <w:ins w:id="10416" w:author="Robert Pasternak" w:date="2024-07-19T10:40:00Z">
        <w:r>
          <w:rPr>
            <w:bCs/>
          </w:rPr>
          <w:t xml:space="preserve"> o terminie kiedy pojemniki z nieruchomości będą odbierane i w jakiej formie (np. czy pojemnik należy wystawić przed nieruchomość, w jakich godzinach itp.).</w:t>
        </w:r>
      </w:ins>
    </w:p>
    <w:p w14:paraId="33A4C51E" w14:textId="2E663E52" w:rsidR="00C2392D" w:rsidRPr="0044515F" w:rsidRDefault="000E3931">
      <w:pPr>
        <w:pStyle w:val="Akapitzlist"/>
        <w:numPr>
          <w:ilvl w:val="0"/>
          <w:numId w:val="86"/>
        </w:numPr>
        <w:autoSpaceDE w:val="0"/>
        <w:autoSpaceDN w:val="0"/>
        <w:spacing w:line="312" w:lineRule="auto"/>
        <w:rPr>
          <w:ins w:id="10417" w:author="Robert Pasternak" w:date="2024-07-19T10:32:00Z"/>
          <w:bCs/>
          <w:lang w:eastAsia="en-US"/>
        </w:rPr>
        <w:pPrChange w:id="10418" w:author="Robert Pasternak" w:date="2024-07-19T10:35:00Z">
          <w:pPr>
            <w:pStyle w:val="Akapitzlist"/>
            <w:numPr>
              <w:numId w:val="84"/>
            </w:numPr>
            <w:autoSpaceDE w:val="0"/>
            <w:autoSpaceDN w:val="0"/>
            <w:spacing w:line="312" w:lineRule="auto"/>
            <w:ind w:left="1061" w:hanging="360"/>
          </w:pPr>
        </w:pPrChange>
      </w:pPr>
      <w:ins w:id="10419" w:author="Robert Pasternak" w:date="2024-07-19T10:40:00Z">
        <w:r>
          <w:rPr>
            <w:bCs/>
          </w:rPr>
          <w:t xml:space="preserve">w okresie realizacji przedmiotu zamówienia Wykonawca nie może pobierać dodatkowych opłat od właścicieli </w:t>
        </w:r>
      </w:ins>
      <w:ins w:id="10420" w:author="Robert Pasternak" w:date="2024-07-19T11:30:00Z">
        <w:r w:rsidR="00F64DC3">
          <w:rPr>
            <w:bCs/>
          </w:rPr>
          <w:t xml:space="preserve">lub zarządcy </w:t>
        </w:r>
      </w:ins>
      <w:ins w:id="10421" w:author="Robert Pasternak" w:date="2024-07-19T10:40:00Z">
        <w:r>
          <w:rPr>
            <w:bCs/>
          </w:rPr>
          <w:t>nieruchomości</w:t>
        </w:r>
      </w:ins>
      <w:ins w:id="10422" w:author="Robert Pasternak" w:date="2024-07-19T11:30:00Z">
        <w:r w:rsidR="00F64DC3">
          <w:rPr>
            <w:bCs/>
          </w:rPr>
          <w:t>, o której mowa w pkt. 3,</w:t>
        </w:r>
      </w:ins>
      <w:ins w:id="10423" w:author="Robert Pasternak" w:date="2024-07-19T10:40:00Z">
        <w:r>
          <w:rPr>
            <w:bCs/>
          </w:rPr>
          <w:t xml:space="preserve"> </w:t>
        </w:r>
        <w:r>
          <w:rPr>
            <w:bCs/>
          </w:rPr>
          <w:lastRenderedPageBreak/>
          <w:t xml:space="preserve">za dostarczone im </w:t>
        </w:r>
      </w:ins>
      <w:ins w:id="10424" w:author="Robert Pasternak" w:date="2024-07-19T11:31:00Z">
        <w:r w:rsidR="00F64DC3">
          <w:rPr>
            <w:bCs/>
          </w:rPr>
          <w:t xml:space="preserve">zestawy </w:t>
        </w:r>
      </w:ins>
      <w:ins w:id="10425" w:author="Robert Pasternak" w:date="2024-07-19T10:40:00Z">
        <w:r>
          <w:rPr>
            <w:bCs/>
          </w:rPr>
          <w:t>pojemnik</w:t>
        </w:r>
      </w:ins>
      <w:ins w:id="10426" w:author="Robert Pasternak" w:date="2024-07-19T11:31:00Z">
        <w:r w:rsidR="00F64DC3">
          <w:rPr>
            <w:bCs/>
          </w:rPr>
          <w:t>ów</w:t>
        </w:r>
      </w:ins>
      <w:ins w:id="10427" w:author="Robert Pasternak" w:date="2024-07-19T10:40:00Z">
        <w:r>
          <w:rPr>
            <w:bCs/>
          </w:rPr>
          <w:t xml:space="preserve"> do selektywnego zbierania odpadów komunalnych</w:t>
        </w:r>
      </w:ins>
      <w:ins w:id="10428" w:author="Robert Pasternak" w:date="2024-07-19T11:31:00Z">
        <w:r w:rsidR="00F64DC3">
          <w:rPr>
            <w:bCs/>
          </w:rPr>
          <w:t>.</w:t>
        </w:r>
      </w:ins>
      <w:ins w:id="10429" w:author="Robert Pasternak" w:date="2024-07-19T10:40:00Z">
        <w:r w:rsidR="00F64DC3">
          <w:rPr>
            <w:bCs/>
          </w:rPr>
          <w:t xml:space="preserve"> </w:t>
        </w:r>
      </w:ins>
      <w:ins w:id="10430" w:author="Robert Pasternak" w:date="2024-07-19T11:31:00Z">
        <w:r w:rsidR="00F64DC3">
          <w:rPr>
            <w:bCs/>
          </w:rPr>
          <w:t>E</w:t>
        </w:r>
      </w:ins>
      <w:ins w:id="10431" w:author="Robert Pasternak" w:date="2024-07-19T10:40:00Z">
        <w:r>
          <w:rPr>
            <w:bCs/>
          </w:rPr>
          <w:t>wentualne koszty związane z dostarczeniem pojemników, ich użytkowaniem przez okres realizacji przedmiotu zamówienia i odbiorem po zakończeniu realizacji przedmiotu zamówienia Wykonawca powinien ująć w ofercie na realizację przedmiotu zamówienia.</w:t>
        </w:r>
      </w:ins>
    </w:p>
    <w:p w14:paraId="1B9FE38F" w14:textId="6E2A60BD" w:rsidR="007B668F" w:rsidRDefault="007B668F">
      <w:pPr>
        <w:pStyle w:val="Akapitzlist"/>
        <w:autoSpaceDE w:val="0"/>
        <w:autoSpaceDN w:val="0"/>
        <w:spacing w:line="312" w:lineRule="auto"/>
        <w:ind w:left="1061"/>
        <w:rPr>
          <w:ins w:id="10432" w:author="Robert Pasternak" w:date="2024-07-19T10:24:00Z"/>
          <w:bCs/>
          <w:lang w:eastAsia="en-US"/>
        </w:rPr>
        <w:pPrChange w:id="10433" w:author="Robert Pasternak" w:date="2024-07-19T10:33:00Z">
          <w:pPr>
            <w:pStyle w:val="Akapitzlist"/>
            <w:numPr>
              <w:numId w:val="63"/>
            </w:numPr>
            <w:spacing w:line="312" w:lineRule="auto"/>
            <w:ind w:hanging="360"/>
          </w:pPr>
        </w:pPrChange>
      </w:pPr>
      <w:ins w:id="10434" w:author="Robert Pasternak" w:date="2024-07-19T10:31:00Z">
        <w:r>
          <w:rPr>
            <w:bCs/>
            <w:lang w:eastAsia="en-US"/>
          </w:rPr>
          <w:t xml:space="preserve"> </w:t>
        </w:r>
      </w:ins>
    </w:p>
    <w:p w14:paraId="7EDE8345" w14:textId="77777777" w:rsidR="00361B44" w:rsidRPr="008416E6" w:rsidRDefault="00E11DE4">
      <w:pPr>
        <w:numPr>
          <w:ilvl w:val="0"/>
          <w:numId w:val="61"/>
        </w:numPr>
        <w:spacing w:line="312" w:lineRule="auto"/>
        <w:ind w:left="0"/>
        <w:rPr>
          <w:ins w:id="10435" w:author="kaluz" w:date="2021-05-04T22:48:00Z"/>
          <w:del w:id="10436" w:author="Robert Pasternak" w:date="2021-05-12T08:05:00Z"/>
          <w:bCs/>
          <w:rPrChange w:id="10437" w:author="Robert Pasternak" w:date="2021-09-07T12:47:00Z">
            <w:rPr>
              <w:ins w:id="10438" w:author="kaluz" w:date="2021-05-04T22:48:00Z"/>
              <w:del w:id="10439" w:author="Robert Pasternak" w:date="2021-05-12T08:05:00Z"/>
              <w:rFonts w:ascii="Times" w:hAnsi="Times" w:cs="Arial"/>
              <w:b/>
              <w:bCs/>
            </w:rPr>
          </w:rPrChange>
        </w:rPr>
        <w:pPrChange w:id="10440" w:author="kaluz" w:date="2021-09-07T04:23:00Z">
          <w:pPr>
            <w:pStyle w:val="Tekstpodstawowy"/>
            <w:spacing w:after="0" w:line="360" w:lineRule="auto"/>
          </w:pPr>
        </w:pPrChange>
      </w:pPr>
      <w:ins w:id="10441" w:author="kaluz" w:date="2021-05-04T22:49:00Z">
        <w:del w:id="10442" w:author="Robert Pasternak" w:date="2021-05-12T08:05:00Z">
          <w:r w:rsidRPr="008416E6">
            <w:rPr>
              <w:bCs/>
              <w:rPrChange w:id="10443" w:author="Robert Pasternak" w:date="2021-09-07T12:47:00Z">
                <w:rPr>
                  <w:rFonts w:ascii="Times" w:hAnsi="Times" w:cs="Arial"/>
                  <w:b/>
                  <w:bCs/>
                </w:rPr>
              </w:rPrChange>
            </w:rPr>
            <w:delText xml:space="preserve">Zamawiający zastrzega sobie prawo wykonywania kontroli prowadzenia przez </w:delText>
          </w:r>
        </w:del>
      </w:ins>
      <w:ins w:id="10444" w:author="kaluz" w:date="2021-05-04T22:50:00Z">
        <w:del w:id="10445" w:author="Robert Pasternak" w:date="2021-05-12T08:05:00Z">
          <w:r w:rsidRPr="008416E6">
            <w:rPr>
              <w:bCs/>
              <w:rPrChange w:id="10446" w:author="Robert Pasternak" w:date="2021-09-07T12:47:00Z">
                <w:rPr>
                  <w:rFonts w:ascii="Times" w:hAnsi="Times" w:cs="Arial"/>
                  <w:b/>
                  <w:bCs/>
                </w:rPr>
              </w:rPrChange>
            </w:rPr>
            <w:delText>Wykonawcę PSZOK bez uprzedniego informowania Wykonawcy o czasie i miejscu przeprowadzenia kontroli.</w:delText>
          </w:r>
        </w:del>
      </w:ins>
    </w:p>
    <w:p w14:paraId="395EFB9B" w14:textId="288AEFE6" w:rsidR="00361B44" w:rsidRPr="008416E6" w:rsidDel="0010536A" w:rsidRDefault="00361B44">
      <w:pPr>
        <w:rPr>
          <w:del w:id="10447" w:author="Robert Pasternak" w:date="2024-07-16T14:48:00Z"/>
          <w:b/>
          <w:rPrChange w:id="10448" w:author="Robert Pasternak" w:date="2021-09-07T12:47:00Z">
            <w:rPr>
              <w:del w:id="10449" w:author="Robert Pasternak" w:date="2024-07-16T14:48:00Z"/>
              <w:rFonts w:ascii="Times" w:hAnsi="Times" w:cs="Arial"/>
              <w:b/>
              <w:bCs/>
            </w:rPr>
          </w:rPrChange>
        </w:rPr>
        <w:pPrChange w:id="10450" w:author="kaluz" w:date="2021-09-07T04:23:00Z">
          <w:pPr>
            <w:pStyle w:val="Tekstpodstawowy"/>
            <w:spacing w:after="0" w:line="360" w:lineRule="auto"/>
          </w:pPr>
        </w:pPrChange>
      </w:pPr>
    </w:p>
    <w:p w14:paraId="0BE747CC" w14:textId="33DA995B" w:rsidR="00361B44" w:rsidRPr="008416E6" w:rsidDel="002E1F77" w:rsidRDefault="00E11DE4">
      <w:pPr>
        <w:pStyle w:val="Tekstpodstawowy"/>
        <w:spacing w:after="0" w:line="312" w:lineRule="auto"/>
        <w:rPr>
          <w:del w:id="10451" w:author="Robert Pasternak" w:date="2021-07-15T13:54:00Z"/>
          <w:b/>
          <w:bCs/>
          <w:rPrChange w:id="10452" w:author="Robert Pasternak" w:date="2021-09-07T12:47:00Z">
            <w:rPr>
              <w:del w:id="10453" w:author="Robert Pasternak" w:date="2021-07-15T13:54:00Z"/>
              <w:rFonts w:ascii="Times" w:hAnsi="Times" w:cs="Arial"/>
              <w:b/>
              <w:bCs/>
            </w:rPr>
          </w:rPrChange>
        </w:rPr>
        <w:pPrChange w:id="10454" w:author="Robert Pasternak" w:date="2021-05-13T11:34:00Z">
          <w:pPr>
            <w:pStyle w:val="Tekstpodstawowy"/>
            <w:spacing w:after="0" w:line="360" w:lineRule="auto"/>
          </w:pPr>
        </w:pPrChange>
      </w:pPr>
      <w:del w:id="10455" w:author="Robert Pasternak" w:date="2024-07-16T14:47:00Z">
        <w:r w:rsidRPr="008416E6" w:rsidDel="0010536A">
          <w:rPr>
            <w:b/>
            <w:bCs/>
            <w:rPrChange w:id="10456" w:author="Robert Pasternak" w:date="2021-09-07T12:47:00Z">
              <w:rPr>
                <w:rFonts w:ascii="Times" w:hAnsi="Times" w:cs="Arial"/>
                <w:b/>
                <w:bCs/>
              </w:rPr>
            </w:rPrChange>
          </w:rPr>
          <w:delText>2. Masa odpadów zebranych w PSZOK w latach 2014- 20</w:delText>
        </w:r>
      </w:del>
      <w:ins w:id="10457" w:author="kaluz" w:date="2021-05-04T22:30:00Z">
        <w:del w:id="10458" w:author="Robert Pasternak" w:date="2024-07-16T14:47:00Z">
          <w:r w:rsidRPr="008416E6" w:rsidDel="0010536A">
            <w:rPr>
              <w:b/>
              <w:bCs/>
              <w:rPrChange w:id="10459" w:author="Robert Pasternak" w:date="2021-09-07T12:47:00Z">
                <w:rPr>
                  <w:rFonts w:ascii="Times" w:hAnsi="Times" w:cs="Arial"/>
                  <w:b/>
                  <w:bCs/>
                </w:rPr>
              </w:rPrChange>
            </w:rPr>
            <w:delText>21</w:delText>
          </w:r>
        </w:del>
      </w:ins>
      <w:del w:id="10460" w:author="Robert Pasternak" w:date="2024-07-16T14:47:00Z">
        <w:r w:rsidRPr="008416E6" w:rsidDel="0010536A">
          <w:rPr>
            <w:b/>
            <w:bCs/>
            <w:rPrChange w:id="10461" w:author="Robert Pasternak" w:date="2021-09-07T12:47:00Z">
              <w:rPr>
                <w:rFonts w:ascii="Times" w:hAnsi="Times" w:cs="Arial"/>
                <w:b/>
                <w:bCs/>
              </w:rPr>
            </w:rPrChange>
          </w:rPr>
          <w:delText>19.</w:delText>
        </w:r>
      </w:del>
    </w:p>
    <w:p w14:paraId="42BA1275" w14:textId="6439F8A5" w:rsidR="00361B44" w:rsidRPr="008416E6" w:rsidDel="0010536A" w:rsidRDefault="00361B44">
      <w:pPr>
        <w:pStyle w:val="Tekstpodstawowy"/>
        <w:spacing w:after="0" w:line="312" w:lineRule="auto"/>
        <w:rPr>
          <w:del w:id="10462" w:author="Robert Pasternak" w:date="2024-07-16T14:47:00Z"/>
          <w:b/>
          <w:bCs/>
          <w:i/>
          <w:rPrChange w:id="10463" w:author="Robert Pasternak" w:date="2021-09-07T12:47:00Z">
            <w:rPr>
              <w:del w:id="10464" w:author="Robert Pasternak" w:date="2024-07-16T14:47:00Z"/>
              <w:rFonts w:ascii="Times" w:hAnsi="Times" w:cs="Arial"/>
              <w:b/>
              <w:bCs/>
              <w:i/>
            </w:rPr>
          </w:rPrChange>
        </w:rPr>
        <w:pPrChange w:id="10465" w:author="Robert Pasternak" w:date="2021-05-13T11:34:00Z">
          <w:pPr>
            <w:pStyle w:val="Tekstpodstawowy"/>
            <w:spacing w:after="0" w:line="360" w:lineRule="auto"/>
          </w:pPr>
        </w:pPrChange>
      </w:pPr>
    </w:p>
    <w:p w14:paraId="7762F8EE" w14:textId="5720135B" w:rsidR="00361B44" w:rsidRPr="008416E6" w:rsidRDefault="00E11DE4">
      <w:pPr>
        <w:shd w:val="clear" w:color="auto" w:fill="FFFFFF"/>
        <w:spacing w:line="312" w:lineRule="auto"/>
        <w:ind w:firstLine="708"/>
        <w:rPr>
          <w:del w:id="10466" w:author="Robert Pasternak" w:date="2021-06-08T12:05:00Z"/>
          <w:rPrChange w:id="10467" w:author="Robert Pasternak" w:date="2021-09-07T12:47:00Z">
            <w:rPr>
              <w:del w:id="10468" w:author="Robert Pasternak" w:date="2021-06-08T12:05:00Z"/>
              <w:rFonts w:ascii="Times" w:hAnsi="Times" w:cs="Arial"/>
            </w:rPr>
          </w:rPrChange>
        </w:rPr>
        <w:pPrChange w:id="10469" w:author="Robert Pasternak" w:date="2021-07-15T13:54:00Z">
          <w:pPr>
            <w:shd w:val="clear" w:color="auto" w:fill="FFFFFF"/>
            <w:spacing w:line="360" w:lineRule="auto"/>
            <w:ind w:firstLine="708"/>
          </w:pPr>
        </w:pPrChange>
      </w:pPr>
      <w:del w:id="10470" w:author="Robert Pasternak" w:date="2024-07-16T14:47:00Z">
        <w:r w:rsidRPr="008416E6" w:rsidDel="0010536A">
          <w:rPr>
            <w:rPrChange w:id="10471" w:author="Robert Pasternak" w:date="2021-09-07T12:47:00Z">
              <w:rPr>
                <w:rFonts w:ascii="Times" w:hAnsi="Times" w:cs="Arial"/>
              </w:rPr>
            </w:rPrChange>
          </w:rPr>
          <w:delText>W okresie od 2014 roku do 20</w:delText>
        </w:r>
      </w:del>
      <w:ins w:id="10472" w:author="kaluz" w:date="2021-05-04T22:30:00Z">
        <w:del w:id="10473" w:author="Robert Pasternak" w:date="2024-07-16T14:47:00Z">
          <w:r w:rsidRPr="008416E6" w:rsidDel="0010536A">
            <w:rPr>
              <w:rPrChange w:id="10474" w:author="Robert Pasternak" w:date="2021-09-07T12:47:00Z">
                <w:rPr>
                  <w:rFonts w:ascii="Times" w:hAnsi="Times" w:cs="Arial"/>
                </w:rPr>
              </w:rPrChange>
            </w:rPr>
            <w:delText>21</w:delText>
          </w:r>
        </w:del>
      </w:ins>
      <w:del w:id="10475" w:author="Robert Pasternak" w:date="2024-07-16T14:47:00Z">
        <w:r w:rsidRPr="008416E6" w:rsidDel="0010536A">
          <w:rPr>
            <w:rPrChange w:id="10476" w:author="Robert Pasternak" w:date="2021-09-07T12:47:00Z">
              <w:rPr>
                <w:rFonts w:ascii="Times" w:hAnsi="Times" w:cs="Arial"/>
              </w:rPr>
            </w:rPrChange>
          </w:rPr>
          <w:delText>19 roku (stan na dzień 31.03.</w:delText>
        </w:r>
      </w:del>
      <w:ins w:id="10477" w:author="kaluz" w:date="2021-05-04T22:30:00Z">
        <w:del w:id="10478" w:author="Robert Pasternak" w:date="2021-05-12T08:32:00Z">
          <w:r w:rsidRPr="008416E6">
            <w:rPr>
              <w:rPrChange w:id="10479" w:author="Robert Pasternak" w:date="2021-09-07T12:47:00Z">
                <w:rPr>
                  <w:rFonts w:ascii="Times" w:hAnsi="Times" w:cs="Arial"/>
                </w:rPr>
              </w:rPrChange>
            </w:rPr>
            <w:delText>….</w:delText>
          </w:r>
        </w:del>
        <w:del w:id="10480" w:author="Robert Pasternak" w:date="2024-07-16T14:47:00Z">
          <w:r w:rsidRPr="008416E6" w:rsidDel="0010536A">
            <w:rPr>
              <w:rPrChange w:id="10481" w:author="Robert Pasternak" w:date="2021-09-07T12:47:00Z">
                <w:rPr>
                  <w:rFonts w:ascii="Times" w:hAnsi="Times" w:cs="Arial"/>
                </w:rPr>
              </w:rPrChange>
            </w:rPr>
            <w:delText>.</w:delText>
          </w:r>
        </w:del>
      </w:ins>
      <w:del w:id="10482" w:author="Robert Pasternak" w:date="2024-07-16T14:47:00Z">
        <w:r w:rsidRPr="008416E6" w:rsidDel="0010536A">
          <w:rPr>
            <w:rPrChange w:id="10483" w:author="Robert Pasternak" w:date="2021-09-07T12:47:00Z">
              <w:rPr>
                <w:rFonts w:ascii="Times" w:hAnsi="Times" w:cs="Arial"/>
              </w:rPr>
            </w:rPrChange>
          </w:rPr>
          <w:delText>20</w:delText>
        </w:r>
      </w:del>
      <w:ins w:id="10484" w:author="kaluz" w:date="2021-05-04T22:30:00Z">
        <w:del w:id="10485" w:author="Robert Pasternak" w:date="2024-07-16T14:47:00Z">
          <w:r w:rsidRPr="008416E6" w:rsidDel="0010536A">
            <w:rPr>
              <w:rPrChange w:id="10486" w:author="Robert Pasternak" w:date="2021-09-07T12:47:00Z">
                <w:rPr>
                  <w:rFonts w:ascii="Times" w:hAnsi="Times" w:cs="Arial"/>
                </w:rPr>
              </w:rPrChange>
            </w:rPr>
            <w:delText>21</w:delText>
          </w:r>
        </w:del>
      </w:ins>
      <w:del w:id="10487" w:author="Robert Pasternak" w:date="2024-07-16T14:47:00Z">
        <w:r w:rsidRPr="008416E6" w:rsidDel="0010536A">
          <w:rPr>
            <w:rPrChange w:id="10488" w:author="Robert Pasternak" w:date="2021-09-07T12:47:00Z">
              <w:rPr>
                <w:rFonts w:ascii="Times" w:hAnsi="Times" w:cs="Arial"/>
              </w:rPr>
            </w:rPrChange>
          </w:rPr>
          <w:delText xml:space="preserve">19 r.) zebrano </w:delText>
        </w:r>
      </w:del>
      <w:ins w:id="10489" w:author="Piotr Szumlak" w:date="2021-07-08T14:03:00Z">
        <w:del w:id="10490" w:author="Robert Pasternak" w:date="2024-07-16T14:47:00Z">
          <w:r w:rsidR="00820893" w:rsidRPr="008416E6" w:rsidDel="0010536A">
            <w:br/>
          </w:r>
        </w:del>
      </w:ins>
      <w:del w:id="10491" w:author="Robert Pasternak" w:date="2024-07-16T14:47:00Z">
        <w:r w:rsidRPr="008416E6" w:rsidDel="0010536A">
          <w:rPr>
            <w:rPrChange w:id="10492" w:author="Robert Pasternak" w:date="2021-09-07T12:47:00Z">
              <w:rPr>
                <w:rFonts w:ascii="Times" w:hAnsi="Times" w:cs="Arial"/>
              </w:rPr>
            </w:rPrChange>
          </w:rPr>
          <w:delText>w PSZOK</w:delText>
        </w:r>
      </w:del>
      <w:ins w:id="10493" w:author="Piotr Szumlak" w:date="2021-07-08T14:12:00Z">
        <w:del w:id="10494" w:author="Robert Pasternak" w:date="2024-07-16T14:47:00Z">
          <w:r w:rsidR="00BD6782" w:rsidRPr="008416E6" w:rsidDel="0010536A">
            <w:delText xml:space="preserve"> </w:delText>
          </w:r>
        </w:del>
      </w:ins>
      <w:del w:id="10495" w:author="Robert Pasternak" w:date="2024-07-16T14:47:00Z">
        <w:r w:rsidRPr="008416E6" w:rsidDel="0010536A">
          <w:rPr>
            <w:rPrChange w:id="10496" w:author="Robert Pasternak" w:date="2021-09-07T12:47:00Z">
              <w:rPr>
                <w:rFonts w:ascii="Times" w:hAnsi="Times" w:cs="Arial"/>
              </w:rPr>
            </w:rPrChange>
          </w:rPr>
          <w:delText>następujące masy i rodzaje odpadów wytworzonych na nieruchomościach, na których zamieszkują mieszkańcy-</w:delText>
        </w:r>
      </w:del>
      <w:del w:id="10497" w:author="Robert Pasternak" w:date="2021-07-12T14:19:00Z">
        <w:r w:rsidRPr="008416E6" w:rsidDel="00ED7B83">
          <w:rPr>
            <w:rPrChange w:id="10498" w:author="Robert Pasternak" w:date="2021-09-07T12:47:00Z">
              <w:rPr>
                <w:rFonts w:ascii="Times" w:hAnsi="Times" w:cs="Arial"/>
              </w:rPr>
            </w:rPrChange>
          </w:rPr>
          <w:delText>t</w:delText>
        </w:r>
      </w:del>
      <w:del w:id="10499" w:author="Robert Pasternak" w:date="2024-07-16T14:47:00Z">
        <w:r w:rsidRPr="008416E6" w:rsidDel="0010536A">
          <w:rPr>
            <w:rPrChange w:id="10500" w:author="Robert Pasternak" w:date="2021-09-07T12:47:00Z">
              <w:rPr>
                <w:rFonts w:ascii="Times" w:hAnsi="Times" w:cs="Arial"/>
              </w:rPr>
            </w:rPrChange>
          </w:rPr>
          <w:delText xml:space="preserve">abela nr 8 OPZ. Dane przedstawione w </w:delText>
        </w:r>
      </w:del>
      <w:del w:id="10501" w:author="Robert Pasternak" w:date="2021-07-12T14:19:00Z">
        <w:r w:rsidRPr="008416E6" w:rsidDel="00ED7B83">
          <w:rPr>
            <w:rPrChange w:id="10502" w:author="Robert Pasternak" w:date="2021-09-07T12:47:00Z">
              <w:rPr>
                <w:rFonts w:ascii="Times" w:hAnsi="Times" w:cs="Arial"/>
              </w:rPr>
            </w:rPrChange>
          </w:rPr>
          <w:delText xml:space="preserve">tabeli </w:delText>
        </w:r>
      </w:del>
      <w:del w:id="10503" w:author="Robert Pasternak" w:date="2024-07-16T14:47:00Z">
        <w:r w:rsidRPr="008416E6" w:rsidDel="0010536A">
          <w:rPr>
            <w:rPrChange w:id="10504" w:author="Robert Pasternak" w:date="2021-09-07T12:47:00Z">
              <w:rPr>
                <w:rFonts w:ascii="Times" w:hAnsi="Times" w:cs="Arial"/>
              </w:rPr>
            </w:rPrChange>
          </w:rPr>
          <w:delText xml:space="preserve">8 OPZ zostały przygotowane przez Zamawiającego w oparciu o raporty przekazane przez podmiot </w:delText>
        </w:r>
      </w:del>
      <w:del w:id="10505" w:author="Robert Pasternak" w:date="2021-07-12T14:20:00Z">
        <w:r w:rsidRPr="008416E6" w:rsidDel="00ED7B83">
          <w:rPr>
            <w:rPrChange w:id="10506" w:author="Robert Pasternak" w:date="2021-09-07T12:47:00Z">
              <w:rPr>
                <w:rFonts w:ascii="Times" w:hAnsi="Times" w:cs="Arial"/>
              </w:rPr>
            </w:rPrChange>
          </w:rPr>
          <w:delText xml:space="preserve">prowadzący </w:delText>
        </w:r>
      </w:del>
      <w:del w:id="10507" w:author="Robert Pasternak" w:date="2024-07-16T14:47:00Z">
        <w:r w:rsidRPr="008416E6" w:rsidDel="0010536A">
          <w:rPr>
            <w:rPrChange w:id="10508" w:author="Robert Pasternak" w:date="2021-09-07T12:47:00Z">
              <w:rPr>
                <w:rFonts w:ascii="Times" w:hAnsi="Times" w:cs="Arial"/>
              </w:rPr>
            </w:rPrChange>
          </w:rPr>
          <w:delText xml:space="preserve">dotychczas PSZOK w imieniu Gminy Ostrowiec Świętokrzyski. Wykonawca zobowiązany jest uwzględnić przy </w:delText>
        </w:r>
      </w:del>
      <w:del w:id="10509" w:author="Robert Pasternak" w:date="2021-07-02T08:16:00Z">
        <w:r w:rsidRPr="008416E6">
          <w:rPr>
            <w:rPrChange w:id="10510" w:author="Robert Pasternak" w:date="2021-09-07T12:47:00Z">
              <w:rPr>
                <w:rFonts w:ascii="Times" w:hAnsi="Times" w:cs="Arial"/>
              </w:rPr>
            </w:rPrChange>
          </w:rPr>
          <w:delText xml:space="preserve">sporządzeniu </w:delText>
        </w:r>
      </w:del>
      <w:del w:id="10511" w:author="Robert Pasternak" w:date="2024-07-16T14:47:00Z">
        <w:r w:rsidRPr="008416E6" w:rsidDel="0010536A">
          <w:rPr>
            <w:rPrChange w:id="10512" w:author="Robert Pasternak" w:date="2021-09-07T12:47:00Z">
              <w:rPr>
                <w:rFonts w:ascii="Times" w:hAnsi="Times" w:cs="Arial"/>
              </w:rPr>
            </w:rPrChange>
          </w:rPr>
          <w:delText xml:space="preserve">oferty na okres objęty Przedmiotem zamówienia zmienność ilości odpadów wytwarzanych na terenie Gminy i zebranych </w:delText>
        </w:r>
      </w:del>
      <w:del w:id="10513" w:author="Robert Pasternak" w:date="2021-09-07T12:13:00Z">
        <w:r w:rsidRPr="008416E6" w:rsidDel="002F4497">
          <w:rPr>
            <w:rPrChange w:id="10514" w:author="Robert Pasternak" w:date="2021-09-07T12:47:00Z">
              <w:rPr>
                <w:rFonts w:ascii="Times" w:hAnsi="Times" w:cs="Arial"/>
              </w:rPr>
            </w:rPrChange>
          </w:rPr>
          <w:br/>
        </w:r>
      </w:del>
      <w:del w:id="10515" w:author="Robert Pasternak" w:date="2024-07-16T14:47:00Z">
        <w:r w:rsidRPr="008416E6" w:rsidDel="0010536A">
          <w:rPr>
            <w:rPrChange w:id="10516" w:author="Robert Pasternak" w:date="2021-09-07T12:47:00Z">
              <w:rPr>
                <w:rFonts w:ascii="Times" w:hAnsi="Times" w:cs="Arial"/>
              </w:rPr>
            </w:rPrChange>
          </w:rPr>
          <w:delText xml:space="preserve">w PSZOK (zarówno zwiększenie, jak i zmniejszenie ilości dostarczonych odpadów). Informacje zawarte w </w:delText>
        </w:r>
      </w:del>
      <w:del w:id="10517" w:author="Robert Pasternak" w:date="2021-07-12T14:23:00Z">
        <w:r w:rsidRPr="008416E6" w:rsidDel="00050295">
          <w:rPr>
            <w:rPrChange w:id="10518" w:author="Robert Pasternak" w:date="2021-09-07T12:47:00Z">
              <w:rPr>
                <w:rFonts w:ascii="Times" w:hAnsi="Times" w:cs="Arial"/>
              </w:rPr>
            </w:rPrChange>
          </w:rPr>
          <w:delText xml:space="preserve">tabeli </w:delText>
        </w:r>
      </w:del>
      <w:del w:id="10519" w:author="Robert Pasternak" w:date="2024-07-16T14:47:00Z">
        <w:r w:rsidRPr="008416E6" w:rsidDel="0010536A">
          <w:rPr>
            <w:rPrChange w:id="10520" w:author="Robert Pasternak" w:date="2021-09-07T12:47:00Z">
              <w:rPr>
                <w:rFonts w:ascii="Times" w:hAnsi="Times" w:cs="Arial"/>
              </w:rPr>
            </w:rPrChange>
          </w:rPr>
          <w:delText>nr 8 OPZ podane zostały w celu sporządzenia oferty. Zamawiający wskazał w tabeli masę i rodzaj odpadów zebranych w PSZOK w latach 2014- 20</w:delText>
        </w:r>
      </w:del>
      <w:ins w:id="10521" w:author="kaluz" w:date="2021-05-04T22:31:00Z">
        <w:del w:id="10522" w:author="Robert Pasternak" w:date="2024-07-16T14:47:00Z">
          <w:r w:rsidRPr="008416E6" w:rsidDel="0010536A">
            <w:rPr>
              <w:rPrChange w:id="10523" w:author="Robert Pasternak" w:date="2021-09-07T12:47:00Z">
                <w:rPr>
                  <w:rFonts w:ascii="Times" w:hAnsi="Times" w:cs="Arial"/>
                </w:rPr>
              </w:rPrChange>
            </w:rPr>
            <w:delText>21</w:delText>
          </w:r>
        </w:del>
      </w:ins>
      <w:ins w:id="10524" w:author="Piotr Szumlak" w:date="2021-07-08T14:13:00Z">
        <w:del w:id="10525" w:author="Robert Pasternak" w:date="2024-07-16T14:47:00Z">
          <w:r w:rsidR="00BD6782" w:rsidRPr="008416E6" w:rsidDel="0010536A">
            <w:delText xml:space="preserve"> </w:delText>
          </w:r>
        </w:del>
      </w:ins>
      <w:del w:id="10526" w:author="Robert Pasternak" w:date="2024-07-16T14:47:00Z">
        <w:r w:rsidRPr="008416E6" w:rsidDel="0010536A">
          <w:rPr>
            <w:rPrChange w:id="10527" w:author="Robert Pasternak" w:date="2021-09-07T12:47:00Z">
              <w:rPr>
                <w:rFonts w:ascii="Times" w:hAnsi="Times" w:cs="Arial"/>
              </w:rPr>
            </w:rPrChange>
          </w:rPr>
          <w:delText>19</w:delText>
        </w:r>
      </w:del>
      <w:del w:id="10528" w:author="Robert Pasternak" w:date="2019-08-23T11:46:00Z">
        <w:r w:rsidRPr="008416E6">
          <w:rPr>
            <w:rPrChange w:id="10529" w:author="Robert Pasternak" w:date="2021-09-07T12:47:00Z">
              <w:rPr>
                <w:rFonts w:ascii="Times" w:hAnsi="Times" w:cs="Arial"/>
              </w:rPr>
            </w:rPrChange>
          </w:rPr>
          <w:br/>
        </w:r>
      </w:del>
      <w:del w:id="10530" w:author="Robert Pasternak" w:date="2024-07-16T14:47:00Z">
        <w:r w:rsidRPr="008416E6" w:rsidDel="0010536A">
          <w:rPr>
            <w:rPrChange w:id="10531" w:author="Robert Pasternak" w:date="2021-09-07T12:47:00Z">
              <w:rPr>
                <w:rFonts w:ascii="Times" w:hAnsi="Times" w:cs="Arial"/>
              </w:rPr>
            </w:rPrChange>
          </w:rPr>
          <w:delText>(do 31.03</w:delText>
        </w:r>
      </w:del>
      <w:ins w:id="10532" w:author="kaluz" w:date="2021-05-04T22:31:00Z">
        <w:del w:id="10533" w:author="Robert Pasternak" w:date="2021-05-12T11:05:00Z">
          <w:r w:rsidRPr="008416E6">
            <w:rPr>
              <w:rPrChange w:id="10534" w:author="Robert Pasternak" w:date="2021-09-07T12:47:00Z">
                <w:rPr>
                  <w:rFonts w:ascii="Times" w:hAnsi="Times" w:cs="Arial"/>
                </w:rPr>
              </w:rPrChange>
            </w:rPr>
            <w:delText>…….</w:delText>
          </w:r>
        </w:del>
      </w:ins>
      <w:del w:id="10535" w:author="Robert Pasternak" w:date="2021-05-12T11:05:00Z">
        <w:r w:rsidRPr="008416E6">
          <w:rPr>
            <w:rPrChange w:id="10536" w:author="Robert Pasternak" w:date="2021-09-07T12:47:00Z">
              <w:rPr>
                <w:rFonts w:ascii="Times" w:hAnsi="Times" w:cs="Arial"/>
              </w:rPr>
            </w:rPrChange>
          </w:rPr>
          <w:delText>.</w:delText>
        </w:r>
      </w:del>
      <w:del w:id="10537" w:author="Robert Pasternak" w:date="2024-07-16T14:47:00Z">
        <w:r w:rsidRPr="008416E6" w:rsidDel="0010536A">
          <w:rPr>
            <w:rPrChange w:id="10538" w:author="Robert Pasternak" w:date="2021-09-07T12:47:00Z">
              <w:rPr>
                <w:rFonts w:ascii="Times" w:hAnsi="Times" w:cs="Arial"/>
              </w:rPr>
            </w:rPrChange>
          </w:rPr>
          <w:delText>20</w:delText>
        </w:r>
      </w:del>
      <w:ins w:id="10539" w:author="kaluz" w:date="2021-05-04T22:31:00Z">
        <w:del w:id="10540" w:author="Robert Pasternak" w:date="2024-07-16T14:47:00Z">
          <w:r w:rsidRPr="008416E6" w:rsidDel="0010536A">
            <w:rPr>
              <w:rPrChange w:id="10541" w:author="Robert Pasternak" w:date="2021-09-07T12:47:00Z">
                <w:rPr>
                  <w:rFonts w:ascii="Times" w:hAnsi="Times" w:cs="Arial"/>
                </w:rPr>
              </w:rPrChange>
            </w:rPr>
            <w:delText>21</w:delText>
          </w:r>
        </w:del>
      </w:ins>
      <w:del w:id="10542" w:author="Robert Pasternak" w:date="2024-07-16T14:47:00Z">
        <w:r w:rsidRPr="008416E6" w:rsidDel="0010536A">
          <w:rPr>
            <w:rPrChange w:id="10543" w:author="Robert Pasternak" w:date="2021-09-07T12:47:00Z">
              <w:rPr>
                <w:rFonts w:ascii="Times" w:hAnsi="Times" w:cs="Arial"/>
              </w:rPr>
            </w:rPrChange>
          </w:rPr>
          <w:delText xml:space="preserve">19 r.), co umożliwia szacunkową ocenę wzrostu lub spadku masy odpadów zebranych w PSZOK w okresie realizacji Przedmiotu zamówienia. Wykonawcy nie przysługuje prawo do dodatkowego wynagrodzenia lub odszkodowania za osiągnięcie innych wielkości masy odpadów niż podane w </w:delText>
        </w:r>
      </w:del>
      <w:del w:id="10544" w:author="Robert Pasternak" w:date="2021-07-12T14:24:00Z">
        <w:r w:rsidRPr="008416E6" w:rsidDel="00050295">
          <w:rPr>
            <w:rPrChange w:id="10545" w:author="Robert Pasternak" w:date="2021-09-07T12:47:00Z">
              <w:rPr>
                <w:rFonts w:ascii="Times" w:hAnsi="Times" w:cs="Arial"/>
              </w:rPr>
            </w:rPrChange>
          </w:rPr>
          <w:delText xml:space="preserve">tabeli </w:delText>
        </w:r>
      </w:del>
      <w:del w:id="10546" w:author="Robert Pasternak" w:date="2024-07-16T14:47:00Z">
        <w:r w:rsidRPr="008416E6" w:rsidDel="0010536A">
          <w:rPr>
            <w:rPrChange w:id="10547" w:author="Robert Pasternak" w:date="2021-09-07T12:47:00Z">
              <w:rPr>
                <w:rFonts w:ascii="Times" w:hAnsi="Times" w:cs="Arial"/>
              </w:rPr>
            </w:rPrChange>
          </w:rPr>
          <w:delText xml:space="preserve">8 OPZ. Masa odpadów, jaka będzie podlegać przyjęciu </w:delText>
        </w:r>
      </w:del>
      <w:ins w:id="10548" w:author="kaluz" w:date="2021-05-04T22:31:00Z">
        <w:del w:id="10549" w:author="Robert Pasternak" w:date="2024-07-16T14:47:00Z">
          <w:r w:rsidRPr="008416E6" w:rsidDel="0010536A">
            <w:rPr>
              <w:rPrChange w:id="10550" w:author="Robert Pasternak" w:date="2021-09-07T12:47:00Z">
                <w:rPr>
                  <w:rFonts w:ascii="Times" w:hAnsi="Times" w:cs="Arial"/>
                </w:rPr>
              </w:rPrChange>
            </w:rPr>
            <w:br/>
          </w:r>
        </w:del>
      </w:ins>
      <w:del w:id="10551" w:author="Robert Pasternak" w:date="2019-08-23T11:46:00Z">
        <w:r w:rsidRPr="008416E6">
          <w:rPr>
            <w:rPrChange w:id="10552" w:author="Robert Pasternak" w:date="2021-09-07T12:47:00Z">
              <w:rPr>
                <w:rFonts w:ascii="Times" w:hAnsi="Times" w:cs="Arial"/>
              </w:rPr>
            </w:rPrChange>
          </w:rPr>
          <w:br/>
        </w:r>
      </w:del>
      <w:del w:id="10553" w:author="Robert Pasternak" w:date="2024-07-16T14:47:00Z">
        <w:r w:rsidRPr="008416E6" w:rsidDel="0010536A">
          <w:rPr>
            <w:rPrChange w:id="10554" w:author="Robert Pasternak" w:date="2021-09-07T12:47:00Z">
              <w:rPr>
                <w:rFonts w:ascii="Times" w:hAnsi="Times" w:cs="Arial"/>
              </w:rPr>
            </w:rPrChange>
          </w:rPr>
          <w:delText xml:space="preserve">i zagospodarowaniu, to masa rzeczywista odpadów dostarczona do PSZOK </w:delText>
        </w:r>
      </w:del>
      <w:del w:id="10555" w:author="Robert Pasternak" w:date="2021-06-08T12:05:00Z">
        <w:r w:rsidRPr="008416E6">
          <w:rPr>
            <w:rPrChange w:id="10556" w:author="Robert Pasternak" w:date="2021-09-07T12:47:00Z">
              <w:rPr>
                <w:rFonts w:ascii="Times" w:hAnsi="Times" w:cs="Arial"/>
              </w:rPr>
            </w:rPrChange>
          </w:rPr>
          <w:delText xml:space="preserve">przez mieszkańców </w:delText>
        </w:r>
      </w:del>
      <w:del w:id="10557" w:author="Robert Pasternak" w:date="2024-07-16T14:47:00Z">
        <w:r w:rsidRPr="008416E6" w:rsidDel="0010536A">
          <w:rPr>
            <w:rPrChange w:id="10558" w:author="Robert Pasternak" w:date="2021-09-07T12:47:00Z">
              <w:rPr>
                <w:rFonts w:ascii="Times" w:hAnsi="Times" w:cs="Arial"/>
              </w:rPr>
            </w:rPrChange>
          </w:rPr>
          <w:delText xml:space="preserve">z nieruchomościach, na których zamieszkują mieszkańcy. Ilość odpadów, która będzie podlegała przyjęciu i zagospodarowaniu w ramach Przedmiotu zamówienia, nie jest zależna </w:delText>
        </w:r>
      </w:del>
      <w:del w:id="10559" w:author="Robert Pasternak" w:date="2019-08-23T11:46:00Z">
        <w:r w:rsidRPr="008416E6">
          <w:rPr>
            <w:rPrChange w:id="10560" w:author="Robert Pasternak" w:date="2021-09-07T12:47:00Z">
              <w:rPr>
                <w:rFonts w:ascii="Times" w:hAnsi="Times" w:cs="Arial"/>
              </w:rPr>
            </w:rPrChange>
          </w:rPr>
          <w:br/>
        </w:r>
      </w:del>
      <w:del w:id="10561" w:author="Robert Pasternak" w:date="2024-07-16T14:47:00Z">
        <w:r w:rsidRPr="008416E6" w:rsidDel="0010536A">
          <w:rPr>
            <w:rPrChange w:id="10562" w:author="Robert Pasternak" w:date="2021-09-07T12:47:00Z">
              <w:rPr>
                <w:rFonts w:ascii="Times" w:hAnsi="Times" w:cs="Arial"/>
              </w:rPr>
            </w:rPrChange>
          </w:rPr>
          <w:delText>od Zamawiającego.</w:delText>
        </w:r>
      </w:del>
    </w:p>
    <w:p w14:paraId="2AF4A7EA" w14:textId="77777777" w:rsidR="00361B44" w:rsidRPr="008416E6" w:rsidRDefault="00361B44">
      <w:pPr>
        <w:shd w:val="clear" w:color="auto" w:fill="FFFFFF"/>
        <w:spacing w:line="312" w:lineRule="auto"/>
        <w:ind w:firstLine="708"/>
        <w:rPr>
          <w:del w:id="10563" w:author="Robert Pasternak" w:date="2019-12-03T10:48:00Z"/>
          <w:rPrChange w:id="10564" w:author="Robert Pasternak" w:date="2021-09-07T12:47:00Z">
            <w:rPr>
              <w:del w:id="10565" w:author="Robert Pasternak" w:date="2019-12-03T10:48:00Z"/>
              <w:rFonts w:ascii="Times" w:hAnsi="Times" w:cs="Arial"/>
            </w:rPr>
          </w:rPrChange>
        </w:rPr>
        <w:pPrChange w:id="10566" w:author="Robert Pasternak" w:date="2021-05-13T11:34:00Z">
          <w:pPr>
            <w:shd w:val="clear" w:color="auto" w:fill="FFFFFF"/>
            <w:spacing w:line="360" w:lineRule="auto"/>
            <w:ind w:firstLine="708"/>
          </w:pPr>
        </w:pPrChange>
      </w:pPr>
    </w:p>
    <w:p w14:paraId="06DA93C1" w14:textId="77777777" w:rsidR="00361B44" w:rsidRPr="008416E6" w:rsidRDefault="00361B44">
      <w:pPr>
        <w:shd w:val="clear" w:color="auto" w:fill="FFFFFF"/>
        <w:spacing w:line="312" w:lineRule="auto"/>
        <w:ind w:firstLine="708"/>
        <w:rPr>
          <w:del w:id="10567" w:author="Robert Pasternak" w:date="2019-12-03T10:48:00Z"/>
          <w:rPrChange w:id="10568" w:author="Robert Pasternak" w:date="2021-09-07T12:47:00Z">
            <w:rPr>
              <w:del w:id="10569" w:author="Robert Pasternak" w:date="2019-12-03T10:48:00Z"/>
              <w:rFonts w:ascii="Times" w:hAnsi="Times" w:cs="Arial"/>
            </w:rPr>
          </w:rPrChange>
        </w:rPr>
        <w:pPrChange w:id="10570" w:author="Robert Pasternak" w:date="2021-05-13T11:34:00Z">
          <w:pPr>
            <w:shd w:val="clear" w:color="auto" w:fill="FFFFFF"/>
            <w:spacing w:line="360" w:lineRule="auto"/>
            <w:ind w:firstLine="708"/>
          </w:pPr>
        </w:pPrChange>
      </w:pPr>
    </w:p>
    <w:p w14:paraId="0A62FB21" w14:textId="77777777" w:rsidR="00361B44" w:rsidRPr="008416E6" w:rsidRDefault="00361B44">
      <w:pPr>
        <w:shd w:val="clear" w:color="auto" w:fill="FFFFFF"/>
        <w:spacing w:line="312" w:lineRule="auto"/>
        <w:ind w:firstLine="708"/>
        <w:rPr>
          <w:del w:id="10571" w:author="Robert Pasternak" w:date="2019-12-03T10:48:00Z"/>
          <w:rPrChange w:id="10572" w:author="Robert Pasternak" w:date="2021-09-07T12:47:00Z">
            <w:rPr>
              <w:del w:id="10573" w:author="Robert Pasternak" w:date="2019-12-03T10:48:00Z"/>
              <w:rFonts w:ascii="Times" w:hAnsi="Times" w:cs="Arial"/>
            </w:rPr>
          </w:rPrChange>
        </w:rPr>
        <w:pPrChange w:id="10574" w:author="Robert Pasternak" w:date="2021-05-13T11:34:00Z">
          <w:pPr>
            <w:shd w:val="clear" w:color="auto" w:fill="FFFFFF"/>
            <w:spacing w:line="360" w:lineRule="auto"/>
            <w:ind w:firstLine="708"/>
          </w:pPr>
        </w:pPrChange>
      </w:pPr>
    </w:p>
    <w:p w14:paraId="1248D451" w14:textId="77777777" w:rsidR="00361B44" w:rsidRPr="008416E6" w:rsidRDefault="00361B44">
      <w:pPr>
        <w:shd w:val="clear" w:color="auto" w:fill="FFFFFF"/>
        <w:spacing w:line="312" w:lineRule="auto"/>
        <w:ind w:firstLine="708"/>
        <w:rPr>
          <w:del w:id="10575" w:author="Robert Pasternak" w:date="2019-12-03T10:48:00Z"/>
          <w:rPrChange w:id="10576" w:author="Robert Pasternak" w:date="2021-09-07T12:47:00Z">
            <w:rPr>
              <w:del w:id="10577" w:author="Robert Pasternak" w:date="2019-12-03T10:48:00Z"/>
              <w:rFonts w:ascii="Times" w:hAnsi="Times" w:cs="Arial"/>
            </w:rPr>
          </w:rPrChange>
        </w:rPr>
        <w:pPrChange w:id="10578" w:author="Robert Pasternak" w:date="2021-05-13T11:34:00Z">
          <w:pPr>
            <w:shd w:val="clear" w:color="auto" w:fill="FFFFFF"/>
            <w:spacing w:line="360" w:lineRule="auto"/>
            <w:ind w:firstLine="708"/>
          </w:pPr>
        </w:pPrChange>
      </w:pPr>
    </w:p>
    <w:p w14:paraId="0F05EB2A" w14:textId="77777777" w:rsidR="00361B44" w:rsidRPr="008416E6" w:rsidRDefault="00361B44">
      <w:pPr>
        <w:shd w:val="clear" w:color="auto" w:fill="FFFFFF"/>
        <w:spacing w:line="312" w:lineRule="auto"/>
        <w:ind w:firstLine="708"/>
        <w:rPr>
          <w:del w:id="10579" w:author="Robert Pasternak" w:date="2019-12-03T10:48:00Z"/>
          <w:rPrChange w:id="10580" w:author="Robert Pasternak" w:date="2021-09-07T12:47:00Z">
            <w:rPr>
              <w:del w:id="10581" w:author="Robert Pasternak" w:date="2019-12-03T10:48:00Z"/>
              <w:rFonts w:ascii="Times" w:hAnsi="Times" w:cs="Arial"/>
            </w:rPr>
          </w:rPrChange>
        </w:rPr>
        <w:pPrChange w:id="10582" w:author="Robert Pasternak" w:date="2021-05-13T11:34:00Z">
          <w:pPr>
            <w:shd w:val="clear" w:color="auto" w:fill="FFFFFF"/>
            <w:spacing w:line="360" w:lineRule="auto"/>
            <w:ind w:firstLine="708"/>
          </w:pPr>
        </w:pPrChange>
      </w:pPr>
    </w:p>
    <w:p w14:paraId="711B6586" w14:textId="77777777" w:rsidR="00361B44" w:rsidRPr="008416E6" w:rsidRDefault="00361B44">
      <w:pPr>
        <w:shd w:val="clear" w:color="auto" w:fill="FFFFFF"/>
        <w:spacing w:line="312" w:lineRule="auto"/>
        <w:ind w:firstLine="708"/>
        <w:rPr>
          <w:del w:id="10583" w:author="Robert Pasternak" w:date="2019-12-03T10:48:00Z"/>
          <w:rPrChange w:id="10584" w:author="Robert Pasternak" w:date="2021-09-07T12:47:00Z">
            <w:rPr>
              <w:del w:id="10585" w:author="Robert Pasternak" w:date="2019-12-03T10:48:00Z"/>
              <w:rFonts w:ascii="Times" w:hAnsi="Times" w:cs="Arial"/>
            </w:rPr>
          </w:rPrChange>
        </w:rPr>
        <w:pPrChange w:id="10586" w:author="Robert Pasternak" w:date="2021-05-13T11:34:00Z">
          <w:pPr>
            <w:shd w:val="clear" w:color="auto" w:fill="FFFFFF"/>
            <w:spacing w:line="360" w:lineRule="auto"/>
            <w:ind w:firstLine="708"/>
          </w:pPr>
        </w:pPrChange>
      </w:pPr>
    </w:p>
    <w:p w14:paraId="4312B985" w14:textId="77777777" w:rsidR="00361B44" w:rsidRPr="008416E6" w:rsidRDefault="00361B44">
      <w:pPr>
        <w:shd w:val="clear" w:color="auto" w:fill="FFFFFF"/>
        <w:spacing w:line="312" w:lineRule="auto"/>
        <w:ind w:firstLine="708"/>
        <w:rPr>
          <w:del w:id="10587" w:author="Robert Pasternak" w:date="2019-12-03T10:48:00Z"/>
          <w:rPrChange w:id="10588" w:author="Robert Pasternak" w:date="2021-09-07T12:47:00Z">
            <w:rPr>
              <w:del w:id="10589" w:author="Robert Pasternak" w:date="2019-12-03T10:48:00Z"/>
              <w:rFonts w:ascii="Times" w:hAnsi="Times" w:cs="Arial"/>
            </w:rPr>
          </w:rPrChange>
        </w:rPr>
        <w:pPrChange w:id="10590" w:author="Robert Pasternak" w:date="2021-05-13T11:34:00Z">
          <w:pPr>
            <w:shd w:val="clear" w:color="auto" w:fill="FFFFFF"/>
            <w:spacing w:line="360" w:lineRule="auto"/>
            <w:ind w:firstLine="708"/>
          </w:pPr>
        </w:pPrChange>
      </w:pPr>
    </w:p>
    <w:p w14:paraId="4063F643" w14:textId="049378BB" w:rsidR="00361B44" w:rsidRPr="008416E6" w:rsidDel="0010536A" w:rsidRDefault="00361B44">
      <w:pPr>
        <w:shd w:val="clear" w:color="auto" w:fill="FFFFFF"/>
        <w:spacing w:line="312" w:lineRule="auto"/>
        <w:rPr>
          <w:del w:id="10591" w:author="Robert Pasternak" w:date="2024-07-16T14:47:00Z"/>
          <w:rPrChange w:id="10592" w:author="Robert Pasternak" w:date="2021-09-07T12:47:00Z">
            <w:rPr>
              <w:del w:id="10593" w:author="Robert Pasternak" w:date="2024-07-16T14:47:00Z"/>
              <w:rFonts w:ascii="Times" w:hAnsi="Times" w:cs="Arial"/>
            </w:rPr>
          </w:rPrChange>
        </w:rPr>
        <w:pPrChange w:id="10594" w:author="Robert Pasternak" w:date="2021-05-13T11:34:00Z">
          <w:pPr>
            <w:shd w:val="clear" w:color="auto" w:fill="FFFFFF"/>
            <w:spacing w:line="360" w:lineRule="auto"/>
            <w:ind w:firstLine="708"/>
          </w:pPr>
        </w:pPrChange>
      </w:pPr>
    </w:p>
    <w:p w14:paraId="3DC6CB57" w14:textId="3A2DC713" w:rsidR="00666498" w:rsidRPr="008416E6" w:rsidDel="00D76A68" w:rsidRDefault="00666498">
      <w:pPr>
        <w:pStyle w:val="Tekstpodstawowy"/>
        <w:spacing w:after="0" w:line="312" w:lineRule="auto"/>
        <w:jc w:val="center"/>
        <w:rPr>
          <w:ins w:id="10595" w:author="kaluz" w:date="2021-09-07T05:04:00Z"/>
          <w:del w:id="10596" w:author="Robert Pasternak" w:date="2021-09-07T12:32:00Z"/>
          <w:b/>
          <w:bCs/>
          <w:i/>
          <w:sz w:val="20"/>
          <w:szCs w:val="20"/>
        </w:rPr>
      </w:pPr>
    </w:p>
    <w:p w14:paraId="093AE458" w14:textId="288B5C47" w:rsidR="0073155D" w:rsidRPr="008416E6" w:rsidDel="0010536A" w:rsidRDefault="0073155D">
      <w:pPr>
        <w:pStyle w:val="Tekstpodstawowy"/>
        <w:spacing w:after="0" w:line="312" w:lineRule="auto"/>
        <w:jc w:val="center"/>
        <w:rPr>
          <w:ins w:id="10597" w:author="Piotr Szumlak" w:date="2021-07-09T12:20:00Z"/>
          <w:del w:id="10598" w:author="Robert Pasternak" w:date="2024-07-16T14:47:00Z"/>
          <w:b/>
          <w:bCs/>
          <w:i/>
          <w:sz w:val="20"/>
          <w:szCs w:val="20"/>
        </w:rPr>
        <w:pPrChange w:id="10599" w:author="Robert Pasternak" w:date="2021-05-13T11:34:00Z">
          <w:pPr>
            <w:pStyle w:val="Tekstpodstawowy"/>
            <w:spacing w:after="0"/>
            <w:jc w:val="center"/>
          </w:pPr>
        </w:pPrChange>
      </w:pPr>
    </w:p>
    <w:p w14:paraId="1C46A7A5" w14:textId="752212B5" w:rsidR="00666498" w:rsidRPr="008416E6" w:rsidDel="0010536A" w:rsidRDefault="00E11DE4">
      <w:pPr>
        <w:pStyle w:val="Tekstpodstawowy"/>
        <w:spacing w:after="0" w:line="312" w:lineRule="auto"/>
        <w:jc w:val="center"/>
        <w:rPr>
          <w:del w:id="10600" w:author="Robert Pasternak" w:date="2024-07-16T14:48:00Z"/>
          <w:b/>
          <w:bCs/>
          <w:i/>
          <w:sz w:val="20"/>
          <w:szCs w:val="20"/>
          <w:rPrChange w:id="10601" w:author="Robert Pasternak" w:date="2021-09-07T12:47:00Z">
            <w:rPr>
              <w:del w:id="10602" w:author="Robert Pasternak" w:date="2024-07-16T14:48:00Z"/>
              <w:rFonts w:ascii="Times" w:hAnsi="Times" w:cs="Arial"/>
              <w:b/>
              <w:bCs/>
              <w:i/>
              <w:color w:val="000000" w:themeColor="text1"/>
              <w:sz w:val="20"/>
              <w:szCs w:val="20"/>
            </w:rPr>
          </w:rPrChange>
        </w:rPr>
        <w:pPrChange w:id="10603" w:author="Robert Pasternak" w:date="2021-05-13T11:34:00Z">
          <w:pPr>
            <w:pStyle w:val="Tekstpodstawowy"/>
            <w:spacing w:after="0"/>
            <w:jc w:val="center"/>
          </w:pPr>
        </w:pPrChange>
      </w:pPr>
      <w:del w:id="10604" w:author="Robert Pasternak" w:date="2024-07-16T14:47:00Z">
        <w:r w:rsidRPr="008416E6" w:rsidDel="0010536A">
          <w:rPr>
            <w:b/>
            <w:bCs/>
            <w:i/>
            <w:sz w:val="20"/>
            <w:szCs w:val="20"/>
            <w:rPrChange w:id="10605" w:author="Robert Pasternak" w:date="2021-09-07T12:47:00Z">
              <w:rPr>
                <w:rFonts w:ascii="Times" w:hAnsi="Times" w:cs="Arial"/>
                <w:b/>
                <w:bCs/>
                <w:i/>
                <w:sz w:val="20"/>
                <w:szCs w:val="20"/>
              </w:rPr>
            </w:rPrChange>
          </w:rPr>
          <w:delText xml:space="preserve">Tabela nr 8 OPZ. Odpady pochodzące z nieruchomości, na których zamieszkują mieszkańcy, </w:delText>
        </w:r>
        <w:r w:rsidRPr="008416E6" w:rsidDel="0010536A">
          <w:rPr>
            <w:b/>
            <w:bCs/>
            <w:i/>
            <w:sz w:val="20"/>
            <w:szCs w:val="20"/>
            <w:rPrChange w:id="10606" w:author="Robert Pasternak" w:date="2021-09-07T12:47:00Z">
              <w:rPr>
                <w:rFonts w:ascii="Times" w:hAnsi="Times" w:cs="Arial"/>
                <w:b/>
                <w:bCs/>
                <w:i/>
                <w:sz w:val="20"/>
                <w:szCs w:val="20"/>
              </w:rPr>
            </w:rPrChange>
          </w:rPr>
          <w:br/>
          <w:delText xml:space="preserve">zebrane w </w:delText>
        </w:r>
        <w:r w:rsidRPr="008416E6" w:rsidDel="0010536A">
          <w:rPr>
            <w:b/>
            <w:bCs/>
            <w:i/>
            <w:sz w:val="20"/>
            <w:szCs w:val="20"/>
            <w:rPrChange w:id="10607" w:author="Robert Pasternak" w:date="2021-09-07T12:47:00Z">
              <w:rPr>
                <w:rFonts w:ascii="Times" w:hAnsi="Times" w:cs="Arial"/>
                <w:b/>
                <w:bCs/>
                <w:i/>
                <w:color w:val="000000" w:themeColor="text1"/>
                <w:sz w:val="20"/>
                <w:szCs w:val="20"/>
              </w:rPr>
            </w:rPrChange>
          </w:rPr>
          <w:delText>PSZOKw latach 2014-20</w:delText>
        </w:r>
      </w:del>
      <w:ins w:id="10608" w:author="kaluz" w:date="2021-05-04T22:32:00Z">
        <w:del w:id="10609" w:author="Robert Pasternak" w:date="2024-07-16T14:47:00Z">
          <w:r w:rsidRPr="008416E6" w:rsidDel="0010536A">
            <w:rPr>
              <w:b/>
              <w:bCs/>
              <w:i/>
              <w:sz w:val="20"/>
              <w:szCs w:val="20"/>
              <w:rPrChange w:id="10610" w:author="Robert Pasternak" w:date="2021-09-07T12:47:00Z">
                <w:rPr>
                  <w:rFonts w:ascii="Times" w:hAnsi="Times" w:cs="Arial"/>
                  <w:b/>
                  <w:bCs/>
                  <w:i/>
                  <w:color w:val="000000" w:themeColor="text1"/>
                  <w:sz w:val="20"/>
                  <w:szCs w:val="20"/>
                </w:rPr>
              </w:rPrChange>
            </w:rPr>
            <w:delText>21</w:delText>
          </w:r>
        </w:del>
      </w:ins>
      <w:del w:id="10611" w:author="Robert Pasternak" w:date="2024-07-16T14:47:00Z">
        <w:r w:rsidRPr="008416E6" w:rsidDel="0010536A">
          <w:rPr>
            <w:b/>
            <w:bCs/>
            <w:i/>
            <w:sz w:val="20"/>
            <w:szCs w:val="20"/>
            <w:rPrChange w:id="10612" w:author="Robert Pasternak" w:date="2021-09-07T12:47:00Z">
              <w:rPr>
                <w:rFonts w:ascii="Times" w:hAnsi="Times" w:cs="Arial"/>
                <w:b/>
                <w:bCs/>
                <w:i/>
                <w:color w:val="000000" w:themeColor="text1"/>
                <w:sz w:val="20"/>
                <w:szCs w:val="20"/>
              </w:rPr>
            </w:rPrChange>
          </w:rPr>
          <w:delText>19.</w:delText>
        </w:r>
      </w:del>
    </w:p>
    <w:p w14:paraId="68840EA3" w14:textId="3734A6E3" w:rsidR="00361B44" w:rsidRPr="008416E6" w:rsidRDefault="00E11DE4">
      <w:pPr>
        <w:shd w:val="clear" w:color="auto" w:fill="FFFFFF"/>
        <w:spacing w:line="312" w:lineRule="auto"/>
        <w:rPr>
          <w:del w:id="10613" w:author="Robert Pasternak" w:date="2019-08-23T11:46:00Z"/>
          <w:i/>
          <w:sz w:val="16"/>
          <w:szCs w:val="16"/>
          <w:rPrChange w:id="10614" w:author="Robert Pasternak" w:date="2021-09-07T12:47:00Z">
            <w:rPr>
              <w:del w:id="10615" w:author="Robert Pasternak" w:date="2019-08-23T11:46:00Z"/>
              <w:rFonts w:ascii="Times" w:hAnsi="Times" w:cs="Times"/>
              <w:i/>
              <w:sz w:val="22"/>
              <w:szCs w:val="22"/>
            </w:rPr>
          </w:rPrChange>
        </w:rPr>
        <w:pPrChange w:id="10616" w:author="Robert Pasternak" w:date="2021-05-13T11:34:00Z">
          <w:pPr>
            <w:shd w:val="clear" w:color="auto" w:fill="FFFFFF"/>
          </w:pPr>
        </w:pPrChange>
      </w:pPr>
      <w:del w:id="10617" w:author="Robert Pasternak" w:date="2024-07-16T14:48:00Z">
        <w:r w:rsidRPr="008416E6" w:rsidDel="0010536A">
          <w:rPr>
            <w:bCs/>
            <w:i/>
            <w:sz w:val="16"/>
            <w:szCs w:val="16"/>
            <w:rPrChange w:id="10618" w:author="Robert Pasternak" w:date="2021-09-07T12:47:00Z">
              <w:rPr>
                <w:rFonts w:ascii="Times" w:hAnsi="Times" w:cs="Times"/>
                <w:bCs/>
                <w:i/>
                <w:sz w:val="22"/>
                <w:szCs w:val="22"/>
              </w:rPr>
            </w:rPrChange>
          </w:rPr>
          <w:delText>Źródło: Urząd Miasta Ostrowca Świętokrzyskiego.</w:delText>
        </w:r>
      </w:del>
    </w:p>
    <w:p w14:paraId="2D3279D4" w14:textId="77777777" w:rsidR="00361B44" w:rsidRPr="008416E6" w:rsidRDefault="00361B44">
      <w:pPr>
        <w:autoSpaceDE w:val="0"/>
        <w:autoSpaceDN w:val="0"/>
        <w:spacing w:line="312" w:lineRule="auto"/>
        <w:jc w:val="center"/>
        <w:rPr>
          <w:del w:id="10619" w:author="Robert Pasternak" w:date="2019-08-23T11:46:00Z"/>
          <w:b/>
          <w:bCs/>
          <w:lang w:eastAsia="en-US"/>
          <w:rPrChange w:id="10620" w:author="Robert Pasternak" w:date="2021-09-07T12:47:00Z">
            <w:rPr>
              <w:del w:id="10621" w:author="Robert Pasternak" w:date="2019-08-23T11:46:00Z"/>
              <w:rFonts w:ascii="Times" w:hAnsi="Times" w:cs="Arial"/>
              <w:b/>
              <w:bCs/>
              <w:sz w:val="32"/>
              <w:szCs w:val="32"/>
              <w:lang w:eastAsia="en-US"/>
            </w:rPr>
          </w:rPrChange>
        </w:rPr>
        <w:pPrChange w:id="10622" w:author="Robert Pasternak" w:date="2021-05-13T11:34:00Z">
          <w:pPr>
            <w:autoSpaceDE w:val="0"/>
            <w:autoSpaceDN w:val="0"/>
            <w:jc w:val="center"/>
          </w:pPr>
        </w:pPrChange>
      </w:pPr>
    </w:p>
    <w:p w14:paraId="0478821A" w14:textId="79F31320" w:rsidR="00361B44" w:rsidRPr="008416E6" w:rsidDel="0010536A" w:rsidRDefault="00361B44">
      <w:pPr>
        <w:shd w:val="clear" w:color="auto" w:fill="FFFFFF"/>
        <w:adjustRightInd/>
        <w:spacing w:line="312" w:lineRule="auto"/>
        <w:rPr>
          <w:del w:id="10623" w:author="Robert Pasternak" w:date="2024-07-16T14:48:00Z"/>
          <w:b/>
          <w:bCs/>
          <w:lang w:eastAsia="en-US"/>
          <w:rPrChange w:id="10624" w:author="Robert Pasternak" w:date="2021-09-07T12:47:00Z">
            <w:rPr>
              <w:del w:id="10625" w:author="Robert Pasternak" w:date="2024-07-16T14:48:00Z"/>
              <w:rFonts w:ascii="Times" w:hAnsi="Times" w:cs="Arial"/>
              <w:b/>
              <w:bCs/>
              <w:sz w:val="32"/>
              <w:szCs w:val="32"/>
              <w:lang w:eastAsia="en-US"/>
            </w:rPr>
          </w:rPrChange>
        </w:rPr>
        <w:pPrChange w:id="10626" w:author="Robert Pasternak" w:date="2021-05-13T11:34:00Z">
          <w:pPr>
            <w:autoSpaceDE w:val="0"/>
            <w:autoSpaceDN w:val="0"/>
            <w:jc w:val="center"/>
          </w:pPr>
        </w:pPrChange>
      </w:pPr>
    </w:p>
    <w:p w14:paraId="5E221720" w14:textId="7938E027" w:rsidR="00E62FE1" w:rsidRPr="008416E6" w:rsidDel="0010536A" w:rsidRDefault="00BD6782" w:rsidP="00884C3E">
      <w:pPr>
        <w:pStyle w:val="Tekstpodstawowy"/>
        <w:widowControl/>
        <w:numPr>
          <w:ilvl w:val="0"/>
          <w:numId w:val="46"/>
        </w:numPr>
        <w:adjustRightInd/>
        <w:spacing w:after="0" w:line="360" w:lineRule="auto"/>
        <w:textAlignment w:val="auto"/>
        <w:rPr>
          <w:ins w:id="10627" w:author="kaluz" w:date="2021-09-07T04:32:00Z"/>
          <w:del w:id="10628" w:author="Robert Pasternak" w:date="2024-07-16T14:48:00Z"/>
          <w:rFonts w:ascii="Times" w:hAnsi="Times" w:cs="Arial"/>
          <w:lang w:eastAsia="en-US"/>
          <w:rPrChange w:id="10629" w:author="Robert Pasternak" w:date="2021-09-07T12:47:00Z">
            <w:rPr>
              <w:ins w:id="10630" w:author="kaluz" w:date="2021-09-07T04:32:00Z"/>
              <w:del w:id="10631" w:author="Robert Pasternak" w:date="2024-07-16T14:48:00Z"/>
              <w:rFonts w:ascii="Times" w:hAnsi="Times" w:cs="Arial"/>
              <w:color w:val="FF0000"/>
              <w:lang w:eastAsia="en-US"/>
            </w:rPr>
          </w:rPrChange>
        </w:rPr>
      </w:pPr>
      <w:ins w:id="10632" w:author="Piotr Szumlak" w:date="2021-07-08T14:17:00Z">
        <w:del w:id="10633" w:author="Robert Pasternak" w:date="2024-07-16T14:48:00Z">
          <w:r w:rsidRPr="008416E6" w:rsidDel="0010536A">
            <w:rPr>
              <w:bCs/>
            </w:rPr>
            <w:delText xml:space="preserve"> </w:delText>
          </w:r>
        </w:del>
      </w:ins>
      <w:ins w:id="10634" w:author="kaluz" w:date="2021-09-07T04:23:00Z">
        <w:del w:id="10635" w:author="Robert Pasternak" w:date="2024-07-16T14:48:00Z">
          <w:r w:rsidR="00334A9C" w:rsidRPr="008416E6" w:rsidDel="0010536A">
            <w:rPr>
              <w:bCs/>
            </w:rPr>
            <w:br/>
          </w:r>
        </w:del>
      </w:ins>
      <w:ins w:id="10636" w:author="Piotr Szumlak" w:date="2021-07-08T14:18:00Z">
        <w:del w:id="10637" w:author="Robert Pasternak" w:date="2024-07-16T14:48:00Z">
          <w:r w:rsidRPr="008416E6" w:rsidDel="0010536A">
            <w:rPr>
              <w:bCs/>
            </w:rPr>
            <w:delText xml:space="preserve"> </w:delText>
          </w:r>
        </w:del>
      </w:ins>
      <w:ins w:id="10638" w:author="kaluz" w:date="2021-09-07T04:24:00Z">
        <w:del w:id="10639" w:author="Robert Pasternak" w:date="2024-07-16T14:48:00Z">
          <w:r w:rsidR="00334A9C" w:rsidRPr="008416E6" w:rsidDel="0010536A">
            <w:rPr>
              <w:rFonts w:ascii="Times" w:hAnsi="Times" w:cs="Arial"/>
              <w:lang w:eastAsia="en-US"/>
            </w:rPr>
            <w:delText>z</w:delText>
          </w:r>
          <w:r w:rsidR="00E62FE1" w:rsidRPr="008416E6" w:rsidDel="0010536A">
            <w:rPr>
              <w:rFonts w:ascii="Times" w:hAnsi="Times" w:cs="Arial"/>
              <w:lang w:eastAsia="en-US"/>
            </w:rPr>
            <w:delText xml:space="preserve">wymaganego do samodzielnego prowadzenia PSZOK </w:delText>
          </w:r>
        </w:del>
      </w:ins>
      <w:ins w:id="10640" w:author="Grzegorz" w:date="2021-09-07T11:32:00Z">
        <w:del w:id="10641" w:author="Robert Pasternak" w:date="2024-07-16T14:48:00Z">
          <w:r w:rsidR="002F155B" w:rsidRPr="008416E6" w:rsidDel="0010536A">
            <w:rPr>
              <w:rFonts w:ascii="Times" w:hAnsi="Times" w:cs="Arial"/>
              <w:lang w:eastAsia="en-US"/>
              <w:rPrChange w:id="10642" w:author="Robert Pasternak" w:date="2021-09-07T12:47:00Z">
                <w:rPr>
                  <w:rFonts w:ascii="Times" w:hAnsi="Times" w:cs="Arial"/>
                  <w:color w:val="FF0000"/>
                  <w:lang w:eastAsia="en-US"/>
                </w:rPr>
              </w:rPrChange>
            </w:rPr>
            <w:delText>przed dniem 1 stycznia 2022 r</w:delText>
          </w:r>
        </w:del>
      </w:ins>
      <w:ins w:id="10643" w:author="kaluz" w:date="2021-09-07T04:28:00Z">
        <w:del w:id="10644" w:author="Robert Pasternak" w:date="2024-07-16T14:48:00Z">
          <w:r w:rsidR="00E62FE1" w:rsidRPr="008416E6" w:rsidDel="0010536A">
            <w:rPr>
              <w:rFonts w:ascii="Times" w:hAnsi="Times" w:cs="Arial"/>
              <w:lang w:eastAsia="en-US"/>
            </w:rPr>
            <w:delText>Wykonawca zas</w:delText>
          </w:r>
        </w:del>
      </w:ins>
      <w:ins w:id="10645" w:author="kaluz" w:date="2021-09-07T04:29:00Z">
        <w:del w:id="10646" w:author="Robert Pasternak" w:date="2024-07-16T14:48:00Z">
          <w:r w:rsidR="00E62FE1" w:rsidRPr="008416E6" w:rsidDel="0010536A">
            <w:rPr>
              <w:rFonts w:ascii="Times" w:hAnsi="Times" w:cs="Arial"/>
              <w:lang w:eastAsia="en-US"/>
            </w:rPr>
            <w:delText>tępczy PSZOK zorganizuje na</w:delText>
          </w:r>
        </w:del>
      </w:ins>
      <w:ins w:id="10647" w:author="kaluz" w:date="2021-09-07T04:32:00Z">
        <w:del w:id="10648" w:author="Robert Pasternak" w:date="2024-07-16T14:48:00Z">
          <w:r w:rsidR="00E62FE1" w:rsidRPr="008416E6" w:rsidDel="0010536A">
            <w:rPr>
              <w:rFonts w:ascii="Times" w:hAnsi="Times" w:cs="Arial"/>
              <w:lang w:eastAsia="en-US"/>
              <w:rPrChange w:id="10649" w:author="Robert Pasternak" w:date="2021-09-07T12:47:00Z">
                <w:rPr>
                  <w:rFonts w:ascii="Times" w:hAnsi="Times" w:cs="Arial"/>
                  <w:color w:val="FF0000"/>
                  <w:lang w:eastAsia="en-US"/>
                </w:rPr>
              </w:rPrChange>
            </w:rPr>
            <w:delText>:</w:delText>
          </w:r>
        </w:del>
      </w:ins>
    </w:p>
    <w:p w14:paraId="21FED41F" w14:textId="05BA6C46" w:rsidR="0073155D" w:rsidRPr="008416E6" w:rsidDel="0010536A" w:rsidRDefault="00E62FE1" w:rsidP="00E62FE1">
      <w:pPr>
        <w:pStyle w:val="Tekstpodstawowy"/>
        <w:widowControl/>
        <w:numPr>
          <w:ilvl w:val="0"/>
          <w:numId w:val="74"/>
        </w:numPr>
        <w:adjustRightInd/>
        <w:spacing w:after="0" w:line="360" w:lineRule="auto"/>
        <w:textAlignment w:val="auto"/>
        <w:rPr>
          <w:ins w:id="10650" w:author="kaluz" w:date="2021-09-07T05:04:00Z"/>
          <w:del w:id="10651" w:author="Robert Pasternak" w:date="2024-07-16T14:48:00Z"/>
          <w:rFonts w:ascii="Times" w:hAnsi="Times" w:cs="Arial"/>
          <w:lang w:eastAsia="en-US"/>
          <w:rPrChange w:id="10652" w:author="Robert Pasternak" w:date="2021-09-07T12:47:00Z">
            <w:rPr>
              <w:ins w:id="10653" w:author="kaluz" w:date="2021-09-07T05:04:00Z"/>
              <w:del w:id="10654" w:author="Robert Pasternak" w:date="2024-07-16T14:48:00Z"/>
              <w:rFonts w:ascii="Times" w:hAnsi="Times" w:cs="Arial"/>
              <w:color w:val="FF0000"/>
              <w:lang w:eastAsia="en-US"/>
            </w:rPr>
          </w:rPrChange>
        </w:rPr>
      </w:pPr>
      <w:ins w:id="10655" w:author="kaluz" w:date="2021-09-07T04:29:00Z">
        <w:del w:id="10656" w:author="Robert Pasternak" w:date="2024-07-16T14:48:00Z">
          <w:r w:rsidRPr="008416E6" w:rsidDel="0010536A">
            <w:rPr>
              <w:rFonts w:ascii="Times" w:hAnsi="Times" w:cs="Arial"/>
              <w:lang w:eastAsia="en-US"/>
            </w:rPr>
            <w:delText>terenie nieruchomości</w:delText>
          </w:r>
        </w:del>
      </w:ins>
      <w:ins w:id="10657" w:author="Grzegorz" w:date="2021-09-07T11:32:00Z">
        <w:del w:id="10658" w:author="Robert Pasternak" w:date="2024-07-16T14:48:00Z">
          <w:r w:rsidR="002F155B" w:rsidRPr="008416E6" w:rsidDel="0010536A">
            <w:rPr>
              <w:rFonts w:ascii="Times" w:hAnsi="Times" w:cs="Arial"/>
              <w:lang w:eastAsia="en-US"/>
              <w:rPrChange w:id="10659" w:author="Robert Pasternak" w:date="2021-09-07T12:47:00Z">
                <w:rPr>
                  <w:rFonts w:ascii="Times" w:hAnsi="Times" w:cs="Arial"/>
                  <w:color w:val="FF0000"/>
                  <w:lang w:eastAsia="en-US"/>
                </w:rPr>
              </w:rPrChange>
            </w:rPr>
            <w:delText>,</w:delText>
          </w:r>
        </w:del>
      </w:ins>
      <w:ins w:id="10660" w:author="kaluz" w:date="2021-09-07T04:29:00Z">
        <w:del w:id="10661" w:author="Robert Pasternak" w:date="2024-07-16T14:48:00Z">
          <w:r w:rsidRPr="008416E6" w:rsidDel="0010536A">
            <w:rPr>
              <w:rFonts w:ascii="Times" w:hAnsi="Times" w:cs="Arial"/>
              <w:lang w:eastAsia="en-US"/>
            </w:rPr>
            <w:delText xml:space="preserve"> do której posiada prawo </w:delText>
          </w:r>
        </w:del>
      </w:ins>
      <w:ins w:id="10662" w:author="Grzegorz" w:date="2021-09-07T11:32:00Z">
        <w:del w:id="10663" w:author="Robert Pasternak" w:date="2024-07-16T14:48:00Z">
          <w:r w:rsidR="002F155B" w:rsidRPr="008416E6" w:rsidDel="0010536A">
            <w:rPr>
              <w:rFonts w:ascii="Times" w:hAnsi="Times" w:cs="Arial"/>
              <w:lang w:eastAsia="en-US"/>
              <w:rPrChange w:id="10664" w:author="Robert Pasternak" w:date="2021-09-07T12:47:00Z">
                <w:rPr>
                  <w:rFonts w:ascii="Times" w:hAnsi="Times" w:cs="Arial"/>
                  <w:color w:val="FF0000"/>
                  <w:lang w:eastAsia="en-US"/>
                </w:rPr>
              </w:rPrChange>
            </w:rPr>
            <w:delText xml:space="preserve">do </w:delText>
          </w:r>
        </w:del>
      </w:ins>
      <w:ins w:id="10665" w:author="kaluz" w:date="2021-09-07T04:29:00Z">
        <w:del w:id="10666" w:author="Robert Pasternak" w:date="2024-07-16T14:48:00Z">
          <w:r w:rsidRPr="008416E6" w:rsidDel="0010536A">
            <w:rPr>
              <w:rFonts w:ascii="Times" w:hAnsi="Times" w:cs="Arial"/>
              <w:lang w:eastAsia="en-US"/>
            </w:rPr>
            <w:delText xml:space="preserve">dysponowania </w:delText>
          </w:r>
        </w:del>
      </w:ins>
    </w:p>
    <w:p w14:paraId="0179642E" w14:textId="0BFC0465" w:rsidR="00E62FE1" w:rsidRPr="008416E6" w:rsidDel="0010536A" w:rsidRDefault="00E62FE1">
      <w:pPr>
        <w:pStyle w:val="Tekstpodstawowy"/>
        <w:widowControl/>
        <w:adjustRightInd/>
        <w:spacing w:after="0" w:line="360" w:lineRule="auto"/>
        <w:ind w:left="720"/>
        <w:textAlignment w:val="auto"/>
        <w:rPr>
          <w:ins w:id="10667" w:author="kaluz" w:date="2021-09-07T04:33:00Z"/>
          <w:del w:id="10668" w:author="Robert Pasternak" w:date="2024-07-16T14:48:00Z"/>
          <w:rFonts w:ascii="Times" w:hAnsi="Times" w:cs="Arial"/>
          <w:lang w:eastAsia="en-US"/>
          <w:rPrChange w:id="10669" w:author="Robert Pasternak" w:date="2021-09-07T12:47:00Z">
            <w:rPr>
              <w:ins w:id="10670" w:author="kaluz" w:date="2021-09-07T04:33:00Z"/>
              <w:del w:id="10671" w:author="Robert Pasternak" w:date="2024-07-16T14:48:00Z"/>
              <w:rFonts w:ascii="Times" w:hAnsi="Times" w:cs="Arial"/>
              <w:color w:val="FF0000"/>
              <w:lang w:eastAsia="en-US"/>
            </w:rPr>
          </w:rPrChange>
        </w:rPr>
        <w:pPrChange w:id="10672" w:author="kaluz" w:date="2021-09-07T05:04:00Z">
          <w:pPr>
            <w:pStyle w:val="Tekstpodstawowy"/>
            <w:widowControl/>
            <w:adjustRightInd/>
            <w:spacing w:after="0" w:line="360" w:lineRule="auto"/>
            <w:ind w:left="360"/>
            <w:textAlignment w:val="auto"/>
          </w:pPr>
        </w:pPrChange>
      </w:pPr>
      <w:ins w:id="10673" w:author="kaluz" w:date="2021-09-07T04:29:00Z">
        <w:del w:id="10674" w:author="Robert Pasternak" w:date="2024-07-16T14:48:00Z">
          <w:r w:rsidRPr="008416E6" w:rsidDel="0010536A">
            <w:rPr>
              <w:rFonts w:ascii="Times" w:hAnsi="Times" w:cs="Arial"/>
              <w:lang w:eastAsia="en-US"/>
            </w:rPr>
            <w:delText>lub</w:delText>
          </w:r>
        </w:del>
      </w:ins>
      <w:ins w:id="10675" w:author="kaluz" w:date="2021-09-07T05:04:00Z">
        <w:del w:id="10676" w:author="Robert Pasternak" w:date="2024-07-16T14:48:00Z">
          <w:r w:rsidR="0073155D" w:rsidRPr="008416E6" w:rsidDel="0010536A">
            <w:rPr>
              <w:rFonts w:ascii="Times" w:hAnsi="Times" w:cs="Arial"/>
              <w:lang w:eastAsia="en-US"/>
              <w:rPrChange w:id="10677" w:author="Robert Pasternak" w:date="2021-09-07T12:47:00Z">
                <w:rPr>
                  <w:rFonts w:ascii="Times" w:hAnsi="Times" w:cs="Arial"/>
                  <w:color w:val="FF0000"/>
                  <w:lang w:eastAsia="en-US"/>
                </w:rPr>
              </w:rPrChange>
            </w:rPr>
            <w:delText>,</w:delText>
          </w:r>
        </w:del>
      </w:ins>
    </w:p>
    <w:p w14:paraId="3AA321B5" w14:textId="55CC1209" w:rsidR="00167016" w:rsidRPr="008416E6" w:rsidDel="0010536A" w:rsidRDefault="00E62FE1" w:rsidP="00884C3E">
      <w:pPr>
        <w:pStyle w:val="Tekstpodstawowy"/>
        <w:widowControl/>
        <w:numPr>
          <w:ilvl w:val="0"/>
          <w:numId w:val="46"/>
        </w:numPr>
        <w:adjustRightInd/>
        <w:spacing w:after="0" w:line="360" w:lineRule="auto"/>
        <w:textAlignment w:val="auto"/>
        <w:rPr>
          <w:ins w:id="10678" w:author="kaluz" w:date="2021-09-07T04:38:00Z"/>
          <w:del w:id="10679" w:author="Robert Pasternak" w:date="2024-07-16T14:48:00Z"/>
          <w:rFonts w:ascii="Times" w:hAnsi="Times" w:cs="Arial"/>
          <w:b/>
          <w:bCs/>
          <w:lang w:eastAsia="en-US"/>
          <w:rPrChange w:id="10680" w:author="Robert Pasternak" w:date="2021-09-07T12:47:00Z">
            <w:rPr>
              <w:ins w:id="10681" w:author="kaluz" w:date="2021-09-07T04:38:00Z"/>
              <w:del w:id="10682" w:author="Robert Pasternak" w:date="2024-07-16T14:48:00Z"/>
              <w:rFonts w:ascii="Times" w:hAnsi="Times" w:cs="Arial"/>
              <w:bCs/>
              <w:lang w:eastAsia="en-US"/>
            </w:rPr>
          </w:rPrChange>
        </w:rPr>
      </w:pPr>
      <w:ins w:id="10683" w:author="kaluz" w:date="2021-09-07T04:30:00Z">
        <w:del w:id="10684" w:author="Robert Pasternak" w:date="2024-07-16T14:48:00Z">
          <w:r w:rsidRPr="008416E6" w:rsidDel="0010536A">
            <w:rPr>
              <w:rFonts w:ascii="Times" w:hAnsi="Times" w:cs="Arial"/>
              <w:lang w:eastAsia="en-US"/>
            </w:rPr>
            <w:delText>terenie</w:delText>
          </w:r>
        </w:del>
      </w:ins>
      <w:ins w:id="10685" w:author="Grzegorz" w:date="2021-09-07T11:24:00Z">
        <w:del w:id="10686" w:author="Robert Pasternak" w:date="2024-07-16T14:48:00Z">
          <w:r w:rsidR="00DF012E" w:rsidRPr="008416E6" w:rsidDel="0010536A">
            <w:rPr>
              <w:rFonts w:ascii="Times" w:hAnsi="Times" w:cs="Arial"/>
              <w:lang w:eastAsia="en-US"/>
              <w:rPrChange w:id="10687" w:author="Robert Pasternak" w:date="2021-09-07T12:47:00Z">
                <w:rPr>
                  <w:rFonts w:ascii="Times" w:hAnsi="Times" w:cs="Arial"/>
                  <w:color w:val="FF0000"/>
                  <w:lang w:eastAsia="en-US"/>
                </w:rPr>
              </w:rPrChange>
            </w:rPr>
            <w:delText>,</w:delText>
          </w:r>
        </w:del>
      </w:ins>
      <w:ins w:id="10688" w:author="kaluz" w:date="2021-09-07T04:30:00Z">
        <w:del w:id="10689" w:author="Robert Pasternak" w:date="2024-07-16T14:48:00Z">
          <w:r w:rsidRPr="008416E6" w:rsidDel="0010536A">
            <w:rPr>
              <w:rFonts w:ascii="Times" w:hAnsi="Times" w:cs="Arial"/>
              <w:lang w:eastAsia="en-US"/>
            </w:rPr>
            <w:delText xml:space="preserve"> do dysponowania którym prawo posiada Zamawiający, tj. terenie bazy Miejskiego Przedsięb</w:delText>
          </w:r>
        </w:del>
      </w:ins>
      <w:ins w:id="10690" w:author="kaluz" w:date="2021-09-07T04:31:00Z">
        <w:del w:id="10691" w:author="Robert Pasternak" w:date="2024-07-16T14:48:00Z">
          <w:r w:rsidRPr="008416E6" w:rsidDel="0010536A">
            <w:rPr>
              <w:rFonts w:ascii="Times" w:hAnsi="Times" w:cs="Arial"/>
              <w:lang w:eastAsia="en-US"/>
            </w:rPr>
            <w:delText>iorstwa Robót Drogowych Sp. z o.o. w Ostrowcu Świętokrzyskim przy ul. St. Żeromskiego 23</w:delText>
          </w:r>
        </w:del>
      </w:ins>
      <w:ins w:id="10692" w:author="Grzegorz" w:date="2021-09-07T11:33:00Z">
        <w:del w:id="10693" w:author="Robert Pasternak" w:date="2024-07-16T14:48:00Z">
          <w:r w:rsidR="002F155B" w:rsidRPr="008416E6" w:rsidDel="0010536A">
            <w:rPr>
              <w:bCs/>
              <w:rPrChange w:id="10694" w:author="Robert Pasternak" w:date="2021-09-07T12:47:00Z">
                <w:rPr>
                  <w:bCs/>
                  <w:color w:val="FF0000"/>
                </w:rPr>
              </w:rPrChange>
            </w:rPr>
            <w:delText xml:space="preserve"> lub gdy nie przekaże Zamawiającemu takiego powiadomienia,</w:delText>
          </w:r>
        </w:del>
      </w:ins>
      <w:ins w:id="10695" w:author="kaluz" w:date="2021-09-07T04:34:00Z">
        <w:del w:id="10696" w:author="Robert Pasternak" w:date="2024-07-16T14:48:00Z">
          <w:r w:rsidR="00167016" w:rsidRPr="008416E6" w:rsidDel="0010536A">
            <w:rPr>
              <w:bCs/>
              <w:rPrChange w:id="10697" w:author="Robert Pasternak" w:date="2021-09-07T12:47:00Z">
                <w:rPr>
                  <w:bCs/>
                  <w:color w:val="FF0000"/>
                </w:rPr>
              </w:rPrChange>
            </w:rPr>
            <w:delText>,</w:delText>
          </w:r>
        </w:del>
      </w:ins>
      <w:ins w:id="10698" w:author="Grzegorz" w:date="2021-09-07T11:33:00Z">
        <w:del w:id="10699" w:author="Robert Pasternak" w:date="2024-07-16T14:48:00Z">
          <w:r w:rsidR="002F155B" w:rsidRPr="008416E6" w:rsidDel="0010536A">
            <w:rPr>
              <w:rFonts w:ascii="Times" w:hAnsi="Times" w:cs="Arial"/>
              <w:bCs/>
              <w:lang w:eastAsia="en-US"/>
              <w:rPrChange w:id="10700" w:author="Robert Pasternak" w:date="2021-09-07T12:47:00Z">
                <w:rPr>
                  <w:rFonts w:ascii="Times" w:hAnsi="Times" w:cs="Arial"/>
                  <w:bCs/>
                  <w:color w:val="FF0000"/>
                  <w:lang w:eastAsia="en-US"/>
                </w:rPr>
              </w:rPrChange>
            </w:rPr>
            <w:delText xml:space="preserve">w terminie </w:delText>
          </w:r>
        </w:del>
      </w:ins>
      <w:ins w:id="10701" w:author="kaluz" w:date="2021-09-07T04:34:00Z">
        <w:del w:id="10702" w:author="Robert Pasternak" w:date="2024-07-16T14:48:00Z">
          <w:r w:rsidR="00167016" w:rsidRPr="008416E6" w:rsidDel="0010536A">
            <w:rPr>
              <w:rFonts w:ascii="Times" w:hAnsi="Times" w:cs="Arial"/>
              <w:bCs/>
              <w:lang w:eastAsia="en-US"/>
            </w:rPr>
            <w:br/>
          </w:r>
        </w:del>
      </w:ins>
      <w:ins w:id="10703" w:author="Grzegorz" w:date="2021-09-07T11:33:00Z">
        <w:del w:id="10704" w:author="Robert Pasternak" w:date="2024-07-16T14:48:00Z">
          <w:r w:rsidR="002F155B" w:rsidRPr="008416E6" w:rsidDel="0010536A">
            <w:rPr>
              <w:rFonts w:ascii="Times" w:hAnsi="Times" w:cs="Arial"/>
              <w:bCs/>
              <w:lang w:eastAsia="en-US"/>
              <w:rPrChange w:id="10705" w:author="Robert Pasternak" w:date="2021-09-07T12:47:00Z">
                <w:rPr>
                  <w:rFonts w:ascii="Times" w:hAnsi="Times" w:cs="Arial"/>
                  <w:bCs/>
                  <w:color w:val="FF0000"/>
                  <w:lang w:eastAsia="en-US"/>
                </w:rPr>
              </w:rPrChange>
            </w:rPr>
            <w:delText xml:space="preserve">  </w:delText>
          </w:r>
        </w:del>
      </w:ins>
      <w:ins w:id="10706" w:author="kaluz" w:date="2021-09-07T04:34:00Z">
        <w:del w:id="10707" w:author="Robert Pasternak" w:date="2024-07-16T14:48:00Z">
          <w:r w:rsidR="00167016" w:rsidRPr="008416E6" w:rsidDel="0010536A">
            <w:rPr>
              <w:rFonts w:ascii="Times" w:hAnsi="Times" w:cs="Arial"/>
              <w:bCs/>
              <w:lang w:eastAsia="en-US"/>
            </w:rPr>
            <w:delText>,a w p</w:delText>
          </w:r>
        </w:del>
      </w:ins>
      <w:ins w:id="10708" w:author="kaluz" w:date="2021-09-07T04:35:00Z">
        <w:del w:id="10709" w:author="Robert Pasternak" w:date="2024-07-16T14:48:00Z">
          <w:r w:rsidR="00167016" w:rsidRPr="008416E6" w:rsidDel="0010536A">
            <w:rPr>
              <w:rFonts w:ascii="Times" w:hAnsi="Times" w:cs="Arial"/>
              <w:bCs/>
              <w:lang w:eastAsia="en-US"/>
            </w:rPr>
            <w:delText>rzypadku</w:delText>
          </w:r>
        </w:del>
      </w:ins>
      <w:ins w:id="10710" w:author="Grzegorz" w:date="2021-09-07T11:34:00Z">
        <w:del w:id="10711" w:author="Robert Pasternak" w:date="2024-07-16T14:48:00Z">
          <w:r w:rsidR="002F155B" w:rsidRPr="008416E6" w:rsidDel="0010536A">
            <w:rPr>
              <w:rFonts w:ascii="Times" w:hAnsi="Times" w:cs="Arial"/>
              <w:bCs/>
              <w:lang w:eastAsia="en-US"/>
              <w:rPrChange w:id="10712" w:author="Robert Pasternak" w:date="2021-09-07T12:47:00Z">
                <w:rPr>
                  <w:rFonts w:ascii="Times" w:hAnsi="Times" w:cs="Arial"/>
                  <w:bCs/>
                  <w:color w:val="FF0000"/>
                  <w:lang w:eastAsia="en-US"/>
                </w:rPr>
              </w:rPrChange>
            </w:rPr>
            <w:delText>,</w:delText>
          </w:r>
        </w:del>
      </w:ins>
      <w:ins w:id="10713" w:author="kaluz" w:date="2021-09-07T04:35:00Z">
        <w:del w:id="10714" w:author="Robert Pasternak" w:date="2024-07-16T14:48:00Z">
          <w:r w:rsidR="00167016" w:rsidRPr="008416E6" w:rsidDel="0010536A">
            <w:rPr>
              <w:rFonts w:ascii="Times" w:hAnsi="Times" w:cs="Arial"/>
              <w:bCs/>
              <w:lang w:eastAsia="en-US"/>
            </w:rPr>
            <w:delText xml:space="preserve"> gdy umowa na realizację Przedmiotu zamówienia zostanie zawarta po dniu 03 grudnia 2021 roku </w:delText>
          </w:r>
        </w:del>
      </w:ins>
      <w:ins w:id="10715" w:author="Grzegorz" w:date="2021-09-07T11:34:00Z">
        <w:del w:id="10716" w:author="Robert Pasternak" w:date="2024-07-16T14:48:00Z">
          <w:r w:rsidR="002F155B" w:rsidRPr="008416E6" w:rsidDel="0010536A">
            <w:rPr>
              <w:rFonts w:ascii="Times" w:hAnsi="Times" w:cs="Arial"/>
              <w:bCs/>
              <w:lang w:eastAsia="en-US"/>
              <w:rPrChange w:id="10717" w:author="Robert Pasternak" w:date="2021-09-07T12:47:00Z">
                <w:rPr>
                  <w:rFonts w:ascii="Times" w:hAnsi="Times" w:cs="Arial"/>
                  <w:bCs/>
                  <w:color w:val="FF0000"/>
                  <w:lang w:eastAsia="en-US"/>
                </w:rPr>
              </w:rPrChange>
            </w:rPr>
            <w:delText xml:space="preserve">– </w:delText>
          </w:r>
        </w:del>
      </w:ins>
      <w:ins w:id="10718" w:author="kaluz" w:date="2021-09-07T04:36:00Z">
        <w:del w:id="10719" w:author="Robert Pasternak" w:date="2024-07-16T14:48:00Z">
          <w:r w:rsidR="00167016" w:rsidRPr="008416E6" w:rsidDel="0010536A">
            <w:rPr>
              <w:rFonts w:ascii="Times" w:hAnsi="Times" w:cs="Arial"/>
              <w:bCs/>
              <w:lang w:eastAsia="en-US"/>
            </w:rPr>
            <w:delText>w terminie 21 dni od dnia zawarcia umowy</w:delText>
          </w:r>
        </w:del>
      </w:ins>
      <w:ins w:id="10720" w:author="Grzegorz" w:date="2021-09-07T11:34:00Z">
        <w:del w:id="10721" w:author="Robert Pasternak" w:date="2024-07-16T14:48:00Z">
          <w:r w:rsidR="002F155B" w:rsidRPr="008416E6" w:rsidDel="0010536A">
            <w:rPr>
              <w:rFonts w:ascii="Times" w:hAnsi="Times" w:cs="Arial"/>
              <w:bCs/>
              <w:lang w:eastAsia="en-US"/>
              <w:rPrChange w:id="10722" w:author="Robert Pasternak" w:date="2021-09-07T12:47:00Z">
                <w:rPr>
                  <w:rFonts w:ascii="Times" w:hAnsi="Times" w:cs="Arial"/>
                  <w:bCs/>
                  <w:color w:val="FF0000"/>
                  <w:lang w:eastAsia="en-US"/>
                </w:rPr>
              </w:rPrChange>
            </w:rPr>
            <w:delText>,</w:delText>
          </w:r>
        </w:del>
      </w:ins>
      <w:ins w:id="10723" w:author="kaluz" w:date="2021-09-07T04:36:00Z">
        <w:del w:id="10724" w:author="Robert Pasternak" w:date="2024-07-16T14:48:00Z">
          <w:r w:rsidR="00167016" w:rsidRPr="008416E6" w:rsidDel="0010536A">
            <w:rPr>
              <w:rFonts w:ascii="Times" w:hAnsi="Times" w:cs="Arial"/>
              <w:bCs/>
              <w:lang w:eastAsia="en-US"/>
            </w:rPr>
            <w:delText xml:space="preserve"> </w:delText>
          </w:r>
        </w:del>
      </w:ins>
      <w:ins w:id="10725" w:author="kaluz" w:date="2021-09-07T04:38:00Z">
        <w:del w:id="10726" w:author="Robert Pasternak" w:date="2024-07-16T14:48:00Z">
          <w:r w:rsidR="00167016" w:rsidRPr="008416E6" w:rsidDel="0010536A">
            <w:rPr>
              <w:rFonts w:ascii="Times" w:hAnsi="Times" w:cs="Arial"/>
              <w:bCs/>
              <w:lang w:eastAsia="en-US"/>
            </w:rPr>
            <w:delText>, który prowadził będzie Zamawiający</w:delText>
          </w:r>
        </w:del>
      </w:ins>
      <w:ins w:id="10727" w:author="kaluz" w:date="2021-09-07T04:37:00Z">
        <w:del w:id="10728" w:author="Robert Pasternak" w:date="2024-07-16T14:48:00Z">
          <w:r w:rsidR="00167016" w:rsidRPr="008416E6" w:rsidDel="0010536A">
            <w:rPr>
              <w:rFonts w:ascii="Times" w:hAnsi="Times" w:cs="Arial"/>
              <w:bCs/>
              <w:lang w:eastAsia="en-US"/>
            </w:rPr>
            <w:delText>.</w:delText>
          </w:r>
        </w:del>
      </w:ins>
    </w:p>
    <w:p w14:paraId="29C100C3" w14:textId="1E1B9FF3" w:rsidR="002D7B95" w:rsidRPr="008416E6" w:rsidDel="0010536A" w:rsidRDefault="00453E2E" w:rsidP="00884C3E">
      <w:pPr>
        <w:pStyle w:val="Tekstpodstawowy"/>
        <w:widowControl/>
        <w:numPr>
          <w:ilvl w:val="0"/>
          <w:numId w:val="46"/>
        </w:numPr>
        <w:adjustRightInd/>
        <w:spacing w:after="0" w:line="360" w:lineRule="auto"/>
        <w:textAlignment w:val="auto"/>
        <w:rPr>
          <w:ins w:id="10729" w:author="kaluz" w:date="2021-09-07T05:16:00Z"/>
          <w:del w:id="10730" w:author="Robert Pasternak" w:date="2024-07-16T14:48:00Z"/>
          <w:rFonts w:ascii="Times" w:hAnsi="Times" w:cs="Arial"/>
          <w:b/>
          <w:bCs/>
          <w:lang w:eastAsia="en-US"/>
          <w:rPrChange w:id="10731" w:author="Robert Pasternak" w:date="2021-09-07T12:47:00Z">
            <w:rPr>
              <w:ins w:id="10732" w:author="kaluz" w:date="2021-09-07T05:16:00Z"/>
              <w:del w:id="10733" w:author="Robert Pasternak" w:date="2024-07-16T14:48:00Z"/>
              <w:rFonts w:ascii="Times" w:hAnsi="Times" w:cs="Arial"/>
              <w:bCs/>
              <w:lang w:eastAsia="en-US"/>
            </w:rPr>
          </w:rPrChange>
        </w:rPr>
      </w:pPr>
      <w:ins w:id="10734" w:author="kaluz" w:date="2021-09-07T05:06:00Z">
        <w:del w:id="10735" w:author="Robert Pasternak" w:date="2024-07-16T14:48:00Z">
          <w:r w:rsidRPr="008416E6" w:rsidDel="0010536A">
            <w:rPr>
              <w:rFonts w:ascii="Times" w:hAnsi="Times" w:cs="Arial"/>
              <w:bCs/>
            </w:rPr>
            <w:delText>,</w:delText>
          </w:r>
        </w:del>
      </w:ins>
      <w:ins w:id="10736" w:author="Grzegorz" w:date="2021-09-07T11:34:00Z">
        <w:del w:id="10737" w:author="Robert Pasternak" w:date="2024-07-16T14:48:00Z">
          <w:r w:rsidR="002F155B" w:rsidRPr="008416E6" w:rsidDel="0010536A">
            <w:rPr>
              <w:rFonts w:ascii="Times" w:hAnsi="Times" w:cs="Arial"/>
              <w:bCs/>
              <w:rPrChange w:id="10738" w:author="Robert Pasternak" w:date="2021-09-07T12:47:00Z">
                <w:rPr>
                  <w:rFonts w:ascii="Times" w:hAnsi="Times" w:cs="Arial"/>
                  <w:bCs/>
                  <w:color w:val="FF0000"/>
                </w:rPr>
              </w:rPrChange>
            </w:rPr>
            <w:delText> </w:delText>
          </w:r>
        </w:del>
      </w:ins>
      <w:ins w:id="10739" w:author="kaluz" w:date="2021-09-07T05:07:00Z">
        <w:del w:id="10740" w:author="Robert Pasternak" w:date="2024-07-16T14:48:00Z">
          <w:r w:rsidRPr="008416E6" w:rsidDel="0010536A">
            <w:rPr>
              <w:bCs/>
              <w:rPrChange w:id="10741" w:author="Robert Pasternak" w:date="2021-09-07T12:47:00Z">
                <w:rPr>
                  <w:bCs/>
                  <w:color w:val="FF0000"/>
                </w:rPr>
              </w:rPrChange>
            </w:rPr>
            <w:delText xml:space="preserve">w wymaganym terminie </w:delText>
          </w:r>
        </w:del>
      </w:ins>
      <w:ins w:id="10742" w:author="Grzegorz" w:date="2021-09-07T11:37:00Z">
        <w:del w:id="10743" w:author="Robert Pasternak" w:date="2024-07-16T14:48:00Z">
          <w:r w:rsidR="002F155B" w:rsidRPr="008416E6" w:rsidDel="0010536A">
            <w:rPr>
              <w:bCs/>
              <w:rPrChange w:id="10744" w:author="Robert Pasternak" w:date="2021-09-07T12:47:00Z">
                <w:rPr>
                  <w:bCs/>
                  <w:color w:val="FF0000"/>
                </w:rPr>
              </w:rPrChange>
            </w:rPr>
            <w:delText>zastępczego PSZOK</w:delText>
          </w:r>
        </w:del>
      </w:ins>
      <w:ins w:id="10745" w:author="Grzegorz" w:date="2021-09-07T11:34:00Z">
        <w:del w:id="10746" w:author="Robert Pasternak" w:date="2024-07-16T14:48:00Z">
          <w:r w:rsidR="002F155B" w:rsidRPr="008416E6" w:rsidDel="0010536A">
            <w:rPr>
              <w:bCs/>
              <w:rPrChange w:id="10747" w:author="Robert Pasternak" w:date="2021-09-07T12:47:00Z">
                <w:rPr>
                  <w:bCs/>
                  <w:color w:val="FF0000"/>
                </w:rPr>
              </w:rPrChange>
            </w:rPr>
            <w:delText>,</w:delText>
          </w:r>
        </w:del>
      </w:ins>
      <w:ins w:id="10748" w:author="kaluz" w:date="2021-09-07T05:07:00Z">
        <w:del w:id="10749" w:author="Robert Pasternak" w:date="2024-07-16T14:48:00Z">
          <w:r w:rsidRPr="008416E6" w:rsidDel="0010536A">
            <w:rPr>
              <w:bCs/>
              <w:rPrChange w:id="10750" w:author="Robert Pasternak" w:date="2021-09-07T12:47:00Z">
                <w:rPr>
                  <w:bCs/>
                  <w:color w:val="FF0000"/>
                </w:rPr>
              </w:rPrChange>
            </w:rPr>
            <w:br/>
            <w:delText>3</w:delText>
          </w:r>
        </w:del>
      </w:ins>
      <w:ins w:id="10751" w:author="Grzegorz" w:date="2021-09-07T11:34:00Z">
        <w:del w:id="10752" w:author="Robert Pasternak" w:date="2024-07-16T14:48:00Z">
          <w:r w:rsidR="002F155B" w:rsidRPr="008416E6" w:rsidDel="0010536A">
            <w:rPr>
              <w:bCs/>
              <w:rPrChange w:id="10753" w:author="Robert Pasternak" w:date="2021-09-07T12:47:00Z">
                <w:rPr>
                  <w:bCs/>
                  <w:color w:val="FF0000"/>
                </w:rPr>
              </w:rPrChange>
            </w:rPr>
            <w:delText>,</w:delText>
          </w:r>
        </w:del>
      </w:ins>
      <w:ins w:id="10754" w:author="kaluz" w:date="2021-09-07T05:08:00Z">
        <w:del w:id="10755" w:author="Robert Pasternak" w:date="2024-07-16T14:48:00Z">
          <w:r w:rsidRPr="008416E6" w:rsidDel="0010536A">
            <w:rPr>
              <w:bCs/>
              <w:rPrChange w:id="10756" w:author="Robert Pasternak" w:date="2021-09-07T12:47:00Z">
                <w:rPr>
                  <w:bCs/>
                  <w:color w:val="FF0000"/>
                </w:rPr>
              </w:rPrChange>
            </w:rPr>
            <w:delText xml:space="preserve"> w miejscu</w:delText>
          </w:r>
        </w:del>
      </w:ins>
      <w:ins w:id="10757" w:author="Grzegorz" w:date="2021-09-07T11:35:00Z">
        <w:del w:id="10758" w:author="Robert Pasternak" w:date="2024-07-16T14:48:00Z">
          <w:r w:rsidR="002F155B" w:rsidRPr="008416E6" w:rsidDel="0010536A">
            <w:rPr>
              <w:bCs/>
              <w:rPrChange w:id="10759" w:author="Robert Pasternak" w:date="2021-09-07T12:47:00Z">
                <w:rPr>
                  <w:bCs/>
                  <w:color w:val="FF0000"/>
                </w:rPr>
              </w:rPrChange>
            </w:rPr>
            <w:delText>,</w:delText>
          </w:r>
        </w:del>
      </w:ins>
      <w:ins w:id="10760" w:author="kaluz" w:date="2021-09-07T05:08:00Z">
        <w:del w:id="10761" w:author="Robert Pasternak" w:date="2024-07-16T14:48:00Z">
          <w:r w:rsidRPr="008416E6" w:rsidDel="0010536A">
            <w:rPr>
              <w:bCs/>
              <w:rPrChange w:id="10762" w:author="Robert Pasternak" w:date="2021-09-07T12:47:00Z">
                <w:rPr>
                  <w:bCs/>
                  <w:color w:val="FF0000"/>
                </w:rPr>
              </w:rPrChange>
            </w:rPr>
            <w:delText xml:space="preserve"> o </w:delText>
          </w:r>
        </w:del>
      </w:ins>
      <w:ins w:id="10763" w:author="Grzegorz" w:date="2021-09-07T11:34:00Z">
        <w:del w:id="10764" w:author="Robert Pasternak" w:date="2024-07-16T14:48:00Z">
          <w:r w:rsidR="002F155B" w:rsidRPr="008416E6" w:rsidDel="0010536A">
            <w:rPr>
              <w:bCs/>
              <w:rPrChange w:id="10765" w:author="Robert Pasternak" w:date="2021-09-07T12:47:00Z">
                <w:rPr>
                  <w:bCs/>
                  <w:color w:val="FF0000"/>
                </w:rPr>
              </w:rPrChange>
            </w:rPr>
            <w:delText> </w:delText>
          </w:r>
        </w:del>
      </w:ins>
      <w:ins w:id="10766" w:author="kaluz" w:date="2021-09-07T05:08:00Z">
        <w:del w:id="10767" w:author="Robert Pasternak" w:date="2024-07-16T14:48:00Z">
          <w:r w:rsidRPr="008416E6" w:rsidDel="0010536A">
            <w:rPr>
              <w:bCs/>
              <w:rPrChange w:id="10768" w:author="Robert Pasternak" w:date="2021-09-07T12:47:00Z">
                <w:rPr>
                  <w:bCs/>
                  <w:color w:val="FF0000"/>
                </w:rPr>
              </w:rPrChange>
            </w:rPr>
            <w:delText>którym mowa w ppkt. 2 lit. a</w:delText>
          </w:r>
        </w:del>
      </w:ins>
      <w:ins w:id="10769" w:author="Grzegorz" w:date="2021-09-07T11:37:00Z">
        <w:del w:id="10770" w:author="Robert Pasternak" w:date="2024-07-16T14:48:00Z">
          <w:r w:rsidR="002F155B" w:rsidRPr="008416E6" w:rsidDel="0010536A">
            <w:rPr>
              <w:bCs/>
              <w:rPrChange w:id="10771" w:author="Robert Pasternak" w:date="2021-09-07T12:47:00Z">
                <w:rPr>
                  <w:bCs/>
                  <w:color w:val="FF0000"/>
                </w:rPr>
              </w:rPrChange>
            </w:rPr>
            <w:delText>b</w:delText>
          </w:r>
        </w:del>
      </w:ins>
      <w:ins w:id="10772" w:author="kaluz" w:date="2021-09-07T05:08:00Z">
        <w:del w:id="10773" w:author="Robert Pasternak" w:date="2024-07-16T14:48:00Z">
          <w:r w:rsidRPr="008416E6" w:rsidDel="0010536A">
            <w:rPr>
              <w:bCs/>
              <w:rPrChange w:id="10774" w:author="Robert Pasternak" w:date="2021-09-07T12:47:00Z">
                <w:rPr>
                  <w:bCs/>
                  <w:color w:val="FF0000"/>
                </w:rPr>
              </w:rPrChange>
            </w:rPr>
            <w:br/>
          </w:r>
        </w:del>
      </w:ins>
      <w:ins w:id="10775" w:author="Grzegorz" w:date="2021-09-07T11:38:00Z">
        <w:del w:id="10776" w:author="Robert Pasternak" w:date="2024-07-16T14:48:00Z">
          <w:r w:rsidR="002F155B" w:rsidRPr="008416E6" w:rsidDel="0010536A">
            <w:rPr>
              <w:rFonts w:ascii="Times" w:hAnsi="Times" w:cs="Arial"/>
              <w:bCs/>
              <w:lang w:eastAsia="en-US"/>
              <w:rPrChange w:id="10777" w:author="Robert Pasternak" w:date="2021-09-07T12:47:00Z">
                <w:rPr>
                  <w:rFonts w:ascii="Times" w:hAnsi="Times" w:cs="Arial"/>
                  <w:bCs/>
                  <w:color w:val="FF0000"/>
                  <w:lang w:eastAsia="en-US"/>
                </w:rPr>
              </w:rPrChange>
            </w:rPr>
            <w:delText>,</w:delText>
          </w:r>
        </w:del>
      </w:ins>
      <w:ins w:id="10778" w:author="kaluz" w:date="2021-09-07T05:09:00Z">
        <w:del w:id="10779" w:author="Robert Pasternak" w:date="2024-07-16T14:48:00Z">
          <w:r w:rsidRPr="008416E6" w:rsidDel="0010536A">
            <w:rPr>
              <w:rFonts w:ascii="Times" w:hAnsi="Times" w:cs="Arial"/>
              <w:bCs/>
              <w:lang w:eastAsia="en-US"/>
            </w:rPr>
            <w:delText>P</w:delText>
          </w:r>
        </w:del>
      </w:ins>
      <w:ins w:id="10780" w:author="Grzegorz" w:date="2021-09-07T11:42:00Z">
        <w:del w:id="10781" w:author="Robert Pasternak" w:date="2024-07-16T14:48:00Z">
          <w:r w:rsidR="00C6414B" w:rsidRPr="008416E6" w:rsidDel="0010536A">
            <w:rPr>
              <w:rFonts w:ascii="Times" w:hAnsi="Times" w:cs="Arial"/>
              <w:rPrChange w:id="10782" w:author="Robert Pasternak" w:date="2021-09-07T12:47:00Z">
                <w:rPr>
                  <w:rFonts w:ascii="Times" w:hAnsi="Times" w:cs="Arial"/>
                  <w:color w:val="FF0000"/>
                </w:rPr>
              </w:rPrChange>
            </w:rPr>
            <w:delText> </w:delText>
          </w:r>
          <w:r w:rsidR="00C6414B" w:rsidRPr="008416E6" w:rsidDel="0010536A">
            <w:rPr>
              <w:rFonts w:ascii="Times" w:hAnsi="Times" w:cs="Arial"/>
              <w:bCs/>
              <w:lang w:eastAsia="en-US"/>
              <w:rPrChange w:id="10783" w:author="Robert Pasternak" w:date="2021-09-07T12:47:00Z">
                <w:rPr>
                  <w:rFonts w:ascii="Times" w:hAnsi="Times" w:cs="Arial"/>
                  <w:bCs/>
                  <w:color w:val="FF0000"/>
                  <w:lang w:eastAsia="en-US"/>
                </w:rPr>
              </w:rPrChange>
            </w:rPr>
            <w:delText>,</w:delText>
          </w:r>
        </w:del>
      </w:ins>
      <w:ins w:id="10784" w:author="kaluz" w:date="2021-09-07T05:10:00Z">
        <w:del w:id="10785" w:author="Robert Pasternak" w:date="2024-07-16T14:48:00Z">
          <w:r w:rsidRPr="008416E6" w:rsidDel="0010536A">
            <w:rPr>
              <w:rFonts w:ascii="Times" w:hAnsi="Times" w:cs="Arial"/>
              <w:bCs/>
              <w:lang w:eastAsia="en-US"/>
            </w:rPr>
            <w:delText>,</w:delText>
          </w:r>
        </w:del>
      </w:ins>
      <w:ins w:id="10786" w:author="Grzegorz" w:date="2021-09-07T11:44:00Z">
        <w:del w:id="10787" w:author="Robert Pasternak" w:date="2024-07-16T14:48:00Z">
          <w:r w:rsidR="00C6414B" w:rsidRPr="008416E6" w:rsidDel="0010536A">
            <w:rPr>
              <w:rFonts w:ascii="Times" w:hAnsi="Times" w:cs="Arial"/>
              <w:bCs/>
              <w:lang w:eastAsia="en-US"/>
              <w:rPrChange w:id="10788" w:author="Robert Pasternak" w:date="2021-09-07T12:47:00Z">
                <w:rPr>
                  <w:rFonts w:ascii="Times" w:hAnsi="Times" w:cs="Arial"/>
                  <w:bCs/>
                  <w:color w:val="FF0000"/>
                  <w:lang w:eastAsia="en-US"/>
                </w:rPr>
              </w:rPrChange>
            </w:rPr>
            <w:delText>o pojemności co najmniej 1,1 m</w:delText>
          </w:r>
          <w:r w:rsidR="00C6414B" w:rsidRPr="008416E6" w:rsidDel="0010536A">
            <w:rPr>
              <w:rFonts w:ascii="Times" w:hAnsi="Times" w:cs="Arial"/>
              <w:bCs/>
              <w:vertAlign w:val="superscript"/>
              <w:lang w:eastAsia="en-US"/>
              <w:rPrChange w:id="10789" w:author="Robert Pasternak" w:date="2021-09-07T12:47:00Z">
                <w:rPr>
                  <w:rFonts w:ascii="Times" w:hAnsi="Times" w:cs="Arial"/>
                  <w:bCs/>
                  <w:color w:val="FF0000"/>
                  <w:vertAlign w:val="superscript"/>
                  <w:lang w:eastAsia="en-US"/>
                </w:rPr>
              </w:rPrChange>
            </w:rPr>
            <w:delText>3</w:delText>
          </w:r>
          <w:r w:rsidR="00C6414B" w:rsidRPr="008416E6" w:rsidDel="0010536A">
            <w:rPr>
              <w:rFonts w:ascii="Times" w:hAnsi="Times" w:cs="Arial"/>
              <w:bCs/>
              <w:lang w:eastAsia="en-US"/>
              <w:rPrChange w:id="10790" w:author="Robert Pasternak" w:date="2021-09-07T12:47:00Z">
                <w:rPr>
                  <w:rFonts w:ascii="Times" w:hAnsi="Times" w:cs="Arial"/>
                  <w:bCs/>
                  <w:color w:val="FF0000"/>
                  <w:lang w:eastAsia="en-US"/>
                </w:rPr>
              </w:rPrChange>
            </w:rPr>
            <w:delText xml:space="preserve"> d </w:delText>
          </w:r>
        </w:del>
      </w:ins>
      <w:ins w:id="10791" w:author="Grzegorz" w:date="2021-09-07T11:45:00Z">
        <w:del w:id="10792" w:author="Robert Pasternak" w:date="2024-07-16T14:48:00Z">
          <w:r w:rsidR="00C6414B" w:rsidRPr="008416E6" w:rsidDel="0010536A">
            <w:rPr>
              <w:rFonts w:ascii="Times" w:hAnsi="Times" w:cs="Arial"/>
              <w:rPrChange w:id="10793" w:author="Robert Pasternak" w:date="2021-09-07T12:47:00Z">
                <w:rPr>
                  <w:rFonts w:ascii="Times" w:hAnsi="Times" w:cs="Arial"/>
                  <w:color w:val="FF0000"/>
                </w:rPr>
              </w:rPrChange>
            </w:rPr>
            <w:delText>,,,</w:delText>
          </w:r>
        </w:del>
      </w:ins>
      <w:ins w:id="10794" w:author="kaluz" w:date="2021-09-07T05:13:00Z">
        <w:del w:id="10795" w:author="Robert Pasternak" w:date="2024-07-16T14:48:00Z">
          <w:r w:rsidRPr="008416E6" w:rsidDel="0010536A">
            <w:rPr>
              <w:rFonts w:ascii="Times" w:hAnsi="Times" w:cs="Arial"/>
              <w:bCs/>
              <w:lang w:eastAsia="en-US"/>
            </w:rPr>
            <w:delText xml:space="preserve">gdy zastępczy PSZOK zlokalizowany będzie na terenie </w:delText>
          </w:r>
        </w:del>
      </w:ins>
      <w:ins w:id="10796" w:author="kaluz" w:date="2021-09-07T05:14:00Z">
        <w:del w:id="10797" w:author="Robert Pasternak" w:date="2024-07-16T14:48:00Z">
          <w:r w:rsidRPr="008416E6" w:rsidDel="0010536A">
            <w:rPr>
              <w:rFonts w:ascii="Times" w:hAnsi="Times" w:cs="Arial"/>
              <w:bCs/>
              <w:lang w:eastAsia="en-US"/>
            </w:rPr>
            <w:delText xml:space="preserve">nieruchomości, </w:delText>
          </w:r>
          <w:r w:rsidRPr="008416E6" w:rsidDel="0010536A">
            <w:rPr>
              <w:rFonts w:ascii="Times" w:hAnsi="Times" w:cs="Arial"/>
              <w:bCs/>
              <w:lang w:eastAsia="en-US"/>
            </w:rPr>
            <w:br/>
            <w:delText>o której mowa w  ppkt. 2 lit. b</w:delText>
          </w:r>
        </w:del>
      </w:ins>
      <w:ins w:id="10798" w:author="Grzegorz" w:date="2021-09-07T11:49:00Z">
        <w:del w:id="10799" w:author="Robert Pasternak" w:date="2024-07-16T14:48:00Z">
          <w:r w:rsidR="008B5AE7" w:rsidRPr="008416E6" w:rsidDel="0010536A">
            <w:rPr>
              <w:rFonts w:ascii="Times" w:hAnsi="Times" w:cs="Arial"/>
              <w:bCs/>
              <w:lang w:eastAsia="en-US"/>
              <w:rPrChange w:id="10800" w:author="Robert Pasternak" w:date="2021-09-07T12:47:00Z">
                <w:rPr>
                  <w:rFonts w:ascii="Times" w:hAnsi="Times" w:cs="Arial"/>
                  <w:bCs/>
                  <w:color w:val="FF0000"/>
                  <w:lang w:eastAsia="en-US"/>
                </w:rPr>
              </w:rPrChange>
            </w:rPr>
            <w:delText>,</w:delText>
          </w:r>
        </w:del>
      </w:ins>
      <w:ins w:id="10801" w:author="kaluz" w:date="2021-09-07T05:14:00Z">
        <w:del w:id="10802" w:author="Robert Pasternak" w:date="2024-07-16T14:48:00Z">
          <w:r w:rsidRPr="008416E6" w:rsidDel="0010536A">
            <w:rPr>
              <w:rFonts w:ascii="Times" w:hAnsi="Times" w:cs="Arial"/>
              <w:bCs/>
              <w:lang w:eastAsia="en-US"/>
            </w:rPr>
            <w:delText xml:space="preserve"> Wykonawca zobowiązany jest </w:delText>
          </w:r>
        </w:del>
      </w:ins>
      <w:ins w:id="10803" w:author="kaluz" w:date="2021-09-07T05:15:00Z">
        <w:del w:id="10804" w:author="Robert Pasternak" w:date="2024-07-16T14:48:00Z">
          <w:r w:rsidR="002D7B95" w:rsidRPr="008416E6" w:rsidDel="0010536A">
            <w:rPr>
              <w:rFonts w:ascii="Times" w:hAnsi="Times" w:cs="Arial"/>
              <w:bCs/>
              <w:lang w:eastAsia="en-US"/>
            </w:rPr>
            <w:delText xml:space="preserve"> </w:delText>
          </w:r>
        </w:del>
      </w:ins>
      <w:ins w:id="10805" w:author="kaluz" w:date="2021-09-07T05:16:00Z">
        <w:del w:id="10806" w:author="Robert Pasternak" w:date="2024-07-16T14:48:00Z">
          <w:r w:rsidR="002D7B95" w:rsidRPr="008416E6" w:rsidDel="0010536A">
            <w:rPr>
              <w:rFonts w:ascii="Times" w:hAnsi="Times" w:cs="Arial"/>
              <w:bCs/>
              <w:lang w:eastAsia="en-US"/>
            </w:rPr>
            <w:delText xml:space="preserve">na własny koszt zdemontować </w:delText>
          </w:r>
          <w:r w:rsidR="002D7B95" w:rsidRPr="008416E6" w:rsidDel="0010536A">
            <w:rPr>
              <w:rFonts w:ascii="Times" w:hAnsi="Times" w:cs="Arial"/>
              <w:bCs/>
              <w:lang w:eastAsia="en-US"/>
            </w:rPr>
            <w:br/>
            <w:delText>i od</w:delText>
          </w:r>
        </w:del>
      </w:ins>
      <w:ins w:id="10807" w:author="kaluz" w:date="2021-09-07T05:17:00Z">
        <w:del w:id="10808" w:author="Robert Pasternak" w:date="2024-07-16T14:48:00Z">
          <w:r w:rsidR="002D7B95" w:rsidRPr="008416E6" w:rsidDel="0010536A">
            <w:rPr>
              <w:rFonts w:ascii="Times" w:hAnsi="Times" w:cs="Arial"/>
              <w:bCs/>
              <w:lang w:eastAsia="en-US"/>
            </w:rPr>
            <w:delText>ebrać</w:delText>
          </w:r>
        </w:del>
      </w:ins>
      <w:ins w:id="10809" w:author="kaluz" w:date="2021-09-07T05:16:00Z">
        <w:del w:id="10810" w:author="Robert Pasternak" w:date="2024-07-16T14:48:00Z">
          <w:r w:rsidR="002D7B95" w:rsidRPr="008416E6" w:rsidDel="0010536A">
            <w:rPr>
              <w:rFonts w:ascii="Times" w:hAnsi="Times" w:cs="Arial"/>
              <w:bCs/>
              <w:lang w:eastAsia="en-US"/>
            </w:rPr>
            <w:delText xml:space="preserve"> z </w:delText>
          </w:r>
        </w:del>
      </w:ins>
      <w:ins w:id="10811" w:author="kaluz" w:date="2021-09-07T05:17:00Z">
        <w:del w:id="10812" w:author="Robert Pasternak" w:date="2024-07-16T14:48:00Z">
          <w:r w:rsidR="002D7B95" w:rsidRPr="008416E6" w:rsidDel="0010536A">
            <w:rPr>
              <w:rFonts w:ascii="Times" w:hAnsi="Times" w:cs="Arial"/>
              <w:bCs/>
              <w:lang w:eastAsia="en-US"/>
            </w:rPr>
            <w:delText xml:space="preserve">terenu </w:delText>
          </w:r>
        </w:del>
      </w:ins>
      <w:ins w:id="10813" w:author="kaluz" w:date="2021-09-07T05:16:00Z">
        <w:del w:id="10814" w:author="Robert Pasternak" w:date="2024-07-16T14:48:00Z">
          <w:r w:rsidR="002D7B95" w:rsidRPr="008416E6" w:rsidDel="0010536A">
            <w:rPr>
              <w:rFonts w:ascii="Times" w:hAnsi="Times" w:cs="Arial"/>
              <w:bCs/>
              <w:lang w:eastAsia="en-US"/>
            </w:rPr>
            <w:delText>zastępczego PSZOK dostarczone uprzednio wyposażenie oraz przywróci</w:delText>
          </w:r>
        </w:del>
      </w:ins>
      <w:ins w:id="10815" w:author="kaluz" w:date="2021-09-07T05:17:00Z">
        <w:del w:id="10816" w:author="Robert Pasternak" w:date="2024-07-16T14:48:00Z">
          <w:r w:rsidR="002D7B95" w:rsidRPr="008416E6" w:rsidDel="0010536A">
            <w:rPr>
              <w:rFonts w:ascii="Times" w:hAnsi="Times" w:cs="Arial"/>
              <w:bCs/>
              <w:lang w:eastAsia="en-US"/>
            </w:rPr>
            <w:delText>ć</w:delText>
          </w:r>
        </w:del>
      </w:ins>
      <w:ins w:id="10817" w:author="kaluz" w:date="2021-09-07T05:16:00Z">
        <w:del w:id="10818" w:author="Robert Pasternak" w:date="2024-07-16T14:48:00Z">
          <w:r w:rsidR="002D7B95" w:rsidRPr="008416E6" w:rsidDel="0010536A">
            <w:rPr>
              <w:rFonts w:ascii="Times" w:hAnsi="Times" w:cs="Arial"/>
              <w:bCs/>
              <w:lang w:eastAsia="en-US"/>
            </w:rPr>
            <w:delText xml:space="preserve"> teren, na którym usytuowany był zastępczy PSZOK, do stanu poprzedniego </w:delText>
          </w:r>
        </w:del>
      </w:ins>
      <w:ins w:id="10819" w:author="kaluz" w:date="2021-09-07T05:19:00Z">
        <w:del w:id="10820" w:author="Robert Pasternak" w:date="2024-07-16T14:48:00Z">
          <w:r w:rsidR="002D7B95" w:rsidRPr="008416E6" w:rsidDel="0010536A">
            <w:rPr>
              <w:rFonts w:ascii="Times" w:hAnsi="Times" w:cs="Arial"/>
              <w:bCs/>
              <w:lang w:eastAsia="en-US"/>
            </w:rPr>
            <w:br/>
          </w:r>
        </w:del>
      </w:ins>
      <w:ins w:id="10821" w:author="kaluz" w:date="2021-09-07T05:16:00Z">
        <w:del w:id="10822" w:author="Robert Pasternak" w:date="2024-07-16T14:48:00Z">
          <w:r w:rsidR="002D7B95" w:rsidRPr="008416E6" w:rsidDel="0010536A">
            <w:rPr>
              <w:rFonts w:ascii="Times" w:hAnsi="Times" w:cs="Arial"/>
              <w:bCs/>
              <w:lang w:eastAsia="en-US"/>
            </w:rPr>
            <w:delText>w terminie ustalonym z Zamawiającym</w:delText>
          </w:r>
        </w:del>
      </w:ins>
      <w:ins w:id="10823" w:author="kaluz" w:date="2021-09-07T05:17:00Z">
        <w:del w:id="10824" w:author="Robert Pasternak" w:date="2024-07-16T14:48:00Z">
          <w:r w:rsidR="002D7B95" w:rsidRPr="008416E6" w:rsidDel="0010536A">
            <w:rPr>
              <w:rFonts w:ascii="Times" w:hAnsi="Times" w:cs="Arial"/>
              <w:bCs/>
              <w:lang w:eastAsia="en-US"/>
            </w:rPr>
            <w:delText>, jednak nie dłu</w:delText>
          </w:r>
        </w:del>
      </w:ins>
      <w:ins w:id="10825" w:author="kaluz" w:date="2021-09-07T05:18:00Z">
        <w:del w:id="10826" w:author="Robert Pasternak" w:date="2024-07-16T14:48:00Z">
          <w:r w:rsidR="002D7B95" w:rsidRPr="008416E6" w:rsidDel="0010536A">
            <w:rPr>
              <w:rFonts w:ascii="Times" w:hAnsi="Times" w:cs="Arial"/>
              <w:bCs/>
              <w:lang w:eastAsia="en-US"/>
            </w:rPr>
            <w:delText>ższym niż 21 dni od:</w:delText>
          </w:r>
        </w:del>
      </w:ins>
    </w:p>
    <w:p w14:paraId="37CA9235" w14:textId="44D5FEFC" w:rsidR="002D7B95" w:rsidRPr="008416E6" w:rsidDel="0010536A" w:rsidRDefault="002D7B95" w:rsidP="002D7B95">
      <w:pPr>
        <w:pStyle w:val="Tekstpodstawowy"/>
        <w:widowControl/>
        <w:numPr>
          <w:ilvl w:val="0"/>
          <w:numId w:val="75"/>
        </w:numPr>
        <w:adjustRightInd/>
        <w:spacing w:after="0" w:line="360" w:lineRule="auto"/>
        <w:textAlignment w:val="auto"/>
        <w:rPr>
          <w:ins w:id="10827" w:author="kaluz" w:date="2021-09-07T05:19:00Z"/>
          <w:del w:id="10828" w:author="Robert Pasternak" w:date="2024-07-16T14:48:00Z"/>
          <w:rFonts w:ascii="Times" w:hAnsi="Times" w:cs="Arial"/>
          <w:b/>
          <w:bCs/>
          <w:lang w:eastAsia="en-US"/>
          <w:rPrChange w:id="10829" w:author="Robert Pasternak" w:date="2021-09-07T12:47:00Z">
            <w:rPr>
              <w:ins w:id="10830" w:author="kaluz" w:date="2021-09-07T05:19:00Z"/>
              <w:del w:id="10831" w:author="Robert Pasternak" w:date="2024-07-16T14:48:00Z"/>
              <w:rFonts w:ascii="Times" w:hAnsi="Times" w:cs="Arial"/>
              <w:bCs/>
              <w:lang w:eastAsia="en-US"/>
            </w:rPr>
          </w:rPrChange>
        </w:rPr>
      </w:pPr>
    </w:p>
    <w:p w14:paraId="1AB7EC9E" w14:textId="0A25573B" w:rsidR="002D7B95" w:rsidRPr="008416E6" w:rsidDel="0010536A" w:rsidRDefault="002D7B95">
      <w:pPr>
        <w:pStyle w:val="Tekstpodstawowy"/>
        <w:widowControl/>
        <w:adjustRightInd/>
        <w:spacing w:after="0" w:line="360" w:lineRule="auto"/>
        <w:ind w:left="360"/>
        <w:textAlignment w:val="auto"/>
        <w:rPr>
          <w:ins w:id="10832" w:author="kaluz" w:date="2021-09-07T05:18:00Z"/>
          <w:del w:id="10833" w:author="Robert Pasternak" w:date="2024-07-16T14:48:00Z"/>
          <w:rFonts w:ascii="Times" w:hAnsi="Times" w:cs="Arial"/>
          <w:b/>
          <w:bCs/>
          <w:lang w:eastAsia="en-US"/>
          <w:rPrChange w:id="10834" w:author="Robert Pasternak" w:date="2021-09-07T12:47:00Z">
            <w:rPr>
              <w:ins w:id="10835" w:author="kaluz" w:date="2021-09-07T05:18:00Z"/>
              <w:del w:id="10836" w:author="Robert Pasternak" w:date="2024-07-16T14:48:00Z"/>
              <w:rFonts w:ascii="Times" w:hAnsi="Times" w:cs="Arial"/>
              <w:bCs/>
              <w:lang w:eastAsia="en-US"/>
            </w:rPr>
          </w:rPrChange>
        </w:rPr>
        <w:pPrChange w:id="10837" w:author="Grzegorz" w:date="2021-09-07T11:50:00Z">
          <w:pPr>
            <w:pStyle w:val="Tekstpodstawowy"/>
            <w:widowControl/>
            <w:numPr>
              <w:numId w:val="75"/>
            </w:numPr>
            <w:adjustRightInd/>
            <w:spacing w:after="0" w:line="360" w:lineRule="auto"/>
            <w:ind w:left="720" w:hanging="360"/>
            <w:textAlignment w:val="auto"/>
          </w:pPr>
        </w:pPrChange>
      </w:pPr>
      <w:ins w:id="10838" w:author="kaluz" w:date="2021-09-07T05:19:00Z">
        <w:del w:id="10839" w:author="Robert Pasternak" w:date="2024-07-16T14:48:00Z">
          <w:r w:rsidRPr="008416E6" w:rsidDel="0010536A">
            <w:rPr>
              <w:rFonts w:ascii="Times" w:hAnsi="Times" w:cs="Arial"/>
              <w:bCs/>
              <w:lang w:eastAsia="en-US"/>
            </w:rPr>
            <w:delText>,</w:delText>
          </w:r>
        </w:del>
      </w:ins>
    </w:p>
    <w:p w14:paraId="22E10A12" w14:textId="59FF616B" w:rsidR="002D7B95" w:rsidRPr="008416E6" w:rsidDel="0010536A" w:rsidRDefault="002D7B95" w:rsidP="002D7B95">
      <w:pPr>
        <w:pStyle w:val="Tekstpodstawowy"/>
        <w:widowControl/>
        <w:numPr>
          <w:ilvl w:val="0"/>
          <w:numId w:val="75"/>
        </w:numPr>
        <w:adjustRightInd/>
        <w:spacing w:after="0" w:line="360" w:lineRule="auto"/>
        <w:textAlignment w:val="auto"/>
        <w:rPr>
          <w:ins w:id="10840" w:author="kaluz" w:date="2021-09-07T05:20:00Z"/>
          <w:del w:id="10841" w:author="Robert Pasternak" w:date="2024-07-16T14:48:00Z"/>
          <w:rFonts w:ascii="Times" w:hAnsi="Times" w:cs="Arial"/>
          <w:b/>
          <w:bCs/>
          <w:lang w:eastAsia="en-US"/>
          <w:rPrChange w:id="10842" w:author="Robert Pasternak" w:date="2021-09-07T12:47:00Z">
            <w:rPr>
              <w:ins w:id="10843" w:author="kaluz" w:date="2021-09-07T05:20:00Z"/>
              <w:del w:id="10844" w:author="Robert Pasternak" w:date="2024-07-16T14:48:00Z"/>
              <w:rFonts w:ascii="Times" w:hAnsi="Times" w:cs="Arial"/>
              <w:bCs/>
              <w:lang w:eastAsia="en-US"/>
            </w:rPr>
          </w:rPrChange>
        </w:rPr>
      </w:pPr>
      <w:ins w:id="10845" w:author="kaluz" w:date="2021-09-07T05:20:00Z">
        <w:del w:id="10846" w:author="Robert Pasternak" w:date="2024-07-16T14:48:00Z">
          <w:r w:rsidRPr="008416E6" w:rsidDel="0010536A">
            <w:rPr>
              <w:rFonts w:ascii="Times" w:hAnsi="Times" w:cs="Arial"/>
              <w:bCs/>
              <w:lang w:eastAsia="en-US"/>
            </w:rPr>
            <w:delText>.</w:delText>
          </w:r>
        </w:del>
      </w:ins>
    </w:p>
    <w:p w14:paraId="618C1BFB" w14:textId="54B393DC" w:rsidR="00884C3E" w:rsidRPr="008416E6" w:rsidDel="0010536A" w:rsidRDefault="00884C3E" w:rsidP="002D7B95">
      <w:pPr>
        <w:pStyle w:val="Tekstpodstawowy"/>
        <w:widowControl/>
        <w:adjustRightInd/>
        <w:spacing w:after="0" w:line="360" w:lineRule="auto"/>
        <w:ind w:left="360"/>
        <w:textAlignment w:val="auto"/>
        <w:rPr>
          <w:ins w:id="10847" w:author="kaluz" w:date="2021-09-07T05:21:00Z"/>
          <w:del w:id="10848" w:author="Robert Pasternak" w:date="2024-07-16T14:48:00Z"/>
          <w:rFonts w:ascii="Times" w:hAnsi="Times" w:cs="Arial"/>
          <w:bCs/>
          <w:lang w:eastAsia="en-US"/>
          <w:rPrChange w:id="10849" w:author="Robert Pasternak" w:date="2021-09-07T12:47:00Z">
            <w:rPr>
              <w:ins w:id="10850" w:author="kaluz" w:date="2021-09-07T05:21:00Z"/>
              <w:del w:id="10851" w:author="Robert Pasternak" w:date="2024-07-16T14:48:00Z"/>
              <w:rFonts w:ascii="Times" w:hAnsi="Times" w:cs="Arial"/>
              <w:bCs/>
              <w:color w:val="FF0000"/>
              <w:lang w:eastAsia="en-US"/>
            </w:rPr>
          </w:rPrChange>
        </w:rPr>
      </w:pPr>
    </w:p>
    <w:p w14:paraId="5C57EE6D" w14:textId="39C970B6" w:rsidR="006F7C01" w:rsidRPr="008416E6" w:rsidDel="0010536A" w:rsidRDefault="002D7B95" w:rsidP="002D7B95">
      <w:pPr>
        <w:pStyle w:val="Tekstpodstawowy"/>
        <w:widowControl/>
        <w:numPr>
          <w:ilvl w:val="0"/>
          <w:numId w:val="46"/>
        </w:numPr>
        <w:adjustRightInd/>
        <w:spacing w:after="0" w:line="360" w:lineRule="auto"/>
        <w:textAlignment w:val="auto"/>
        <w:rPr>
          <w:ins w:id="10852" w:author="kaluz" w:date="2021-09-07T05:27:00Z"/>
          <w:del w:id="10853" w:author="Robert Pasternak" w:date="2024-07-16T14:48:00Z"/>
          <w:rFonts w:ascii="Times" w:hAnsi="Times" w:cs="Arial"/>
          <w:b/>
          <w:bCs/>
          <w:lang w:eastAsia="en-US"/>
          <w:rPrChange w:id="10854" w:author="Robert Pasternak" w:date="2021-09-07T12:47:00Z">
            <w:rPr>
              <w:ins w:id="10855" w:author="kaluz" w:date="2021-09-07T05:27:00Z"/>
              <w:del w:id="10856" w:author="Robert Pasternak" w:date="2024-07-16T14:48:00Z"/>
              <w:rFonts w:ascii="Times" w:hAnsi="Times" w:cs="Arial"/>
              <w:bCs/>
              <w:color w:val="FF0000"/>
              <w:lang w:eastAsia="en-US"/>
            </w:rPr>
          </w:rPrChange>
        </w:rPr>
      </w:pPr>
      <w:ins w:id="10857" w:author="kaluz" w:date="2021-09-07T05:21:00Z">
        <w:del w:id="10858" w:author="Robert Pasternak" w:date="2024-07-16T14:48:00Z">
          <w:r w:rsidRPr="008416E6" w:rsidDel="0010536A">
            <w:rPr>
              <w:rFonts w:ascii="Times" w:hAnsi="Times" w:cs="Arial"/>
              <w:bCs/>
              <w:lang w:eastAsia="en-US"/>
              <w:rPrChange w:id="10859" w:author="Robert Pasternak" w:date="2021-09-07T12:47:00Z">
                <w:rPr>
                  <w:rFonts w:ascii="Times" w:hAnsi="Times" w:cs="Arial"/>
                  <w:bCs/>
                  <w:color w:val="FF0000"/>
                  <w:lang w:eastAsia="en-US"/>
                </w:rPr>
              </w:rPrChange>
            </w:rPr>
            <w:delText xml:space="preserve">W przypadku, gdy Wykonawca nie zdemontuje i </w:delText>
          </w:r>
        </w:del>
      </w:ins>
      <w:ins w:id="10860" w:author="kaluz" w:date="2021-09-07T05:22:00Z">
        <w:del w:id="10861" w:author="Robert Pasternak" w:date="2024-07-16T14:48:00Z">
          <w:r w:rsidRPr="008416E6" w:rsidDel="0010536A">
            <w:rPr>
              <w:rFonts w:ascii="Times" w:hAnsi="Times" w:cs="Arial"/>
              <w:bCs/>
              <w:lang w:eastAsia="en-US"/>
              <w:rPrChange w:id="10862" w:author="Robert Pasternak" w:date="2021-09-07T12:47:00Z">
                <w:rPr>
                  <w:rFonts w:ascii="Times" w:hAnsi="Times" w:cs="Arial"/>
                  <w:bCs/>
                  <w:color w:val="FF0000"/>
                  <w:lang w:eastAsia="en-US"/>
                </w:rPr>
              </w:rPrChange>
            </w:rPr>
            <w:delText xml:space="preserve">nie </w:delText>
          </w:r>
        </w:del>
      </w:ins>
      <w:ins w:id="10863" w:author="kaluz" w:date="2021-09-07T05:21:00Z">
        <w:del w:id="10864" w:author="Robert Pasternak" w:date="2024-07-16T14:48:00Z">
          <w:r w:rsidRPr="008416E6" w:rsidDel="0010536A">
            <w:rPr>
              <w:rFonts w:ascii="Times" w:hAnsi="Times" w:cs="Arial"/>
              <w:bCs/>
              <w:lang w:eastAsia="en-US"/>
              <w:rPrChange w:id="10865" w:author="Robert Pasternak" w:date="2021-09-07T12:47:00Z">
                <w:rPr>
                  <w:rFonts w:ascii="Times" w:hAnsi="Times" w:cs="Arial"/>
                  <w:bCs/>
                  <w:color w:val="FF0000"/>
                  <w:lang w:eastAsia="en-US"/>
                </w:rPr>
              </w:rPrChange>
            </w:rPr>
            <w:delText xml:space="preserve">odbierze </w:delText>
          </w:r>
        </w:del>
      </w:ins>
      <w:ins w:id="10866" w:author="kaluz" w:date="2021-09-07T05:23:00Z">
        <w:del w:id="10867" w:author="Robert Pasternak" w:date="2024-07-16T14:48:00Z">
          <w:r w:rsidRPr="008416E6" w:rsidDel="0010536A">
            <w:rPr>
              <w:rFonts w:ascii="Times" w:hAnsi="Times" w:cs="Arial"/>
              <w:bCs/>
              <w:lang w:eastAsia="en-US"/>
              <w:rPrChange w:id="10868" w:author="Robert Pasternak" w:date="2021-09-07T12:47:00Z">
                <w:rPr>
                  <w:rFonts w:ascii="Times" w:hAnsi="Times" w:cs="Arial"/>
                  <w:bCs/>
                  <w:color w:val="FF0000"/>
                  <w:lang w:eastAsia="en-US"/>
                </w:rPr>
              </w:rPrChange>
            </w:rPr>
            <w:delText xml:space="preserve">wyposażenia </w:delText>
          </w:r>
        </w:del>
      </w:ins>
      <w:ins w:id="10869" w:author="kaluz" w:date="2021-09-07T05:21:00Z">
        <w:del w:id="10870" w:author="Robert Pasternak" w:date="2024-07-16T14:48:00Z">
          <w:r w:rsidRPr="008416E6" w:rsidDel="0010536A">
            <w:rPr>
              <w:rFonts w:ascii="Times" w:hAnsi="Times" w:cs="Arial"/>
              <w:bCs/>
              <w:lang w:eastAsia="en-US"/>
              <w:rPrChange w:id="10871" w:author="Robert Pasternak" w:date="2021-09-07T12:47:00Z">
                <w:rPr>
                  <w:rFonts w:ascii="Times" w:hAnsi="Times" w:cs="Arial"/>
                  <w:bCs/>
                  <w:color w:val="FF0000"/>
                  <w:lang w:eastAsia="en-US"/>
                </w:rPr>
              </w:rPrChange>
            </w:rPr>
            <w:delText>z terenu zastępczeg</w:delText>
          </w:r>
        </w:del>
      </w:ins>
      <w:ins w:id="10872" w:author="kaluz" w:date="2021-09-07T05:22:00Z">
        <w:del w:id="10873" w:author="Robert Pasternak" w:date="2024-07-16T14:48:00Z">
          <w:r w:rsidRPr="008416E6" w:rsidDel="0010536A">
            <w:rPr>
              <w:rFonts w:ascii="Times" w:hAnsi="Times" w:cs="Arial"/>
              <w:bCs/>
              <w:lang w:eastAsia="en-US"/>
              <w:rPrChange w:id="10874" w:author="Robert Pasternak" w:date="2021-09-07T12:47:00Z">
                <w:rPr>
                  <w:rFonts w:ascii="Times" w:hAnsi="Times" w:cs="Arial"/>
                  <w:bCs/>
                  <w:color w:val="FF0000"/>
                  <w:lang w:eastAsia="en-US"/>
                </w:rPr>
              </w:rPrChange>
            </w:rPr>
            <w:delText xml:space="preserve">o PSZOK zorganizowanego na terenie nieruchomości, o której mowa w ppkt. 2 lit. b </w:delText>
          </w:r>
        </w:del>
      </w:ins>
      <w:ins w:id="10875" w:author="kaluz" w:date="2021-09-07T05:23:00Z">
        <w:del w:id="10876" w:author="Robert Pasternak" w:date="2024-07-16T14:48:00Z">
          <w:r w:rsidRPr="008416E6" w:rsidDel="0010536A">
            <w:rPr>
              <w:rFonts w:ascii="Times" w:hAnsi="Times" w:cs="Arial"/>
              <w:bCs/>
              <w:lang w:eastAsia="en-US"/>
              <w:rPrChange w:id="10877" w:author="Robert Pasternak" w:date="2021-09-07T12:47:00Z">
                <w:rPr>
                  <w:rFonts w:ascii="Times" w:hAnsi="Times" w:cs="Arial"/>
                  <w:bCs/>
                  <w:color w:val="FF0000"/>
                  <w:lang w:eastAsia="en-US"/>
                </w:rPr>
              </w:rPrChange>
            </w:rPr>
            <w:delText xml:space="preserve">w </w:delText>
          </w:r>
        </w:del>
      </w:ins>
      <w:ins w:id="10878" w:author="kaluz" w:date="2021-09-07T05:22:00Z">
        <w:del w:id="10879" w:author="Robert Pasternak" w:date="2024-07-16T14:48:00Z">
          <w:r w:rsidRPr="008416E6" w:rsidDel="0010536A">
            <w:rPr>
              <w:rFonts w:ascii="Times" w:hAnsi="Times" w:cs="Arial"/>
              <w:bCs/>
              <w:lang w:eastAsia="en-US"/>
              <w:rPrChange w:id="10880" w:author="Robert Pasternak" w:date="2021-09-07T12:47:00Z">
                <w:rPr>
                  <w:rFonts w:ascii="Times" w:hAnsi="Times" w:cs="Arial"/>
                  <w:bCs/>
                  <w:color w:val="FF0000"/>
                  <w:lang w:eastAsia="en-US"/>
                </w:rPr>
              </w:rPrChange>
            </w:rPr>
            <w:delText xml:space="preserve"> </w:delText>
          </w:r>
        </w:del>
      </w:ins>
      <w:ins w:id="10881" w:author="kaluz" w:date="2021-09-07T05:23:00Z">
        <w:del w:id="10882" w:author="Robert Pasternak" w:date="2024-07-16T14:48:00Z">
          <w:r w:rsidRPr="008416E6" w:rsidDel="0010536A">
            <w:rPr>
              <w:rFonts w:ascii="Times" w:hAnsi="Times" w:cs="Arial"/>
              <w:bCs/>
              <w:lang w:eastAsia="en-US"/>
              <w:rPrChange w:id="10883" w:author="Robert Pasternak" w:date="2021-09-07T12:47:00Z">
                <w:rPr>
                  <w:rFonts w:ascii="Times" w:hAnsi="Times" w:cs="Arial"/>
                  <w:bCs/>
                  <w:color w:val="FF0000"/>
                  <w:lang w:eastAsia="en-US"/>
                </w:rPr>
              </w:rPrChange>
            </w:rPr>
            <w:delText>terminie o którym mowa w ppkt. 9</w:delText>
          </w:r>
        </w:del>
      </w:ins>
      <w:ins w:id="10884" w:author="Grzegorz" w:date="2021-09-07T11:50:00Z">
        <w:del w:id="10885" w:author="Robert Pasternak" w:date="2024-07-16T14:48:00Z">
          <w:r w:rsidR="008B5AE7" w:rsidRPr="008416E6" w:rsidDel="0010536A">
            <w:rPr>
              <w:rFonts w:ascii="Times" w:hAnsi="Times" w:cs="Arial"/>
              <w:bCs/>
              <w:lang w:eastAsia="en-US"/>
              <w:rPrChange w:id="10886" w:author="Robert Pasternak" w:date="2021-09-07T12:47:00Z">
                <w:rPr>
                  <w:rFonts w:ascii="Times" w:hAnsi="Times" w:cs="Arial"/>
                  <w:bCs/>
                  <w:color w:val="FF0000"/>
                  <w:lang w:eastAsia="en-US"/>
                </w:rPr>
              </w:rPrChange>
            </w:rPr>
            <w:delText>,</w:delText>
          </w:r>
        </w:del>
      </w:ins>
      <w:ins w:id="10887" w:author="kaluz" w:date="2021-09-07T05:23:00Z">
        <w:del w:id="10888" w:author="Robert Pasternak" w:date="2024-07-16T14:48:00Z">
          <w:r w:rsidRPr="008416E6" w:rsidDel="0010536A">
            <w:rPr>
              <w:rFonts w:ascii="Times" w:hAnsi="Times" w:cs="Arial"/>
              <w:bCs/>
              <w:lang w:eastAsia="en-US"/>
              <w:rPrChange w:id="10889" w:author="Robert Pasternak" w:date="2021-09-07T12:47:00Z">
                <w:rPr>
                  <w:rFonts w:ascii="Times" w:hAnsi="Times" w:cs="Arial"/>
                  <w:bCs/>
                  <w:color w:val="FF0000"/>
                  <w:lang w:eastAsia="en-US"/>
                </w:rPr>
              </w:rPrChange>
            </w:rPr>
            <w:delText xml:space="preserve"> wówczas Zamawiający upoważniony </w:delText>
          </w:r>
        </w:del>
      </w:ins>
      <w:ins w:id="10890" w:author="kaluz" w:date="2021-09-07T05:24:00Z">
        <w:del w:id="10891" w:author="Robert Pasternak" w:date="2024-07-16T14:48:00Z">
          <w:r w:rsidRPr="008416E6" w:rsidDel="0010536A">
            <w:rPr>
              <w:rFonts w:ascii="Times" w:hAnsi="Times" w:cs="Arial"/>
              <w:bCs/>
              <w:lang w:eastAsia="en-US"/>
              <w:rPrChange w:id="10892" w:author="Robert Pasternak" w:date="2021-09-07T12:47:00Z">
                <w:rPr>
                  <w:rFonts w:ascii="Times" w:hAnsi="Times" w:cs="Arial"/>
                  <w:bCs/>
                  <w:color w:val="FF0000"/>
                  <w:lang w:eastAsia="en-US"/>
                </w:rPr>
              </w:rPrChange>
            </w:rPr>
            <w:delText>jest do</w:delText>
          </w:r>
        </w:del>
      </w:ins>
      <w:ins w:id="10893" w:author="kaluz" w:date="2021-09-07T05:27:00Z">
        <w:del w:id="10894" w:author="Robert Pasternak" w:date="2024-07-16T14:48:00Z">
          <w:r w:rsidR="006F7C01" w:rsidRPr="008416E6" w:rsidDel="0010536A">
            <w:rPr>
              <w:rFonts w:ascii="Times" w:hAnsi="Times" w:cs="Arial"/>
              <w:bCs/>
              <w:lang w:eastAsia="en-US"/>
              <w:rPrChange w:id="10895" w:author="Robert Pasternak" w:date="2021-09-07T12:47:00Z">
                <w:rPr>
                  <w:rFonts w:ascii="Times" w:hAnsi="Times" w:cs="Arial"/>
                  <w:bCs/>
                  <w:color w:val="FF0000"/>
                  <w:lang w:eastAsia="en-US"/>
                </w:rPr>
              </w:rPrChange>
            </w:rPr>
            <w:delText>:</w:delText>
          </w:r>
        </w:del>
      </w:ins>
    </w:p>
    <w:p w14:paraId="5C056D2D" w14:textId="610E928D" w:rsidR="006F7C01" w:rsidRPr="008416E6" w:rsidDel="0010536A" w:rsidRDefault="002D7B95" w:rsidP="006F7C01">
      <w:pPr>
        <w:pStyle w:val="Tekstpodstawowy"/>
        <w:widowControl/>
        <w:numPr>
          <w:ilvl w:val="0"/>
          <w:numId w:val="76"/>
        </w:numPr>
        <w:adjustRightInd/>
        <w:spacing w:after="0" w:line="360" w:lineRule="auto"/>
        <w:textAlignment w:val="auto"/>
        <w:rPr>
          <w:ins w:id="10896" w:author="kaluz" w:date="2021-09-07T05:28:00Z"/>
          <w:del w:id="10897" w:author="Robert Pasternak" w:date="2024-07-16T14:48:00Z"/>
          <w:rFonts w:ascii="Times" w:hAnsi="Times" w:cs="Arial"/>
          <w:b/>
          <w:bCs/>
          <w:lang w:eastAsia="en-US"/>
          <w:rPrChange w:id="10898" w:author="Robert Pasternak" w:date="2021-09-07T12:47:00Z">
            <w:rPr>
              <w:ins w:id="10899" w:author="kaluz" w:date="2021-09-07T05:28:00Z"/>
              <w:del w:id="10900" w:author="Robert Pasternak" w:date="2024-07-16T14:48:00Z"/>
              <w:rFonts w:ascii="Times" w:hAnsi="Times" w:cs="Arial"/>
              <w:bCs/>
              <w:color w:val="FF0000"/>
              <w:lang w:eastAsia="en-US"/>
            </w:rPr>
          </w:rPrChange>
        </w:rPr>
      </w:pPr>
      <w:ins w:id="10901" w:author="kaluz" w:date="2021-09-07T05:24:00Z">
        <w:del w:id="10902" w:author="Robert Pasternak" w:date="2024-07-16T14:48:00Z">
          <w:r w:rsidRPr="008416E6" w:rsidDel="0010536A">
            <w:rPr>
              <w:rFonts w:ascii="Times" w:hAnsi="Times" w:cs="Arial"/>
              <w:bCs/>
              <w:lang w:eastAsia="en-US"/>
              <w:rPrChange w:id="10903" w:author="Robert Pasternak" w:date="2021-09-07T12:47:00Z">
                <w:rPr>
                  <w:rFonts w:ascii="Times" w:hAnsi="Times" w:cs="Arial"/>
                  <w:bCs/>
                  <w:color w:val="FF0000"/>
                  <w:lang w:eastAsia="en-US"/>
                </w:rPr>
              </w:rPrChange>
            </w:rPr>
            <w:delText xml:space="preserve"> samodzielnego zdemontowania wyposażenia zastępczego PSZOK </w:delText>
          </w:r>
        </w:del>
      </w:ins>
      <w:ins w:id="10904" w:author="kaluz" w:date="2021-09-07T05:25:00Z">
        <w:del w:id="10905" w:author="Robert Pasternak" w:date="2024-07-16T14:48:00Z">
          <w:r w:rsidR="006F7C01" w:rsidRPr="008416E6" w:rsidDel="0010536A">
            <w:rPr>
              <w:rFonts w:ascii="Times" w:hAnsi="Times" w:cs="Arial"/>
              <w:bCs/>
              <w:lang w:eastAsia="en-US"/>
              <w:rPrChange w:id="10906" w:author="Robert Pasternak" w:date="2021-09-07T12:47:00Z">
                <w:rPr>
                  <w:rFonts w:ascii="Times" w:hAnsi="Times" w:cs="Arial"/>
                  <w:bCs/>
                  <w:color w:val="FF0000"/>
                  <w:lang w:eastAsia="en-US"/>
                </w:rPr>
              </w:rPrChange>
            </w:rPr>
            <w:delText xml:space="preserve">i przekazania go </w:delText>
          </w:r>
        </w:del>
      </w:ins>
      <w:ins w:id="10907" w:author="kaluz" w:date="2021-09-07T05:28:00Z">
        <w:del w:id="10908" w:author="Robert Pasternak" w:date="2024-07-16T14:48:00Z">
          <w:r w:rsidR="006F7C01" w:rsidRPr="008416E6" w:rsidDel="0010536A">
            <w:rPr>
              <w:rFonts w:ascii="Times" w:hAnsi="Times" w:cs="Arial"/>
              <w:bCs/>
              <w:lang w:eastAsia="en-US"/>
              <w:rPrChange w:id="10909" w:author="Robert Pasternak" w:date="2021-09-07T12:47:00Z">
                <w:rPr>
                  <w:rFonts w:ascii="Times" w:hAnsi="Times" w:cs="Arial"/>
                  <w:bCs/>
                  <w:color w:val="FF0000"/>
                  <w:lang w:eastAsia="en-US"/>
                </w:rPr>
              </w:rPrChange>
            </w:rPr>
            <w:br/>
          </w:r>
        </w:del>
      </w:ins>
      <w:ins w:id="10910" w:author="kaluz" w:date="2021-09-07T05:25:00Z">
        <w:del w:id="10911" w:author="Robert Pasternak" w:date="2024-07-16T14:48:00Z">
          <w:r w:rsidR="006F7C01" w:rsidRPr="008416E6" w:rsidDel="0010536A">
            <w:rPr>
              <w:rFonts w:ascii="Times" w:hAnsi="Times" w:cs="Arial"/>
              <w:bCs/>
              <w:lang w:eastAsia="en-US"/>
              <w:rPrChange w:id="10912" w:author="Robert Pasternak" w:date="2021-09-07T12:47:00Z">
                <w:rPr>
                  <w:rFonts w:ascii="Times" w:hAnsi="Times" w:cs="Arial"/>
                  <w:bCs/>
                  <w:color w:val="FF0000"/>
                  <w:lang w:eastAsia="en-US"/>
                </w:rPr>
              </w:rPrChange>
            </w:rPr>
            <w:delText xml:space="preserve">w miejsce wskazane przez Wykonawcę, a koszty tego Wykonawca zobowiązany jest </w:delText>
          </w:r>
        </w:del>
      </w:ins>
      <w:ins w:id="10913" w:author="kaluz" w:date="2021-09-07T05:26:00Z">
        <w:del w:id="10914" w:author="Robert Pasternak" w:date="2024-07-16T14:48:00Z">
          <w:r w:rsidR="006F7C01" w:rsidRPr="008416E6" w:rsidDel="0010536A">
            <w:rPr>
              <w:rFonts w:ascii="Times" w:hAnsi="Times" w:cs="Arial"/>
              <w:bCs/>
              <w:lang w:eastAsia="en-US"/>
              <w:rPrChange w:id="10915" w:author="Robert Pasternak" w:date="2021-09-07T12:47:00Z">
                <w:rPr>
                  <w:rFonts w:ascii="Times" w:hAnsi="Times" w:cs="Arial"/>
                  <w:bCs/>
                  <w:color w:val="FF0000"/>
                  <w:lang w:eastAsia="en-US"/>
                </w:rPr>
              </w:rPrChange>
            </w:rPr>
            <w:delText>zrefundować Zamawiającemu</w:delText>
          </w:r>
        </w:del>
      </w:ins>
      <w:ins w:id="10916" w:author="Grzegorz" w:date="2021-09-07T11:51:00Z">
        <w:del w:id="10917" w:author="Robert Pasternak" w:date="2024-07-16T14:48:00Z">
          <w:r w:rsidR="008B5AE7" w:rsidRPr="008416E6" w:rsidDel="0010536A">
            <w:rPr>
              <w:rFonts w:ascii="Times" w:hAnsi="Times" w:cs="Arial"/>
              <w:bCs/>
              <w:lang w:eastAsia="en-US"/>
              <w:rPrChange w:id="10918" w:author="Robert Pasternak" w:date="2021-09-07T12:47:00Z">
                <w:rPr>
                  <w:rFonts w:ascii="Times" w:hAnsi="Times" w:cs="Arial"/>
                  <w:bCs/>
                  <w:color w:val="FF0000"/>
                  <w:lang w:eastAsia="en-US"/>
                </w:rPr>
              </w:rPrChange>
            </w:rPr>
            <w:delText>. W przypadku braku wskazania miejsca przez Wykonawcę, Zamawiający przeka</w:delText>
          </w:r>
        </w:del>
      </w:ins>
      <w:ins w:id="10919" w:author="Grzegorz" w:date="2021-09-07T11:52:00Z">
        <w:del w:id="10920" w:author="Robert Pasternak" w:date="2024-07-16T14:48:00Z">
          <w:r w:rsidR="008B5AE7" w:rsidRPr="008416E6" w:rsidDel="0010536A">
            <w:rPr>
              <w:rFonts w:ascii="Times" w:hAnsi="Times" w:cs="Arial"/>
              <w:bCs/>
              <w:lang w:eastAsia="en-US"/>
              <w:rPrChange w:id="10921" w:author="Robert Pasternak" w:date="2021-09-07T12:47:00Z">
                <w:rPr>
                  <w:rFonts w:ascii="Times" w:hAnsi="Times" w:cs="Arial"/>
                  <w:bCs/>
                  <w:color w:val="FF0000"/>
                  <w:lang w:eastAsia="en-US"/>
                </w:rPr>
              </w:rPrChange>
            </w:rPr>
            <w:delText>że przedmiotowe wyposażenie do przechowania osobie trzeciej na koszt Wykonawcy</w:delText>
          </w:r>
        </w:del>
      </w:ins>
    </w:p>
    <w:p w14:paraId="776E33FC" w14:textId="073E59D8" w:rsidR="006F7C01" w:rsidRPr="008416E6" w:rsidDel="0010536A" w:rsidRDefault="006F7C01" w:rsidP="006F7C01">
      <w:pPr>
        <w:pStyle w:val="Tekstpodstawowy"/>
        <w:widowControl/>
        <w:adjustRightInd/>
        <w:spacing w:after="0" w:line="360" w:lineRule="auto"/>
        <w:ind w:left="720"/>
        <w:textAlignment w:val="auto"/>
        <w:rPr>
          <w:ins w:id="10922" w:author="kaluz" w:date="2021-09-07T05:28:00Z"/>
          <w:del w:id="10923" w:author="Robert Pasternak" w:date="2024-07-16T14:48:00Z"/>
          <w:rFonts w:ascii="Times" w:hAnsi="Times" w:cs="Arial"/>
          <w:bCs/>
          <w:lang w:eastAsia="en-US"/>
          <w:rPrChange w:id="10924" w:author="Robert Pasternak" w:date="2021-09-07T12:47:00Z">
            <w:rPr>
              <w:ins w:id="10925" w:author="kaluz" w:date="2021-09-07T05:28:00Z"/>
              <w:del w:id="10926" w:author="Robert Pasternak" w:date="2024-07-16T14:48:00Z"/>
              <w:rFonts w:ascii="Times" w:hAnsi="Times" w:cs="Arial"/>
              <w:bCs/>
              <w:color w:val="FF0000"/>
              <w:lang w:eastAsia="en-US"/>
            </w:rPr>
          </w:rPrChange>
        </w:rPr>
      </w:pPr>
      <w:ins w:id="10927" w:author="kaluz" w:date="2021-09-07T05:27:00Z">
        <w:del w:id="10928" w:author="Robert Pasternak" w:date="2024-07-16T14:48:00Z">
          <w:r w:rsidRPr="008416E6" w:rsidDel="0010536A">
            <w:rPr>
              <w:rFonts w:ascii="Times" w:hAnsi="Times" w:cs="Arial"/>
              <w:bCs/>
              <w:lang w:eastAsia="en-US"/>
              <w:rPrChange w:id="10929" w:author="Robert Pasternak" w:date="2021-09-07T12:47:00Z">
                <w:rPr>
                  <w:rFonts w:ascii="Times" w:hAnsi="Times" w:cs="Arial"/>
                  <w:bCs/>
                  <w:color w:val="FF0000"/>
                  <w:lang w:eastAsia="en-US"/>
                </w:rPr>
              </w:rPrChange>
            </w:rPr>
            <w:delText>lub</w:delText>
          </w:r>
        </w:del>
      </w:ins>
      <w:ins w:id="10930" w:author="kaluz" w:date="2021-09-07T05:28:00Z">
        <w:del w:id="10931" w:author="Robert Pasternak" w:date="2024-07-16T14:48:00Z">
          <w:r w:rsidRPr="008416E6" w:rsidDel="0010536A">
            <w:rPr>
              <w:rFonts w:ascii="Times" w:hAnsi="Times" w:cs="Arial"/>
              <w:bCs/>
              <w:lang w:eastAsia="en-US"/>
              <w:rPrChange w:id="10932" w:author="Robert Pasternak" w:date="2021-09-07T12:47:00Z">
                <w:rPr>
                  <w:rFonts w:ascii="Times" w:hAnsi="Times" w:cs="Arial"/>
                  <w:bCs/>
                  <w:color w:val="FF0000"/>
                  <w:lang w:eastAsia="en-US"/>
                </w:rPr>
              </w:rPrChange>
            </w:rPr>
            <w:delText>,</w:delText>
          </w:r>
        </w:del>
      </w:ins>
    </w:p>
    <w:p w14:paraId="7C2DA068" w14:textId="65E74C4D" w:rsidR="00884C3E" w:rsidRPr="008416E6" w:rsidDel="0010536A" w:rsidRDefault="006F7C01">
      <w:pPr>
        <w:pStyle w:val="Tekstpodstawowy"/>
        <w:widowControl/>
        <w:numPr>
          <w:ilvl w:val="0"/>
          <w:numId w:val="79"/>
        </w:numPr>
        <w:adjustRightInd/>
        <w:spacing w:after="0" w:line="360" w:lineRule="auto"/>
        <w:ind w:left="426"/>
        <w:textAlignment w:val="auto"/>
        <w:rPr>
          <w:ins w:id="10933" w:author="kaluz" w:date="2021-09-07T05:44:00Z"/>
          <w:del w:id="10934" w:author="Robert Pasternak" w:date="2024-07-16T14:48:00Z"/>
          <w:rFonts w:ascii="Times" w:hAnsi="Times" w:cs="Arial"/>
          <w:b/>
          <w:bCs/>
          <w:lang w:eastAsia="en-US"/>
          <w:rPrChange w:id="10935" w:author="Robert Pasternak" w:date="2021-09-07T12:47:00Z">
            <w:rPr>
              <w:ins w:id="10936" w:author="kaluz" w:date="2021-09-07T05:44:00Z"/>
              <w:del w:id="10937" w:author="Robert Pasternak" w:date="2024-07-16T14:48:00Z"/>
              <w:rFonts w:ascii="Times" w:hAnsi="Times" w:cs="Arial"/>
              <w:color w:val="FF0000"/>
            </w:rPr>
          </w:rPrChange>
        </w:rPr>
        <w:pPrChange w:id="10938" w:author="Robert Pasternak" w:date="2021-09-07T15:10:00Z">
          <w:pPr>
            <w:pStyle w:val="Tekstpodstawowy"/>
            <w:widowControl/>
            <w:numPr>
              <w:numId w:val="77"/>
            </w:numPr>
            <w:adjustRightInd/>
            <w:spacing w:after="0" w:line="360" w:lineRule="auto"/>
            <w:ind w:left="426" w:hanging="360"/>
            <w:textAlignment w:val="auto"/>
          </w:pPr>
        </w:pPrChange>
      </w:pPr>
      <w:ins w:id="10939" w:author="kaluz" w:date="2021-09-07T05:28:00Z">
        <w:del w:id="10940" w:author="Robert Pasternak" w:date="2024-07-16T14:48:00Z">
          <w:r w:rsidRPr="008416E6" w:rsidDel="0010536A">
            <w:rPr>
              <w:rFonts w:ascii="Times" w:hAnsi="Times" w:cs="Arial"/>
              <w:bCs/>
              <w:lang w:eastAsia="en-US"/>
              <w:rPrChange w:id="10941" w:author="Robert Pasternak" w:date="2021-09-07T12:47:00Z">
                <w:rPr>
                  <w:rFonts w:ascii="Times" w:hAnsi="Times" w:cs="Arial"/>
                  <w:bCs/>
                  <w:color w:val="FF0000"/>
                  <w:lang w:eastAsia="en-US"/>
                </w:rPr>
              </w:rPrChange>
            </w:rPr>
            <w:delText>obciąż</w:delText>
          </w:r>
        </w:del>
      </w:ins>
      <w:ins w:id="10942" w:author="kaluz" w:date="2021-09-07T05:30:00Z">
        <w:del w:id="10943" w:author="Robert Pasternak" w:date="2024-07-16T14:48:00Z">
          <w:r w:rsidRPr="008416E6" w:rsidDel="0010536A">
            <w:rPr>
              <w:rFonts w:ascii="Times" w:hAnsi="Times" w:cs="Arial"/>
              <w:bCs/>
              <w:lang w:eastAsia="en-US"/>
              <w:rPrChange w:id="10944" w:author="Robert Pasternak" w:date="2021-09-07T12:47:00Z">
                <w:rPr>
                  <w:rFonts w:ascii="Times" w:hAnsi="Times" w:cs="Arial"/>
                  <w:bCs/>
                  <w:color w:val="FF0000"/>
                  <w:lang w:eastAsia="en-US"/>
                </w:rPr>
              </w:rPrChange>
            </w:rPr>
            <w:delText>e</w:delText>
          </w:r>
        </w:del>
      </w:ins>
      <w:ins w:id="10945" w:author="kaluz" w:date="2021-09-07T05:28:00Z">
        <w:del w:id="10946" w:author="Robert Pasternak" w:date="2024-07-16T14:48:00Z">
          <w:r w:rsidRPr="008416E6" w:rsidDel="0010536A">
            <w:rPr>
              <w:rFonts w:ascii="Times" w:hAnsi="Times" w:cs="Arial"/>
              <w:bCs/>
              <w:lang w:eastAsia="en-US"/>
              <w:rPrChange w:id="10947" w:author="Robert Pasternak" w:date="2021-09-07T12:47:00Z">
                <w:rPr>
                  <w:rFonts w:ascii="Times" w:hAnsi="Times" w:cs="Arial"/>
                  <w:bCs/>
                  <w:color w:val="FF0000"/>
                  <w:lang w:eastAsia="en-US"/>
                </w:rPr>
              </w:rPrChange>
            </w:rPr>
            <w:delText>nia Wykonawcy</w:delText>
          </w:r>
        </w:del>
      </w:ins>
      <w:ins w:id="10948" w:author="kaluz" w:date="2021-09-07T05:30:00Z">
        <w:del w:id="10949" w:author="Robert Pasternak" w:date="2024-07-16T14:48:00Z">
          <w:r w:rsidRPr="008416E6" w:rsidDel="0010536A">
            <w:rPr>
              <w:rFonts w:ascii="Times" w:hAnsi="Times" w:cs="Arial"/>
              <w:bCs/>
              <w:lang w:eastAsia="en-US"/>
              <w:rPrChange w:id="10950" w:author="Robert Pasternak" w:date="2021-09-07T12:47:00Z">
                <w:rPr>
                  <w:rFonts w:ascii="Times" w:hAnsi="Times" w:cs="Arial"/>
                  <w:bCs/>
                  <w:color w:val="FF0000"/>
                  <w:lang w:eastAsia="en-US"/>
                </w:rPr>
              </w:rPrChange>
            </w:rPr>
            <w:delText xml:space="preserve"> za bezumowne korzystanie z nieruchomości</w:delText>
          </w:r>
        </w:del>
      </w:ins>
      <w:ins w:id="10951" w:author="kaluz" w:date="2021-09-07T05:31:00Z">
        <w:del w:id="10952" w:author="Robert Pasternak" w:date="2024-07-16T14:48:00Z">
          <w:r w:rsidRPr="008416E6" w:rsidDel="0010536A">
            <w:rPr>
              <w:rFonts w:ascii="Times" w:hAnsi="Times" w:cs="Arial"/>
              <w:bCs/>
              <w:lang w:eastAsia="en-US"/>
              <w:rPrChange w:id="10953" w:author="Robert Pasternak" w:date="2021-09-07T12:47:00Z">
                <w:rPr>
                  <w:rFonts w:ascii="Times" w:hAnsi="Times" w:cs="Arial"/>
                  <w:bCs/>
                  <w:color w:val="FF0000"/>
                  <w:lang w:eastAsia="en-US"/>
                </w:rPr>
              </w:rPrChange>
            </w:rPr>
            <w:delText xml:space="preserve">. </w:delText>
          </w:r>
        </w:del>
      </w:ins>
      <w:ins w:id="10954" w:author="kaluz" w:date="2021-09-07T05:29:00Z">
        <w:del w:id="10955" w:author="Robert Pasternak" w:date="2024-07-16T14:48:00Z">
          <w:r w:rsidRPr="008416E6" w:rsidDel="0010536A">
            <w:rPr>
              <w:rFonts w:ascii="Times" w:hAnsi="Times" w:cs="Arial"/>
              <w:bCs/>
              <w:lang w:eastAsia="en-US"/>
              <w:rPrChange w:id="10956" w:author="Robert Pasternak" w:date="2021-09-07T12:47:00Z">
                <w:rPr>
                  <w:rFonts w:ascii="Times" w:hAnsi="Times" w:cs="Arial"/>
                  <w:bCs/>
                  <w:color w:val="FF0000"/>
                  <w:lang w:eastAsia="en-US"/>
                </w:rPr>
              </w:rPrChange>
            </w:rPr>
            <w:delText xml:space="preserve"> </w:delText>
          </w:r>
        </w:del>
      </w:ins>
      <w:ins w:id="10957" w:author="kaluz" w:date="2021-09-07T05:28:00Z">
        <w:del w:id="10958" w:author="Robert Pasternak" w:date="2024-07-16T14:48:00Z">
          <w:r w:rsidRPr="008416E6" w:rsidDel="0010536A">
            <w:rPr>
              <w:rFonts w:ascii="Times" w:hAnsi="Times" w:cs="Arial"/>
              <w:bCs/>
              <w:lang w:eastAsia="en-US"/>
              <w:rPrChange w:id="10959" w:author="Robert Pasternak" w:date="2021-09-07T12:47:00Z">
                <w:rPr>
                  <w:rFonts w:ascii="Times" w:hAnsi="Times" w:cs="Arial"/>
                  <w:bCs/>
                  <w:color w:val="FF0000"/>
                  <w:lang w:eastAsia="en-US"/>
                </w:rPr>
              </w:rPrChange>
            </w:rPr>
            <w:delText xml:space="preserve"> </w:delText>
          </w:r>
        </w:del>
      </w:ins>
      <w:ins w:id="10960" w:author="kaluz" w:date="2021-09-07T05:27:00Z">
        <w:del w:id="10961" w:author="Robert Pasternak" w:date="2024-07-16T14:48:00Z">
          <w:r w:rsidRPr="008416E6" w:rsidDel="0010536A">
            <w:rPr>
              <w:rFonts w:ascii="Times" w:hAnsi="Times" w:cs="Arial"/>
              <w:bCs/>
              <w:lang w:eastAsia="en-US"/>
              <w:rPrChange w:id="10962" w:author="Robert Pasternak" w:date="2021-09-07T12:47:00Z">
                <w:rPr>
                  <w:rFonts w:ascii="Times" w:hAnsi="Times" w:cs="Arial"/>
                  <w:bCs/>
                  <w:color w:val="FF0000"/>
                  <w:lang w:eastAsia="en-US"/>
                </w:rPr>
              </w:rPrChange>
            </w:rPr>
            <w:delText xml:space="preserve"> </w:delText>
          </w:r>
        </w:del>
      </w:ins>
      <w:ins w:id="10963" w:author="Grzegorz" w:date="2021-09-07T11:53:00Z">
        <w:del w:id="10964" w:author="Robert Pasternak" w:date="2024-07-16T14:48:00Z">
          <w:r w:rsidR="008B5AE7" w:rsidRPr="008416E6" w:rsidDel="0010536A">
            <w:rPr>
              <w:rFonts w:ascii="Times" w:hAnsi="Times" w:cs="Arial"/>
              <w:bCs/>
              <w:lang w:eastAsia="en-US"/>
              <w:rPrChange w:id="10965" w:author="Robert Pasternak" w:date="2021-09-07T12:47:00Z">
                <w:rPr>
                  <w:rFonts w:ascii="Times" w:hAnsi="Times" w:cs="Arial"/>
                  <w:bCs/>
                  <w:color w:val="FF0000"/>
                  <w:lang w:eastAsia="en-US"/>
                </w:rPr>
              </w:rPrChange>
            </w:rPr>
            <w:delText>przekazanego przez Wykonawcę  </w:delText>
          </w:r>
        </w:del>
      </w:ins>
      <w:ins w:id="10966" w:author="kaluz" w:date="2021-09-07T05:33:00Z">
        <w:del w:id="10967" w:author="Robert Pasternak" w:date="2024-07-16T14:48:00Z">
          <w:r w:rsidRPr="008416E6" w:rsidDel="0010536A">
            <w:rPr>
              <w:rFonts w:ascii="Times" w:hAnsi="Times" w:cs="Arial"/>
              <w:bCs/>
              <w:lang w:eastAsia="en-US"/>
            </w:rPr>
            <w:delText>5samodzielnie usunąć uszkodzenia lub aw</w:delText>
          </w:r>
        </w:del>
      </w:ins>
      <w:ins w:id="10968" w:author="kaluz" w:date="2021-09-07T05:34:00Z">
        <w:del w:id="10969" w:author="Robert Pasternak" w:date="2024-07-16T14:48:00Z">
          <w:r w:rsidRPr="008416E6" w:rsidDel="0010536A">
            <w:rPr>
              <w:rFonts w:ascii="Times" w:hAnsi="Times" w:cs="Arial"/>
              <w:bCs/>
              <w:lang w:eastAsia="en-US"/>
            </w:rPr>
            <w:delText xml:space="preserve">arię wyposażenia lub </w:delText>
          </w:r>
        </w:del>
      </w:ins>
      <w:ins w:id="10970" w:author="kaluz" w:date="2021-09-07T05:36:00Z">
        <w:del w:id="10971" w:author="Robert Pasternak" w:date="2024-07-16T14:48:00Z">
          <w:r w:rsidR="009165E7" w:rsidRPr="008416E6" w:rsidDel="0010536A">
            <w:rPr>
              <w:rFonts w:ascii="Times" w:hAnsi="Times" w:cs="Arial"/>
              <w:bCs/>
              <w:lang w:eastAsia="en-US"/>
            </w:rPr>
            <w:delText xml:space="preserve">samodzielnie </w:delText>
          </w:r>
        </w:del>
      </w:ins>
      <w:ins w:id="10972" w:author="kaluz" w:date="2021-09-07T05:34:00Z">
        <w:del w:id="10973" w:author="Robert Pasternak" w:date="2024-07-16T14:48:00Z">
          <w:r w:rsidRPr="008416E6" w:rsidDel="0010536A">
            <w:rPr>
              <w:rFonts w:ascii="Times" w:hAnsi="Times" w:cs="Arial"/>
              <w:bCs/>
              <w:lang w:eastAsia="en-US"/>
            </w:rPr>
            <w:delText xml:space="preserve">wymienić je </w:delText>
          </w:r>
        </w:del>
      </w:ins>
      <w:ins w:id="10974" w:author="kaluz" w:date="2021-09-07T05:35:00Z">
        <w:del w:id="10975" w:author="Robert Pasternak" w:date="2024-07-16T14:48:00Z">
          <w:r w:rsidR="009165E7" w:rsidRPr="008416E6" w:rsidDel="0010536A">
            <w:rPr>
              <w:rFonts w:ascii="Times" w:hAnsi="Times" w:cs="Arial"/>
              <w:bCs/>
              <w:lang w:eastAsia="en-US"/>
            </w:rPr>
            <w:delText>na inne</w:delText>
          </w:r>
        </w:del>
      </w:ins>
      <w:ins w:id="10976" w:author="Grzegorz" w:date="2021-09-07T11:53:00Z">
        <w:del w:id="10977" w:author="Robert Pasternak" w:date="2024-07-16T14:48:00Z">
          <w:r w:rsidR="008B5AE7" w:rsidRPr="008416E6" w:rsidDel="0010536A">
            <w:rPr>
              <w:rFonts w:ascii="Times" w:hAnsi="Times" w:cs="Arial"/>
              <w:bCs/>
              <w:lang w:eastAsia="en-US"/>
              <w:rPrChange w:id="10978" w:author="Robert Pasternak" w:date="2021-09-07T12:47:00Z">
                <w:rPr>
                  <w:rFonts w:ascii="Times" w:hAnsi="Times" w:cs="Arial"/>
                  <w:bCs/>
                  <w:color w:val="FF0000"/>
                  <w:lang w:eastAsia="en-US"/>
                </w:rPr>
              </w:rPrChange>
            </w:rPr>
            <w:delText xml:space="preserve"> na koszt i</w:delText>
          </w:r>
        </w:del>
      </w:ins>
      <w:ins w:id="10979" w:author="Grzegorz" w:date="2021-09-07T11:54:00Z">
        <w:del w:id="10980" w:author="Robert Pasternak" w:date="2024-07-16T14:48:00Z">
          <w:r w:rsidR="008B5AE7" w:rsidRPr="008416E6" w:rsidDel="0010536A">
            <w:rPr>
              <w:rFonts w:ascii="Times" w:hAnsi="Times" w:cs="Arial"/>
              <w:bCs/>
              <w:lang w:eastAsia="en-US"/>
              <w:rPrChange w:id="10981" w:author="Robert Pasternak" w:date="2021-09-07T12:47:00Z">
                <w:rPr>
                  <w:rFonts w:ascii="Times" w:hAnsi="Times" w:cs="Arial"/>
                  <w:bCs/>
                  <w:color w:val="FF0000"/>
                  <w:lang w:eastAsia="en-US"/>
                </w:rPr>
              </w:rPrChange>
            </w:rPr>
            <w:delText> </w:delText>
          </w:r>
        </w:del>
      </w:ins>
      <w:ins w:id="10982" w:author="Grzegorz" w:date="2021-09-07T11:53:00Z">
        <w:del w:id="10983" w:author="Robert Pasternak" w:date="2024-07-16T14:48:00Z">
          <w:r w:rsidR="008B5AE7" w:rsidRPr="008416E6" w:rsidDel="0010536A">
            <w:rPr>
              <w:rFonts w:ascii="Times" w:hAnsi="Times" w:cs="Arial"/>
              <w:bCs/>
              <w:lang w:eastAsia="en-US"/>
              <w:rPrChange w:id="10984" w:author="Robert Pasternak" w:date="2021-09-07T12:47:00Z">
                <w:rPr>
                  <w:rFonts w:ascii="Times" w:hAnsi="Times" w:cs="Arial"/>
                  <w:bCs/>
                  <w:color w:val="FF0000"/>
                  <w:lang w:eastAsia="en-US"/>
                </w:rPr>
              </w:rPrChange>
            </w:rPr>
            <w:delText xml:space="preserve">ryzyko </w:delText>
          </w:r>
        </w:del>
      </w:ins>
      <w:ins w:id="10985" w:author="Grzegorz" w:date="2021-09-07T11:54:00Z">
        <w:del w:id="10986" w:author="Robert Pasternak" w:date="2024-07-16T14:48:00Z">
          <w:r w:rsidR="008B5AE7" w:rsidRPr="008416E6" w:rsidDel="0010536A">
            <w:rPr>
              <w:rFonts w:ascii="Times" w:hAnsi="Times" w:cs="Arial"/>
              <w:bCs/>
              <w:lang w:eastAsia="en-US"/>
              <w:rPrChange w:id="10987" w:author="Robert Pasternak" w:date="2021-09-07T12:47:00Z">
                <w:rPr>
                  <w:rFonts w:ascii="Times" w:hAnsi="Times" w:cs="Arial"/>
                  <w:bCs/>
                  <w:color w:val="FF0000"/>
                  <w:lang w:eastAsia="en-US"/>
                </w:rPr>
              </w:rPrChange>
            </w:rPr>
            <w:delText>Wykonawcy</w:delText>
          </w:r>
        </w:del>
      </w:ins>
      <w:ins w:id="10988" w:author="kaluz" w:date="2021-09-07T05:36:00Z">
        <w:del w:id="10989" w:author="Robert Pasternak" w:date="2024-07-16T14:48:00Z">
          <w:r w:rsidR="009165E7" w:rsidRPr="008416E6" w:rsidDel="0010536A">
            <w:rPr>
              <w:rFonts w:ascii="Times" w:hAnsi="Times" w:cs="Arial"/>
              <w:bCs/>
              <w:lang w:eastAsia="en-US"/>
            </w:rPr>
            <w:delText>, a Wykonawca zobowiązany jest zrefundować Zamawiającemu poni</w:delText>
          </w:r>
        </w:del>
      </w:ins>
      <w:ins w:id="10990" w:author="kaluz" w:date="2021-09-07T05:37:00Z">
        <w:del w:id="10991" w:author="Robert Pasternak" w:date="2024-07-16T14:48:00Z">
          <w:r w:rsidR="009165E7" w:rsidRPr="008416E6" w:rsidDel="0010536A">
            <w:rPr>
              <w:rFonts w:ascii="Times" w:hAnsi="Times" w:cs="Arial"/>
              <w:bCs/>
              <w:lang w:eastAsia="en-US"/>
            </w:rPr>
            <w:delText>esione koszty samodzielnego usunięcia uszkodzenia lub awarii wyposażenia lub jego wymiany na inne</w:delText>
          </w:r>
        </w:del>
      </w:ins>
      <w:ins w:id="10992" w:author="kaluz" w:date="2021-09-07T05:38:00Z">
        <w:del w:id="10993" w:author="Robert Pasternak" w:date="2024-07-16T14:48:00Z">
          <w:r w:rsidR="009165E7" w:rsidRPr="00EF3BCA" w:rsidDel="0010536A">
            <w:rPr>
              <w:rFonts w:ascii="Times" w:hAnsi="Times" w:cs="Arial"/>
              <w:rPrChange w:id="10994" w:author="Robert Pasternak" w:date="2021-09-07T15:10:00Z">
                <w:rPr>
                  <w:rFonts w:ascii="Times" w:hAnsi="Times" w:cs="Arial"/>
                  <w:color w:val="FF0000"/>
                </w:rPr>
              </w:rPrChange>
            </w:rPr>
            <w:delText>zebranych</w:delText>
          </w:r>
          <w:r w:rsidR="009165E7" w:rsidRPr="00EF3BCA" w:rsidDel="0010536A">
            <w:rPr>
              <w:rFonts w:ascii="Times" w:hAnsi="Times" w:cs="Arial"/>
              <w:rPrChange w:id="10995" w:author="Robert Pasternak" w:date="2021-09-07T15:10:00Z">
                <w:rPr>
                  <w:rFonts w:ascii="Times" w:hAnsi="Times" w:cs="Arial"/>
                  <w:color w:val="FF0000"/>
                </w:rPr>
              </w:rPrChange>
            </w:rPr>
            <w:br/>
          </w:r>
          <w:r w:rsidR="009165E7" w:rsidRPr="00EF3BCA" w:rsidDel="0010536A">
            <w:rPr>
              <w:rFonts w:ascii="Times" w:hAnsi="Times" w:cs="Arial"/>
              <w:rPrChange w:id="10996" w:author="Robert Pasternak" w:date="2021-09-07T15:10:00Z">
                <w:rPr>
                  <w:rFonts w:ascii="Times" w:hAnsi="Times" w:cs="Arial"/>
                  <w:color w:val="FF0000"/>
                </w:rPr>
              </w:rPrChange>
            </w:rPr>
            <w:br/>
          </w:r>
        </w:del>
      </w:ins>
      <w:ins w:id="10997" w:author="Grzegorz" w:date="2021-09-07T11:55:00Z">
        <w:del w:id="10998" w:author="Robert Pasternak" w:date="2024-07-16T14:48:00Z">
          <w:r w:rsidR="008B5AE7" w:rsidRPr="00EF3BCA" w:rsidDel="0010536A">
            <w:rPr>
              <w:rFonts w:ascii="Times" w:hAnsi="Times" w:cs="Arial"/>
              <w:rPrChange w:id="10999" w:author="Robert Pasternak" w:date="2021-09-07T15:10:00Z">
                <w:rPr>
                  <w:rFonts w:ascii="Times" w:hAnsi="Times" w:cs="Arial"/>
                  <w:color w:val="FF0000"/>
                </w:rPr>
              </w:rPrChange>
            </w:rPr>
            <w:delText> </w:delText>
          </w:r>
        </w:del>
      </w:ins>
    </w:p>
    <w:p w14:paraId="411B2E2B" w14:textId="69B23BA0" w:rsidR="008B5AE7" w:rsidRPr="008416E6" w:rsidDel="0010536A" w:rsidRDefault="003C15E7">
      <w:pPr>
        <w:pStyle w:val="Tekstpodstawowy"/>
        <w:widowControl/>
        <w:numPr>
          <w:ilvl w:val="0"/>
          <w:numId w:val="79"/>
        </w:numPr>
        <w:adjustRightInd/>
        <w:spacing w:after="0" w:line="360" w:lineRule="auto"/>
        <w:ind w:left="426"/>
        <w:textAlignment w:val="auto"/>
        <w:rPr>
          <w:ins w:id="11000" w:author="Grzegorz" w:date="2021-09-07T11:57:00Z"/>
          <w:del w:id="11001" w:author="Robert Pasternak" w:date="2024-07-16T14:48:00Z"/>
          <w:rFonts w:ascii="Times" w:hAnsi="Times" w:cs="Arial"/>
          <w:b/>
          <w:bCs/>
          <w:lang w:eastAsia="en-US"/>
          <w:rPrChange w:id="11002" w:author="Robert Pasternak" w:date="2021-09-07T12:47:00Z">
            <w:rPr>
              <w:ins w:id="11003" w:author="Grzegorz" w:date="2021-09-07T11:57:00Z"/>
              <w:del w:id="11004" w:author="Robert Pasternak" w:date="2024-07-16T14:48:00Z"/>
              <w:rFonts w:ascii="Times" w:hAnsi="Times" w:cs="Arial"/>
              <w:color w:val="FF0000"/>
            </w:rPr>
          </w:rPrChange>
        </w:rPr>
        <w:pPrChange w:id="11005" w:author="Robert Pasternak" w:date="2021-09-07T15:10:00Z">
          <w:pPr>
            <w:pStyle w:val="Tekstpodstawowy"/>
            <w:widowControl/>
            <w:numPr>
              <w:numId w:val="46"/>
            </w:numPr>
            <w:adjustRightInd/>
            <w:spacing w:after="0" w:line="360" w:lineRule="auto"/>
            <w:ind w:left="360" w:hanging="360"/>
            <w:textAlignment w:val="auto"/>
          </w:pPr>
        </w:pPrChange>
      </w:pPr>
      <w:ins w:id="11006" w:author="kaluz" w:date="2021-09-07T05:44:00Z">
        <w:del w:id="11007" w:author="Robert Pasternak" w:date="2024-07-16T14:48:00Z">
          <w:r w:rsidRPr="008416E6" w:rsidDel="0010536A">
            <w:rPr>
              <w:rFonts w:ascii="Times" w:hAnsi="Times" w:cs="Arial"/>
              <w:rPrChange w:id="11008" w:author="Robert Pasternak" w:date="2021-09-07T12:47:00Z">
                <w:rPr>
                  <w:rFonts w:ascii="Times" w:hAnsi="Times" w:cs="Arial"/>
                  <w:color w:val="FF0000"/>
                </w:rPr>
              </w:rPrChange>
            </w:rPr>
            <w:delText xml:space="preserve">Wykonawca zobowiązany jest przedkładać </w:delText>
          </w:r>
        </w:del>
      </w:ins>
      <w:ins w:id="11009" w:author="kaluz" w:date="2021-09-07T05:45:00Z">
        <w:del w:id="11010" w:author="Robert Pasternak" w:date="2024-07-16T14:48:00Z">
          <w:r w:rsidR="00AB55F9" w:rsidRPr="008416E6" w:rsidDel="0010536A">
            <w:rPr>
              <w:rFonts w:ascii="Times" w:hAnsi="Times" w:cs="Arial"/>
              <w:rPrChange w:id="11011" w:author="Robert Pasternak" w:date="2021-09-07T12:47:00Z">
                <w:rPr>
                  <w:rFonts w:ascii="Times" w:hAnsi="Times" w:cs="Arial"/>
                  <w:color w:val="FF0000"/>
                </w:rPr>
              </w:rPrChange>
            </w:rPr>
            <w:delText xml:space="preserve">Zamawiającemu miesięczne raporty w </w:delText>
          </w:r>
        </w:del>
      </w:ins>
      <w:ins w:id="11012" w:author="Grzegorz" w:date="2021-09-07T11:55:00Z">
        <w:del w:id="11013" w:author="Robert Pasternak" w:date="2024-07-16T14:48:00Z">
          <w:r w:rsidR="008B5AE7" w:rsidRPr="008416E6" w:rsidDel="0010536A">
            <w:rPr>
              <w:rFonts w:ascii="Times" w:hAnsi="Times" w:cs="Arial"/>
              <w:rPrChange w:id="11014" w:author="Robert Pasternak" w:date="2021-09-07T12:47:00Z">
                <w:rPr>
                  <w:rFonts w:ascii="Times" w:hAnsi="Times" w:cs="Arial"/>
                  <w:color w:val="FF0000"/>
                </w:rPr>
              </w:rPrChange>
            </w:rPr>
            <w:delText> </w:delText>
          </w:r>
        </w:del>
      </w:ins>
      <w:ins w:id="11015" w:author="kaluz" w:date="2021-09-07T05:45:00Z">
        <w:del w:id="11016" w:author="Robert Pasternak" w:date="2024-07-16T14:48:00Z">
          <w:r w:rsidR="00AB55F9" w:rsidRPr="008416E6" w:rsidDel="0010536A">
            <w:rPr>
              <w:rFonts w:ascii="Times" w:hAnsi="Times" w:cs="Arial"/>
              <w:rPrChange w:id="11017" w:author="Robert Pasternak" w:date="2021-09-07T12:47:00Z">
                <w:rPr>
                  <w:rFonts w:ascii="Times" w:hAnsi="Times" w:cs="Arial"/>
                  <w:color w:val="FF0000"/>
                </w:rPr>
              </w:rPrChange>
            </w:rPr>
            <w:delText>terminie i na zasadach określonych w Rozdziale III pkt. 3 OPZ.</w:delText>
          </w:r>
        </w:del>
      </w:ins>
      <w:ins w:id="11018" w:author="Grzegorz" w:date="2021-09-07T11:55:00Z">
        <w:del w:id="11019" w:author="Robert Pasternak" w:date="2024-07-16T14:48:00Z">
          <w:r w:rsidR="008B5AE7" w:rsidRPr="008416E6" w:rsidDel="0010536A">
            <w:rPr>
              <w:rFonts w:ascii="Times" w:hAnsi="Times" w:cs="Arial"/>
              <w:rPrChange w:id="11020" w:author="Robert Pasternak" w:date="2021-09-07T12:47:00Z">
                <w:rPr>
                  <w:rFonts w:ascii="Times" w:hAnsi="Times" w:cs="Arial"/>
                  <w:color w:val="FF0000"/>
                </w:rPr>
              </w:rPrChange>
            </w:rPr>
            <w:delText>,</w:delText>
          </w:r>
        </w:del>
      </w:ins>
    </w:p>
    <w:p w14:paraId="1F8C0A12" w14:textId="7FF0A128" w:rsidR="008B5AE7" w:rsidRPr="008416E6" w:rsidDel="0010536A" w:rsidRDefault="008B5AE7">
      <w:pPr>
        <w:pStyle w:val="Tekstpodstawowy"/>
        <w:widowControl/>
        <w:adjustRightInd/>
        <w:spacing w:after="0" w:line="360" w:lineRule="auto"/>
        <w:ind w:left="426"/>
        <w:textAlignment w:val="auto"/>
        <w:rPr>
          <w:ins w:id="11021" w:author="Grzegorz" w:date="2021-09-07T11:57:00Z"/>
          <w:del w:id="11022" w:author="Robert Pasternak" w:date="2024-07-16T14:48:00Z"/>
          <w:rFonts w:ascii="Times" w:hAnsi="Times" w:cs="Arial"/>
          <w:rPrChange w:id="11023" w:author="Robert Pasternak" w:date="2021-09-07T12:47:00Z">
            <w:rPr>
              <w:ins w:id="11024" w:author="Grzegorz" w:date="2021-09-07T11:57:00Z"/>
              <w:del w:id="11025" w:author="Robert Pasternak" w:date="2024-07-16T14:48:00Z"/>
              <w:rFonts w:ascii="Times" w:hAnsi="Times" w:cs="Arial"/>
              <w:color w:val="FF0000"/>
            </w:rPr>
          </w:rPrChange>
        </w:rPr>
        <w:pPrChange w:id="11026" w:author="Grzegorz" w:date="2021-09-07T11:57:00Z">
          <w:pPr>
            <w:pStyle w:val="Tekstpodstawowy"/>
            <w:widowControl/>
            <w:numPr>
              <w:numId w:val="46"/>
            </w:numPr>
            <w:adjustRightInd/>
            <w:spacing w:after="0" w:line="360" w:lineRule="auto"/>
            <w:ind w:left="360" w:hanging="360"/>
            <w:textAlignment w:val="auto"/>
          </w:pPr>
        </w:pPrChange>
      </w:pPr>
      <w:ins w:id="11027" w:author="Grzegorz" w:date="2021-09-07T11:57:00Z">
        <w:del w:id="11028" w:author="Robert Pasternak" w:date="2024-07-16T14:48:00Z">
          <w:r w:rsidRPr="008416E6" w:rsidDel="0010536A">
            <w:rPr>
              <w:rFonts w:ascii="Times" w:hAnsi="Times" w:cs="Arial"/>
              <w:rPrChange w:id="11029" w:author="Robert Pasternak" w:date="2021-09-07T12:47:00Z">
                <w:rPr>
                  <w:rFonts w:ascii="Times" w:hAnsi="Times" w:cs="Arial"/>
                  <w:color w:val="FF0000"/>
                </w:rPr>
              </w:rPrChange>
            </w:rPr>
            <w:delText xml:space="preserve">a) </w:delText>
          </w:r>
        </w:del>
      </w:ins>
      <w:ins w:id="11030" w:author="kaluz" w:date="2021-09-07T05:39:00Z">
        <w:del w:id="11031" w:author="Robert Pasternak" w:date="2024-07-16T14:48:00Z">
          <w:r w:rsidR="009165E7" w:rsidRPr="008416E6" w:rsidDel="0010536A">
            <w:rPr>
              <w:rFonts w:ascii="Times" w:hAnsi="Times" w:cs="Arial"/>
              <w:rPrChange w:id="11032" w:author="Robert Pasternak" w:date="2021-09-07T12:47:00Z">
                <w:rPr>
                  <w:rFonts w:ascii="Times" w:hAnsi="Times" w:cs="Arial"/>
                  <w:color w:val="FF0000"/>
                </w:rPr>
              </w:rPrChange>
            </w:rPr>
            <w:br/>
          </w:r>
        </w:del>
      </w:ins>
      <w:ins w:id="11033" w:author="Grzegorz" w:date="2021-09-07T11:57:00Z">
        <w:del w:id="11034" w:author="Robert Pasternak" w:date="2024-07-16T14:48:00Z">
          <w:r w:rsidRPr="008416E6" w:rsidDel="0010536A">
            <w:rPr>
              <w:rFonts w:ascii="Times" w:hAnsi="Times" w:cs="Arial"/>
              <w:rPrChange w:id="11035" w:author="Robert Pasternak" w:date="2021-09-07T12:47:00Z">
                <w:rPr>
                  <w:rFonts w:ascii="Times" w:hAnsi="Times" w:cs="Arial"/>
                  <w:color w:val="FF0000"/>
                </w:rPr>
              </w:rPrChange>
            </w:rPr>
            <w:delText xml:space="preserve"> </w:delText>
          </w:r>
        </w:del>
      </w:ins>
      <w:ins w:id="11036" w:author="kaluz" w:date="2021-09-07T05:40:00Z">
        <w:del w:id="11037" w:author="Robert Pasternak" w:date="2024-07-16T14:48:00Z">
          <w:r w:rsidR="009165E7" w:rsidRPr="008416E6" w:rsidDel="0010536A">
            <w:rPr>
              <w:rFonts w:ascii="Times" w:hAnsi="Times" w:cs="Arial"/>
              <w:rPrChange w:id="11038" w:author="Robert Pasternak" w:date="2021-09-07T12:47:00Z">
                <w:rPr>
                  <w:rFonts w:ascii="Times" w:hAnsi="Times" w:cs="Arial"/>
                  <w:color w:val="FF0000"/>
                </w:rPr>
              </w:rPrChange>
            </w:rPr>
            <w:br/>
          </w:r>
        </w:del>
      </w:ins>
      <w:ins w:id="11039" w:author="Grzegorz" w:date="2021-09-07T11:57:00Z">
        <w:del w:id="11040" w:author="Robert Pasternak" w:date="2024-07-16T14:48:00Z">
          <w:r w:rsidRPr="008416E6" w:rsidDel="0010536A">
            <w:rPr>
              <w:rFonts w:ascii="Times" w:hAnsi="Times" w:cs="Arial"/>
              <w:rPrChange w:id="11041" w:author="Robert Pasternak" w:date="2021-09-07T12:47:00Z">
                <w:rPr>
                  <w:rFonts w:ascii="Times" w:hAnsi="Times" w:cs="Arial"/>
                  <w:color w:val="FF0000"/>
                </w:rPr>
              </w:rPrChange>
            </w:rPr>
            <w:delText xml:space="preserve"> </w:delText>
          </w:r>
        </w:del>
      </w:ins>
    </w:p>
    <w:p w14:paraId="6D444657" w14:textId="7A305300" w:rsidR="008B5AE7" w:rsidRPr="008416E6" w:rsidDel="0010536A" w:rsidRDefault="008B5AE7">
      <w:pPr>
        <w:pStyle w:val="Tekstpodstawowy"/>
        <w:widowControl/>
        <w:adjustRightInd/>
        <w:spacing w:after="0" w:line="360" w:lineRule="auto"/>
        <w:ind w:left="426"/>
        <w:textAlignment w:val="auto"/>
        <w:rPr>
          <w:ins w:id="11042" w:author="Grzegorz" w:date="2021-09-07T11:57:00Z"/>
          <w:del w:id="11043" w:author="Robert Pasternak" w:date="2024-07-16T14:48:00Z"/>
          <w:rFonts w:ascii="Times" w:hAnsi="Times" w:cs="Arial"/>
          <w:rPrChange w:id="11044" w:author="Robert Pasternak" w:date="2021-09-07T12:47:00Z">
            <w:rPr>
              <w:ins w:id="11045" w:author="Grzegorz" w:date="2021-09-07T11:57:00Z"/>
              <w:del w:id="11046" w:author="Robert Pasternak" w:date="2024-07-16T14:48:00Z"/>
              <w:rFonts w:ascii="Times" w:hAnsi="Times" w:cs="Arial"/>
              <w:color w:val="FF0000"/>
            </w:rPr>
          </w:rPrChange>
        </w:rPr>
        <w:pPrChange w:id="11047" w:author="Grzegorz" w:date="2021-09-07T11:57:00Z">
          <w:pPr>
            <w:pStyle w:val="Tekstpodstawowy"/>
            <w:widowControl/>
            <w:numPr>
              <w:numId w:val="46"/>
            </w:numPr>
            <w:adjustRightInd/>
            <w:spacing w:after="0" w:line="360" w:lineRule="auto"/>
            <w:ind w:left="360" w:hanging="360"/>
            <w:textAlignment w:val="auto"/>
          </w:pPr>
        </w:pPrChange>
      </w:pPr>
      <w:ins w:id="11048" w:author="Grzegorz" w:date="2021-09-07T11:57:00Z">
        <w:del w:id="11049" w:author="Robert Pasternak" w:date="2024-07-16T14:48:00Z">
          <w:r w:rsidRPr="008416E6" w:rsidDel="0010536A">
            <w:rPr>
              <w:rFonts w:ascii="Times" w:hAnsi="Times" w:cs="Arial"/>
              <w:rPrChange w:id="11050" w:author="Robert Pasternak" w:date="2021-09-07T12:47:00Z">
                <w:rPr>
                  <w:rFonts w:ascii="Times" w:hAnsi="Times" w:cs="Arial"/>
                  <w:color w:val="FF0000"/>
                </w:rPr>
              </w:rPrChange>
            </w:rPr>
            <w:delText xml:space="preserve">b) </w:delText>
          </w:r>
        </w:del>
      </w:ins>
    </w:p>
    <w:p w14:paraId="059401E6" w14:textId="3B0899A3" w:rsidR="004D4E38" w:rsidRPr="008416E6" w:rsidDel="0010536A" w:rsidRDefault="008B5AE7">
      <w:pPr>
        <w:pStyle w:val="Tekstpodstawowy"/>
        <w:widowControl/>
        <w:adjustRightInd/>
        <w:spacing w:after="0" w:line="360" w:lineRule="auto"/>
        <w:ind w:left="426"/>
        <w:textAlignment w:val="auto"/>
        <w:rPr>
          <w:ins w:id="11051" w:author="Grzegorz" w:date="2021-09-07T12:00:00Z"/>
          <w:del w:id="11052" w:author="Robert Pasternak" w:date="2024-07-16T14:48:00Z"/>
          <w:rFonts w:ascii="Times" w:hAnsi="Times" w:cs="Arial"/>
          <w:rPrChange w:id="11053" w:author="Robert Pasternak" w:date="2021-09-07T12:47:00Z">
            <w:rPr>
              <w:ins w:id="11054" w:author="Grzegorz" w:date="2021-09-07T12:00:00Z"/>
              <w:del w:id="11055" w:author="Robert Pasternak" w:date="2024-07-16T14:48:00Z"/>
              <w:rFonts w:ascii="Times" w:hAnsi="Times" w:cs="Arial"/>
              <w:color w:val="FF0000"/>
            </w:rPr>
          </w:rPrChange>
        </w:rPr>
        <w:pPrChange w:id="11056" w:author="Grzegorz" w:date="2021-09-07T11:57:00Z">
          <w:pPr>
            <w:pStyle w:val="Tekstpodstawowy"/>
            <w:widowControl/>
            <w:numPr>
              <w:numId w:val="46"/>
            </w:numPr>
            <w:adjustRightInd/>
            <w:spacing w:after="0" w:line="360" w:lineRule="auto"/>
            <w:ind w:left="360" w:hanging="360"/>
            <w:textAlignment w:val="auto"/>
          </w:pPr>
        </w:pPrChange>
      </w:pPr>
      <w:ins w:id="11057" w:author="Grzegorz" w:date="2021-09-07T11:57:00Z">
        <w:del w:id="11058" w:author="Robert Pasternak" w:date="2024-07-16T14:48:00Z">
          <w:r w:rsidRPr="008416E6" w:rsidDel="0010536A">
            <w:rPr>
              <w:rFonts w:ascii="Times" w:hAnsi="Times" w:cs="Arial"/>
              <w:rPrChange w:id="11059" w:author="Robert Pasternak" w:date="2021-09-07T12:47:00Z">
                <w:rPr>
                  <w:rFonts w:ascii="Times" w:hAnsi="Times" w:cs="Arial"/>
                  <w:color w:val="FF0000"/>
                </w:rPr>
              </w:rPrChange>
            </w:rPr>
            <w:delText xml:space="preserve">c) inne </w:delText>
          </w:r>
        </w:del>
      </w:ins>
      <w:ins w:id="11060" w:author="Grzegorz" w:date="2021-09-07T11:58:00Z">
        <w:del w:id="11061" w:author="Robert Pasternak" w:date="2024-07-16T14:48:00Z">
          <w:r w:rsidR="004D4E38" w:rsidRPr="008416E6" w:rsidDel="0010536A">
            <w:rPr>
              <w:rFonts w:ascii="Times" w:hAnsi="Times" w:cs="Arial"/>
              <w:rPrChange w:id="11062" w:author="Robert Pasternak" w:date="2021-09-07T12:47:00Z">
                <w:rPr>
                  <w:rFonts w:ascii="Times" w:hAnsi="Times" w:cs="Arial"/>
                  <w:color w:val="FF0000"/>
                </w:rPr>
              </w:rPrChange>
            </w:rPr>
            <w:delText xml:space="preserve">ewentualne </w:delText>
          </w:r>
        </w:del>
      </w:ins>
      <w:ins w:id="11063" w:author="Grzegorz" w:date="2021-09-07T11:57:00Z">
        <w:del w:id="11064" w:author="Robert Pasternak" w:date="2024-07-16T14:48:00Z">
          <w:r w:rsidRPr="008416E6" w:rsidDel="0010536A">
            <w:rPr>
              <w:rFonts w:ascii="Times" w:hAnsi="Times" w:cs="Arial"/>
              <w:rPrChange w:id="11065" w:author="Robert Pasternak" w:date="2021-09-07T12:47:00Z">
                <w:rPr>
                  <w:rFonts w:ascii="Times" w:hAnsi="Times" w:cs="Arial"/>
                  <w:color w:val="FF0000"/>
                </w:rPr>
              </w:rPrChange>
            </w:rPr>
            <w:delText>,</w:delText>
          </w:r>
        </w:del>
      </w:ins>
      <w:ins w:id="11066" w:author="Grzegorz" w:date="2021-09-07T12:00:00Z">
        <w:del w:id="11067" w:author="Robert Pasternak" w:date="2024-07-16T14:48:00Z">
          <w:r w:rsidR="004D4E38" w:rsidRPr="008416E6" w:rsidDel="0010536A">
            <w:rPr>
              <w:rFonts w:ascii="Times" w:hAnsi="Times" w:cs="Arial"/>
              <w:rPrChange w:id="11068" w:author="Robert Pasternak" w:date="2021-09-07T12:47:00Z">
                <w:rPr>
                  <w:rFonts w:ascii="Times" w:hAnsi="Times" w:cs="Arial"/>
                  <w:color w:val="FF0000"/>
                </w:rPr>
              </w:rPrChange>
            </w:rPr>
            <w:delText xml:space="preserve">dysponowaniem </w:delText>
          </w:r>
        </w:del>
      </w:ins>
      <w:ins w:id="11069" w:author="Grzegorz" w:date="2021-09-07T11:59:00Z">
        <w:del w:id="11070" w:author="Robert Pasternak" w:date="2024-07-16T14:48:00Z">
          <w:r w:rsidR="004D4E38" w:rsidRPr="008416E6" w:rsidDel="0010536A">
            <w:rPr>
              <w:rFonts w:ascii="Times" w:hAnsi="Times" w:cs="Arial"/>
              <w:rPrChange w:id="11071" w:author="Robert Pasternak" w:date="2021-09-07T12:47:00Z">
                <w:rPr>
                  <w:rFonts w:ascii="Times" w:hAnsi="Times" w:cs="Arial"/>
                  <w:color w:val="FF0000"/>
                </w:rPr>
              </w:rPrChange>
            </w:rPr>
            <w:delText xml:space="preserve">terenem, </w:delText>
          </w:r>
        </w:del>
      </w:ins>
    </w:p>
    <w:p w14:paraId="04FBE76C" w14:textId="668C69ED" w:rsidR="00361B44" w:rsidRPr="008416E6" w:rsidDel="0010536A" w:rsidRDefault="009165E7">
      <w:pPr>
        <w:pStyle w:val="Akapitzlist"/>
        <w:ind w:left="284"/>
        <w:rPr>
          <w:del w:id="11072" w:author="Robert Pasternak" w:date="2024-07-16T14:48:00Z"/>
          <w:b/>
          <w:sz w:val="28"/>
          <w:szCs w:val="28"/>
          <w:lang w:eastAsia="en-US"/>
          <w:rPrChange w:id="11073" w:author="Robert Pasternak" w:date="2021-09-07T12:47:00Z">
            <w:rPr>
              <w:del w:id="11074" w:author="Robert Pasternak" w:date="2024-07-16T14:48:00Z"/>
              <w:rFonts w:ascii="Times" w:hAnsi="Times" w:cs="Arial"/>
              <w:b/>
              <w:bCs/>
              <w:color w:val="FF0000"/>
              <w:u w:val="single"/>
            </w:rPr>
          </w:rPrChange>
        </w:rPr>
        <w:pPrChange w:id="11075" w:author="Robert Pasternak" w:date="2021-09-02T09:18:00Z">
          <w:pPr>
            <w:pStyle w:val="Tekstpodstawowy"/>
            <w:spacing w:after="0" w:line="360" w:lineRule="auto"/>
            <w:ind w:left="360"/>
          </w:pPr>
        </w:pPrChange>
      </w:pPr>
      <w:ins w:id="11076" w:author="kaluz" w:date="2021-09-07T05:40:00Z">
        <w:del w:id="11077" w:author="Robert Pasternak" w:date="2024-07-16T14:48:00Z">
          <w:r w:rsidRPr="008416E6" w:rsidDel="0010536A">
            <w:rPr>
              <w:rFonts w:ascii="Times" w:hAnsi="Times" w:cs="Arial"/>
              <w:rPrChange w:id="11078" w:author="Robert Pasternak" w:date="2021-09-07T12:47:00Z">
                <w:rPr>
                  <w:rFonts w:ascii="Times" w:hAnsi="Times" w:cs="Arial"/>
                  <w:color w:val="FF0000"/>
                </w:rPr>
              </w:rPrChange>
            </w:rPr>
            <w:br/>
          </w:r>
        </w:del>
      </w:ins>
      <w:ins w:id="11079" w:author="Grzegorz" w:date="2021-09-07T12:00:00Z">
        <w:del w:id="11080" w:author="Robert Pasternak" w:date="2024-07-16T14:48:00Z">
          <w:r w:rsidR="004D4E38" w:rsidRPr="008416E6" w:rsidDel="0010536A">
            <w:rPr>
              <w:rFonts w:ascii="Times" w:hAnsi="Times" w:cs="Arial"/>
              <w:rPrChange w:id="11081" w:author="Robert Pasternak" w:date="2021-09-07T12:47:00Z">
                <w:rPr>
                  <w:rFonts w:ascii="Times" w:hAnsi="Times" w:cs="Arial"/>
                  <w:color w:val="FF0000"/>
                </w:rPr>
              </w:rPrChange>
            </w:rPr>
            <w:delText xml:space="preserve"> -</w:delText>
          </w:r>
        </w:del>
      </w:ins>
      <w:ins w:id="11082" w:author="kaluz" w:date="2021-09-07T05:39:00Z">
        <w:del w:id="11083" w:author="Robert Pasternak" w:date="2024-07-16T14:48:00Z">
          <w:r w:rsidRPr="008416E6" w:rsidDel="0010536A">
            <w:rPr>
              <w:rFonts w:ascii="Times" w:hAnsi="Times" w:cs="Arial"/>
              <w:rPrChange w:id="11084" w:author="Robert Pasternak" w:date="2021-09-07T12:47:00Z">
                <w:rPr>
                  <w:rFonts w:ascii="Times" w:hAnsi="Times" w:cs="Arial"/>
                  <w:color w:val="FF0000"/>
                </w:rPr>
              </w:rPrChange>
            </w:rPr>
            <w:delText xml:space="preserve"> i ponosił z tego tytułu koszty</w:delText>
          </w:r>
        </w:del>
      </w:ins>
      <w:ins w:id="11085" w:author="kaluz" w:date="2021-09-07T05:41:00Z">
        <w:del w:id="11086" w:author="Robert Pasternak" w:date="2024-07-16T14:48:00Z">
          <w:r w:rsidRPr="008416E6" w:rsidDel="0010536A">
            <w:rPr>
              <w:rFonts w:ascii="Times" w:hAnsi="Times" w:cs="Arial"/>
              <w:bCs/>
              <w:lang w:eastAsia="en-US"/>
            </w:rPr>
            <w:br/>
            <w:delText>2</w:delText>
          </w:r>
          <w:r w:rsidRPr="008416E6" w:rsidDel="0010536A">
            <w:rPr>
              <w:rFonts w:ascii="Times" w:hAnsi="Times" w:cs="Arial"/>
            </w:rPr>
            <w:delText xml:space="preserve"> </w:delText>
          </w:r>
        </w:del>
      </w:ins>
      <w:del w:id="11087" w:author="Robert Pasternak" w:date="2024-07-16T14:48:00Z">
        <w:r w:rsidR="00E11DE4" w:rsidRPr="008416E6" w:rsidDel="0010536A">
          <w:rPr>
            <w:b/>
            <w:sz w:val="28"/>
            <w:szCs w:val="28"/>
            <w:lang w:eastAsia="en-US"/>
            <w:rPrChange w:id="11088" w:author="Robert Pasternak" w:date="2021-09-07T12:47:00Z">
              <w:rPr>
                <w:rFonts w:ascii="Times" w:hAnsi="Times" w:cs="Arial"/>
                <w:b/>
                <w:bCs/>
                <w:color w:val="FF0000"/>
                <w:u w:val="single"/>
              </w:rPr>
            </w:rPrChange>
          </w:rPr>
          <w:delText>3.Zastępczy PSZOK</w:delText>
        </w:r>
      </w:del>
    </w:p>
    <w:p w14:paraId="4EE9C17F" w14:textId="33C899DE" w:rsidR="00361B44" w:rsidRPr="008416E6" w:rsidDel="0010536A" w:rsidRDefault="00361B44">
      <w:pPr>
        <w:pStyle w:val="Akapitzlist"/>
        <w:ind w:left="284"/>
        <w:rPr>
          <w:del w:id="11089" w:author="Robert Pasternak" w:date="2024-07-16T14:48:00Z"/>
          <w:b/>
          <w:sz w:val="28"/>
          <w:szCs w:val="28"/>
          <w:lang w:eastAsia="en-US"/>
          <w:rPrChange w:id="11090" w:author="Robert Pasternak" w:date="2021-09-07T12:47:00Z">
            <w:rPr>
              <w:del w:id="11091" w:author="Robert Pasternak" w:date="2024-07-16T14:48:00Z"/>
              <w:rFonts w:ascii="Times" w:hAnsi="Times" w:cs="Arial"/>
              <w:b/>
              <w:bCs/>
              <w:u w:val="single"/>
              <w:lang w:eastAsia="en-US"/>
            </w:rPr>
          </w:rPrChange>
        </w:rPr>
        <w:pPrChange w:id="11092" w:author="Robert Pasternak" w:date="2021-09-02T09:18:00Z">
          <w:pPr>
            <w:pStyle w:val="Tekstpodstawowy"/>
            <w:spacing w:after="0" w:line="360" w:lineRule="auto"/>
          </w:pPr>
        </w:pPrChange>
      </w:pPr>
    </w:p>
    <w:p w14:paraId="78B105DE" w14:textId="0A4880F3" w:rsidR="00361B44" w:rsidRPr="008416E6" w:rsidDel="0010536A" w:rsidRDefault="00E11DE4">
      <w:pPr>
        <w:pStyle w:val="Akapitzlist"/>
        <w:ind w:left="284"/>
        <w:rPr>
          <w:del w:id="11093" w:author="Robert Pasternak" w:date="2024-07-16T14:48:00Z"/>
          <w:b/>
          <w:sz w:val="28"/>
          <w:szCs w:val="28"/>
          <w:lang w:eastAsia="en-US"/>
          <w:rPrChange w:id="11094" w:author="Robert Pasternak" w:date="2021-09-07T12:47:00Z">
            <w:rPr>
              <w:del w:id="11095" w:author="Robert Pasternak" w:date="2024-07-16T14:48:00Z"/>
              <w:rFonts w:ascii="Times" w:hAnsi="Times" w:cs="Arial"/>
              <w:color w:val="FF0000"/>
              <w:u w:val="single"/>
              <w:lang w:eastAsia="en-US"/>
            </w:rPr>
          </w:rPrChange>
        </w:rPr>
        <w:pPrChange w:id="11096" w:author="Robert Pasternak" w:date="2021-09-02T09:18:00Z">
          <w:pPr>
            <w:pStyle w:val="Tekstpodstawowy"/>
            <w:numPr>
              <w:numId w:val="46"/>
            </w:numPr>
            <w:spacing w:after="0" w:line="360" w:lineRule="auto"/>
            <w:ind w:left="360" w:hanging="360"/>
          </w:pPr>
        </w:pPrChange>
      </w:pPr>
      <w:del w:id="11097" w:author="Robert Pasternak" w:date="2024-07-16T14:48:00Z">
        <w:r w:rsidRPr="008416E6" w:rsidDel="0010536A">
          <w:rPr>
            <w:b/>
            <w:sz w:val="28"/>
            <w:szCs w:val="28"/>
            <w:lang w:eastAsia="en-US"/>
            <w:rPrChange w:id="11098" w:author="Robert Pasternak" w:date="2021-09-07T12:47:00Z">
              <w:rPr>
                <w:rFonts w:ascii="Times" w:hAnsi="Times" w:cs="Arial"/>
                <w:color w:val="FF0000"/>
                <w:u w:val="single"/>
                <w:lang w:eastAsia="en-US"/>
              </w:rPr>
            </w:rPrChange>
          </w:rPr>
          <w:delText xml:space="preserve">Zamawiający zorganizuje i będzie prowadził zastępczy Punkt Selektywnego Zbierania Odpadów Komunalnych (zwany dalej „zastępczym PSZOK”)tylko w przypadku, </w:delText>
        </w:r>
        <w:r w:rsidRPr="008416E6" w:rsidDel="0010536A">
          <w:rPr>
            <w:b/>
            <w:sz w:val="28"/>
            <w:szCs w:val="28"/>
            <w:lang w:eastAsia="en-US"/>
            <w:rPrChange w:id="11099" w:author="Robert Pasternak" w:date="2021-09-07T12:47:00Z">
              <w:rPr>
                <w:rFonts w:ascii="Times" w:hAnsi="Times" w:cs="Arial"/>
                <w:color w:val="FF0000"/>
                <w:u w:val="single"/>
                <w:lang w:eastAsia="en-US"/>
              </w:rPr>
            </w:rPrChange>
          </w:rPr>
          <w:br/>
          <w:delText xml:space="preserve">gdy Wykonawca przed zawarciem Umowy na realizację Przedmiotu Zamówienia nie będzie posiadał zezwolenia na zbieranie odpadów wymaganego do prowadzenia PSZOK oraz </w:delText>
        </w:r>
      </w:del>
      <w:ins w:id="11100" w:author="Grzegorz" w:date="2019-08-23T09:45:00Z">
        <w:del w:id="11101" w:author="Robert Pasternak" w:date="2024-07-16T14:48:00Z">
          <w:r w:rsidRPr="008416E6" w:rsidDel="0010536A">
            <w:rPr>
              <w:b/>
              <w:sz w:val="28"/>
              <w:szCs w:val="28"/>
              <w:lang w:eastAsia="en-US"/>
              <w:rPrChange w:id="11102" w:author="Robert Pasternak" w:date="2021-09-07T12:47:00Z">
                <w:rPr>
                  <w:rFonts w:ascii="Times" w:hAnsi="Times" w:cs="Arial"/>
                  <w:color w:val="FF0000"/>
                  <w:u w:val="single"/>
                  <w:lang w:eastAsia="en-US"/>
                </w:rPr>
              </w:rPrChange>
            </w:rPr>
            <w:delText>i </w:delText>
          </w:r>
        </w:del>
      </w:ins>
      <w:del w:id="11103" w:author="Robert Pasternak" w:date="2024-07-16T14:48:00Z">
        <w:r w:rsidRPr="008416E6" w:rsidDel="0010536A">
          <w:rPr>
            <w:b/>
            <w:sz w:val="28"/>
            <w:szCs w:val="28"/>
            <w:lang w:eastAsia="en-US"/>
            <w:rPrChange w:id="11104" w:author="Robert Pasternak" w:date="2021-09-07T12:47:00Z">
              <w:rPr>
                <w:rFonts w:ascii="Times" w:hAnsi="Times" w:cs="Arial"/>
                <w:color w:val="FF0000"/>
                <w:u w:val="single"/>
                <w:lang w:eastAsia="en-US"/>
              </w:rPr>
            </w:rPrChange>
          </w:rPr>
          <w:delText xml:space="preserve">pomimo złożonego wniosku nie uzyska wymaganego zezwolenia na zbieranie odpadów w terminie umożliwiającym uruchomienie PSZOK zgodnie z Umową. </w:delText>
        </w:r>
      </w:del>
    </w:p>
    <w:p w14:paraId="3A3B0298" w14:textId="621A4B7F" w:rsidR="00361B44" w:rsidRPr="008416E6" w:rsidDel="0010536A" w:rsidRDefault="00E11DE4">
      <w:pPr>
        <w:pStyle w:val="Akapitzlist"/>
        <w:ind w:left="284"/>
        <w:rPr>
          <w:del w:id="11105" w:author="Robert Pasternak" w:date="2024-07-16T14:48:00Z"/>
          <w:b/>
          <w:sz w:val="28"/>
          <w:szCs w:val="28"/>
          <w:lang w:eastAsia="en-US"/>
          <w:rPrChange w:id="11106" w:author="Robert Pasternak" w:date="2021-09-07T12:47:00Z">
            <w:rPr>
              <w:del w:id="11107" w:author="Robert Pasternak" w:date="2024-07-16T14:48:00Z"/>
              <w:rFonts w:ascii="Times" w:hAnsi="Times" w:cs="Arial"/>
              <w:color w:val="FF0000"/>
              <w:u w:val="single"/>
              <w:lang w:eastAsia="en-US"/>
            </w:rPr>
          </w:rPrChange>
        </w:rPr>
        <w:pPrChange w:id="11108" w:author="Robert Pasternak" w:date="2021-09-02T09:18:00Z">
          <w:pPr>
            <w:pStyle w:val="Tekstpodstawowy"/>
            <w:numPr>
              <w:numId w:val="46"/>
            </w:numPr>
            <w:spacing w:after="0" w:line="360" w:lineRule="auto"/>
            <w:ind w:left="360" w:hanging="360"/>
          </w:pPr>
        </w:pPrChange>
      </w:pPr>
      <w:del w:id="11109" w:author="Robert Pasternak" w:date="2024-07-16T14:48:00Z">
        <w:r w:rsidRPr="008416E6" w:rsidDel="0010536A">
          <w:rPr>
            <w:b/>
            <w:sz w:val="28"/>
            <w:szCs w:val="28"/>
            <w:lang w:eastAsia="en-US"/>
            <w:rPrChange w:id="11110" w:author="Robert Pasternak" w:date="2021-09-07T12:47:00Z">
              <w:rPr>
                <w:rFonts w:ascii="Times" w:hAnsi="Times" w:cs="Arial"/>
                <w:color w:val="FF0000"/>
                <w:u w:val="single"/>
                <w:lang w:eastAsia="en-US"/>
              </w:rPr>
            </w:rPrChange>
          </w:rPr>
          <w:delText xml:space="preserve">W przypadku, gdy Wykonawca nie zorganizuje i nie uruchomi PSZOK w terminie określonym w Umowie, z przyczyn innych niż określone w ppkt. 1, Zamawiający może rozwiązać umowę z przyczyn zależnych od Wykonawcy.  </w:delText>
        </w:r>
      </w:del>
    </w:p>
    <w:p w14:paraId="04DF5F42" w14:textId="6B39E1F0" w:rsidR="00361B44" w:rsidRPr="008416E6" w:rsidDel="0010536A" w:rsidRDefault="00E11DE4">
      <w:pPr>
        <w:pStyle w:val="Akapitzlist"/>
        <w:ind w:left="284"/>
        <w:rPr>
          <w:del w:id="11111" w:author="Robert Pasternak" w:date="2024-07-16T14:48:00Z"/>
          <w:b/>
          <w:sz w:val="28"/>
          <w:szCs w:val="28"/>
          <w:lang w:eastAsia="en-US"/>
          <w:rPrChange w:id="11112" w:author="Robert Pasternak" w:date="2021-09-07T12:47:00Z">
            <w:rPr>
              <w:del w:id="11113" w:author="Robert Pasternak" w:date="2024-07-16T14:48:00Z"/>
              <w:rFonts w:ascii="Times" w:hAnsi="Times" w:cs="Arial"/>
              <w:b/>
              <w:bCs/>
              <w:u w:val="single"/>
              <w:lang w:eastAsia="en-US"/>
            </w:rPr>
          </w:rPrChange>
        </w:rPr>
        <w:pPrChange w:id="11114" w:author="Robert Pasternak" w:date="2021-09-02T09:18:00Z">
          <w:pPr>
            <w:pStyle w:val="Tekstpodstawowy"/>
            <w:numPr>
              <w:numId w:val="46"/>
            </w:numPr>
            <w:spacing w:after="0" w:line="360" w:lineRule="auto"/>
            <w:ind w:left="360" w:hanging="360"/>
          </w:pPr>
        </w:pPrChange>
      </w:pPr>
      <w:del w:id="11115" w:author="Robert Pasternak" w:date="2024-07-16T14:48:00Z">
        <w:r w:rsidRPr="008416E6" w:rsidDel="0010536A">
          <w:rPr>
            <w:b/>
            <w:sz w:val="28"/>
            <w:szCs w:val="28"/>
            <w:lang w:eastAsia="en-US"/>
            <w:rPrChange w:id="11116" w:author="Robert Pasternak" w:date="2021-09-07T12:47:00Z">
              <w:rPr>
                <w:rFonts w:ascii="Times" w:hAnsi="Times" w:cs="Arial"/>
                <w:bCs/>
                <w:color w:val="FF0000"/>
                <w:u w:val="single"/>
                <w:lang w:eastAsia="en-US"/>
              </w:rPr>
            </w:rPrChange>
          </w:rPr>
          <w:delText xml:space="preserve">Wykonawca zobowiązany jest zawiadomić na piśmie Zamawiającego w terminie do 10 grudnia 2019 roku (liczy się dzień otrzymania zawiadomienia przez Zamawiającego), </w:delText>
        </w:r>
        <w:r w:rsidRPr="008416E6" w:rsidDel="0010536A">
          <w:rPr>
            <w:b/>
            <w:sz w:val="28"/>
            <w:szCs w:val="28"/>
            <w:lang w:eastAsia="en-US"/>
            <w:rPrChange w:id="11117" w:author="Robert Pasternak" w:date="2021-09-07T12:47:00Z">
              <w:rPr>
                <w:rFonts w:ascii="Times" w:hAnsi="Times" w:cs="Arial"/>
                <w:bCs/>
                <w:color w:val="FF0000"/>
                <w:u w:val="single"/>
                <w:lang w:eastAsia="en-US"/>
              </w:rPr>
            </w:rPrChange>
          </w:rPr>
          <w:br/>
          <w:delText>czy jest gotów do zorganizowania i prowadzenia PSZOK zgodnie z wymogami określonymi w OPZ począwszy od dnia 01 stycznia 2020 roku, w tym czy uzyskał wymagane do prowadzenia PSZOK zezwolenie na zbieranie odpadów.</w:delText>
        </w:r>
      </w:del>
    </w:p>
    <w:p w14:paraId="085618E2" w14:textId="09803805" w:rsidR="00361B44" w:rsidRPr="008416E6" w:rsidDel="0010536A" w:rsidRDefault="00E11DE4">
      <w:pPr>
        <w:pStyle w:val="Akapitzlist"/>
        <w:ind w:left="284"/>
        <w:rPr>
          <w:del w:id="11118" w:author="Robert Pasternak" w:date="2024-07-16T14:48:00Z"/>
          <w:b/>
          <w:sz w:val="28"/>
          <w:szCs w:val="28"/>
          <w:lang w:eastAsia="en-US"/>
          <w:rPrChange w:id="11119" w:author="Robert Pasternak" w:date="2021-09-07T12:47:00Z">
            <w:rPr>
              <w:del w:id="11120" w:author="Robert Pasternak" w:date="2024-07-16T14:48:00Z"/>
              <w:rFonts w:ascii="Times" w:hAnsi="Times" w:cs="Arial"/>
              <w:b/>
              <w:bCs/>
              <w:color w:val="FF0000"/>
              <w:u w:val="single"/>
              <w:lang w:eastAsia="en-US"/>
            </w:rPr>
          </w:rPrChange>
        </w:rPr>
        <w:pPrChange w:id="11121" w:author="Robert Pasternak" w:date="2021-09-02T09:18:00Z">
          <w:pPr>
            <w:pStyle w:val="Tekstpodstawowy"/>
            <w:numPr>
              <w:numId w:val="46"/>
            </w:numPr>
            <w:spacing w:after="0" w:line="360" w:lineRule="auto"/>
            <w:ind w:left="360" w:hanging="360"/>
          </w:pPr>
        </w:pPrChange>
      </w:pPr>
      <w:del w:id="11122" w:author="Robert Pasternak" w:date="2024-07-16T14:48:00Z">
        <w:r w:rsidRPr="008416E6" w:rsidDel="0010536A">
          <w:rPr>
            <w:b/>
            <w:sz w:val="28"/>
            <w:szCs w:val="28"/>
            <w:rPrChange w:id="11123" w:author="Robert Pasternak" w:date="2021-09-07T12:47:00Z">
              <w:rPr>
                <w:rFonts w:ascii="Times" w:hAnsi="Times" w:cs="Arial"/>
                <w:bCs/>
                <w:color w:val="FF0000"/>
                <w:u w:val="single"/>
              </w:rPr>
            </w:rPrChange>
          </w:rPr>
          <w:delText>W przypadku, gdy Wykonawcanie zorganizujeinie rozpocznie prowadzeniaPSZOK</w:delText>
        </w:r>
        <w:r w:rsidRPr="008416E6" w:rsidDel="0010536A">
          <w:rPr>
            <w:b/>
            <w:sz w:val="28"/>
            <w:szCs w:val="28"/>
            <w:lang w:eastAsia="en-US"/>
            <w:rPrChange w:id="11124" w:author="Robert Pasternak" w:date="2021-09-07T12:47:00Z">
              <w:rPr>
                <w:rFonts w:ascii="Times" w:hAnsi="Times" w:cs="Arial"/>
                <w:bCs/>
                <w:color w:val="FF0000"/>
                <w:u w:val="single"/>
                <w:lang w:eastAsia="en-US"/>
              </w:rPr>
            </w:rPrChange>
          </w:rPr>
          <w:br/>
          <w:delText>w terminie określonym w Umowie, tj. od dnia 01 stycznia 2020 roku</w:delText>
        </w:r>
      </w:del>
      <w:ins w:id="11125" w:author="Grzegorz" w:date="2019-08-23T09:49:00Z">
        <w:del w:id="11126" w:author="Robert Pasternak" w:date="2024-07-16T14:48:00Z">
          <w:r w:rsidRPr="008416E6" w:rsidDel="0010536A">
            <w:rPr>
              <w:b/>
              <w:sz w:val="28"/>
              <w:szCs w:val="28"/>
              <w:lang w:eastAsia="en-US"/>
              <w:rPrChange w:id="11127" w:author="Robert Pasternak" w:date="2021-09-07T12:47:00Z">
                <w:rPr>
                  <w:rFonts w:ascii="Times" w:hAnsi="Times" w:cs="Arial"/>
                  <w:bCs/>
                  <w:color w:val="FF0000"/>
                  <w:u w:val="single"/>
                  <w:lang w:eastAsia="en-US"/>
                </w:rPr>
              </w:rPrChange>
            </w:rPr>
            <w:delText>,</w:delText>
          </w:r>
        </w:del>
      </w:ins>
      <w:del w:id="11128" w:author="Robert Pasternak" w:date="2024-07-16T14:48:00Z">
        <w:r w:rsidRPr="008416E6" w:rsidDel="0010536A">
          <w:rPr>
            <w:b/>
            <w:sz w:val="28"/>
            <w:szCs w:val="28"/>
            <w:lang w:eastAsia="en-US"/>
            <w:rPrChange w:id="11129" w:author="Robert Pasternak" w:date="2021-09-07T12:47:00Z">
              <w:rPr>
                <w:rFonts w:ascii="Times" w:hAnsi="Times" w:cs="Arial"/>
                <w:bCs/>
                <w:color w:val="FF0000"/>
                <w:u w:val="single"/>
                <w:lang w:eastAsia="en-US"/>
              </w:rPr>
            </w:rPrChange>
          </w:rPr>
          <w:delText xml:space="preserve"> z uwagi na nie uzyskanie wymaganego do prowadzenia PSZOK zezwolenia na zbieranie odpadów, Zamawiający uruchomi zastępczy PSZOK na okres nie dłuższy niżdo 30 kwietnia 2020 r.</w:delText>
        </w:r>
      </w:del>
    </w:p>
    <w:p w14:paraId="6A054887" w14:textId="4A46EADB" w:rsidR="00361B44" w:rsidRPr="008416E6" w:rsidDel="0010536A" w:rsidRDefault="00E11DE4">
      <w:pPr>
        <w:pStyle w:val="Akapitzlist"/>
        <w:ind w:left="284"/>
        <w:rPr>
          <w:del w:id="11130" w:author="Robert Pasternak" w:date="2024-07-16T14:48:00Z"/>
          <w:b/>
          <w:sz w:val="28"/>
          <w:szCs w:val="28"/>
          <w:lang w:eastAsia="en-US"/>
          <w:rPrChange w:id="11131" w:author="Robert Pasternak" w:date="2021-09-07T12:47:00Z">
            <w:rPr>
              <w:del w:id="11132" w:author="Robert Pasternak" w:date="2024-07-16T14:48:00Z"/>
              <w:rFonts w:ascii="Times" w:hAnsi="Times" w:cs="Arial"/>
              <w:b/>
              <w:bCs/>
              <w:color w:val="FF0000"/>
              <w:u w:val="single"/>
              <w:lang w:eastAsia="en-US"/>
            </w:rPr>
          </w:rPrChange>
        </w:rPr>
        <w:pPrChange w:id="11133" w:author="Robert Pasternak" w:date="2021-09-02T09:18:00Z">
          <w:pPr>
            <w:pStyle w:val="Tekstpodstawowy"/>
            <w:numPr>
              <w:numId w:val="46"/>
            </w:numPr>
            <w:spacing w:after="0" w:line="360" w:lineRule="auto"/>
            <w:ind w:left="360" w:hanging="360"/>
          </w:pPr>
        </w:pPrChange>
      </w:pPr>
      <w:del w:id="11134" w:author="Robert Pasternak" w:date="2024-07-16T14:48:00Z">
        <w:r w:rsidRPr="008416E6" w:rsidDel="0010536A">
          <w:rPr>
            <w:b/>
            <w:sz w:val="28"/>
            <w:szCs w:val="28"/>
            <w:lang w:eastAsia="en-US"/>
            <w:rPrChange w:id="11135" w:author="Robert Pasternak" w:date="2021-09-07T12:47:00Z">
              <w:rPr>
                <w:rFonts w:ascii="Times" w:hAnsi="Times" w:cs="Arial"/>
                <w:bCs/>
                <w:color w:val="FF0000"/>
                <w:u w:val="single"/>
                <w:lang w:eastAsia="en-US"/>
              </w:rPr>
            </w:rPrChange>
          </w:rPr>
          <w:delText xml:space="preserve">Niezorganizowanie i nierozpoczęcie prowadzenia PSZOK przez Wykonawcę </w:delText>
        </w:r>
      </w:del>
      <w:ins w:id="11136" w:author="Grzegorz" w:date="2019-08-23T09:50:00Z">
        <w:del w:id="11137" w:author="Robert Pasternak" w:date="2024-07-16T14:48:00Z">
          <w:r w:rsidRPr="008416E6" w:rsidDel="0010536A">
            <w:rPr>
              <w:b/>
              <w:sz w:val="28"/>
              <w:szCs w:val="28"/>
              <w:lang w:eastAsia="en-US"/>
              <w:rPrChange w:id="11138" w:author="Robert Pasternak" w:date="2021-09-07T12:47:00Z">
                <w:rPr>
                  <w:rFonts w:ascii="Times" w:hAnsi="Times" w:cs="Arial"/>
                  <w:bCs/>
                  <w:color w:val="FF0000"/>
                  <w:u w:val="single"/>
                  <w:lang w:eastAsia="en-US"/>
                </w:rPr>
              </w:rPrChange>
            </w:rPr>
            <w:delText xml:space="preserve">do </w:delText>
          </w:r>
        </w:del>
      </w:ins>
      <w:ins w:id="11139" w:author="Grzegorz" w:date="2019-08-23T09:53:00Z">
        <w:del w:id="11140" w:author="Robert Pasternak" w:date="2024-07-16T14:48:00Z">
          <w:r w:rsidRPr="008416E6" w:rsidDel="0010536A">
            <w:rPr>
              <w:b/>
              <w:sz w:val="28"/>
              <w:szCs w:val="28"/>
              <w:lang w:eastAsia="en-US"/>
              <w:rPrChange w:id="11141" w:author="Robert Pasternak" w:date="2021-09-07T12:47:00Z">
                <w:rPr>
                  <w:rFonts w:ascii="Times" w:hAnsi="Times" w:cs="Arial"/>
                  <w:bCs/>
                  <w:color w:val="FF0000"/>
                  <w:u w:val="single"/>
                  <w:lang w:eastAsia="en-US"/>
                </w:rPr>
              </w:rPrChange>
            </w:rPr>
            <w:delText xml:space="preserve">dnia </w:delText>
          </w:r>
        </w:del>
      </w:ins>
      <w:del w:id="11142" w:author="Robert Pasternak" w:date="2024-07-16T14:48:00Z">
        <w:r w:rsidRPr="008416E6" w:rsidDel="0010536A">
          <w:rPr>
            <w:b/>
            <w:sz w:val="28"/>
            <w:szCs w:val="28"/>
            <w:lang w:eastAsia="en-US"/>
            <w:rPrChange w:id="11143" w:author="Robert Pasternak" w:date="2021-09-07T12:47:00Z">
              <w:rPr>
                <w:rFonts w:ascii="Times" w:hAnsi="Times" w:cs="Arial"/>
                <w:bCs/>
                <w:color w:val="FF0000"/>
                <w:u w:val="single"/>
                <w:lang w:eastAsia="en-US"/>
              </w:rPr>
            </w:rPrChange>
          </w:rPr>
          <w:delText xml:space="preserve">30 </w:delText>
        </w:r>
      </w:del>
      <w:ins w:id="11144" w:author="Grzegorz" w:date="2019-08-23T09:50:00Z">
        <w:del w:id="11145" w:author="Robert Pasternak" w:date="2024-07-16T14:48:00Z">
          <w:r w:rsidRPr="008416E6" w:rsidDel="0010536A">
            <w:rPr>
              <w:b/>
              <w:sz w:val="28"/>
              <w:szCs w:val="28"/>
              <w:lang w:eastAsia="en-US"/>
              <w:rPrChange w:id="11146" w:author="Robert Pasternak" w:date="2021-09-07T12:47:00Z">
                <w:rPr>
                  <w:rFonts w:ascii="Times" w:hAnsi="Times" w:cs="Arial"/>
                  <w:bCs/>
                  <w:color w:val="FF0000"/>
                  <w:u w:val="single"/>
                  <w:lang w:eastAsia="en-US"/>
                </w:rPr>
              </w:rPrChange>
            </w:rPr>
            <w:delText> </w:delText>
          </w:r>
        </w:del>
      </w:ins>
      <w:del w:id="11147" w:author="Robert Pasternak" w:date="2024-07-16T14:48:00Z">
        <w:r w:rsidRPr="008416E6" w:rsidDel="0010536A">
          <w:rPr>
            <w:b/>
            <w:sz w:val="28"/>
            <w:szCs w:val="28"/>
            <w:lang w:eastAsia="en-US"/>
            <w:rPrChange w:id="11148" w:author="Robert Pasternak" w:date="2021-09-07T12:47:00Z">
              <w:rPr>
                <w:rFonts w:ascii="Times" w:hAnsi="Times" w:cs="Arial"/>
                <w:bCs/>
                <w:color w:val="FF0000"/>
                <w:u w:val="single"/>
                <w:lang w:eastAsia="en-US"/>
              </w:rPr>
            </w:rPrChange>
          </w:rPr>
          <w:delText xml:space="preserve">kwietnia 2020 r., skutkować będzie </w:delText>
        </w:r>
        <w:r w:rsidRPr="008416E6" w:rsidDel="0010536A">
          <w:rPr>
            <w:b/>
            <w:sz w:val="28"/>
            <w:szCs w:val="28"/>
            <w:rPrChange w:id="11149" w:author="Robert Pasternak" w:date="2021-09-07T12:47:00Z">
              <w:rPr>
                <w:rFonts w:ascii="Times" w:hAnsi="Times" w:cs="Arial"/>
                <w:color w:val="FF0000"/>
                <w:u w:val="single"/>
              </w:rPr>
            </w:rPrChange>
          </w:rPr>
          <w:delText>rozwiązaniem Umowy przez Zamawiającego z przyczyn zależnych od Wykonawcy.</w:delText>
        </w:r>
      </w:del>
    </w:p>
    <w:p w14:paraId="67BC463F" w14:textId="36CD3293" w:rsidR="00361B44" w:rsidRPr="008416E6" w:rsidDel="0010536A" w:rsidRDefault="00E11DE4">
      <w:pPr>
        <w:pStyle w:val="Akapitzlist"/>
        <w:ind w:left="284"/>
        <w:rPr>
          <w:del w:id="11150" w:author="Robert Pasternak" w:date="2024-07-16T14:48:00Z"/>
          <w:b/>
          <w:sz w:val="28"/>
          <w:szCs w:val="28"/>
          <w:lang w:eastAsia="en-US"/>
          <w:rPrChange w:id="11151" w:author="Robert Pasternak" w:date="2021-09-07T12:47:00Z">
            <w:rPr>
              <w:del w:id="11152" w:author="Robert Pasternak" w:date="2024-07-16T14:48:00Z"/>
              <w:rFonts w:ascii="Times" w:hAnsi="Times" w:cs="Arial"/>
              <w:b/>
              <w:bCs/>
              <w:color w:val="FF0000"/>
              <w:u w:val="single"/>
              <w:lang w:eastAsia="en-US"/>
            </w:rPr>
          </w:rPrChange>
        </w:rPr>
        <w:pPrChange w:id="11153" w:author="Robert Pasternak" w:date="2021-09-02T09:18:00Z">
          <w:pPr>
            <w:pStyle w:val="Tekstpodstawowy"/>
            <w:numPr>
              <w:numId w:val="46"/>
            </w:numPr>
            <w:spacing w:after="0" w:line="360" w:lineRule="auto"/>
            <w:ind w:left="360" w:hanging="360"/>
          </w:pPr>
        </w:pPrChange>
      </w:pPr>
      <w:del w:id="11154" w:author="Robert Pasternak" w:date="2024-07-16T14:48:00Z">
        <w:r w:rsidRPr="008416E6" w:rsidDel="0010536A">
          <w:rPr>
            <w:b/>
            <w:sz w:val="28"/>
            <w:szCs w:val="28"/>
            <w:lang w:eastAsia="en-US"/>
            <w:rPrChange w:id="11155" w:author="Robert Pasternak" w:date="2021-09-07T12:47:00Z">
              <w:rPr>
                <w:rFonts w:ascii="Times" w:hAnsi="Times" w:cs="Arial"/>
                <w:bCs/>
                <w:color w:val="FF0000"/>
                <w:u w:val="single"/>
                <w:lang w:eastAsia="en-US"/>
              </w:rPr>
            </w:rPrChange>
          </w:rPr>
          <w:delText>W przypadku, gdy Zamawiający zorganizuje i będzie prowadził zastępczy PSZOK, Wykonawca zobowiązany jest na własny koszt wyposażyć zastępczy PSZOK w:</w:delText>
        </w:r>
      </w:del>
    </w:p>
    <w:p w14:paraId="3CDFCB9C" w14:textId="73EF8788" w:rsidR="00361B44" w:rsidRPr="008416E6" w:rsidDel="0010536A" w:rsidRDefault="00E11DE4">
      <w:pPr>
        <w:pStyle w:val="Akapitzlist"/>
        <w:ind w:left="284"/>
        <w:rPr>
          <w:del w:id="11156" w:author="Robert Pasternak" w:date="2024-07-16T14:48:00Z"/>
          <w:b/>
          <w:sz w:val="28"/>
          <w:szCs w:val="28"/>
          <w:rPrChange w:id="11157" w:author="Robert Pasternak" w:date="2021-09-07T12:47:00Z">
            <w:rPr>
              <w:del w:id="11158" w:author="Robert Pasternak" w:date="2024-07-16T14:48:00Z"/>
              <w:color w:val="FF0000"/>
              <w:u w:val="single"/>
            </w:rPr>
          </w:rPrChange>
        </w:rPr>
        <w:pPrChange w:id="11159" w:author="Robert Pasternak" w:date="2021-09-02T09:18:00Z">
          <w:pPr>
            <w:pStyle w:val="Tekstpodstawowy"/>
            <w:numPr>
              <w:numId w:val="47"/>
            </w:numPr>
            <w:spacing w:after="0" w:line="360" w:lineRule="auto"/>
            <w:ind w:left="1113" w:hanging="405"/>
          </w:pPr>
        </w:pPrChange>
      </w:pPr>
      <w:del w:id="11160" w:author="Robert Pasternak" w:date="2024-07-16T14:48:00Z">
        <w:r w:rsidRPr="008416E6" w:rsidDel="0010536A">
          <w:rPr>
            <w:b/>
            <w:sz w:val="28"/>
            <w:szCs w:val="28"/>
            <w:rPrChange w:id="11161" w:author="Robert Pasternak" w:date="2021-09-07T12:47:00Z">
              <w:rPr>
                <w:color w:val="FF0000"/>
                <w:u w:val="single"/>
              </w:rPr>
            </w:rPrChange>
          </w:rPr>
          <w:delText>odpowiednio opisane pojemniki, kontenery bądź boksy do gromadzenia wyselekcjonowanych frakcji odpadów, adekwatnie do ilości i rodzajów przyjmowanych odpadów,</w:delText>
        </w:r>
      </w:del>
    </w:p>
    <w:p w14:paraId="7092E8A6" w14:textId="00C19E0C" w:rsidR="00361B44" w:rsidRPr="008416E6" w:rsidDel="0010536A" w:rsidRDefault="00E11DE4">
      <w:pPr>
        <w:pStyle w:val="Akapitzlist"/>
        <w:ind w:left="284"/>
        <w:rPr>
          <w:del w:id="11162" w:author="Robert Pasternak" w:date="2024-07-16T14:48:00Z"/>
          <w:b/>
          <w:sz w:val="28"/>
          <w:szCs w:val="28"/>
          <w:lang w:eastAsia="en-US"/>
          <w:rPrChange w:id="11163" w:author="Robert Pasternak" w:date="2021-09-07T12:47:00Z">
            <w:rPr>
              <w:del w:id="11164" w:author="Robert Pasternak" w:date="2024-07-16T14:48:00Z"/>
              <w:rFonts w:ascii="Times" w:hAnsi="Times" w:cs="Arial"/>
              <w:b/>
              <w:bCs/>
              <w:color w:val="FF0000"/>
              <w:u w:val="single"/>
              <w:lang w:eastAsia="en-US"/>
            </w:rPr>
          </w:rPrChange>
        </w:rPr>
        <w:pPrChange w:id="11165" w:author="Robert Pasternak" w:date="2021-09-02T09:18:00Z">
          <w:pPr>
            <w:pStyle w:val="Tekstpodstawowy"/>
            <w:numPr>
              <w:numId w:val="47"/>
            </w:numPr>
            <w:spacing w:after="0" w:line="360" w:lineRule="auto"/>
            <w:ind w:left="1113" w:hanging="405"/>
          </w:pPr>
        </w:pPrChange>
      </w:pPr>
      <w:del w:id="11166" w:author="Robert Pasternak" w:date="2024-07-16T14:48:00Z">
        <w:r w:rsidRPr="008416E6" w:rsidDel="0010536A">
          <w:rPr>
            <w:b/>
            <w:sz w:val="28"/>
            <w:szCs w:val="28"/>
            <w:lang w:eastAsia="en-US"/>
            <w:rPrChange w:id="11167" w:author="Robert Pasternak" w:date="2021-09-07T12:47:00Z">
              <w:rPr>
                <w:rFonts w:ascii="Times" w:hAnsi="Times" w:cs="Arial"/>
                <w:bCs/>
                <w:color w:val="FF0000"/>
                <w:u w:val="single"/>
                <w:lang w:eastAsia="en-US"/>
              </w:rPr>
            </w:rPrChange>
          </w:rPr>
          <w:delText>kontenery do zbierania zużytego sprzętu elektrycznego i elektronicznego, chroniące zbierane odpady przed opadami atmosferycznymi,</w:delText>
        </w:r>
      </w:del>
    </w:p>
    <w:p w14:paraId="4EF4255C" w14:textId="45C7830D" w:rsidR="00361B44" w:rsidRPr="008416E6" w:rsidDel="0010536A" w:rsidRDefault="00E11DE4">
      <w:pPr>
        <w:pStyle w:val="Akapitzlist"/>
        <w:ind w:left="284"/>
        <w:rPr>
          <w:del w:id="11168" w:author="Robert Pasternak" w:date="2024-07-16T14:48:00Z"/>
          <w:b/>
          <w:sz w:val="28"/>
          <w:szCs w:val="28"/>
          <w:lang w:eastAsia="en-US"/>
          <w:rPrChange w:id="11169" w:author="Robert Pasternak" w:date="2021-09-07T12:47:00Z">
            <w:rPr>
              <w:del w:id="11170" w:author="Robert Pasternak" w:date="2024-07-16T14:48:00Z"/>
              <w:rFonts w:ascii="Times" w:hAnsi="Times" w:cs="Arial"/>
              <w:b/>
              <w:bCs/>
              <w:color w:val="FF0000"/>
              <w:u w:val="single"/>
              <w:lang w:eastAsia="en-US"/>
            </w:rPr>
          </w:rPrChange>
        </w:rPr>
        <w:pPrChange w:id="11171" w:author="Robert Pasternak" w:date="2021-09-02T09:18:00Z">
          <w:pPr>
            <w:pStyle w:val="Tekstpodstawowy"/>
            <w:numPr>
              <w:numId w:val="47"/>
            </w:numPr>
            <w:spacing w:after="0" w:line="360" w:lineRule="auto"/>
            <w:ind w:left="1113" w:hanging="405"/>
          </w:pPr>
        </w:pPrChange>
      </w:pPr>
      <w:del w:id="11172" w:author="Robert Pasternak" w:date="2024-07-16T14:48:00Z">
        <w:r w:rsidRPr="008416E6" w:rsidDel="0010536A">
          <w:rPr>
            <w:b/>
            <w:sz w:val="28"/>
            <w:szCs w:val="28"/>
            <w:lang w:eastAsia="en-US"/>
            <w:rPrChange w:id="11173" w:author="Robert Pasternak" w:date="2021-09-07T12:47:00Z">
              <w:rPr>
                <w:rFonts w:ascii="Times" w:hAnsi="Times" w:cs="Arial"/>
                <w:bCs/>
                <w:color w:val="FF0000"/>
                <w:u w:val="single"/>
                <w:lang w:eastAsia="en-US"/>
              </w:rPr>
            </w:rPrChange>
          </w:rPr>
          <w:delText>pojemniki do zbierania farb, lakierów, rozpuszczalników, olejów itp. chroniące zbierane odpady przed opadami atmosferycznymi oraz zapobiegające wycie</w:delText>
        </w:r>
      </w:del>
      <w:ins w:id="11174" w:author="Grzegorz" w:date="2019-08-23T09:55:00Z">
        <w:del w:id="11175" w:author="Robert Pasternak" w:date="2024-07-16T14:48:00Z">
          <w:r w:rsidRPr="008416E6" w:rsidDel="0010536A">
            <w:rPr>
              <w:b/>
              <w:sz w:val="28"/>
              <w:szCs w:val="28"/>
              <w:lang w:eastAsia="en-US"/>
              <w:rPrChange w:id="11176" w:author="Robert Pasternak" w:date="2021-09-07T12:47:00Z">
                <w:rPr>
                  <w:rFonts w:ascii="Times" w:hAnsi="Times" w:cs="Arial"/>
                  <w:bCs/>
                  <w:color w:val="FF0000"/>
                  <w:u w:val="single"/>
                  <w:lang w:eastAsia="en-US"/>
                </w:rPr>
              </w:rPrChange>
            </w:rPr>
            <w:delText>kom</w:delText>
          </w:r>
        </w:del>
      </w:ins>
      <w:del w:id="11177" w:author="Robert Pasternak" w:date="2024-07-16T14:48:00Z">
        <w:r w:rsidRPr="008416E6" w:rsidDel="0010536A">
          <w:rPr>
            <w:b/>
            <w:sz w:val="28"/>
            <w:szCs w:val="28"/>
            <w:lang w:eastAsia="en-US"/>
            <w:rPrChange w:id="11178" w:author="Robert Pasternak" w:date="2021-09-07T12:47:00Z">
              <w:rPr>
                <w:rFonts w:ascii="Times" w:hAnsi="Times" w:cs="Arial"/>
                <w:bCs/>
                <w:color w:val="FF0000"/>
                <w:u w:val="single"/>
                <w:lang w:eastAsia="en-US"/>
              </w:rPr>
            </w:rPrChange>
          </w:rPr>
          <w:delText>ką substancji niebezpiecznych,</w:delText>
        </w:r>
      </w:del>
    </w:p>
    <w:p w14:paraId="074A1A69" w14:textId="5E2A9C96" w:rsidR="00361B44" w:rsidRPr="008416E6" w:rsidDel="0010536A" w:rsidRDefault="00E11DE4">
      <w:pPr>
        <w:pStyle w:val="Akapitzlist"/>
        <w:ind w:left="284"/>
        <w:rPr>
          <w:ins w:id="11179" w:author="Grzegorz" w:date="2019-08-23T10:04:00Z"/>
          <w:del w:id="11180" w:author="Robert Pasternak" w:date="2024-07-16T14:48:00Z"/>
          <w:b/>
          <w:sz w:val="28"/>
          <w:szCs w:val="28"/>
          <w:lang w:eastAsia="en-US"/>
          <w:rPrChange w:id="11181" w:author="Robert Pasternak" w:date="2021-09-07T12:47:00Z">
            <w:rPr>
              <w:ins w:id="11182" w:author="Grzegorz" w:date="2019-08-23T10:04:00Z"/>
              <w:del w:id="11183" w:author="Robert Pasternak" w:date="2024-07-16T14:48:00Z"/>
              <w:color w:val="FF0000"/>
              <w:u w:val="single"/>
            </w:rPr>
          </w:rPrChange>
        </w:rPr>
        <w:pPrChange w:id="11184" w:author="Robert Pasternak" w:date="2021-09-02T09:18:00Z">
          <w:pPr>
            <w:pStyle w:val="Tekstpodstawowy"/>
            <w:numPr>
              <w:numId w:val="47"/>
            </w:numPr>
            <w:spacing w:after="0" w:line="360" w:lineRule="auto"/>
            <w:ind w:left="1113" w:hanging="405"/>
          </w:pPr>
        </w:pPrChange>
      </w:pPr>
      <w:ins w:id="11185" w:author="Grzegorz" w:date="2019-08-23T10:04:00Z">
        <w:del w:id="11186" w:author="Robert Pasternak" w:date="2024-07-16T14:48:00Z">
          <w:r w:rsidRPr="008416E6" w:rsidDel="0010536A">
            <w:rPr>
              <w:b/>
              <w:sz w:val="28"/>
              <w:szCs w:val="28"/>
              <w:rPrChange w:id="11187" w:author="Robert Pasternak" w:date="2021-09-07T12:47:00Z">
                <w:rPr>
                  <w:color w:val="FF0000"/>
                </w:rPr>
              </w:rPrChange>
            </w:rPr>
            <w:delText>wagę z ważnymi świadectwami zgodności i legalizacjami Głównego Urzędu Miar (wraz z kopiami tych świadectw i legalizacji), umożliwiającą ważenie odpadów dostarczanych do PSZOK</w:delText>
          </w:r>
        </w:del>
      </w:ins>
    </w:p>
    <w:p w14:paraId="40E3D568" w14:textId="3E143959" w:rsidR="00361B44" w:rsidRPr="008416E6" w:rsidDel="0010536A" w:rsidRDefault="00E11DE4">
      <w:pPr>
        <w:pStyle w:val="Akapitzlist"/>
        <w:ind w:left="284"/>
        <w:rPr>
          <w:del w:id="11188" w:author="Robert Pasternak" w:date="2024-07-16T14:48:00Z"/>
          <w:b/>
          <w:sz w:val="28"/>
          <w:szCs w:val="28"/>
          <w:lang w:eastAsia="en-US"/>
          <w:rPrChange w:id="11189" w:author="Robert Pasternak" w:date="2021-09-07T12:47:00Z">
            <w:rPr>
              <w:del w:id="11190" w:author="Robert Pasternak" w:date="2024-07-16T14:48:00Z"/>
              <w:rFonts w:ascii="Times" w:hAnsi="Times" w:cs="Arial"/>
              <w:b/>
              <w:bCs/>
              <w:color w:val="FF0000"/>
              <w:u w:val="single"/>
              <w:lang w:eastAsia="en-US"/>
            </w:rPr>
          </w:rPrChange>
        </w:rPr>
        <w:pPrChange w:id="11191" w:author="Robert Pasternak" w:date="2021-09-02T09:18:00Z">
          <w:pPr>
            <w:pStyle w:val="Tekstpodstawowy"/>
            <w:numPr>
              <w:numId w:val="47"/>
            </w:numPr>
            <w:spacing w:after="0" w:line="360" w:lineRule="auto"/>
            <w:ind w:left="1113" w:hanging="405"/>
          </w:pPr>
        </w:pPrChange>
      </w:pPr>
      <w:del w:id="11192" w:author="Robert Pasternak" w:date="2024-07-16T14:48:00Z">
        <w:r w:rsidRPr="008416E6" w:rsidDel="0010536A">
          <w:rPr>
            <w:b/>
            <w:sz w:val="28"/>
            <w:szCs w:val="28"/>
            <w:rPrChange w:id="11193" w:author="Robert Pasternak" w:date="2021-09-07T12:47:00Z">
              <w:rPr>
                <w:color w:val="FF0000"/>
                <w:u w:val="single"/>
              </w:rPr>
            </w:rPrChange>
          </w:rPr>
          <w:delText>wagę z ważnymi świadectwami zgodności i legalizacjami Głównego Urzędu Miar, umożliwiającą zważenie odpadów dostarczonych do PSZOK,</w:delText>
        </w:r>
      </w:del>
    </w:p>
    <w:p w14:paraId="4686D363" w14:textId="426B5811" w:rsidR="00361B44" w:rsidRPr="008416E6" w:rsidDel="0010536A" w:rsidRDefault="00E11DE4">
      <w:pPr>
        <w:pStyle w:val="Akapitzlist"/>
        <w:ind w:left="284"/>
        <w:rPr>
          <w:del w:id="11194" w:author="Robert Pasternak" w:date="2024-07-16T14:48:00Z"/>
          <w:b/>
          <w:sz w:val="28"/>
          <w:szCs w:val="28"/>
          <w:lang w:eastAsia="en-US"/>
          <w:rPrChange w:id="11195" w:author="Robert Pasternak" w:date="2021-09-07T12:47:00Z">
            <w:rPr>
              <w:del w:id="11196" w:author="Robert Pasternak" w:date="2024-07-16T14:48:00Z"/>
              <w:rFonts w:ascii="Times" w:hAnsi="Times" w:cs="Arial"/>
              <w:b/>
              <w:bCs/>
              <w:color w:val="FF0000"/>
              <w:u w:val="single"/>
              <w:lang w:eastAsia="en-US"/>
            </w:rPr>
          </w:rPrChange>
        </w:rPr>
        <w:pPrChange w:id="11197" w:author="Robert Pasternak" w:date="2021-09-02T09:18:00Z">
          <w:pPr>
            <w:pStyle w:val="Tekstpodstawowy"/>
            <w:numPr>
              <w:numId w:val="47"/>
            </w:numPr>
            <w:spacing w:after="0" w:line="360" w:lineRule="auto"/>
            <w:ind w:left="1113" w:hanging="405"/>
          </w:pPr>
        </w:pPrChange>
      </w:pPr>
      <w:del w:id="11198" w:author="Robert Pasternak" w:date="2024-07-16T14:48:00Z">
        <w:r w:rsidRPr="008416E6" w:rsidDel="0010536A">
          <w:rPr>
            <w:b/>
            <w:sz w:val="28"/>
            <w:szCs w:val="28"/>
            <w:rPrChange w:id="11199" w:author="Robert Pasternak" w:date="2021-09-07T12:47:00Z">
              <w:rPr>
                <w:rFonts w:ascii="Times" w:hAnsi="Times" w:cs="Arial"/>
                <w:color w:val="FF0000"/>
                <w:u w:val="single"/>
              </w:rPr>
            </w:rPrChange>
          </w:rPr>
          <w:delText>dodatkowe elementy opisane w Rozdziale III pkt. 1 ppkt. 7 lit. f, g oraz k</w:delText>
        </w:r>
      </w:del>
    </w:p>
    <w:p w14:paraId="3D6847D2" w14:textId="706C798C" w:rsidR="00361B44" w:rsidRPr="008416E6" w:rsidDel="0010536A" w:rsidRDefault="00E11DE4">
      <w:pPr>
        <w:pStyle w:val="Akapitzlist"/>
        <w:ind w:left="284"/>
        <w:rPr>
          <w:del w:id="11200" w:author="Robert Pasternak" w:date="2024-07-16T14:48:00Z"/>
          <w:b/>
          <w:sz w:val="28"/>
          <w:szCs w:val="28"/>
          <w:lang w:eastAsia="en-US"/>
          <w:rPrChange w:id="11201" w:author="Robert Pasternak" w:date="2021-09-07T12:47:00Z">
            <w:rPr>
              <w:del w:id="11202" w:author="Robert Pasternak" w:date="2024-07-16T14:48:00Z"/>
              <w:rFonts w:ascii="Times" w:hAnsi="Times" w:cs="Arial"/>
              <w:b/>
              <w:bCs/>
              <w:color w:val="FF0000"/>
              <w:u w:val="single"/>
              <w:lang w:eastAsia="en-US"/>
            </w:rPr>
          </w:rPrChange>
        </w:rPr>
        <w:pPrChange w:id="11203" w:author="Robert Pasternak" w:date="2021-09-02T09:18:00Z">
          <w:pPr>
            <w:pStyle w:val="Tekstpodstawowy"/>
            <w:spacing w:after="0" w:line="360" w:lineRule="auto"/>
          </w:pPr>
        </w:pPrChange>
      </w:pPr>
      <w:del w:id="11204" w:author="Robert Pasternak" w:date="2024-07-16T14:48:00Z">
        <w:r w:rsidRPr="008416E6" w:rsidDel="0010536A">
          <w:rPr>
            <w:b/>
            <w:sz w:val="28"/>
            <w:szCs w:val="28"/>
            <w:rPrChange w:id="11205" w:author="Robert Pasternak" w:date="2021-09-07T12:47:00Z">
              <w:rPr>
                <w:rFonts w:ascii="Times" w:hAnsi="Times" w:cs="Arial"/>
                <w:color w:val="FF0000"/>
                <w:u w:val="single"/>
              </w:rPr>
            </w:rPrChange>
          </w:rPr>
          <w:delText>zwane dalej „wyposażeniem”.</w:delText>
        </w:r>
      </w:del>
    </w:p>
    <w:p w14:paraId="6498085F" w14:textId="5C04C15F" w:rsidR="00361B44" w:rsidRPr="008416E6" w:rsidDel="0010536A" w:rsidRDefault="00E11DE4">
      <w:pPr>
        <w:pStyle w:val="Akapitzlist"/>
        <w:ind w:left="284"/>
        <w:rPr>
          <w:del w:id="11206" w:author="Robert Pasternak" w:date="2024-07-16T14:48:00Z"/>
          <w:b/>
          <w:sz w:val="28"/>
          <w:szCs w:val="28"/>
          <w:lang w:eastAsia="en-US"/>
          <w:rPrChange w:id="11207" w:author="Robert Pasternak" w:date="2021-09-07T12:47:00Z">
            <w:rPr>
              <w:del w:id="11208" w:author="Robert Pasternak" w:date="2024-07-16T14:48:00Z"/>
              <w:rFonts w:ascii="Times" w:hAnsi="Times" w:cs="Arial"/>
              <w:bCs/>
              <w:color w:val="FF0000"/>
              <w:u w:val="single"/>
              <w:lang w:eastAsia="en-US"/>
            </w:rPr>
          </w:rPrChange>
        </w:rPr>
        <w:pPrChange w:id="11209" w:author="Robert Pasternak" w:date="2021-09-02T09:18:00Z">
          <w:pPr>
            <w:pStyle w:val="Tekstpodstawowy"/>
            <w:numPr>
              <w:numId w:val="46"/>
            </w:numPr>
            <w:spacing w:after="0" w:line="360" w:lineRule="auto"/>
            <w:ind w:left="360" w:hanging="360"/>
          </w:pPr>
        </w:pPrChange>
      </w:pPr>
      <w:del w:id="11210" w:author="Robert Pasternak" w:date="2024-07-16T14:48:00Z">
        <w:r w:rsidRPr="008416E6" w:rsidDel="0010536A">
          <w:rPr>
            <w:b/>
            <w:sz w:val="28"/>
            <w:szCs w:val="28"/>
            <w:lang w:eastAsia="en-US"/>
            <w:rPrChange w:id="11211" w:author="Robert Pasternak" w:date="2021-09-07T12:47:00Z">
              <w:rPr>
                <w:rFonts w:ascii="Times" w:hAnsi="Times" w:cs="Arial"/>
                <w:bCs/>
                <w:color w:val="FF0000"/>
                <w:u w:val="single"/>
                <w:lang w:eastAsia="en-US"/>
              </w:rPr>
            </w:rPrChange>
          </w:rPr>
          <w:delText>Wykonawca dostarczy i zamontuje wyposażenie w zastępczym PSZOK w terminie do 31 grudnia 2019 roku, z zastrzeżeniem Rozdziału III pkt. 1 ppkt. 7 lit. k.</w:delText>
        </w:r>
      </w:del>
    </w:p>
    <w:p w14:paraId="3786107C" w14:textId="46415DF8" w:rsidR="00361B44" w:rsidRPr="008416E6" w:rsidDel="0010536A" w:rsidRDefault="00E11DE4">
      <w:pPr>
        <w:pStyle w:val="Akapitzlist"/>
        <w:ind w:left="284"/>
        <w:rPr>
          <w:del w:id="11212" w:author="Robert Pasternak" w:date="2024-07-16T14:48:00Z"/>
          <w:b/>
          <w:sz w:val="28"/>
          <w:szCs w:val="28"/>
          <w:lang w:eastAsia="en-US"/>
          <w:rPrChange w:id="11213" w:author="Robert Pasternak" w:date="2021-09-07T12:47:00Z">
            <w:rPr>
              <w:del w:id="11214" w:author="Robert Pasternak" w:date="2024-07-16T14:48:00Z"/>
              <w:rFonts w:ascii="Times" w:hAnsi="Times" w:cs="Arial"/>
              <w:b/>
              <w:bCs/>
              <w:color w:val="FF0000"/>
              <w:u w:val="single"/>
              <w:lang w:eastAsia="en-US"/>
            </w:rPr>
          </w:rPrChange>
        </w:rPr>
        <w:pPrChange w:id="11215" w:author="Robert Pasternak" w:date="2021-09-02T09:18:00Z">
          <w:pPr>
            <w:pStyle w:val="Tekstpodstawowy"/>
            <w:numPr>
              <w:numId w:val="46"/>
            </w:numPr>
            <w:spacing w:after="0" w:line="360" w:lineRule="auto"/>
            <w:ind w:left="360" w:hanging="360"/>
          </w:pPr>
        </w:pPrChange>
      </w:pPr>
      <w:del w:id="11216" w:author="Robert Pasternak" w:date="2024-07-16T14:48:00Z">
        <w:r w:rsidRPr="008416E6" w:rsidDel="0010536A">
          <w:rPr>
            <w:b/>
            <w:sz w:val="28"/>
            <w:szCs w:val="28"/>
            <w:lang w:eastAsia="en-US"/>
            <w:rPrChange w:id="11217" w:author="Robert Pasternak" w:date="2021-09-07T12:47:00Z">
              <w:rPr>
                <w:rFonts w:ascii="Times" w:hAnsi="Times" w:cs="Arial"/>
                <w:bCs/>
                <w:color w:val="FF0000"/>
                <w:u w:val="single"/>
                <w:lang w:eastAsia="en-US"/>
              </w:rPr>
            </w:rPrChange>
          </w:rPr>
          <w:delText>W przypadku naruszenia terminu, o którym mowa w ppkt. 7, Zamawiający przewiduje sankcje w postaci kar umownych określonych</w:delText>
        </w:r>
      </w:del>
      <w:ins w:id="11218" w:author="Grzegorz" w:date="2019-08-23T10:08:00Z">
        <w:del w:id="11219" w:author="Robert Pasternak" w:date="2024-07-16T14:48:00Z">
          <w:r w:rsidRPr="008416E6" w:rsidDel="0010536A">
            <w:rPr>
              <w:b/>
              <w:sz w:val="28"/>
              <w:szCs w:val="28"/>
              <w:lang w:eastAsia="en-US"/>
              <w:rPrChange w:id="11220" w:author="Robert Pasternak" w:date="2021-09-07T12:47:00Z">
                <w:rPr>
                  <w:rFonts w:ascii="Times" w:hAnsi="Times" w:cs="Arial"/>
                  <w:bCs/>
                  <w:color w:val="FF0000"/>
                  <w:u w:val="single"/>
                  <w:lang w:eastAsia="en-US"/>
                </w:rPr>
              </w:rPrChange>
            </w:rPr>
            <w:delText>określone</w:delText>
          </w:r>
        </w:del>
      </w:ins>
      <w:del w:id="11221" w:author="Robert Pasternak" w:date="2024-07-16T14:48:00Z">
        <w:r w:rsidRPr="008416E6" w:rsidDel="0010536A">
          <w:rPr>
            <w:b/>
            <w:sz w:val="28"/>
            <w:szCs w:val="28"/>
            <w:lang w:eastAsia="en-US"/>
            <w:rPrChange w:id="11222" w:author="Robert Pasternak" w:date="2021-09-07T12:47:00Z">
              <w:rPr>
                <w:rFonts w:ascii="Times" w:hAnsi="Times" w:cs="Arial"/>
                <w:bCs/>
                <w:color w:val="FF0000"/>
                <w:u w:val="single"/>
                <w:lang w:eastAsia="en-US"/>
              </w:rPr>
            </w:rPrChange>
          </w:rPr>
          <w:delText xml:space="preserve"> w Umowie oraz może rozwiązać Umowę z przyczyn zależnych od Wykonawcy.</w:delText>
        </w:r>
      </w:del>
    </w:p>
    <w:p w14:paraId="2D333512" w14:textId="10A4C365" w:rsidR="00361B44" w:rsidRPr="008416E6" w:rsidDel="0010536A" w:rsidRDefault="00E11DE4">
      <w:pPr>
        <w:pStyle w:val="Akapitzlist"/>
        <w:ind w:left="284"/>
        <w:rPr>
          <w:del w:id="11223" w:author="Robert Pasternak" w:date="2024-07-16T14:48:00Z"/>
          <w:b/>
          <w:sz w:val="28"/>
          <w:szCs w:val="28"/>
          <w:lang w:eastAsia="en-US"/>
          <w:rPrChange w:id="11224" w:author="Robert Pasternak" w:date="2021-09-07T12:47:00Z">
            <w:rPr>
              <w:del w:id="11225" w:author="Robert Pasternak" w:date="2024-07-16T14:48:00Z"/>
              <w:rFonts w:ascii="Times" w:hAnsi="Times" w:cs="Arial"/>
              <w:b/>
              <w:bCs/>
              <w:color w:val="FF0000"/>
              <w:u w:val="single"/>
              <w:lang w:eastAsia="en-US"/>
            </w:rPr>
          </w:rPrChange>
        </w:rPr>
        <w:pPrChange w:id="11226" w:author="Robert Pasternak" w:date="2021-09-02T09:18:00Z">
          <w:pPr>
            <w:pStyle w:val="Tekstpodstawowy"/>
            <w:numPr>
              <w:numId w:val="46"/>
            </w:numPr>
            <w:spacing w:after="0" w:line="360" w:lineRule="auto"/>
            <w:ind w:left="360" w:hanging="360"/>
          </w:pPr>
        </w:pPrChange>
      </w:pPr>
      <w:del w:id="11227" w:author="Robert Pasternak" w:date="2024-07-16T14:48:00Z">
        <w:r w:rsidRPr="008416E6" w:rsidDel="0010536A">
          <w:rPr>
            <w:b/>
            <w:sz w:val="28"/>
            <w:szCs w:val="28"/>
            <w:lang w:eastAsia="en-US"/>
            <w:rPrChange w:id="11228" w:author="Robert Pasternak" w:date="2021-09-07T12:47:00Z">
              <w:rPr>
                <w:rFonts w:ascii="Times" w:hAnsi="Times" w:cs="Arial"/>
                <w:bCs/>
                <w:color w:val="FF0000"/>
                <w:u w:val="single"/>
                <w:lang w:eastAsia="en-US"/>
              </w:rPr>
            </w:rPrChange>
          </w:rPr>
          <w:delText xml:space="preserve">W przypadku rozpoczęcia prowadzenia PSZOK przez Wykonawcę lub rozwiązania Umowyz przyczyn wskazanych w ppkt. 5Wykonawca na własny koszt zdemontuje </w:delText>
        </w:r>
        <w:r w:rsidRPr="008416E6" w:rsidDel="0010536A">
          <w:rPr>
            <w:b/>
            <w:sz w:val="28"/>
            <w:szCs w:val="28"/>
            <w:lang w:eastAsia="en-US"/>
            <w:rPrChange w:id="11229" w:author="Robert Pasternak" w:date="2021-09-07T12:47:00Z">
              <w:rPr>
                <w:rFonts w:ascii="Times" w:hAnsi="Times" w:cs="Arial"/>
                <w:bCs/>
                <w:color w:val="FF0000"/>
                <w:u w:val="single"/>
                <w:lang w:eastAsia="en-US"/>
              </w:rPr>
            </w:rPrChange>
          </w:rPr>
          <w:br/>
          <w:delText>i odbierze z zastępczego PSZOK dostarczone uprzednio wyposażenie, w terminie ustalonym z Zamawiającym.</w:delText>
        </w:r>
      </w:del>
    </w:p>
    <w:p w14:paraId="2087CD15" w14:textId="49B80BBD" w:rsidR="00361B44" w:rsidRPr="008416E6" w:rsidDel="0010536A" w:rsidRDefault="00E11DE4">
      <w:pPr>
        <w:pStyle w:val="Akapitzlist"/>
        <w:ind w:left="284"/>
        <w:rPr>
          <w:del w:id="11230" w:author="Robert Pasternak" w:date="2024-07-16T14:48:00Z"/>
          <w:b/>
          <w:sz w:val="28"/>
          <w:szCs w:val="28"/>
          <w:lang w:eastAsia="en-US"/>
          <w:rPrChange w:id="11231" w:author="Robert Pasternak" w:date="2021-09-07T12:47:00Z">
            <w:rPr>
              <w:del w:id="11232" w:author="Robert Pasternak" w:date="2024-07-16T14:48:00Z"/>
              <w:rFonts w:ascii="Times" w:hAnsi="Times" w:cs="Arial"/>
              <w:b/>
              <w:bCs/>
              <w:color w:val="FF0000"/>
              <w:u w:val="single"/>
              <w:lang w:eastAsia="en-US"/>
            </w:rPr>
          </w:rPrChange>
        </w:rPr>
        <w:pPrChange w:id="11233" w:author="Robert Pasternak" w:date="2021-09-02T09:18:00Z">
          <w:pPr>
            <w:pStyle w:val="Tekstpodstawowy"/>
            <w:numPr>
              <w:numId w:val="46"/>
            </w:numPr>
            <w:spacing w:after="0" w:line="360" w:lineRule="auto"/>
            <w:ind w:left="360" w:hanging="360"/>
          </w:pPr>
        </w:pPrChange>
      </w:pPr>
      <w:del w:id="11234" w:author="Robert Pasternak" w:date="2024-07-16T14:48:00Z">
        <w:r w:rsidRPr="008416E6" w:rsidDel="0010536A">
          <w:rPr>
            <w:b/>
            <w:sz w:val="28"/>
            <w:szCs w:val="28"/>
            <w:lang w:eastAsia="en-US"/>
            <w:rPrChange w:id="11235" w:author="Robert Pasternak" w:date="2021-09-07T12:47:00Z">
              <w:rPr>
                <w:rFonts w:ascii="Times" w:hAnsi="Times" w:cs="Arial"/>
                <w:bCs/>
                <w:color w:val="FF0000"/>
                <w:u w:val="single"/>
                <w:lang w:eastAsia="en-US"/>
              </w:rPr>
            </w:rPrChange>
          </w:rPr>
          <w:delText xml:space="preserve"> Zamawiający odpowiada za stan wyposażenia, z wyjątkiem jego pogorszenia wynikającego z normalnego zużycia.</w:delText>
        </w:r>
      </w:del>
    </w:p>
    <w:p w14:paraId="14D3546E" w14:textId="16E1E47A" w:rsidR="00361B44" w:rsidRPr="008416E6" w:rsidDel="0010536A" w:rsidRDefault="00E11DE4">
      <w:pPr>
        <w:pStyle w:val="Akapitzlist"/>
        <w:ind w:left="284"/>
        <w:rPr>
          <w:del w:id="11236" w:author="Robert Pasternak" w:date="2024-07-16T14:48:00Z"/>
          <w:b/>
          <w:sz w:val="28"/>
          <w:szCs w:val="28"/>
          <w:lang w:eastAsia="en-US"/>
          <w:rPrChange w:id="11237" w:author="Robert Pasternak" w:date="2021-09-07T12:47:00Z">
            <w:rPr>
              <w:del w:id="11238" w:author="Robert Pasternak" w:date="2024-07-16T14:48:00Z"/>
              <w:rFonts w:ascii="Times" w:hAnsi="Times" w:cs="Arial"/>
              <w:b/>
              <w:bCs/>
              <w:color w:val="FF0000"/>
              <w:u w:val="single"/>
              <w:lang w:eastAsia="en-US"/>
            </w:rPr>
          </w:rPrChange>
        </w:rPr>
        <w:pPrChange w:id="11239" w:author="Robert Pasternak" w:date="2021-09-02T09:18:00Z">
          <w:pPr>
            <w:pStyle w:val="Tekstpodstawowy"/>
            <w:numPr>
              <w:numId w:val="46"/>
            </w:numPr>
            <w:spacing w:after="0" w:line="360" w:lineRule="auto"/>
            <w:ind w:left="360" w:hanging="360"/>
          </w:pPr>
        </w:pPrChange>
      </w:pPr>
      <w:del w:id="11240" w:author="Robert Pasternak" w:date="2024-07-16T14:48:00Z">
        <w:r w:rsidRPr="008416E6" w:rsidDel="0010536A">
          <w:rPr>
            <w:b/>
            <w:sz w:val="28"/>
            <w:szCs w:val="28"/>
            <w:lang w:eastAsia="en-US"/>
            <w:rPrChange w:id="11241" w:author="Robert Pasternak" w:date="2021-09-07T12:47:00Z">
              <w:rPr>
                <w:rFonts w:ascii="Times" w:hAnsi="Times" w:cs="Arial"/>
                <w:bCs/>
                <w:color w:val="FF0000"/>
                <w:u w:val="single"/>
                <w:lang w:eastAsia="en-US"/>
              </w:rPr>
            </w:rPrChange>
          </w:rPr>
          <w:delText>W przypadku uszkodzenia lub awarii wyposażenia zastępczego PSZOKdostarczonego przez Wykonawcę, uniemożliwiając</w:delText>
        </w:r>
      </w:del>
      <w:ins w:id="11242" w:author="Grzegorz" w:date="2019-08-23T10:09:00Z">
        <w:del w:id="11243" w:author="Robert Pasternak" w:date="2024-07-16T14:48:00Z">
          <w:r w:rsidRPr="008416E6" w:rsidDel="0010536A">
            <w:rPr>
              <w:b/>
              <w:sz w:val="28"/>
              <w:szCs w:val="28"/>
              <w:lang w:eastAsia="en-US"/>
              <w:rPrChange w:id="11244" w:author="Robert Pasternak" w:date="2021-09-07T12:47:00Z">
                <w:rPr>
                  <w:rFonts w:ascii="Times" w:hAnsi="Times" w:cs="Arial"/>
                  <w:bCs/>
                  <w:color w:val="FF0000"/>
                  <w:u w:val="single"/>
                  <w:lang w:eastAsia="en-US"/>
                </w:rPr>
              </w:rPrChange>
            </w:rPr>
            <w:delText>ych</w:delText>
          </w:r>
        </w:del>
      </w:ins>
      <w:del w:id="11245" w:author="Robert Pasternak" w:date="2024-07-16T14:48:00Z">
        <w:r w:rsidRPr="008416E6" w:rsidDel="0010536A">
          <w:rPr>
            <w:b/>
            <w:sz w:val="28"/>
            <w:szCs w:val="28"/>
            <w:lang w:eastAsia="en-US"/>
            <w:rPrChange w:id="11246" w:author="Robert Pasternak" w:date="2021-09-07T12:47:00Z">
              <w:rPr>
                <w:rFonts w:ascii="Times" w:hAnsi="Times" w:cs="Arial"/>
                <w:bCs/>
                <w:color w:val="FF0000"/>
                <w:u w:val="single"/>
                <w:lang w:eastAsia="en-US"/>
              </w:rPr>
            </w:rPrChange>
          </w:rPr>
          <w:delText>ego prawidłowe funkcjonowanie zastępczego PSZOK, powstałej</w:delText>
        </w:r>
      </w:del>
      <w:ins w:id="11247" w:author="Grzegorz" w:date="2019-08-23T10:09:00Z">
        <w:del w:id="11248" w:author="Robert Pasternak" w:date="2024-07-16T14:48:00Z">
          <w:r w:rsidRPr="008416E6" w:rsidDel="0010536A">
            <w:rPr>
              <w:b/>
              <w:sz w:val="28"/>
              <w:szCs w:val="28"/>
              <w:lang w:eastAsia="en-US"/>
              <w:rPrChange w:id="11249" w:author="Robert Pasternak" w:date="2021-09-07T12:47:00Z">
                <w:rPr>
                  <w:rFonts w:ascii="Times" w:hAnsi="Times" w:cs="Arial"/>
                  <w:bCs/>
                  <w:color w:val="FF0000"/>
                  <w:u w:val="single"/>
                  <w:lang w:eastAsia="en-US"/>
                </w:rPr>
              </w:rPrChange>
            </w:rPr>
            <w:delText>ych</w:delText>
          </w:r>
        </w:del>
      </w:ins>
      <w:del w:id="11250" w:author="Robert Pasternak" w:date="2024-07-16T14:48:00Z">
        <w:r w:rsidRPr="008416E6" w:rsidDel="0010536A">
          <w:rPr>
            <w:b/>
            <w:sz w:val="28"/>
            <w:szCs w:val="28"/>
            <w:lang w:eastAsia="en-US"/>
            <w:rPrChange w:id="11251" w:author="Robert Pasternak" w:date="2021-09-07T12:47:00Z">
              <w:rPr>
                <w:rFonts w:ascii="Times" w:hAnsi="Times" w:cs="Arial"/>
                <w:bCs/>
                <w:color w:val="FF0000"/>
                <w:u w:val="single"/>
                <w:lang w:eastAsia="en-US"/>
              </w:rPr>
            </w:rPrChange>
          </w:rPr>
          <w:delText xml:space="preserve"> w sposób nie zawiniony przez Zamawiającego, Wykonawca zobowiązany jest wymienić lub naprawić na własny koszt uszkodzone wyposażenie w </w:delText>
        </w:r>
      </w:del>
      <w:ins w:id="11252" w:author="Grzegorz" w:date="2019-08-23T10:09:00Z">
        <w:del w:id="11253" w:author="Robert Pasternak" w:date="2024-07-16T14:48:00Z">
          <w:r w:rsidRPr="008416E6" w:rsidDel="0010536A">
            <w:rPr>
              <w:b/>
              <w:sz w:val="28"/>
              <w:szCs w:val="28"/>
              <w:lang w:eastAsia="en-US"/>
              <w:rPrChange w:id="11254" w:author="Robert Pasternak" w:date="2021-09-07T12:47:00Z">
                <w:rPr>
                  <w:rFonts w:ascii="Times" w:hAnsi="Times" w:cs="Arial"/>
                  <w:bCs/>
                  <w:color w:val="FF0000"/>
                  <w:u w:val="single"/>
                  <w:lang w:eastAsia="en-US"/>
                </w:rPr>
              </w:rPrChange>
            </w:rPr>
            <w:delText> </w:delText>
          </w:r>
        </w:del>
      </w:ins>
      <w:del w:id="11255" w:author="Robert Pasternak" w:date="2024-07-16T14:48:00Z">
        <w:r w:rsidRPr="008416E6" w:rsidDel="0010536A">
          <w:rPr>
            <w:b/>
            <w:sz w:val="28"/>
            <w:szCs w:val="28"/>
            <w:lang w:eastAsia="en-US"/>
            <w:rPrChange w:id="11256" w:author="Robert Pasternak" w:date="2021-09-07T12:47:00Z">
              <w:rPr>
                <w:rFonts w:ascii="Times" w:hAnsi="Times" w:cs="Arial"/>
                <w:bCs/>
                <w:color w:val="FF0000"/>
                <w:u w:val="single"/>
                <w:lang w:eastAsia="en-US"/>
              </w:rPr>
            </w:rPrChange>
          </w:rPr>
          <w:delText>terminie nie dłuższym niż 48 godzin</w:delText>
        </w:r>
      </w:del>
      <w:ins w:id="11257" w:author="Grzegorz" w:date="2019-08-23T10:12:00Z">
        <w:del w:id="11258" w:author="Robert Pasternak" w:date="2024-07-16T14:48:00Z">
          <w:r w:rsidRPr="008416E6" w:rsidDel="0010536A">
            <w:rPr>
              <w:b/>
              <w:sz w:val="28"/>
              <w:szCs w:val="28"/>
              <w:lang w:eastAsia="en-US"/>
              <w:rPrChange w:id="11259" w:author="Robert Pasternak" w:date="2021-09-07T12:47:00Z">
                <w:rPr>
                  <w:rFonts w:ascii="Times" w:hAnsi="Times" w:cs="Arial"/>
                  <w:bCs/>
                  <w:color w:val="FF0000"/>
                  <w:u w:val="single"/>
                  <w:lang w:eastAsia="en-US"/>
                </w:rPr>
              </w:rPrChange>
            </w:rPr>
            <w:delText xml:space="preserve"> od zawiadomienia Wykonawcy przez Zamawiającego</w:delText>
          </w:r>
        </w:del>
      </w:ins>
      <w:ins w:id="11260" w:author="Grzegorz" w:date="2019-08-23T10:41:00Z">
        <w:del w:id="11261" w:author="Robert Pasternak" w:date="2024-07-16T14:48:00Z">
          <w:r w:rsidRPr="008416E6" w:rsidDel="0010536A">
            <w:rPr>
              <w:b/>
              <w:sz w:val="28"/>
              <w:szCs w:val="28"/>
              <w:lang w:eastAsia="en-US"/>
              <w:rPrChange w:id="11262" w:author="Robert Pasternak" w:date="2021-09-07T12:47:00Z">
                <w:rPr>
                  <w:rFonts w:ascii="Times" w:hAnsi="Times" w:cs="Arial"/>
                  <w:bCs/>
                  <w:color w:val="FF0000"/>
                  <w:u w:val="single"/>
                  <w:lang w:eastAsia="en-US"/>
                </w:rPr>
              </w:rPrChange>
            </w:rPr>
            <w:delText xml:space="preserve"> o uszkodzeniu lub awarii</w:delText>
          </w:r>
        </w:del>
      </w:ins>
      <w:ins w:id="11263" w:author="Grzegorz" w:date="2019-08-23T10:12:00Z">
        <w:del w:id="11264" w:author="Robert Pasternak" w:date="2024-07-16T14:48:00Z">
          <w:r w:rsidRPr="008416E6" w:rsidDel="0010536A">
            <w:rPr>
              <w:b/>
              <w:sz w:val="28"/>
              <w:szCs w:val="28"/>
              <w:lang w:eastAsia="en-US"/>
              <w:rPrChange w:id="11265" w:author="Robert Pasternak" w:date="2021-09-07T12:47:00Z">
                <w:rPr>
                  <w:rFonts w:ascii="Times" w:hAnsi="Times" w:cs="Arial"/>
                  <w:bCs/>
                  <w:color w:val="FF0000"/>
                  <w:u w:val="single"/>
                  <w:lang w:eastAsia="en-US"/>
                </w:rPr>
              </w:rPrChange>
            </w:rPr>
            <w:delText xml:space="preserve">. </w:delText>
          </w:r>
        </w:del>
      </w:ins>
      <w:del w:id="11266" w:author="Robert Pasternak" w:date="2024-07-16T14:48:00Z">
        <w:r w:rsidRPr="008416E6" w:rsidDel="0010536A">
          <w:rPr>
            <w:b/>
            <w:sz w:val="28"/>
            <w:szCs w:val="28"/>
            <w:lang w:eastAsia="en-US"/>
            <w:rPrChange w:id="11267" w:author="Robert Pasternak" w:date="2021-09-07T12:47:00Z">
              <w:rPr>
                <w:rFonts w:ascii="Times" w:hAnsi="Times" w:cs="Arial"/>
                <w:bCs/>
                <w:color w:val="FF0000"/>
                <w:u w:val="single"/>
                <w:lang w:eastAsia="en-US"/>
              </w:rPr>
            </w:rPrChange>
          </w:rPr>
          <w:delText xml:space="preserve">. Za nie realizację </w:delText>
        </w:r>
      </w:del>
      <w:ins w:id="11268" w:author="Grzegorz" w:date="2019-08-23T10:10:00Z">
        <w:del w:id="11269" w:author="Robert Pasternak" w:date="2024-07-16T14:48:00Z">
          <w:r w:rsidRPr="008416E6" w:rsidDel="0010536A">
            <w:rPr>
              <w:b/>
              <w:sz w:val="28"/>
              <w:szCs w:val="28"/>
              <w:lang w:eastAsia="en-US"/>
              <w:rPrChange w:id="11270" w:author="Robert Pasternak" w:date="2021-09-07T12:47:00Z">
                <w:rPr>
                  <w:rFonts w:ascii="Times" w:hAnsi="Times" w:cs="Arial"/>
                  <w:bCs/>
                  <w:color w:val="FF0000"/>
                  <w:u w:val="single"/>
                  <w:lang w:eastAsia="en-US"/>
                </w:rPr>
              </w:rPrChange>
            </w:rPr>
            <w:delText xml:space="preserve">opóźnienie </w:delText>
          </w:r>
        </w:del>
      </w:ins>
      <w:ins w:id="11271" w:author="Grzegorz" w:date="2019-08-23T10:34:00Z">
        <w:del w:id="11272" w:author="Robert Pasternak" w:date="2024-07-16T14:48:00Z">
          <w:r w:rsidRPr="008416E6" w:rsidDel="0010536A">
            <w:rPr>
              <w:b/>
              <w:sz w:val="28"/>
              <w:szCs w:val="28"/>
              <w:lang w:eastAsia="en-US"/>
              <w:rPrChange w:id="11273" w:author="Robert Pasternak" w:date="2021-09-07T12:47:00Z">
                <w:rPr>
                  <w:rFonts w:ascii="Times" w:hAnsi="Times" w:cs="Arial"/>
                  <w:bCs/>
                  <w:color w:val="FF0000"/>
                  <w:u w:val="single"/>
                  <w:lang w:eastAsia="en-US"/>
                </w:rPr>
              </w:rPrChange>
            </w:rPr>
            <w:delText xml:space="preserve">w wymianie lub naprawie </w:delText>
          </w:r>
        </w:del>
      </w:ins>
      <w:del w:id="11274" w:author="Robert Pasternak" w:date="2024-07-16T14:48:00Z">
        <w:r w:rsidRPr="008416E6" w:rsidDel="0010536A">
          <w:rPr>
            <w:b/>
            <w:sz w:val="28"/>
            <w:szCs w:val="28"/>
            <w:lang w:eastAsia="en-US"/>
            <w:rPrChange w:id="11275" w:author="Robert Pasternak" w:date="2021-09-07T12:47:00Z">
              <w:rPr>
                <w:rFonts w:ascii="Times" w:hAnsi="Times" w:cs="Arial"/>
                <w:bCs/>
                <w:color w:val="FF0000"/>
                <w:u w:val="single"/>
                <w:lang w:eastAsia="en-US"/>
              </w:rPr>
            </w:rPrChange>
          </w:rPr>
          <w:delText>lub opóźnienia w realizacji powyższego Zamawiający przewiduje sankcje w postaci kar umownych określonych</w:delText>
        </w:r>
      </w:del>
      <w:ins w:id="11276" w:author="Grzegorz" w:date="2019-08-23T10:10:00Z">
        <w:del w:id="11277" w:author="Robert Pasternak" w:date="2024-07-16T14:48:00Z">
          <w:r w:rsidRPr="008416E6" w:rsidDel="0010536A">
            <w:rPr>
              <w:b/>
              <w:sz w:val="28"/>
              <w:szCs w:val="28"/>
              <w:lang w:eastAsia="en-US"/>
              <w:rPrChange w:id="11278" w:author="Robert Pasternak" w:date="2021-09-07T12:47:00Z">
                <w:rPr>
                  <w:rFonts w:ascii="Times" w:hAnsi="Times" w:cs="Arial"/>
                  <w:bCs/>
                  <w:color w:val="FF0000"/>
                  <w:u w:val="single"/>
                  <w:lang w:eastAsia="en-US"/>
                </w:rPr>
              </w:rPrChange>
            </w:rPr>
            <w:delText>e</w:delText>
          </w:r>
        </w:del>
      </w:ins>
      <w:del w:id="11279" w:author="Robert Pasternak" w:date="2024-07-16T14:48:00Z">
        <w:r w:rsidRPr="008416E6" w:rsidDel="0010536A">
          <w:rPr>
            <w:b/>
            <w:sz w:val="28"/>
            <w:szCs w:val="28"/>
            <w:lang w:eastAsia="en-US"/>
            <w:rPrChange w:id="11280" w:author="Robert Pasternak" w:date="2021-09-07T12:47:00Z">
              <w:rPr>
                <w:rFonts w:ascii="Times" w:hAnsi="Times" w:cs="Arial"/>
                <w:bCs/>
                <w:color w:val="FF0000"/>
                <w:u w:val="single"/>
                <w:lang w:eastAsia="en-US"/>
              </w:rPr>
            </w:rPrChange>
          </w:rPr>
          <w:delText xml:space="preserve"> w Umowie. </w:delText>
        </w:r>
      </w:del>
      <w:ins w:id="11281" w:author="Grzegorz" w:date="2019-08-23T10:34:00Z">
        <w:del w:id="11282" w:author="Robert Pasternak" w:date="2024-07-16T14:48:00Z">
          <w:r w:rsidRPr="008416E6" w:rsidDel="0010536A">
            <w:rPr>
              <w:b/>
              <w:sz w:val="28"/>
              <w:szCs w:val="28"/>
              <w:lang w:eastAsia="en-US"/>
              <w:rPrChange w:id="11283" w:author="Robert Pasternak" w:date="2021-09-07T12:47:00Z">
                <w:rPr>
                  <w:rFonts w:ascii="Times" w:hAnsi="Times" w:cs="Arial"/>
                  <w:bCs/>
                  <w:color w:val="FF0000"/>
                  <w:u w:val="single"/>
                  <w:lang w:eastAsia="en-US"/>
                </w:rPr>
              </w:rPrChange>
            </w:rPr>
            <w:delText xml:space="preserve">W przypadku braku wymiany lub naprawy w ciągu 10 dni od dnia zawiadomienia </w:delText>
          </w:r>
        </w:del>
      </w:ins>
      <w:ins w:id="11284" w:author="Grzegorz" w:date="2019-08-23T10:35:00Z">
        <w:del w:id="11285" w:author="Robert Pasternak" w:date="2024-07-16T14:48:00Z">
          <w:r w:rsidRPr="008416E6" w:rsidDel="0010536A">
            <w:rPr>
              <w:b/>
              <w:sz w:val="28"/>
              <w:szCs w:val="28"/>
              <w:lang w:eastAsia="en-US"/>
              <w:rPrChange w:id="11286" w:author="Robert Pasternak" w:date="2021-09-07T12:47:00Z">
                <w:rPr>
                  <w:rFonts w:ascii="Times" w:hAnsi="Times" w:cs="Arial"/>
                  <w:bCs/>
                  <w:color w:val="FF0000"/>
                  <w:u w:val="single"/>
                  <w:lang w:eastAsia="en-US"/>
                </w:rPr>
              </w:rPrChange>
            </w:rPr>
            <w:delText>Wykonawcy przez Zamawiającego o</w:delText>
          </w:r>
        </w:del>
      </w:ins>
      <w:ins w:id="11287" w:author="Grzegorz" w:date="2019-08-23T10:42:00Z">
        <w:del w:id="11288" w:author="Robert Pasternak" w:date="2024-07-16T14:48:00Z">
          <w:r w:rsidRPr="008416E6" w:rsidDel="0010536A">
            <w:rPr>
              <w:b/>
              <w:sz w:val="28"/>
              <w:szCs w:val="28"/>
              <w:lang w:eastAsia="en-US"/>
              <w:rPrChange w:id="11289" w:author="Robert Pasternak" w:date="2021-09-07T12:47:00Z">
                <w:rPr>
                  <w:rFonts w:ascii="Times" w:hAnsi="Times" w:cs="Arial"/>
                  <w:bCs/>
                  <w:color w:val="FF0000"/>
                  <w:u w:val="single"/>
                  <w:lang w:eastAsia="en-US"/>
                </w:rPr>
              </w:rPrChange>
            </w:rPr>
            <w:delText> </w:delText>
          </w:r>
        </w:del>
      </w:ins>
      <w:ins w:id="11290" w:author="Grzegorz" w:date="2019-08-23T10:35:00Z">
        <w:del w:id="11291" w:author="Robert Pasternak" w:date="2024-07-16T14:48:00Z">
          <w:r w:rsidRPr="008416E6" w:rsidDel="0010536A">
            <w:rPr>
              <w:b/>
              <w:sz w:val="28"/>
              <w:szCs w:val="28"/>
              <w:lang w:eastAsia="en-US"/>
              <w:rPrChange w:id="11292" w:author="Robert Pasternak" w:date="2021-09-07T12:47:00Z">
                <w:rPr>
                  <w:rFonts w:ascii="Times" w:hAnsi="Times" w:cs="Arial"/>
                  <w:bCs/>
                  <w:color w:val="FF0000"/>
                  <w:u w:val="single"/>
                  <w:lang w:eastAsia="en-US"/>
                </w:rPr>
              </w:rPrChange>
            </w:rPr>
            <w:delText>uszkodzeniu lub awarii wyposażenia, Zamawiający ma prawo rozwiązania Umowy z</w:delText>
          </w:r>
        </w:del>
      </w:ins>
      <w:ins w:id="11293" w:author="Grzegorz" w:date="2019-08-23T10:42:00Z">
        <w:del w:id="11294" w:author="Robert Pasternak" w:date="2024-07-16T14:48:00Z">
          <w:r w:rsidRPr="008416E6" w:rsidDel="0010536A">
            <w:rPr>
              <w:b/>
              <w:sz w:val="28"/>
              <w:szCs w:val="28"/>
              <w:lang w:eastAsia="en-US"/>
              <w:rPrChange w:id="11295" w:author="Robert Pasternak" w:date="2021-09-07T12:47:00Z">
                <w:rPr>
                  <w:rFonts w:ascii="Times" w:hAnsi="Times" w:cs="Arial"/>
                  <w:bCs/>
                  <w:color w:val="FF0000"/>
                  <w:u w:val="single"/>
                  <w:lang w:eastAsia="en-US"/>
                </w:rPr>
              </w:rPrChange>
            </w:rPr>
            <w:delText> </w:delText>
          </w:r>
        </w:del>
      </w:ins>
      <w:ins w:id="11296" w:author="Grzegorz" w:date="2019-08-23T10:35:00Z">
        <w:del w:id="11297" w:author="Robert Pasternak" w:date="2024-07-16T14:48:00Z">
          <w:r w:rsidRPr="008416E6" w:rsidDel="0010536A">
            <w:rPr>
              <w:b/>
              <w:sz w:val="28"/>
              <w:szCs w:val="28"/>
              <w:lang w:eastAsia="en-US"/>
              <w:rPrChange w:id="11298" w:author="Robert Pasternak" w:date="2021-09-07T12:47:00Z">
                <w:rPr>
                  <w:rFonts w:ascii="Times" w:hAnsi="Times" w:cs="Arial"/>
                  <w:bCs/>
                  <w:color w:val="FF0000"/>
                  <w:u w:val="single"/>
                  <w:lang w:eastAsia="en-US"/>
                </w:rPr>
              </w:rPrChange>
            </w:rPr>
            <w:delText>przyczyn zależnych od Wykonawcy.</w:delText>
          </w:r>
        </w:del>
      </w:ins>
    </w:p>
    <w:p w14:paraId="0A5AC37A" w14:textId="775FBD88" w:rsidR="00361B44" w:rsidRPr="008416E6" w:rsidDel="0010536A" w:rsidRDefault="00E11DE4">
      <w:pPr>
        <w:pStyle w:val="Akapitzlist"/>
        <w:ind w:left="284"/>
        <w:rPr>
          <w:del w:id="11299" w:author="Robert Pasternak" w:date="2024-07-16T14:48:00Z"/>
          <w:b/>
          <w:sz w:val="28"/>
          <w:szCs w:val="28"/>
          <w:lang w:eastAsia="en-US"/>
          <w:rPrChange w:id="11300" w:author="Robert Pasternak" w:date="2021-09-07T12:47:00Z">
            <w:rPr>
              <w:del w:id="11301" w:author="Robert Pasternak" w:date="2024-07-16T14:48:00Z"/>
              <w:rFonts w:ascii="Times" w:hAnsi="Times" w:cs="Arial"/>
              <w:b/>
              <w:bCs/>
              <w:color w:val="FF0000"/>
              <w:u w:val="single"/>
              <w:lang w:eastAsia="en-US"/>
            </w:rPr>
          </w:rPrChange>
        </w:rPr>
        <w:pPrChange w:id="11302" w:author="Robert Pasternak" w:date="2021-09-02T09:18:00Z">
          <w:pPr>
            <w:pStyle w:val="Tekstpodstawowy"/>
            <w:numPr>
              <w:numId w:val="46"/>
            </w:numPr>
            <w:spacing w:after="0" w:line="360" w:lineRule="auto"/>
            <w:ind w:left="360" w:hanging="360"/>
          </w:pPr>
        </w:pPrChange>
      </w:pPr>
      <w:del w:id="11303" w:author="Robert Pasternak" w:date="2024-07-16T14:48:00Z">
        <w:r w:rsidRPr="008416E6" w:rsidDel="0010536A">
          <w:rPr>
            <w:b/>
            <w:sz w:val="28"/>
            <w:szCs w:val="28"/>
            <w:rPrChange w:id="11304" w:author="Robert Pasternak" w:date="2021-09-07T12:47:00Z">
              <w:rPr>
                <w:rFonts w:ascii="Times" w:hAnsi="Times" w:cs="Arial"/>
                <w:color w:val="FF0000"/>
                <w:u w:val="single"/>
              </w:rPr>
            </w:rPrChange>
          </w:rPr>
          <w:delText xml:space="preserve">Wykonawca zobowiązany jest do odbioru zgromadzonych w zastępczym PSZOK odpadów w terminie do 24 godzin od zawiadomienia Wykonawcy przez Zamawiającego </w:delText>
        </w:r>
        <w:r w:rsidRPr="008416E6" w:rsidDel="0010536A">
          <w:rPr>
            <w:b/>
            <w:sz w:val="28"/>
            <w:szCs w:val="28"/>
            <w:rPrChange w:id="11305" w:author="Robert Pasternak" w:date="2021-09-07T12:47:00Z">
              <w:rPr>
                <w:rFonts w:ascii="Times" w:hAnsi="Times" w:cs="Arial"/>
                <w:color w:val="FF0000"/>
                <w:u w:val="single"/>
              </w:rPr>
            </w:rPrChange>
          </w:rPr>
          <w:br/>
          <w:delText>o konieczności odbioru odpadów z zastępczego PSZOK. Za opóźnienie w odbiorze odpadów w wyznaczonym terminie Zamawiający przewiduje sankcje w postaci kar umownych określonych w Umowie.</w:delText>
        </w:r>
      </w:del>
    </w:p>
    <w:p w14:paraId="5709C5AF" w14:textId="5453ABF4" w:rsidR="00361B44" w:rsidRPr="008416E6" w:rsidDel="0010536A" w:rsidRDefault="00E11DE4">
      <w:pPr>
        <w:pStyle w:val="Akapitzlist"/>
        <w:ind w:left="284"/>
        <w:rPr>
          <w:del w:id="11306" w:author="Robert Pasternak" w:date="2024-07-16T14:48:00Z"/>
          <w:b/>
          <w:sz w:val="28"/>
          <w:szCs w:val="28"/>
          <w:lang w:eastAsia="en-US"/>
          <w:rPrChange w:id="11307" w:author="Robert Pasternak" w:date="2021-09-07T12:47:00Z">
            <w:rPr>
              <w:del w:id="11308" w:author="Robert Pasternak" w:date="2024-07-16T14:48:00Z"/>
              <w:rFonts w:ascii="Times" w:hAnsi="Times" w:cs="Arial"/>
              <w:b/>
              <w:bCs/>
              <w:color w:val="FF0000"/>
              <w:u w:val="single"/>
              <w:lang w:eastAsia="en-US"/>
            </w:rPr>
          </w:rPrChange>
        </w:rPr>
        <w:pPrChange w:id="11309" w:author="Robert Pasternak" w:date="2021-09-02T09:18:00Z">
          <w:pPr>
            <w:pStyle w:val="Tekstpodstawowy"/>
            <w:numPr>
              <w:numId w:val="46"/>
            </w:numPr>
            <w:spacing w:after="0" w:line="360" w:lineRule="auto"/>
            <w:ind w:left="360" w:hanging="360"/>
          </w:pPr>
        </w:pPrChange>
      </w:pPr>
      <w:del w:id="11310" w:author="Robert Pasternak" w:date="2024-07-16T14:48:00Z">
        <w:r w:rsidRPr="008416E6" w:rsidDel="0010536A">
          <w:rPr>
            <w:b/>
            <w:sz w:val="28"/>
            <w:szCs w:val="28"/>
            <w:rPrChange w:id="11311" w:author="Robert Pasternak" w:date="2021-09-07T12:47:00Z">
              <w:rPr>
                <w:rFonts w:ascii="Times" w:hAnsi="Times" w:cs="Arial"/>
                <w:color w:val="FF0000"/>
                <w:u w:val="single"/>
              </w:rPr>
            </w:rPrChange>
          </w:rPr>
          <w:delText>Wykonawca zobowiązany jest do zagospodarowania odpadów odebranych z zastępczego PSZOK zgodnie z obowiązującymi przepisami prawa oraz wymaganiami Zamawiającego określonymi w OPZ.</w:delText>
        </w:r>
      </w:del>
    </w:p>
    <w:p w14:paraId="2CF1A46A" w14:textId="0E24FA54" w:rsidR="00361B44" w:rsidRPr="008416E6" w:rsidDel="0010536A" w:rsidRDefault="00E11DE4">
      <w:pPr>
        <w:pStyle w:val="Akapitzlist"/>
        <w:ind w:left="284"/>
        <w:rPr>
          <w:del w:id="11312" w:author="Robert Pasternak" w:date="2024-07-16T14:48:00Z"/>
          <w:b/>
          <w:sz w:val="28"/>
          <w:szCs w:val="28"/>
          <w:lang w:eastAsia="en-US"/>
          <w:rPrChange w:id="11313" w:author="Robert Pasternak" w:date="2021-09-07T12:47:00Z">
            <w:rPr>
              <w:del w:id="11314" w:author="Robert Pasternak" w:date="2024-07-16T14:48:00Z"/>
              <w:rFonts w:ascii="Times" w:hAnsi="Times" w:cs="Arial"/>
              <w:b/>
              <w:bCs/>
              <w:color w:val="FF0000"/>
              <w:u w:val="single"/>
              <w:lang w:eastAsia="en-US"/>
            </w:rPr>
          </w:rPrChange>
        </w:rPr>
        <w:pPrChange w:id="11315" w:author="Robert Pasternak" w:date="2021-09-02T09:18:00Z">
          <w:pPr>
            <w:pStyle w:val="Tekstpodstawowy"/>
            <w:numPr>
              <w:numId w:val="46"/>
            </w:numPr>
            <w:spacing w:after="0" w:line="360" w:lineRule="auto"/>
            <w:ind w:left="360" w:hanging="360"/>
          </w:pPr>
        </w:pPrChange>
      </w:pPr>
      <w:del w:id="11316" w:author="Robert Pasternak" w:date="2024-07-16T14:48:00Z">
        <w:r w:rsidRPr="008416E6" w:rsidDel="0010536A">
          <w:rPr>
            <w:b/>
            <w:sz w:val="28"/>
            <w:szCs w:val="28"/>
            <w:rPrChange w:id="11317" w:author="Robert Pasternak" w:date="2021-09-07T12:47:00Z">
              <w:rPr>
                <w:rFonts w:ascii="Times" w:hAnsi="Times" w:cs="Arial"/>
                <w:color w:val="FF0000"/>
                <w:u w:val="single"/>
              </w:rPr>
            </w:rPrChange>
          </w:rPr>
          <w:delText xml:space="preserve">Wykonawca zobowiązany jest do zrefundowania Zamawiającemu udokumentowanych kosztów poniesionych przez Zamawiającego w związku z koniecznością zorganizowania </w:delText>
        </w:r>
        <w:r w:rsidRPr="008416E6" w:rsidDel="0010536A">
          <w:rPr>
            <w:b/>
            <w:sz w:val="28"/>
            <w:szCs w:val="28"/>
            <w:rPrChange w:id="11318" w:author="Robert Pasternak" w:date="2021-09-07T12:47:00Z">
              <w:rPr>
                <w:rFonts w:ascii="Times" w:hAnsi="Times" w:cs="Arial"/>
                <w:color w:val="FF0000"/>
                <w:u w:val="single"/>
              </w:rPr>
            </w:rPrChange>
          </w:rPr>
          <w:br/>
          <w:delText>i prowadzenia przez Zamawiającego zastępczego PSZOK, w tym w szczególności bieżących kosztów funkcjonowania zastępczego PSZOK oraz kosztów poniesionych na zorganizowanie zastępczego PSZOK</w:delText>
        </w:r>
      </w:del>
      <w:ins w:id="11319" w:author="Grzegorz" w:date="2019-08-23T10:43:00Z">
        <w:del w:id="11320" w:author="Robert Pasternak" w:date="2024-07-16T14:48:00Z">
          <w:r w:rsidRPr="008416E6" w:rsidDel="0010536A">
            <w:rPr>
              <w:b/>
              <w:sz w:val="28"/>
              <w:szCs w:val="28"/>
              <w:rPrChange w:id="11321" w:author="Robert Pasternak" w:date="2021-09-07T12:47:00Z">
                <w:rPr>
                  <w:rFonts w:ascii="Times" w:hAnsi="Times" w:cs="Arial"/>
                  <w:color w:val="FF0000"/>
                  <w:u w:val="single"/>
                </w:rPr>
              </w:rPrChange>
            </w:rPr>
            <w:delText>,</w:delText>
          </w:r>
        </w:del>
      </w:ins>
      <w:del w:id="11322" w:author="Robert Pasternak" w:date="2024-07-16T14:48:00Z">
        <w:r w:rsidRPr="008416E6" w:rsidDel="0010536A">
          <w:rPr>
            <w:b/>
            <w:sz w:val="28"/>
            <w:szCs w:val="28"/>
            <w:rPrChange w:id="11323" w:author="Robert Pasternak" w:date="2021-09-07T12:47:00Z">
              <w:rPr>
                <w:rFonts w:ascii="Times" w:hAnsi="Times" w:cs="Arial"/>
                <w:color w:val="FF0000"/>
                <w:u w:val="single"/>
              </w:rPr>
            </w:rPrChange>
          </w:rPr>
          <w:delText xml:space="preserve"> takich jak np. wykonanie ogrodzenia terenu, montaż oświetlenia, montaż monitoringu, zapewnienie pomieszczeń socjalnych, sprzętu p.poż. Refundacja przez Wykonawcę poniesionych przez Zamawiającego kosztów nastąpi na podstawie not obciążeniowych, wystawionych przez Zamawiającego po każdym miesiącu, w którym funkcjonował zastępczy PSZOK. </w:delText>
        </w:r>
      </w:del>
    </w:p>
    <w:p w14:paraId="4D3D482E" w14:textId="1F337AB5" w:rsidR="00361B44" w:rsidRPr="008416E6" w:rsidDel="0010536A" w:rsidRDefault="00E11DE4">
      <w:pPr>
        <w:pStyle w:val="Akapitzlist"/>
        <w:ind w:left="284"/>
        <w:rPr>
          <w:del w:id="11324" w:author="Robert Pasternak" w:date="2024-07-16T14:48:00Z"/>
          <w:b/>
          <w:sz w:val="28"/>
          <w:szCs w:val="28"/>
          <w:lang w:eastAsia="en-US"/>
          <w:rPrChange w:id="11325" w:author="Robert Pasternak" w:date="2021-09-07T12:47:00Z">
            <w:rPr>
              <w:del w:id="11326" w:author="Robert Pasternak" w:date="2024-07-16T14:48:00Z"/>
              <w:rFonts w:ascii="Times" w:hAnsi="Times" w:cs="Arial"/>
              <w:b/>
              <w:bCs/>
              <w:color w:val="FF0000"/>
              <w:u w:val="single"/>
              <w:lang w:eastAsia="en-US"/>
            </w:rPr>
          </w:rPrChange>
        </w:rPr>
        <w:pPrChange w:id="11327" w:author="Robert Pasternak" w:date="2021-09-02T09:18:00Z">
          <w:pPr>
            <w:pStyle w:val="Tekstpodstawowy"/>
            <w:numPr>
              <w:numId w:val="46"/>
            </w:numPr>
            <w:spacing w:after="0" w:line="360" w:lineRule="auto"/>
            <w:ind w:left="360" w:hanging="360"/>
          </w:pPr>
        </w:pPrChange>
      </w:pPr>
      <w:del w:id="11328" w:author="Robert Pasternak" w:date="2024-07-16T14:48:00Z">
        <w:r w:rsidRPr="008416E6" w:rsidDel="0010536A">
          <w:rPr>
            <w:b/>
            <w:sz w:val="28"/>
            <w:szCs w:val="28"/>
            <w:lang w:eastAsia="en-US"/>
            <w:rPrChange w:id="11329" w:author="Robert Pasternak" w:date="2021-09-07T12:47:00Z">
              <w:rPr>
                <w:rFonts w:ascii="Times" w:hAnsi="Times" w:cs="Arial"/>
                <w:bCs/>
                <w:color w:val="FF0000"/>
                <w:u w:val="single"/>
                <w:lang w:eastAsia="en-US"/>
              </w:rPr>
            </w:rPrChange>
          </w:rPr>
          <w:delText xml:space="preserve">W przypadku rozpoczęcia prowadzenia PSZOK przez Wykonawcę lub rozwiązania Umowy z przyczyn wskazanych w ppkt. 5, Wykonawca zobowiązany jest </w:delText>
        </w:r>
        <w:r w:rsidRPr="008416E6" w:rsidDel="0010536A">
          <w:rPr>
            <w:b/>
            <w:sz w:val="28"/>
            <w:szCs w:val="28"/>
            <w:lang w:eastAsia="en-US"/>
            <w:rPrChange w:id="11330" w:author="Robert Pasternak" w:date="2021-09-07T12:47:00Z">
              <w:rPr>
                <w:rFonts w:ascii="Times" w:hAnsi="Times" w:cs="Arial"/>
                <w:bCs/>
                <w:color w:val="FF0000"/>
                <w:u w:val="single"/>
                <w:lang w:eastAsia="en-US"/>
              </w:rPr>
            </w:rPrChange>
          </w:rPr>
          <w:br/>
          <w:delText xml:space="preserve">do zrefundowania udokumentowanych kosztów poniesionych przez Zamawiającego </w:delText>
        </w:r>
        <w:r w:rsidRPr="008416E6" w:rsidDel="0010536A">
          <w:rPr>
            <w:b/>
            <w:sz w:val="28"/>
            <w:szCs w:val="28"/>
            <w:lang w:eastAsia="en-US"/>
            <w:rPrChange w:id="11331" w:author="Robert Pasternak" w:date="2021-09-07T12:47:00Z">
              <w:rPr>
                <w:rFonts w:ascii="Times" w:hAnsi="Times" w:cs="Arial"/>
                <w:bCs/>
                <w:color w:val="FF0000"/>
                <w:u w:val="single"/>
                <w:lang w:eastAsia="en-US"/>
              </w:rPr>
            </w:rPrChange>
          </w:rPr>
          <w:br/>
          <w:delText>w związku z koniecznością likwidacji zastępczego PSZOK.</w:delText>
        </w:r>
      </w:del>
    </w:p>
    <w:p w14:paraId="4306E61A" w14:textId="7277DE8D" w:rsidR="00361B44" w:rsidRPr="008416E6" w:rsidDel="0010536A" w:rsidRDefault="00E11DE4">
      <w:pPr>
        <w:pStyle w:val="Akapitzlist"/>
        <w:ind w:left="284"/>
        <w:rPr>
          <w:del w:id="11332" w:author="Robert Pasternak" w:date="2024-07-16T14:48:00Z"/>
          <w:b/>
          <w:sz w:val="28"/>
          <w:szCs w:val="28"/>
          <w:lang w:eastAsia="en-US"/>
          <w:rPrChange w:id="11333" w:author="Robert Pasternak" w:date="2021-09-07T12:47:00Z">
            <w:rPr>
              <w:del w:id="11334" w:author="Robert Pasternak" w:date="2024-07-16T14:48:00Z"/>
              <w:rFonts w:ascii="Times" w:hAnsi="Times" w:cs="Arial"/>
              <w:b/>
              <w:bCs/>
              <w:color w:val="FF0000"/>
              <w:u w:val="single"/>
              <w:lang w:eastAsia="en-US"/>
            </w:rPr>
          </w:rPrChange>
        </w:rPr>
        <w:pPrChange w:id="11335" w:author="Robert Pasternak" w:date="2021-09-02T09:18:00Z">
          <w:pPr>
            <w:pStyle w:val="Tekstpodstawowy"/>
            <w:numPr>
              <w:numId w:val="46"/>
            </w:numPr>
            <w:spacing w:after="0" w:line="360" w:lineRule="auto"/>
            <w:ind w:left="360" w:hanging="360"/>
          </w:pPr>
        </w:pPrChange>
      </w:pPr>
      <w:del w:id="11336" w:author="Robert Pasternak" w:date="2024-07-16T14:48:00Z">
        <w:r w:rsidRPr="008416E6" w:rsidDel="0010536A">
          <w:rPr>
            <w:b/>
            <w:sz w:val="28"/>
            <w:szCs w:val="28"/>
            <w:rPrChange w:id="11337" w:author="Robert Pasternak" w:date="2021-09-07T12:47:00Z">
              <w:rPr>
                <w:rFonts w:ascii="Times" w:hAnsi="Times" w:cs="Arial"/>
                <w:color w:val="FF0000"/>
                <w:u w:val="single"/>
              </w:rPr>
            </w:rPrChange>
          </w:rPr>
          <w:delText xml:space="preserve">Niezależnie od konieczności refundacji Zamawiającemu przez Wykonawcę kosztów zorganizowania i prowadzenia zastępczego PSZOK, Zamawiający za niezorganizowanie </w:delText>
        </w:r>
        <w:r w:rsidRPr="008416E6" w:rsidDel="0010536A">
          <w:rPr>
            <w:b/>
            <w:sz w:val="28"/>
            <w:szCs w:val="28"/>
            <w:rPrChange w:id="11338" w:author="Robert Pasternak" w:date="2021-09-07T12:47:00Z">
              <w:rPr>
                <w:rFonts w:ascii="Times" w:hAnsi="Times" w:cs="Arial"/>
                <w:color w:val="FF0000"/>
                <w:u w:val="single"/>
              </w:rPr>
            </w:rPrChange>
          </w:rPr>
          <w:br/>
          <w:delText xml:space="preserve">i nieuruchomienie przez Wykonawcę PSZOK w terminie określonym w </w:delText>
        </w:r>
        <w:r w:rsidRPr="008416E6" w:rsidDel="0010536A">
          <w:rPr>
            <w:b/>
            <w:sz w:val="28"/>
            <w:szCs w:val="28"/>
            <w:lang w:eastAsia="en-US"/>
            <w:rPrChange w:id="11339" w:author="Robert Pasternak" w:date="2021-09-07T12:47:00Z">
              <w:rPr>
                <w:rFonts w:ascii="Times" w:hAnsi="Times" w:cs="Times"/>
                <w:bCs/>
                <w:color w:val="FF0000"/>
                <w:u w:val="single"/>
                <w:lang w:eastAsia="en-US"/>
              </w:rPr>
            </w:rPrChange>
          </w:rPr>
          <w:delText xml:space="preserve">Umowie, </w:delText>
        </w:r>
        <w:r w:rsidRPr="008416E6" w:rsidDel="0010536A">
          <w:rPr>
            <w:b/>
            <w:sz w:val="28"/>
            <w:szCs w:val="28"/>
            <w:lang w:eastAsia="en-US"/>
            <w:rPrChange w:id="11340" w:author="Robert Pasternak" w:date="2021-09-07T12:47:00Z">
              <w:rPr>
                <w:rFonts w:ascii="Times" w:hAnsi="Times" w:cs="Arial"/>
                <w:bCs/>
                <w:color w:val="FF0000"/>
                <w:u w:val="single"/>
                <w:lang w:eastAsia="en-US"/>
              </w:rPr>
            </w:rPrChange>
          </w:rPr>
          <w:br/>
          <w:delText>tj. od dnia 01 stycznia 2020 roku</w:delText>
        </w:r>
      </w:del>
      <w:ins w:id="11341" w:author="Grzegorz" w:date="2019-08-23T10:44:00Z">
        <w:del w:id="11342" w:author="Robert Pasternak" w:date="2024-07-16T14:48:00Z">
          <w:r w:rsidRPr="008416E6" w:rsidDel="0010536A">
            <w:rPr>
              <w:b/>
              <w:sz w:val="28"/>
              <w:szCs w:val="28"/>
              <w:lang w:eastAsia="en-US"/>
              <w:rPrChange w:id="11343" w:author="Robert Pasternak" w:date="2021-09-07T12:47:00Z">
                <w:rPr>
                  <w:rFonts w:ascii="Times" w:hAnsi="Times" w:cs="Arial"/>
                  <w:bCs/>
                  <w:color w:val="FF0000"/>
                  <w:u w:val="single"/>
                  <w:lang w:eastAsia="en-US"/>
                </w:rPr>
              </w:rPrChange>
            </w:rPr>
            <w:delText>,</w:delText>
          </w:r>
        </w:del>
      </w:ins>
      <w:del w:id="11344" w:author="Robert Pasternak" w:date="2024-07-16T14:48:00Z">
        <w:r w:rsidRPr="008416E6" w:rsidDel="0010536A">
          <w:rPr>
            <w:b/>
            <w:sz w:val="28"/>
            <w:szCs w:val="28"/>
            <w:lang w:eastAsia="en-US"/>
            <w:rPrChange w:id="11345" w:author="Robert Pasternak" w:date="2021-09-07T12:47:00Z">
              <w:rPr>
                <w:rFonts w:ascii="Times" w:hAnsi="Times" w:cs="Arial"/>
                <w:bCs/>
                <w:color w:val="FF0000"/>
                <w:u w:val="single"/>
                <w:lang w:eastAsia="en-US"/>
              </w:rPr>
            </w:rPrChange>
          </w:rPr>
          <w:delText xml:space="preserve"> przewiduje sankcje określone w Umowie.</w:delText>
        </w:r>
      </w:del>
    </w:p>
    <w:p w14:paraId="7AB641AB" w14:textId="42520ED6" w:rsidR="00361B44" w:rsidRPr="008416E6" w:rsidDel="0010536A" w:rsidRDefault="00E11DE4">
      <w:pPr>
        <w:pStyle w:val="Akapitzlist"/>
        <w:ind w:left="284"/>
        <w:rPr>
          <w:ins w:id="11346" w:author="Grzegorz" w:date="2019-08-23T10:47:00Z"/>
          <w:del w:id="11347" w:author="Robert Pasternak" w:date="2024-07-16T14:48:00Z"/>
          <w:b/>
          <w:sz w:val="28"/>
          <w:szCs w:val="28"/>
          <w:lang w:eastAsia="en-US"/>
          <w:rPrChange w:id="11348" w:author="Robert Pasternak" w:date="2021-09-07T12:47:00Z">
            <w:rPr>
              <w:ins w:id="11349" w:author="Grzegorz" w:date="2019-08-23T10:47:00Z"/>
              <w:del w:id="11350" w:author="Robert Pasternak" w:date="2024-07-16T14:48:00Z"/>
              <w:rFonts w:ascii="Times" w:hAnsi="Times" w:cs="Arial"/>
              <w:color w:val="FF0000"/>
              <w:u w:val="single"/>
            </w:rPr>
          </w:rPrChange>
        </w:rPr>
        <w:pPrChange w:id="11351" w:author="Robert Pasternak" w:date="2021-09-02T09:18:00Z">
          <w:pPr>
            <w:pStyle w:val="Tekstpodstawowy"/>
            <w:numPr>
              <w:numId w:val="46"/>
            </w:numPr>
            <w:spacing w:after="0" w:line="360" w:lineRule="auto"/>
            <w:ind w:left="360" w:hanging="360"/>
          </w:pPr>
        </w:pPrChange>
      </w:pPr>
      <w:del w:id="11352" w:author="Robert Pasternak" w:date="2024-07-16T14:48:00Z">
        <w:r w:rsidRPr="008416E6" w:rsidDel="0010536A">
          <w:rPr>
            <w:b/>
            <w:sz w:val="28"/>
            <w:szCs w:val="28"/>
            <w:rPrChange w:id="11353" w:author="Robert Pasternak" w:date="2021-09-07T12:47:00Z">
              <w:rPr>
                <w:rFonts w:ascii="Times" w:hAnsi="Times" w:cs="Arial"/>
                <w:color w:val="FF0000"/>
                <w:u w:val="single"/>
              </w:rPr>
            </w:rPrChange>
          </w:rPr>
          <w:delText xml:space="preserve">Po uzyskaniu przez Wykonawcę zezwolenia, o którym mowa w ppkt. 1, i gotowości </w:delText>
        </w:r>
        <w:r w:rsidRPr="008416E6" w:rsidDel="0010536A">
          <w:rPr>
            <w:b/>
            <w:sz w:val="28"/>
            <w:szCs w:val="28"/>
            <w:rPrChange w:id="11354" w:author="Robert Pasternak" w:date="2021-09-07T12:47:00Z">
              <w:rPr>
                <w:rFonts w:ascii="Times" w:hAnsi="Times" w:cs="Arial"/>
                <w:color w:val="FF0000"/>
                <w:u w:val="single"/>
              </w:rPr>
            </w:rPrChange>
          </w:rPr>
          <w:br/>
          <w:delText xml:space="preserve">do prowadzenia PSZOK, Wykonawca powiadomi o tym fakcie Zamawiającego na piśmie co najmniej na 7 </w:delText>
        </w:r>
      </w:del>
      <w:ins w:id="11355" w:author="Grzegorz" w:date="2019-08-23T10:44:00Z">
        <w:del w:id="11356" w:author="Robert Pasternak" w:date="2024-07-16T14:48:00Z">
          <w:r w:rsidRPr="008416E6" w:rsidDel="0010536A">
            <w:rPr>
              <w:b/>
              <w:sz w:val="28"/>
              <w:szCs w:val="28"/>
              <w:rPrChange w:id="11357" w:author="Robert Pasternak" w:date="2021-09-07T12:47:00Z">
                <w:rPr>
                  <w:rFonts w:ascii="Times" w:hAnsi="Times" w:cs="Arial"/>
                  <w:color w:val="FF0000"/>
                  <w:u w:val="single"/>
                </w:rPr>
              </w:rPrChange>
            </w:rPr>
            <w:delText xml:space="preserve">(słownie: siedem) </w:delText>
          </w:r>
        </w:del>
      </w:ins>
      <w:del w:id="11358" w:author="Robert Pasternak" w:date="2024-07-16T14:48:00Z">
        <w:r w:rsidRPr="008416E6" w:rsidDel="0010536A">
          <w:rPr>
            <w:b/>
            <w:sz w:val="28"/>
            <w:szCs w:val="28"/>
            <w:rPrChange w:id="11359" w:author="Robert Pasternak" w:date="2021-09-07T12:47:00Z">
              <w:rPr>
                <w:rFonts w:ascii="Times" w:hAnsi="Times" w:cs="Arial"/>
                <w:color w:val="FF0000"/>
                <w:u w:val="single"/>
              </w:rPr>
            </w:rPrChange>
          </w:rPr>
          <w:delText xml:space="preserve">dni przed dniem przewidywanego uruchomienia PSZOK. Wykonawca zobowiązany jest również przeprowadzić wśród mieszkańców Gminy Ostrowiec Świętokrzyski kampanię informacyjną, informującą o uruchomieniu przez niego PSZOK, obejmującą </w:delText>
        </w:r>
      </w:del>
      <w:ins w:id="11360" w:author="Grzegorz" w:date="2019-08-23T10:49:00Z">
        <w:del w:id="11361" w:author="Robert Pasternak" w:date="2024-07-16T14:48:00Z">
          <w:r w:rsidRPr="008416E6" w:rsidDel="0010536A">
            <w:rPr>
              <w:b/>
              <w:sz w:val="28"/>
              <w:szCs w:val="28"/>
              <w:rPrChange w:id="11362" w:author="Robert Pasternak" w:date="2021-09-07T12:47:00Z">
                <w:rPr>
                  <w:rFonts w:ascii="Times" w:hAnsi="Times" w:cs="Arial"/>
                  <w:color w:val="FF0000"/>
                  <w:u w:val="single"/>
                </w:rPr>
              </w:rPrChange>
            </w:rPr>
            <w:delText xml:space="preserve">w miesiącu poprzedzającym uruchomienie PSZOK </w:delText>
          </w:r>
        </w:del>
      </w:ins>
      <w:del w:id="11363" w:author="Robert Pasternak" w:date="2024-07-16T14:48:00Z">
        <w:r w:rsidRPr="008416E6" w:rsidDel="0010536A">
          <w:rPr>
            <w:b/>
            <w:sz w:val="28"/>
            <w:szCs w:val="28"/>
            <w:rPrChange w:id="11364" w:author="Robert Pasternak" w:date="2021-09-07T12:47:00Z">
              <w:rPr>
                <w:rFonts w:ascii="Times" w:hAnsi="Times" w:cs="Arial"/>
                <w:color w:val="FF0000"/>
                <w:u w:val="single"/>
              </w:rPr>
            </w:rPrChange>
          </w:rPr>
          <w:delText>co najmniej</w:delText>
        </w:r>
      </w:del>
      <w:ins w:id="11365" w:author="Grzegorz" w:date="2019-08-23T10:47:00Z">
        <w:del w:id="11366" w:author="Robert Pasternak" w:date="2024-07-16T14:48:00Z">
          <w:r w:rsidRPr="008416E6" w:rsidDel="0010536A">
            <w:rPr>
              <w:b/>
              <w:sz w:val="28"/>
              <w:szCs w:val="28"/>
              <w:rPrChange w:id="11367" w:author="Robert Pasternak" w:date="2021-09-07T12:47:00Z">
                <w:rPr>
                  <w:rFonts w:ascii="Times" w:hAnsi="Times" w:cs="Arial"/>
                  <w:color w:val="FF0000"/>
                  <w:u w:val="single"/>
                </w:rPr>
              </w:rPrChange>
            </w:rPr>
            <w:delText>:</w:delText>
          </w:r>
        </w:del>
      </w:ins>
    </w:p>
    <w:p w14:paraId="3D022F3D" w14:textId="2B629FFB" w:rsidR="00361B44" w:rsidRPr="008416E6" w:rsidDel="0010536A" w:rsidRDefault="00E11DE4">
      <w:pPr>
        <w:pStyle w:val="Akapitzlist"/>
        <w:ind w:left="284"/>
        <w:rPr>
          <w:ins w:id="11368" w:author="Grzegorz" w:date="2019-08-23T10:48:00Z"/>
          <w:del w:id="11369" w:author="Robert Pasternak" w:date="2024-07-16T14:48:00Z"/>
          <w:b/>
          <w:sz w:val="28"/>
          <w:szCs w:val="28"/>
          <w:lang w:eastAsia="en-US"/>
          <w:rPrChange w:id="11370" w:author="Robert Pasternak" w:date="2021-09-07T12:47:00Z">
            <w:rPr>
              <w:ins w:id="11371" w:author="Grzegorz" w:date="2019-08-23T10:48:00Z"/>
              <w:del w:id="11372" w:author="Robert Pasternak" w:date="2024-07-16T14:48:00Z"/>
              <w:rFonts w:ascii="Times" w:hAnsi="Times" w:cs="Arial"/>
              <w:color w:val="FF0000"/>
              <w:u w:val="single"/>
            </w:rPr>
          </w:rPrChange>
        </w:rPr>
        <w:pPrChange w:id="11373" w:author="Robert Pasternak" w:date="2021-09-02T09:18:00Z">
          <w:pPr>
            <w:pStyle w:val="Tekstpodstawowy"/>
            <w:numPr>
              <w:numId w:val="46"/>
            </w:numPr>
            <w:spacing w:after="0" w:line="360" w:lineRule="auto"/>
            <w:ind w:left="360" w:hanging="360"/>
          </w:pPr>
        </w:pPrChange>
      </w:pPr>
      <w:del w:id="11374" w:author="Robert Pasternak" w:date="2024-07-16T14:48:00Z">
        <w:r w:rsidRPr="008416E6" w:rsidDel="0010536A">
          <w:rPr>
            <w:b/>
            <w:sz w:val="28"/>
            <w:szCs w:val="28"/>
            <w:rPrChange w:id="11375" w:author="Robert Pasternak" w:date="2021-09-07T12:47:00Z">
              <w:rPr>
                <w:rFonts w:ascii="Times" w:hAnsi="Times" w:cs="Arial"/>
                <w:color w:val="FF0000"/>
                <w:u w:val="single"/>
              </w:rPr>
            </w:rPrChange>
          </w:rPr>
          <w:delText xml:space="preserve"> publikację </w:delText>
        </w:r>
      </w:del>
      <w:ins w:id="11376" w:author="Grzegorz" w:date="2019-08-23T10:47:00Z">
        <w:del w:id="11377" w:author="Robert Pasternak" w:date="2024-07-16T14:48:00Z">
          <w:r w:rsidRPr="008416E6" w:rsidDel="0010536A">
            <w:rPr>
              <w:b/>
              <w:sz w:val="28"/>
              <w:szCs w:val="28"/>
              <w:rPrChange w:id="11378" w:author="Robert Pasternak" w:date="2021-09-07T12:47:00Z">
                <w:rPr>
                  <w:rFonts w:ascii="Times" w:hAnsi="Times" w:cs="Arial"/>
                  <w:color w:val="FF0000"/>
                  <w:u w:val="single"/>
                </w:rPr>
              </w:rPrChange>
            </w:rPr>
            <w:delText xml:space="preserve">w dwóch kolejnych wydaniach </w:delText>
          </w:r>
        </w:del>
      </w:ins>
      <w:del w:id="11379" w:author="Robert Pasternak" w:date="2024-07-16T14:48:00Z">
        <w:r w:rsidRPr="008416E6" w:rsidDel="0010536A">
          <w:rPr>
            <w:b/>
            <w:sz w:val="28"/>
            <w:szCs w:val="28"/>
            <w:rPrChange w:id="11380" w:author="Robert Pasternak" w:date="2021-09-07T12:47:00Z">
              <w:rPr>
                <w:rFonts w:ascii="Times" w:hAnsi="Times" w:cs="Arial"/>
                <w:color w:val="FF0000"/>
                <w:u w:val="single"/>
              </w:rPr>
            </w:rPrChange>
          </w:rPr>
          <w:delText xml:space="preserve">w prasie lokalnej </w:delText>
        </w:r>
      </w:del>
      <w:ins w:id="11381" w:author="Grzegorz" w:date="2019-08-23T10:47:00Z">
        <w:del w:id="11382" w:author="Robert Pasternak" w:date="2024-07-16T14:48:00Z">
          <w:r w:rsidRPr="008416E6" w:rsidDel="0010536A">
            <w:rPr>
              <w:b/>
              <w:sz w:val="28"/>
              <w:szCs w:val="28"/>
              <w:rPrChange w:id="11383" w:author="Robert Pasternak" w:date="2021-09-07T12:47:00Z">
                <w:rPr>
                  <w:rFonts w:ascii="Times" w:hAnsi="Times" w:cs="Arial"/>
                  <w:color w:val="FF0000"/>
                  <w:u w:val="single"/>
                </w:rPr>
              </w:rPrChange>
            </w:rPr>
            <w:delText xml:space="preserve">prasy lokalnej </w:delText>
          </w:r>
        </w:del>
      </w:ins>
      <w:del w:id="11384" w:author="Robert Pasternak" w:date="2024-07-16T14:48:00Z">
        <w:r w:rsidRPr="008416E6" w:rsidDel="0010536A">
          <w:rPr>
            <w:b/>
            <w:sz w:val="28"/>
            <w:szCs w:val="28"/>
            <w:rPrChange w:id="11385" w:author="Robert Pasternak" w:date="2021-09-07T12:47:00Z">
              <w:rPr>
                <w:rFonts w:ascii="Times" w:hAnsi="Times" w:cs="Arial"/>
                <w:color w:val="FF0000"/>
                <w:u w:val="single"/>
              </w:rPr>
            </w:rPrChange>
          </w:rPr>
          <w:delText>(ukazującej się na terenie Gminy Ostrowiec Świętokrzyski)</w:delText>
        </w:r>
      </w:del>
      <w:ins w:id="11386" w:author="Grzegorz" w:date="2019-08-23T10:48:00Z">
        <w:del w:id="11387" w:author="Robert Pasternak" w:date="2024-07-16T14:48:00Z">
          <w:r w:rsidRPr="008416E6" w:rsidDel="0010536A">
            <w:rPr>
              <w:b/>
              <w:sz w:val="28"/>
              <w:szCs w:val="28"/>
              <w:rPrChange w:id="11388" w:author="Robert Pasternak" w:date="2021-09-07T12:47:00Z">
                <w:rPr>
                  <w:rFonts w:ascii="Times" w:hAnsi="Times" w:cs="Arial"/>
                  <w:color w:val="FF0000"/>
                  <w:u w:val="single"/>
                </w:rPr>
              </w:rPrChange>
            </w:rPr>
            <w:delText xml:space="preserve"> oraz</w:delText>
          </w:r>
        </w:del>
      </w:ins>
    </w:p>
    <w:p w14:paraId="17DB0337" w14:textId="1841EB7F" w:rsidR="00361B44" w:rsidRPr="008416E6" w:rsidDel="0010536A" w:rsidRDefault="00E11DE4">
      <w:pPr>
        <w:pStyle w:val="Akapitzlist"/>
        <w:ind w:left="284"/>
        <w:rPr>
          <w:ins w:id="11389" w:author="Grzegorz" w:date="2019-08-23T10:48:00Z"/>
          <w:del w:id="11390" w:author="Robert Pasternak" w:date="2024-07-16T14:48:00Z"/>
          <w:b/>
          <w:sz w:val="28"/>
          <w:szCs w:val="28"/>
          <w:lang w:eastAsia="en-US"/>
          <w:rPrChange w:id="11391" w:author="Robert Pasternak" w:date="2021-09-07T12:47:00Z">
            <w:rPr>
              <w:ins w:id="11392" w:author="Grzegorz" w:date="2019-08-23T10:48:00Z"/>
              <w:del w:id="11393" w:author="Robert Pasternak" w:date="2024-07-16T14:48:00Z"/>
              <w:rFonts w:ascii="Times" w:hAnsi="Times" w:cs="Arial"/>
              <w:color w:val="FF0000"/>
              <w:u w:val="single"/>
            </w:rPr>
          </w:rPrChange>
        </w:rPr>
        <w:pPrChange w:id="11394" w:author="Robert Pasternak" w:date="2021-09-02T09:18:00Z">
          <w:pPr>
            <w:pStyle w:val="Tekstpodstawowy"/>
            <w:numPr>
              <w:numId w:val="46"/>
            </w:numPr>
            <w:spacing w:after="0" w:line="360" w:lineRule="auto"/>
            <w:ind w:left="360" w:hanging="360"/>
          </w:pPr>
        </w:pPrChange>
      </w:pPr>
      <w:del w:id="11395" w:author="Robert Pasternak" w:date="2024-07-16T14:48:00Z">
        <w:r w:rsidRPr="008416E6" w:rsidDel="0010536A">
          <w:rPr>
            <w:b/>
            <w:sz w:val="28"/>
            <w:szCs w:val="28"/>
            <w:rPrChange w:id="11396" w:author="Robert Pasternak" w:date="2021-09-07T12:47:00Z">
              <w:rPr>
                <w:rFonts w:ascii="Times" w:hAnsi="Times" w:cs="Arial"/>
                <w:color w:val="FF0000"/>
                <w:u w:val="single"/>
              </w:rPr>
            </w:rPrChange>
          </w:rPr>
          <w:delText xml:space="preserve"> oraz </w:delText>
        </w:r>
      </w:del>
      <w:ins w:id="11397" w:author="Grzegorz" w:date="2019-08-23T10:45:00Z">
        <w:del w:id="11398" w:author="Robert Pasternak" w:date="2024-07-16T14:48:00Z">
          <w:r w:rsidRPr="008416E6" w:rsidDel="0010536A">
            <w:rPr>
              <w:b/>
              <w:sz w:val="28"/>
              <w:szCs w:val="28"/>
              <w:rPrChange w:id="11399" w:author="Robert Pasternak" w:date="2021-09-07T12:47:00Z">
                <w:rPr>
                  <w:rFonts w:ascii="Times" w:hAnsi="Times" w:cs="Arial"/>
                  <w:color w:val="FF0000"/>
                  <w:u w:val="single"/>
                </w:rPr>
              </w:rPrChange>
            </w:rPr>
            <w:delText xml:space="preserve">komunikaty w co najmniej jednej </w:delText>
          </w:r>
        </w:del>
      </w:ins>
      <w:del w:id="11400" w:author="Robert Pasternak" w:date="2024-07-16T14:48:00Z">
        <w:r w:rsidRPr="008416E6" w:rsidDel="0010536A">
          <w:rPr>
            <w:b/>
            <w:sz w:val="28"/>
            <w:szCs w:val="28"/>
            <w:rPrChange w:id="11401" w:author="Robert Pasternak" w:date="2021-09-07T12:47:00Z">
              <w:rPr>
                <w:rFonts w:ascii="Times" w:hAnsi="Times" w:cs="Arial"/>
                <w:color w:val="FF0000"/>
                <w:u w:val="single"/>
              </w:rPr>
            </w:rPrChange>
          </w:rPr>
          <w:delText>lokalnych</w:delText>
        </w:r>
      </w:del>
      <w:ins w:id="11402" w:author="Grzegorz" w:date="2019-08-23T10:46:00Z">
        <w:del w:id="11403" w:author="Robert Pasternak" w:date="2024-07-16T14:48:00Z">
          <w:r w:rsidRPr="008416E6" w:rsidDel="0010536A">
            <w:rPr>
              <w:b/>
              <w:sz w:val="28"/>
              <w:szCs w:val="28"/>
              <w:rPrChange w:id="11404" w:author="Robert Pasternak" w:date="2021-09-07T12:47:00Z">
                <w:rPr>
                  <w:rFonts w:ascii="Times" w:hAnsi="Times" w:cs="Arial"/>
                  <w:color w:val="FF0000"/>
                  <w:u w:val="single"/>
                </w:rPr>
              </w:rPrChange>
            </w:rPr>
            <w:delText>ej</w:delText>
          </w:r>
        </w:del>
      </w:ins>
      <w:del w:id="11405" w:author="Robert Pasternak" w:date="2024-07-16T14:48:00Z">
        <w:r w:rsidRPr="008416E6" w:rsidDel="0010536A">
          <w:rPr>
            <w:b/>
            <w:sz w:val="28"/>
            <w:szCs w:val="28"/>
            <w:rPrChange w:id="11406" w:author="Robert Pasternak" w:date="2021-09-07T12:47:00Z">
              <w:rPr>
                <w:rFonts w:ascii="Times" w:hAnsi="Times" w:cs="Arial"/>
                <w:color w:val="FF0000"/>
                <w:u w:val="single"/>
              </w:rPr>
            </w:rPrChange>
          </w:rPr>
          <w:delText xml:space="preserve"> (działających</w:delText>
        </w:r>
      </w:del>
      <w:ins w:id="11407" w:author="Grzegorz" w:date="2019-08-23T10:46:00Z">
        <w:del w:id="11408" w:author="Robert Pasternak" w:date="2024-07-16T14:48:00Z">
          <w:r w:rsidRPr="008416E6" w:rsidDel="0010536A">
            <w:rPr>
              <w:b/>
              <w:sz w:val="28"/>
              <w:szCs w:val="28"/>
              <w:rPrChange w:id="11409" w:author="Robert Pasternak" w:date="2021-09-07T12:47:00Z">
                <w:rPr>
                  <w:rFonts w:ascii="Times" w:hAnsi="Times" w:cs="Arial"/>
                  <w:color w:val="FF0000"/>
                  <w:u w:val="single"/>
                </w:rPr>
              </w:rPrChange>
            </w:rPr>
            <w:delText>ej</w:delText>
          </w:r>
        </w:del>
      </w:ins>
      <w:del w:id="11410" w:author="Robert Pasternak" w:date="2024-07-16T14:48:00Z">
        <w:r w:rsidRPr="008416E6" w:rsidDel="0010536A">
          <w:rPr>
            <w:b/>
            <w:sz w:val="28"/>
            <w:szCs w:val="28"/>
            <w:rPrChange w:id="11411" w:author="Robert Pasternak" w:date="2021-09-07T12:47:00Z">
              <w:rPr>
                <w:rFonts w:ascii="Times" w:hAnsi="Times" w:cs="Arial"/>
                <w:color w:val="FF0000"/>
                <w:u w:val="single"/>
              </w:rPr>
            </w:rPrChange>
          </w:rPr>
          <w:delText xml:space="preserve"> na terenie Gminy Ostrowiec Świętokrzyski) rozgłośniach radiowych</w:delText>
        </w:r>
      </w:del>
      <w:ins w:id="11412" w:author="Grzegorz" w:date="2019-08-23T10:46:00Z">
        <w:del w:id="11413" w:author="Robert Pasternak" w:date="2024-07-16T14:48:00Z">
          <w:r w:rsidRPr="008416E6" w:rsidDel="0010536A">
            <w:rPr>
              <w:b/>
              <w:sz w:val="28"/>
              <w:szCs w:val="28"/>
              <w:rPrChange w:id="11414" w:author="Robert Pasternak" w:date="2021-09-07T12:47:00Z">
                <w:rPr>
                  <w:rFonts w:ascii="Times" w:hAnsi="Times" w:cs="Arial"/>
                  <w:color w:val="FF0000"/>
                  <w:u w:val="single"/>
                </w:rPr>
              </w:rPrChange>
            </w:rPr>
            <w:delText>ej</w:delText>
          </w:r>
        </w:del>
      </w:ins>
      <w:ins w:id="11415" w:author="Grzegorz" w:date="2019-08-23T10:48:00Z">
        <w:del w:id="11416" w:author="Robert Pasternak" w:date="2024-07-16T14:48:00Z">
          <w:r w:rsidRPr="008416E6" w:rsidDel="0010536A">
            <w:rPr>
              <w:b/>
              <w:sz w:val="28"/>
              <w:szCs w:val="28"/>
              <w:rPrChange w:id="11417" w:author="Robert Pasternak" w:date="2021-09-07T12:47:00Z">
                <w:rPr>
                  <w:rFonts w:ascii="Times" w:hAnsi="Times" w:cs="Arial"/>
                  <w:color w:val="FF0000"/>
                  <w:u w:val="single"/>
                </w:rPr>
              </w:rPrChange>
            </w:rPr>
            <w:delText xml:space="preserve"> w wymiarze co najmniej dwóch komunikatów dziennie w ciągu </w:delText>
          </w:r>
        </w:del>
      </w:ins>
      <w:ins w:id="11418" w:author="Grzegorz" w:date="2019-08-23T10:49:00Z">
        <w:del w:id="11419" w:author="Robert Pasternak" w:date="2024-07-16T14:48:00Z">
          <w:r w:rsidRPr="008416E6" w:rsidDel="0010536A">
            <w:rPr>
              <w:b/>
              <w:sz w:val="28"/>
              <w:szCs w:val="28"/>
              <w:rPrChange w:id="11420" w:author="Robert Pasternak" w:date="2021-09-07T12:47:00Z">
                <w:rPr>
                  <w:rFonts w:ascii="Times" w:hAnsi="Times" w:cs="Arial"/>
                  <w:color w:val="FF0000"/>
                  <w:u w:val="single"/>
                </w:rPr>
              </w:rPrChange>
            </w:rPr>
            <w:delText>siedmiu kolejnych dni</w:delText>
          </w:r>
        </w:del>
      </w:ins>
    </w:p>
    <w:p w14:paraId="48171678" w14:textId="36A24B3A" w:rsidR="00361B44" w:rsidRPr="008416E6" w:rsidDel="0010536A" w:rsidRDefault="00E11DE4">
      <w:pPr>
        <w:pStyle w:val="Akapitzlist"/>
        <w:ind w:left="284"/>
        <w:rPr>
          <w:del w:id="11421" w:author="Robert Pasternak" w:date="2024-07-16T14:48:00Z"/>
          <w:b/>
          <w:sz w:val="28"/>
          <w:szCs w:val="28"/>
          <w:u w:val="single"/>
          <w:lang w:eastAsia="en-US"/>
          <w:rPrChange w:id="11422" w:author="Robert Pasternak" w:date="2021-09-07T12:47:00Z">
            <w:rPr>
              <w:del w:id="11423" w:author="Robert Pasternak" w:date="2024-07-16T14:48:00Z"/>
              <w:rFonts w:ascii="Times" w:hAnsi="Times" w:cs="Arial"/>
              <w:b/>
              <w:bCs/>
              <w:color w:val="FF0000"/>
              <w:u w:val="single"/>
              <w:lang w:eastAsia="en-US"/>
            </w:rPr>
          </w:rPrChange>
        </w:rPr>
        <w:pPrChange w:id="11424" w:author="Robert Pasternak" w:date="2021-09-02T09:18:00Z">
          <w:pPr>
            <w:pStyle w:val="Tekstpodstawowy"/>
            <w:numPr>
              <w:numId w:val="46"/>
            </w:numPr>
            <w:spacing w:after="0" w:line="360" w:lineRule="auto"/>
            <w:ind w:left="360" w:hanging="360"/>
          </w:pPr>
        </w:pPrChange>
      </w:pPr>
      <w:del w:id="11425" w:author="Robert Pasternak" w:date="2024-07-16T14:48:00Z">
        <w:r w:rsidRPr="008416E6" w:rsidDel="0010536A">
          <w:rPr>
            <w:b/>
            <w:sz w:val="28"/>
            <w:szCs w:val="28"/>
            <w:rPrChange w:id="11426" w:author="Robert Pasternak" w:date="2021-09-07T12:47:00Z">
              <w:rPr>
                <w:rFonts w:ascii="Times" w:hAnsi="Times" w:cs="Arial"/>
                <w:color w:val="FF0000"/>
                <w:u w:val="single"/>
              </w:rPr>
            </w:rPrChange>
          </w:rPr>
          <w:delText xml:space="preserve">, informacji o miejscu lokalizacji PSZOK. </w:delText>
        </w:r>
        <w:r w:rsidRPr="008416E6" w:rsidDel="0010536A">
          <w:rPr>
            <w:b/>
            <w:sz w:val="28"/>
            <w:szCs w:val="28"/>
            <w:rPrChange w:id="11427" w:author="Robert Pasternak" w:date="2021-09-07T12:47:00Z">
              <w:rPr>
                <w:rFonts w:ascii="Times" w:hAnsi="Times" w:cs="Arial"/>
                <w:color w:val="FF0000"/>
                <w:u w:val="single"/>
              </w:rPr>
            </w:rPrChange>
          </w:rPr>
          <w:br/>
          <w:delText>Za nieprzeprowadzenie przez Wykonawcę powyższej kampanii informacyjnej, Zamawiający przewiduje sankcję w postaci kar umownych określonych w Umowie.</w:delText>
        </w:r>
      </w:del>
    </w:p>
    <w:p w14:paraId="38C5C9FE" w14:textId="0B2CB396" w:rsidR="00361B44" w:rsidRPr="008416E6" w:rsidDel="0010536A" w:rsidRDefault="00361B44">
      <w:pPr>
        <w:pStyle w:val="Akapitzlist"/>
        <w:ind w:left="284"/>
        <w:rPr>
          <w:del w:id="11428" w:author="Robert Pasternak" w:date="2024-07-16T14:48:00Z"/>
          <w:b/>
          <w:sz w:val="28"/>
          <w:szCs w:val="28"/>
          <w:lang w:eastAsia="en-US"/>
          <w:rPrChange w:id="11429" w:author="Robert Pasternak" w:date="2021-09-07T12:47:00Z">
            <w:rPr>
              <w:del w:id="11430" w:author="Robert Pasternak" w:date="2024-07-16T14:48:00Z"/>
              <w:rFonts w:ascii="Times" w:hAnsi="Times" w:cs="Arial"/>
              <w:b/>
              <w:bCs/>
              <w:sz w:val="32"/>
              <w:szCs w:val="32"/>
              <w:lang w:eastAsia="en-US"/>
            </w:rPr>
          </w:rPrChange>
        </w:rPr>
        <w:pPrChange w:id="11431" w:author="Robert Pasternak" w:date="2021-09-02T09:18:00Z">
          <w:pPr>
            <w:autoSpaceDE w:val="0"/>
            <w:autoSpaceDN w:val="0"/>
          </w:pPr>
        </w:pPrChange>
      </w:pPr>
    </w:p>
    <w:p w14:paraId="16E2EB4B" w14:textId="77777777" w:rsidR="00361B44" w:rsidRPr="008416E6" w:rsidRDefault="00361B44">
      <w:pPr>
        <w:autoSpaceDE w:val="0"/>
        <w:autoSpaceDN w:val="0"/>
        <w:spacing w:line="312" w:lineRule="auto"/>
        <w:jc w:val="center"/>
        <w:rPr>
          <w:del w:id="11432" w:author="Robert Pasternak" w:date="2021-05-13T11:58:00Z"/>
          <w:b/>
          <w:bCs/>
          <w:lang w:eastAsia="en-US"/>
        </w:rPr>
        <w:pPrChange w:id="11433" w:author="Robert Pasternak" w:date="2021-05-13T11:58:00Z">
          <w:pPr>
            <w:autoSpaceDE w:val="0"/>
            <w:autoSpaceDN w:val="0"/>
            <w:jc w:val="center"/>
          </w:pPr>
        </w:pPrChange>
      </w:pPr>
    </w:p>
    <w:p w14:paraId="1A6963CE" w14:textId="77777777" w:rsidR="00361B44" w:rsidRPr="008416E6" w:rsidRDefault="00361B44">
      <w:pPr>
        <w:autoSpaceDE w:val="0"/>
        <w:autoSpaceDN w:val="0"/>
        <w:spacing w:line="312" w:lineRule="auto"/>
        <w:jc w:val="center"/>
        <w:rPr>
          <w:ins w:id="11434" w:author="Robert Pasternak" w:date="2021-06-23T08:14:00Z"/>
          <w:b/>
          <w:bCs/>
          <w:lang w:eastAsia="en-US"/>
          <w:rPrChange w:id="11435" w:author="Robert Pasternak" w:date="2021-09-07T12:47:00Z">
            <w:rPr>
              <w:ins w:id="11436" w:author="Robert Pasternak" w:date="2021-06-23T08:14:00Z"/>
              <w:rFonts w:ascii="Times" w:hAnsi="Times" w:cs="Arial"/>
              <w:b/>
              <w:bCs/>
              <w:sz w:val="32"/>
              <w:szCs w:val="32"/>
              <w:lang w:eastAsia="en-US"/>
            </w:rPr>
          </w:rPrChange>
        </w:rPr>
        <w:pPrChange w:id="11437" w:author="Robert Pasternak" w:date="2021-05-13T11:58:00Z">
          <w:pPr>
            <w:autoSpaceDE w:val="0"/>
            <w:autoSpaceDN w:val="0"/>
          </w:pPr>
        </w:pPrChange>
      </w:pPr>
    </w:p>
    <w:p w14:paraId="58269B38" w14:textId="77777777" w:rsidR="00361B44" w:rsidRPr="008416E6" w:rsidRDefault="00E11DE4">
      <w:pPr>
        <w:autoSpaceDE w:val="0"/>
        <w:autoSpaceDN w:val="0"/>
        <w:spacing w:line="312" w:lineRule="auto"/>
        <w:jc w:val="center"/>
        <w:rPr>
          <w:b/>
          <w:bCs/>
          <w:sz w:val="32"/>
          <w:szCs w:val="32"/>
          <w:lang w:eastAsia="en-US"/>
          <w:rPrChange w:id="11438" w:author="Robert Pasternak" w:date="2021-09-07T12:47:00Z">
            <w:rPr>
              <w:rFonts w:ascii="Times" w:hAnsi="Times" w:cs="Arial"/>
              <w:b/>
              <w:bCs/>
              <w:sz w:val="32"/>
              <w:szCs w:val="32"/>
              <w:lang w:eastAsia="en-US"/>
            </w:rPr>
          </w:rPrChange>
        </w:rPr>
        <w:pPrChange w:id="11439" w:author="Robert Pasternak" w:date="2021-05-13T11:58:00Z">
          <w:pPr>
            <w:autoSpaceDE w:val="0"/>
            <w:autoSpaceDN w:val="0"/>
            <w:jc w:val="center"/>
          </w:pPr>
        </w:pPrChange>
      </w:pPr>
      <w:r w:rsidRPr="008416E6">
        <w:rPr>
          <w:b/>
          <w:bCs/>
          <w:sz w:val="32"/>
          <w:szCs w:val="32"/>
          <w:lang w:eastAsia="en-US"/>
          <w:rPrChange w:id="11440" w:author="Robert Pasternak" w:date="2021-09-07T12:47:00Z">
            <w:rPr>
              <w:rFonts w:ascii="Times" w:hAnsi="Times" w:cs="Arial"/>
              <w:b/>
              <w:bCs/>
              <w:sz w:val="32"/>
              <w:szCs w:val="32"/>
              <w:lang w:eastAsia="en-US"/>
            </w:rPr>
          </w:rPrChange>
        </w:rPr>
        <w:t>Rozdział IV</w:t>
      </w:r>
    </w:p>
    <w:p w14:paraId="5C1D94D3" w14:textId="77777777" w:rsidR="00361B44" w:rsidRPr="008416E6" w:rsidRDefault="00E11DE4">
      <w:pPr>
        <w:autoSpaceDE w:val="0"/>
        <w:autoSpaceDN w:val="0"/>
        <w:spacing w:line="312" w:lineRule="auto"/>
        <w:jc w:val="center"/>
        <w:rPr>
          <w:b/>
          <w:bCs/>
          <w:sz w:val="32"/>
          <w:szCs w:val="32"/>
          <w:lang w:eastAsia="en-US"/>
          <w:rPrChange w:id="11441" w:author="Robert Pasternak" w:date="2021-09-07T12:47:00Z">
            <w:rPr>
              <w:rFonts w:ascii="Times" w:hAnsi="Times" w:cs="Arial"/>
              <w:b/>
              <w:bCs/>
              <w:sz w:val="32"/>
              <w:szCs w:val="32"/>
              <w:lang w:eastAsia="en-US"/>
            </w:rPr>
          </w:rPrChange>
        </w:rPr>
        <w:pPrChange w:id="11442" w:author="Robert Pasternak" w:date="2021-05-13T11:34:00Z">
          <w:pPr>
            <w:autoSpaceDE w:val="0"/>
            <w:autoSpaceDN w:val="0"/>
            <w:jc w:val="center"/>
          </w:pPr>
        </w:pPrChange>
      </w:pPr>
      <w:r w:rsidRPr="008416E6">
        <w:rPr>
          <w:b/>
          <w:bCs/>
          <w:sz w:val="32"/>
          <w:szCs w:val="32"/>
          <w:lang w:eastAsia="en-US"/>
          <w:rPrChange w:id="11443" w:author="Robert Pasternak" w:date="2021-09-07T12:47:00Z">
            <w:rPr>
              <w:rFonts w:ascii="Times" w:hAnsi="Times" w:cs="Arial"/>
              <w:b/>
              <w:bCs/>
              <w:sz w:val="32"/>
              <w:szCs w:val="32"/>
              <w:lang w:eastAsia="en-US"/>
            </w:rPr>
          </w:rPrChange>
        </w:rPr>
        <w:t>Zagospodarowanie odpadów</w:t>
      </w:r>
    </w:p>
    <w:p w14:paraId="75E3488D" w14:textId="77777777" w:rsidR="00361B44" w:rsidRPr="008416E6" w:rsidRDefault="00361B44">
      <w:pPr>
        <w:autoSpaceDE w:val="0"/>
        <w:autoSpaceDN w:val="0"/>
        <w:spacing w:line="312" w:lineRule="auto"/>
        <w:jc w:val="center"/>
        <w:rPr>
          <w:del w:id="11444" w:author="Robert Pasternak" w:date="2021-06-08T12:05:00Z"/>
          <w:b/>
          <w:bCs/>
          <w:lang w:eastAsia="en-US"/>
          <w:rPrChange w:id="11445" w:author="Robert Pasternak" w:date="2021-09-07T12:47:00Z">
            <w:rPr>
              <w:del w:id="11446" w:author="Robert Pasternak" w:date="2021-06-08T12:05:00Z"/>
              <w:rFonts w:ascii="Times" w:hAnsi="Times" w:cs="Arial"/>
              <w:b/>
              <w:bCs/>
              <w:lang w:eastAsia="en-US"/>
            </w:rPr>
          </w:rPrChange>
        </w:rPr>
        <w:pPrChange w:id="11447" w:author="Robert Pasternak" w:date="2021-05-13T11:34:00Z">
          <w:pPr>
            <w:autoSpaceDE w:val="0"/>
            <w:autoSpaceDN w:val="0"/>
            <w:jc w:val="center"/>
          </w:pPr>
        </w:pPrChange>
      </w:pPr>
    </w:p>
    <w:p w14:paraId="2B634AA0" w14:textId="77777777" w:rsidR="00361B44" w:rsidRPr="008416E6" w:rsidRDefault="00361B44">
      <w:pPr>
        <w:autoSpaceDE w:val="0"/>
        <w:autoSpaceDN w:val="0"/>
        <w:spacing w:line="312" w:lineRule="auto"/>
        <w:rPr>
          <w:b/>
          <w:bCs/>
          <w:lang w:eastAsia="en-US"/>
          <w:rPrChange w:id="11448" w:author="Robert Pasternak" w:date="2021-09-07T12:47:00Z">
            <w:rPr>
              <w:rFonts w:ascii="Times" w:hAnsi="Times" w:cs="Arial"/>
              <w:b/>
              <w:bCs/>
              <w:lang w:eastAsia="en-US"/>
            </w:rPr>
          </w:rPrChange>
        </w:rPr>
        <w:pPrChange w:id="11449" w:author="Robert Pasternak" w:date="2021-05-13T11:34:00Z">
          <w:pPr>
            <w:autoSpaceDE w:val="0"/>
            <w:autoSpaceDN w:val="0"/>
          </w:pPr>
        </w:pPrChange>
      </w:pPr>
    </w:p>
    <w:p w14:paraId="1B32AA47" w14:textId="77777777" w:rsidR="00361B44" w:rsidRPr="008416E6" w:rsidRDefault="00E11DE4">
      <w:pPr>
        <w:numPr>
          <w:ilvl w:val="0"/>
          <w:numId w:val="14"/>
        </w:numPr>
        <w:autoSpaceDE w:val="0"/>
        <w:autoSpaceDN w:val="0"/>
        <w:spacing w:line="312" w:lineRule="auto"/>
        <w:rPr>
          <w:ins w:id="11450" w:author="Robert Pasternak" w:date="2021-05-12T11:06:00Z"/>
          <w:bCs/>
          <w:lang w:eastAsia="en-US"/>
          <w:rPrChange w:id="11451" w:author="Robert Pasternak" w:date="2021-09-07T12:47:00Z">
            <w:rPr>
              <w:ins w:id="11452" w:author="Robert Pasternak" w:date="2021-05-12T11:06:00Z"/>
              <w:rFonts w:ascii="Times" w:hAnsi="Times" w:cs="Arial"/>
              <w:bCs/>
              <w:lang w:eastAsia="en-US"/>
            </w:rPr>
          </w:rPrChange>
        </w:rPr>
        <w:pPrChange w:id="11453" w:author="Robert Pasternak" w:date="2021-05-13T11:34:00Z">
          <w:pPr>
            <w:numPr>
              <w:numId w:val="14"/>
            </w:numPr>
            <w:autoSpaceDE w:val="0"/>
            <w:autoSpaceDN w:val="0"/>
            <w:spacing w:line="360" w:lineRule="auto"/>
            <w:ind w:left="360" w:hanging="360"/>
          </w:pPr>
        </w:pPrChange>
      </w:pPr>
      <w:r w:rsidRPr="008416E6">
        <w:rPr>
          <w:bCs/>
          <w:lang w:eastAsia="en-US"/>
          <w:rPrChange w:id="11454" w:author="Robert Pasternak" w:date="2021-09-07T12:47:00Z">
            <w:rPr>
              <w:rFonts w:ascii="Times" w:hAnsi="Times" w:cs="Arial"/>
              <w:bCs/>
              <w:lang w:eastAsia="en-US"/>
            </w:rPr>
          </w:rPrChange>
        </w:rPr>
        <w:t xml:space="preserve">Wykonawca ponosi całkowitą odpowiedzialność za prawidłowe gospodarowanie zebranymi odpadami zgodnie z przepisami </w:t>
      </w:r>
      <w:ins w:id="11455" w:author="Robert Pasternak" w:date="2021-06-25T11:36:00Z">
        <w:r w:rsidR="00840538" w:rsidRPr="008416E6">
          <w:rPr>
            <w:bCs/>
            <w:lang w:eastAsia="en-US"/>
          </w:rPr>
          <w:t xml:space="preserve">prawa </w:t>
        </w:r>
      </w:ins>
      <w:r w:rsidRPr="008416E6">
        <w:rPr>
          <w:bCs/>
          <w:lang w:eastAsia="en-US"/>
          <w:rPrChange w:id="11456" w:author="Robert Pasternak" w:date="2021-09-07T12:47:00Z">
            <w:rPr>
              <w:rFonts w:ascii="Times" w:hAnsi="Times" w:cs="Arial"/>
              <w:bCs/>
              <w:lang w:eastAsia="en-US"/>
            </w:rPr>
          </w:rPrChange>
        </w:rPr>
        <w:t>obowiązującymi w tym zakresie.</w:t>
      </w:r>
    </w:p>
    <w:p w14:paraId="01BB2A95" w14:textId="77777777" w:rsidR="00361B44" w:rsidRPr="008416E6" w:rsidRDefault="00381495">
      <w:pPr>
        <w:pStyle w:val="Akapitzlist"/>
        <w:numPr>
          <w:ilvl w:val="0"/>
          <w:numId w:val="14"/>
        </w:numPr>
        <w:spacing w:line="312" w:lineRule="auto"/>
        <w:rPr>
          <w:ins w:id="11457" w:author="Robert Pasternak" w:date="2021-05-12T11:16:00Z"/>
        </w:rPr>
        <w:pPrChange w:id="11458" w:author="Robert Pasternak" w:date="2021-05-13T11:34:00Z">
          <w:pPr>
            <w:pStyle w:val="Akapitzlist"/>
            <w:numPr>
              <w:numId w:val="14"/>
            </w:numPr>
            <w:ind w:left="360" w:hanging="360"/>
          </w:pPr>
        </w:pPrChange>
      </w:pPr>
      <w:ins w:id="11459" w:author="Robert Pasternak" w:date="2021-05-12T11:16:00Z">
        <w:r w:rsidRPr="008416E6">
          <w:t>Wykonawca zobowiązany jest do:</w:t>
        </w:r>
      </w:ins>
    </w:p>
    <w:p w14:paraId="045D3FDE" w14:textId="77777777" w:rsidR="00361B44" w:rsidRPr="008416E6" w:rsidRDefault="00381495">
      <w:pPr>
        <w:pStyle w:val="Akapitzlist"/>
        <w:numPr>
          <w:ilvl w:val="0"/>
          <w:numId w:val="58"/>
        </w:numPr>
        <w:spacing w:line="312" w:lineRule="auto"/>
        <w:rPr>
          <w:ins w:id="11460" w:author="Robert Pasternak" w:date="2021-05-12T11:26:00Z"/>
          <w:i/>
          <w:rPrChange w:id="11461" w:author="Robert Pasternak" w:date="2021-09-07T12:47:00Z">
            <w:rPr>
              <w:ins w:id="11462" w:author="Robert Pasternak" w:date="2021-05-12T11:26:00Z"/>
            </w:rPr>
          </w:rPrChange>
        </w:rPr>
        <w:pPrChange w:id="11463" w:author="Robert Pasternak" w:date="2021-05-13T11:34:00Z">
          <w:pPr>
            <w:pStyle w:val="Akapitzlist"/>
            <w:numPr>
              <w:numId w:val="14"/>
            </w:numPr>
            <w:ind w:left="360" w:hanging="360"/>
          </w:pPr>
        </w:pPrChange>
      </w:pPr>
      <w:ins w:id="11464" w:author="Robert Pasternak" w:date="2021-05-12T11:16:00Z">
        <w:r w:rsidRPr="008416E6">
          <w:t xml:space="preserve">przekazywania odebranych selektywnie zebranych odpadów komunalnych do instalacji odzysku i unieszkodliwiania odpadów, zgodnie z hierarchią postępowania </w:t>
        </w:r>
      </w:ins>
      <w:ins w:id="11465" w:author="Piotr Szumlak" w:date="2021-07-08T14:20:00Z">
        <w:r w:rsidR="00BD6782" w:rsidRPr="008416E6">
          <w:br/>
        </w:r>
      </w:ins>
      <w:ins w:id="11466" w:author="Robert Pasternak" w:date="2021-05-12T11:16:00Z">
        <w:r w:rsidRPr="008416E6">
          <w:t xml:space="preserve">z odpadami, </w:t>
        </w:r>
      </w:ins>
      <w:ins w:id="11467" w:author="Robert Pasternak" w:date="2021-05-12T11:17:00Z">
        <w:del w:id="11468" w:author="Piotr Szumlak" w:date="2021-07-08T14:20:00Z">
          <w:r w:rsidRPr="008416E6" w:rsidDel="00BD6782">
            <w:br/>
          </w:r>
        </w:del>
      </w:ins>
      <w:ins w:id="11469" w:author="Robert Pasternak" w:date="2021-05-12T11:16:00Z">
        <w:r w:rsidRPr="008416E6">
          <w:t xml:space="preserve">o której mowa w art. 17 ustawy z dnia 14 grudnia 2012 r. o </w:t>
        </w:r>
      </w:ins>
      <w:ins w:id="11470" w:author="Robert Pasternak" w:date="2021-06-08T12:06:00Z">
        <w:r w:rsidR="001023B2" w:rsidRPr="008416E6">
          <w:t xml:space="preserve">odpadach, </w:t>
        </w:r>
      </w:ins>
      <w:ins w:id="11471" w:author="Piotr Szumlak" w:date="2021-07-08T14:20:00Z">
        <w:r w:rsidR="00BD6782" w:rsidRPr="008416E6">
          <w:br/>
        </w:r>
      </w:ins>
      <w:ins w:id="11472" w:author="Robert Pasternak" w:date="2021-05-12T11:17:00Z">
        <w:r w:rsidR="001023B2" w:rsidRPr="008416E6">
          <w:t xml:space="preserve">z zastrzeżeniem </w:t>
        </w:r>
        <w:r w:rsidRPr="008416E6">
          <w:t>iż Zamawiający wymaga, aby odpady selektywnie zbierane frakcji metale i tworzywa sztuczne oraz papier bezpo</w:t>
        </w:r>
      </w:ins>
      <w:ins w:id="11473" w:author="Robert Pasternak" w:date="2021-05-12T11:18:00Z">
        <w:r w:rsidRPr="008416E6">
          <w:t xml:space="preserve">średnio po odbiorze były przekazywane do instalacji </w:t>
        </w:r>
      </w:ins>
      <w:ins w:id="11474" w:author="Robert Pasternak" w:date="2021-06-08T12:06:00Z">
        <w:del w:id="11475" w:author="Piotr Szumlak" w:date="2021-07-08T14:20:00Z">
          <w:r w:rsidR="001023B2" w:rsidRPr="008416E6" w:rsidDel="00BD6782">
            <w:br/>
          </w:r>
        </w:del>
      </w:ins>
      <w:ins w:id="11476" w:author="Robert Pasternak" w:date="2021-05-12T11:18:00Z">
        <w:r w:rsidRPr="008416E6">
          <w:t>i poddane procesowi ręcznego lub mechanicznego sortowania</w:t>
        </w:r>
      </w:ins>
      <w:ins w:id="11477" w:author="Robert Pasternak" w:date="2021-05-12T11:20:00Z">
        <w:r w:rsidRPr="008416E6">
          <w:t xml:space="preserve"> przed dalszym zagospodarowaniem lub bezpo</w:t>
        </w:r>
      </w:ins>
      <w:ins w:id="11478" w:author="Robert Pasternak" w:date="2021-05-12T11:21:00Z">
        <w:r w:rsidRPr="008416E6">
          <w:t>średnio po odbiorze były magazynowane przez Wykonawcę</w:t>
        </w:r>
      </w:ins>
      <w:ins w:id="11479" w:author="Robert Pasternak" w:date="2021-06-07T17:31:00Z">
        <w:r w:rsidR="00DD7F9E" w:rsidRPr="008416E6">
          <w:t>,</w:t>
        </w:r>
      </w:ins>
      <w:ins w:id="11480" w:author="Robert Pasternak" w:date="2021-05-12T11:21:00Z">
        <w:r w:rsidRPr="008416E6">
          <w:t xml:space="preserve"> a następnie przekazane do instalacji i poddane procesowi ręcznego lub mechanicznego sortowania </w:t>
        </w:r>
        <w:r w:rsidR="00050295" w:rsidRPr="008416E6">
          <w:t>przed dalszym zagospodarowaniem,</w:t>
        </w:r>
        <w:r w:rsidRPr="008416E6">
          <w:t xml:space="preserve"> </w:t>
        </w:r>
      </w:ins>
    </w:p>
    <w:p w14:paraId="0867E1CD" w14:textId="77777777" w:rsidR="00361B44" w:rsidRPr="008416E6" w:rsidRDefault="00381495">
      <w:pPr>
        <w:pStyle w:val="Akapitzlist"/>
        <w:numPr>
          <w:ilvl w:val="0"/>
          <w:numId w:val="58"/>
        </w:numPr>
        <w:spacing w:line="312" w:lineRule="auto"/>
        <w:rPr>
          <w:ins w:id="11481" w:author="Robert Pasternak" w:date="2021-06-07T19:10:00Z"/>
        </w:rPr>
        <w:pPrChange w:id="11482" w:author="Robert Pasternak" w:date="2021-05-13T11:34:00Z">
          <w:pPr>
            <w:pStyle w:val="Akapitzlist"/>
            <w:numPr>
              <w:numId w:val="14"/>
            </w:numPr>
            <w:ind w:left="360" w:hanging="360"/>
          </w:pPr>
        </w:pPrChange>
      </w:pPr>
      <w:ins w:id="11483" w:author="Robert Pasternak" w:date="2021-05-12T11:16:00Z">
        <w:r w:rsidRPr="008416E6">
          <w:t xml:space="preserve">zagospodarowania odebranych odpadów </w:t>
        </w:r>
      </w:ins>
      <w:ins w:id="11484" w:author="Robert Pasternak" w:date="2021-06-25T11:36:00Z">
        <w:r w:rsidR="00840538" w:rsidRPr="008416E6">
          <w:t xml:space="preserve">komunalnych </w:t>
        </w:r>
      </w:ins>
      <w:ins w:id="11485" w:author="Robert Pasternak" w:date="2021-05-12T11:16:00Z">
        <w:r w:rsidRPr="008416E6">
          <w:t>w spo</w:t>
        </w:r>
        <w:r w:rsidR="00840538" w:rsidRPr="008416E6">
          <w:t xml:space="preserve">sób, który zapewni osiągnięcie </w:t>
        </w:r>
        <w:r w:rsidRPr="008416E6">
          <w:t>w danym roku kalendarzowym w odniesieniu do masy odebranych przez siebie odpadów komunalnych poziomów recyklingu, prz</w:t>
        </w:r>
        <w:r w:rsidR="00840538" w:rsidRPr="008416E6">
          <w:t xml:space="preserve">ygotowania do ponownego użycia </w:t>
        </w:r>
        <w:r w:rsidRPr="008416E6">
          <w:t>i odzysku innymi metodami,</w:t>
        </w:r>
        <w:r w:rsidR="001023B2" w:rsidRPr="008416E6">
          <w:t xml:space="preserve"> określonego</w:t>
        </w:r>
        <w:r w:rsidR="00A536DF" w:rsidRPr="008416E6">
          <w:t xml:space="preserve"> w art. 3b ust.1</w:t>
        </w:r>
        <w:r w:rsidRPr="008416E6">
          <w:t xml:space="preserve"> ustawy </w:t>
        </w:r>
      </w:ins>
      <w:ins w:id="11486" w:author="Robert Pasternak" w:date="2021-06-07T19:10:00Z">
        <w:r w:rsidR="00A536DF" w:rsidRPr="008416E6">
          <w:t xml:space="preserve">z dnia </w:t>
        </w:r>
      </w:ins>
      <w:ins w:id="11487" w:author="Piotr Szumlak" w:date="2021-07-08T14:22:00Z">
        <w:r w:rsidR="002D37B1" w:rsidRPr="008416E6">
          <w:br/>
        </w:r>
      </w:ins>
      <w:ins w:id="11488" w:author="Robert Pasternak" w:date="2021-06-07T19:10:00Z">
        <w:r w:rsidR="00A536DF" w:rsidRPr="008416E6">
          <w:t>13 września 1996 r. o utrzymaniu czystości i porządku w gminach</w:t>
        </w:r>
      </w:ins>
      <w:ins w:id="11489" w:author="Robert Pasternak" w:date="2021-05-12T11:16:00Z">
        <w:r w:rsidR="00050295" w:rsidRPr="008416E6">
          <w:t>,</w:t>
        </w:r>
        <w:r w:rsidR="00A536DF" w:rsidRPr="008416E6">
          <w:t xml:space="preserve"> </w:t>
        </w:r>
      </w:ins>
    </w:p>
    <w:p w14:paraId="144E17C9" w14:textId="779E3A59" w:rsidR="00361B44" w:rsidRPr="008416E6" w:rsidDel="00942B8E" w:rsidRDefault="00381495">
      <w:pPr>
        <w:pStyle w:val="Akapitzlist"/>
        <w:numPr>
          <w:ilvl w:val="0"/>
          <w:numId w:val="58"/>
        </w:numPr>
        <w:spacing w:line="312" w:lineRule="auto"/>
        <w:rPr>
          <w:ins w:id="11490" w:author="kaluz" w:date="2021-09-07T05:46:00Z"/>
          <w:del w:id="11491" w:author="Robert Pasternak" w:date="2021-09-07T12:34:00Z"/>
        </w:rPr>
      </w:pPr>
      <w:ins w:id="11492" w:author="Robert Pasternak" w:date="2021-05-12T11:16:00Z">
        <w:r w:rsidRPr="008416E6">
          <w:t>zagospodarowania odebranych odpadów komunalnych w sposób, który zapewni ograniczenie masy odpadów komunalnych ulegających biodegradacji przekazywanych do składowania zgodnie z przepisami art.</w:t>
        </w:r>
      </w:ins>
      <w:ins w:id="11493" w:author="Robert Pasternak" w:date="2021-07-12T14:33:00Z">
        <w:r w:rsidR="005E67C5" w:rsidRPr="008416E6">
          <w:t xml:space="preserve"> </w:t>
        </w:r>
      </w:ins>
      <w:ins w:id="11494" w:author="Robert Pasternak" w:date="2021-05-12T11:16:00Z">
        <w:r w:rsidRPr="008416E6">
          <w:t xml:space="preserve">3c ust.1 ustawy z dnia 13 września 1996 r. </w:t>
        </w:r>
        <w:r w:rsidRPr="008416E6">
          <w:br/>
          <w:t>o utrzymaniu</w:t>
        </w:r>
        <w:r w:rsidR="001023B2" w:rsidRPr="008416E6">
          <w:t xml:space="preserve"> czystości i porządku w gminach</w:t>
        </w:r>
      </w:ins>
      <w:ins w:id="11495" w:author="Robert Pasternak" w:date="2021-06-08T12:08:00Z">
        <w:r w:rsidR="001023B2" w:rsidRPr="008416E6">
          <w:t>.</w:t>
        </w:r>
      </w:ins>
    </w:p>
    <w:p w14:paraId="0C3161F2" w14:textId="77777777" w:rsidR="00AB55F9" w:rsidRPr="008416E6" w:rsidRDefault="00AB55F9">
      <w:pPr>
        <w:pStyle w:val="Akapitzlist"/>
        <w:numPr>
          <w:ilvl w:val="0"/>
          <w:numId w:val="58"/>
        </w:numPr>
        <w:spacing w:line="312" w:lineRule="auto"/>
        <w:rPr>
          <w:ins w:id="11496" w:author="Robert Pasternak" w:date="2021-05-12T11:26:00Z"/>
        </w:rPr>
        <w:pPrChange w:id="11497" w:author="Robert Pasternak" w:date="2021-09-07T12:34:00Z">
          <w:pPr>
            <w:pStyle w:val="Akapitzlist"/>
            <w:numPr>
              <w:numId w:val="14"/>
            </w:numPr>
            <w:ind w:left="360" w:hanging="360"/>
          </w:pPr>
        </w:pPrChange>
      </w:pPr>
    </w:p>
    <w:p w14:paraId="12F32596" w14:textId="51282F38" w:rsidR="00361B44" w:rsidRPr="008416E6" w:rsidRDefault="00E11DE4">
      <w:pPr>
        <w:pStyle w:val="Akapitzlist"/>
        <w:numPr>
          <w:ilvl w:val="0"/>
          <w:numId w:val="58"/>
        </w:numPr>
        <w:spacing w:line="312" w:lineRule="auto"/>
        <w:rPr>
          <w:ins w:id="11498" w:author="Robert Pasternak" w:date="2021-05-12T11:40:00Z"/>
          <w:rPrChange w:id="11499" w:author="Robert Pasternak" w:date="2021-09-07T12:47:00Z">
            <w:rPr>
              <w:ins w:id="11500" w:author="Robert Pasternak" w:date="2021-05-12T11:40:00Z"/>
              <w:rFonts w:ascii="Times" w:hAnsi="Times" w:cs="Times"/>
              <w:bCs/>
            </w:rPr>
          </w:rPrChange>
        </w:rPr>
        <w:pPrChange w:id="11501" w:author="Robert Pasternak" w:date="2021-06-08T12:09:00Z">
          <w:pPr>
            <w:pStyle w:val="Akapitzlist"/>
            <w:numPr>
              <w:numId w:val="5"/>
            </w:numPr>
            <w:tabs>
              <w:tab w:val="left" w:pos="709"/>
            </w:tabs>
            <w:autoSpaceDE w:val="0"/>
            <w:autoSpaceDN w:val="0"/>
            <w:spacing w:line="360" w:lineRule="auto"/>
            <w:ind w:hanging="360"/>
          </w:pPr>
        </w:pPrChange>
      </w:pPr>
      <w:ins w:id="11502" w:author="Robert Pasternak" w:date="2021-05-12T11:26:00Z">
        <w:r w:rsidRPr="008416E6">
          <w:rPr>
            <w:lang w:eastAsia="en-US"/>
            <w:rPrChange w:id="11503" w:author="Robert Pasternak" w:date="2021-09-07T12:47:00Z">
              <w:rPr>
                <w:rFonts w:ascii="Times" w:hAnsi="Times" w:cs="Arial"/>
                <w:lang w:eastAsia="en-US"/>
              </w:rPr>
            </w:rPrChange>
          </w:rPr>
          <w:t>p</w:t>
        </w:r>
      </w:ins>
      <w:ins w:id="11504" w:author="Robert Pasternak" w:date="2021-05-12T11:25:00Z">
        <w:r w:rsidR="00381495" w:rsidRPr="008416E6">
          <w:rPr>
            <w:lang w:eastAsia="en-US"/>
          </w:rPr>
          <w:t xml:space="preserve">rzekazywania odebranych od właścicieli nieruchomości, na których zamieszkują mieszkańcy, </w:t>
        </w:r>
        <w:r w:rsidRPr="008416E6">
          <w:rPr>
            <w:lang w:eastAsia="en-US"/>
            <w:rPrChange w:id="11505" w:author="Robert Pasternak" w:date="2021-09-07T12:47:00Z">
              <w:rPr>
                <w:rFonts w:ascii="Times" w:hAnsi="Times" w:cs="Arial"/>
                <w:lang w:eastAsia="en-US"/>
              </w:rPr>
            </w:rPrChange>
          </w:rPr>
          <w:t xml:space="preserve">niesegregowanych (zmieszanych) </w:t>
        </w:r>
        <w:r w:rsidR="00381495" w:rsidRPr="008416E6">
          <w:rPr>
            <w:lang w:eastAsia="en-US"/>
          </w:rPr>
          <w:t>odpadów komunalnych,</w:t>
        </w:r>
      </w:ins>
      <w:ins w:id="11506" w:author="Robert Pasternak" w:date="2021-05-12T14:52:00Z">
        <w:r w:rsidRPr="008416E6">
          <w:rPr>
            <w:lang w:eastAsia="en-US"/>
            <w:rPrChange w:id="11507" w:author="Robert Pasternak" w:date="2021-09-07T12:47:00Z">
              <w:rPr>
                <w:rFonts w:ascii="Times" w:hAnsi="Times" w:cs="Arial"/>
                <w:lang w:eastAsia="en-US"/>
              </w:rPr>
            </w:rPrChange>
          </w:rPr>
          <w:t xml:space="preserve"> odpad</w:t>
        </w:r>
      </w:ins>
      <w:ins w:id="11508" w:author="Robert Pasternak" w:date="2021-05-12T14:53:00Z">
        <w:r w:rsidR="001023B2" w:rsidRPr="008416E6">
          <w:rPr>
            <w:lang w:eastAsia="en-US"/>
          </w:rPr>
          <w:t xml:space="preserve">ów ulegających biodegradacji </w:t>
        </w:r>
      </w:ins>
      <w:ins w:id="11509" w:author="Robert Pasternak" w:date="2021-06-08T12:08:00Z">
        <w:r w:rsidR="001023B2" w:rsidRPr="008416E6">
          <w:rPr>
            <w:lang w:eastAsia="en-US"/>
          </w:rPr>
          <w:t xml:space="preserve">oraz </w:t>
        </w:r>
      </w:ins>
      <w:ins w:id="11510" w:author="Robert Pasternak" w:date="2021-05-12T14:53:00Z">
        <w:r w:rsidRPr="008416E6">
          <w:rPr>
            <w:lang w:eastAsia="en-US"/>
            <w:rPrChange w:id="11511" w:author="Robert Pasternak" w:date="2021-09-07T12:47:00Z">
              <w:rPr>
                <w:rFonts w:ascii="Times" w:hAnsi="Times" w:cs="Arial"/>
                <w:lang w:eastAsia="en-US"/>
              </w:rPr>
            </w:rPrChange>
          </w:rPr>
          <w:t xml:space="preserve">odpadów komunalnych przeznaczonych </w:t>
        </w:r>
      </w:ins>
      <w:ins w:id="11512" w:author="Robert Pasternak" w:date="2021-09-07T12:34:00Z">
        <w:r w:rsidR="00942B8E" w:rsidRPr="008416E6">
          <w:rPr>
            <w:lang w:eastAsia="en-US"/>
          </w:rPr>
          <w:br/>
        </w:r>
      </w:ins>
      <w:ins w:id="11513" w:author="Robert Pasternak" w:date="2021-05-12T14:53:00Z">
        <w:r w:rsidRPr="008416E6">
          <w:rPr>
            <w:lang w:eastAsia="en-US"/>
            <w:rPrChange w:id="11514" w:author="Robert Pasternak" w:date="2021-09-07T12:47:00Z">
              <w:rPr>
                <w:rFonts w:ascii="Times" w:hAnsi="Times" w:cs="Arial"/>
                <w:lang w:eastAsia="en-US"/>
              </w:rPr>
            </w:rPrChange>
          </w:rPr>
          <w:t>do składowania</w:t>
        </w:r>
      </w:ins>
      <w:ins w:id="11515" w:author="Robert Pasternak" w:date="2021-05-12T11:25:00Z">
        <w:r w:rsidR="00381495" w:rsidRPr="008416E6">
          <w:rPr>
            <w:lang w:eastAsia="en-US"/>
          </w:rPr>
          <w:t xml:space="preserve"> do </w:t>
        </w:r>
        <w:r w:rsidR="00B10A5A" w:rsidRPr="008416E6">
          <w:rPr>
            <w:bCs/>
          </w:rPr>
          <w:t xml:space="preserve">instalacji komunalnej </w:t>
        </w:r>
        <w:r w:rsidR="00381495" w:rsidRPr="008416E6">
          <w:rPr>
            <w:lang w:eastAsia="en-US"/>
          </w:rPr>
          <w:t>zgodnie z zasad</w:t>
        </w:r>
      </w:ins>
      <w:ins w:id="11516" w:author="Robert Pasternak" w:date="2021-06-21T15:06:00Z">
        <w:r w:rsidR="00E5434B" w:rsidRPr="008416E6">
          <w:rPr>
            <w:lang w:eastAsia="en-US"/>
          </w:rPr>
          <w:t>ą</w:t>
        </w:r>
      </w:ins>
      <w:ins w:id="11517" w:author="Robert Pasternak" w:date="2021-05-12T11:25:00Z">
        <w:r w:rsidR="00381495" w:rsidRPr="008416E6">
          <w:rPr>
            <w:lang w:eastAsia="en-US"/>
          </w:rPr>
          <w:t xml:space="preserve"> bliskości, o któr</w:t>
        </w:r>
      </w:ins>
      <w:ins w:id="11518" w:author="Robert Pasternak" w:date="2021-06-08T12:09:00Z">
        <w:r w:rsidR="001023B2" w:rsidRPr="008416E6">
          <w:rPr>
            <w:lang w:eastAsia="en-US"/>
          </w:rPr>
          <w:t>ej</w:t>
        </w:r>
      </w:ins>
      <w:ins w:id="11519" w:author="Robert Pasternak" w:date="2021-05-12T11:25:00Z">
        <w:r w:rsidR="00381495" w:rsidRPr="008416E6">
          <w:rPr>
            <w:lang w:eastAsia="en-US"/>
          </w:rPr>
          <w:t xml:space="preserve"> mowa </w:t>
        </w:r>
      </w:ins>
      <w:ins w:id="11520" w:author="Robert Pasternak" w:date="2024-07-17T10:29:00Z">
        <w:r w:rsidR="00032CC2">
          <w:rPr>
            <w:lang w:eastAsia="en-US"/>
          </w:rPr>
          <w:br/>
        </w:r>
      </w:ins>
      <w:ins w:id="11521" w:author="Robert Pasternak" w:date="2021-05-12T11:25:00Z">
        <w:r w:rsidR="00381495" w:rsidRPr="008416E6">
          <w:rPr>
            <w:lang w:eastAsia="en-US"/>
          </w:rPr>
          <w:t xml:space="preserve">w art. 20 ustawy </w:t>
        </w:r>
      </w:ins>
      <w:ins w:id="11522" w:author="Robert Pasternak" w:date="2021-06-21T15:23:00Z">
        <w:del w:id="11523" w:author="Piotr Szumlak" w:date="2021-07-08T14:22:00Z">
          <w:r w:rsidR="00253C0E" w:rsidRPr="008416E6" w:rsidDel="002D37B1">
            <w:rPr>
              <w:lang w:eastAsia="en-US"/>
            </w:rPr>
            <w:br/>
          </w:r>
        </w:del>
      </w:ins>
      <w:ins w:id="11524" w:author="Robert Pasternak" w:date="2021-05-12T11:25:00Z">
        <w:r w:rsidR="00381495" w:rsidRPr="008416E6">
          <w:rPr>
            <w:lang w:eastAsia="en-US"/>
          </w:rPr>
          <w:t>o odpadach</w:t>
        </w:r>
      </w:ins>
      <w:ins w:id="11525" w:author="Robert Pasternak" w:date="2021-06-21T15:23:00Z">
        <w:r w:rsidR="00253C0E" w:rsidRPr="008416E6">
          <w:rPr>
            <w:lang w:eastAsia="en-US"/>
          </w:rPr>
          <w:t xml:space="preserve"> – w przypadku, gdy instalacja komunalna do której Wykonawca przekazywa</w:t>
        </w:r>
      </w:ins>
      <w:ins w:id="11526" w:author="Robert Pasternak" w:date="2021-06-21T15:24:00Z">
        <w:r w:rsidR="00253C0E" w:rsidRPr="008416E6">
          <w:rPr>
            <w:lang w:eastAsia="en-US"/>
          </w:rPr>
          <w:t>ł będzie</w:t>
        </w:r>
      </w:ins>
      <w:ins w:id="11527" w:author="Robert Pasternak" w:date="2021-07-12T14:34:00Z">
        <w:r w:rsidR="005E67C5" w:rsidRPr="008416E6">
          <w:rPr>
            <w:lang w:eastAsia="en-US"/>
          </w:rPr>
          <w:t xml:space="preserve"> </w:t>
        </w:r>
      </w:ins>
      <w:ins w:id="11528" w:author="Robert Pasternak" w:date="2021-07-12T14:35:00Z">
        <w:r w:rsidR="005E67C5" w:rsidRPr="008416E6">
          <w:rPr>
            <w:lang w:eastAsia="en-US"/>
          </w:rPr>
          <w:t xml:space="preserve">powyższe odpady ulegnie awarii lub wstrzyma przyjęcie odpadów, </w:t>
        </w:r>
      </w:ins>
      <w:ins w:id="11529" w:author="Robert Pasternak" w:date="2021-07-12T14:36:00Z">
        <w:r w:rsidR="005E67C5" w:rsidRPr="008416E6">
          <w:rPr>
            <w:lang w:eastAsia="en-US"/>
          </w:rPr>
          <w:t>Wykonawca zobowiązany jest przekazać odpady do innej instalacji komunalnej. Z tytułu konieczno</w:t>
        </w:r>
      </w:ins>
      <w:ins w:id="11530" w:author="Robert Pasternak" w:date="2021-07-12T14:37:00Z">
        <w:r w:rsidR="005E67C5" w:rsidRPr="008416E6">
          <w:rPr>
            <w:lang w:eastAsia="en-US"/>
          </w:rPr>
          <w:t xml:space="preserve">ści przekazania przez Wykonawcę odpadów do innej </w:t>
        </w:r>
        <w:r w:rsidR="005E67C5" w:rsidRPr="008416E6">
          <w:rPr>
            <w:lang w:eastAsia="en-US"/>
          </w:rPr>
          <w:lastRenderedPageBreak/>
          <w:t xml:space="preserve">instalacji komunalnej, Wykonawcy nie </w:t>
        </w:r>
      </w:ins>
      <w:ins w:id="11531" w:author="Robert Pasternak" w:date="2021-07-12T14:38:00Z">
        <w:r w:rsidR="005E67C5" w:rsidRPr="008416E6">
          <w:rPr>
            <w:lang w:eastAsia="en-US"/>
          </w:rPr>
          <w:t>przysługuje</w:t>
        </w:r>
      </w:ins>
      <w:ins w:id="11532" w:author="Robert Pasternak" w:date="2021-07-12T14:37:00Z">
        <w:r w:rsidR="005E67C5" w:rsidRPr="008416E6">
          <w:rPr>
            <w:lang w:eastAsia="en-US"/>
          </w:rPr>
          <w:t xml:space="preserve"> wzrost należnego wynagrodzenia lub wynagrodzenie dodatkowe</w:t>
        </w:r>
      </w:ins>
      <w:ins w:id="11533" w:author="Robert Pasternak" w:date="2021-05-12T11:25:00Z">
        <w:r w:rsidR="00B10A5A" w:rsidRPr="008416E6">
          <w:rPr>
            <w:bCs/>
          </w:rPr>
          <w:t>,</w:t>
        </w:r>
      </w:ins>
    </w:p>
    <w:p w14:paraId="14F5947B" w14:textId="77777777" w:rsidR="00361B44" w:rsidRPr="008416E6" w:rsidRDefault="00E11DE4">
      <w:pPr>
        <w:pStyle w:val="Akapitzlist"/>
        <w:numPr>
          <w:ilvl w:val="0"/>
          <w:numId w:val="58"/>
        </w:numPr>
        <w:spacing w:line="312" w:lineRule="auto"/>
        <w:rPr>
          <w:ins w:id="11534" w:author="Robert Pasternak" w:date="2021-05-12T11:51:00Z"/>
          <w:rPrChange w:id="11535" w:author="Robert Pasternak" w:date="2021-09-07T12:47:00Z">
            <w:rPr>
              <w:ins w:id="11536" w:author="Robert Pasternak" w:date="2021-05-12T11:51:00Z"/>
              <w:rFonts w:ascii="Times" w:hAnsi="Times" w:cs="Arial"/>
              <w:color w:val="000000" w:themeColor="text1"/>
            </w:rPr>
          </w:rPrChange>
        </w:rPr>
        <w:pPrChange w:id="11537" w:author="Robert Pasternak" w:date="2021-06-08T12:09:00Z">
          <w:pPr>
            <w:pStyle w:val="Akapitzlist1"/>
            <w:widowControl/>
            <w:numPr>
              <w:numId w:val="14"/>
            </w:numPr>
            <w:adjustRightInd/>
            <w:spacing w:before="120" w:after="0" w:line="312" w:lineRule="auto"/>
            <w:ind w:left="360" w:hanging="360"/>
            <w:textAlignment w:val="auto"/>
          </w:pPr>
        </w:pPrChange>
      </w:pPr>
      <w:ins w:id="11538" w:author="Robert Pasternak" w:date="2021-05-12T11:27:00Z">
        <w:r w:rsidRPr="008416E6">
          <w:rPr>
            <w:lang w:eastAsia="en-US"/>
            <w:rPrChange w:id="11539" w:author="Robert Pasternak" w:date="2021-09-07T12:47:00Z">
              <w:rPr>
                <w:rFonts w:ascii="Times" w:hAnsi="Times" w:cs="Arial"/>
              </w:rPr>
            </w:rPrChange>
          </w:rPr>
          <w:t>zagospodarowania odpadów zgodnie z hierarchią postępowania z odpadami, o której mowa w art. 17 i 18 ustawy o odpadach oraz zgodnie z zasad</w:t>
        </w:r>
      </w:ins>
      <w:ins w:id="11540" w:author="Robert Pasternak" w:date="2021-06-21T15:06:00Z">
        <w:r w:rsidR="00E5434B" w:rsidRPr="008416E6">
          <w:rPr>
            <w:lang w:eastAsia="en-US"/>
            <w:rPrChange w:id="11541" w:author="Robert Pasternak" w:date="2021-09-07T12:47:00Z">
              <w:rPr/>
            </w:rPrChange>
          </w:rPr>
          <w:t>ą</w:t>
        </w:r>
      </w:ins>
      <w:ins w:id="11542" w:author="Robert Pasternak" w:date="2021-05-12T11:27:00Z">
        <w:r w:rsidRPr="008416E6">
          <w:rPr>
            <w:lang w:eastAsia="en-US"/>
            <w:rPrChange w:id="11543" w:author="Robert Pasternak" w:date="2021-09-07T12:47:00Z">
              <w:rPr>
                <w:rFonts w:ascii="Times" w:hAnsi="Times" w:cs="Arial"/>
              </w:rPr>
            </w:rPrChange>
          </w:rPr>
          <w:t xml:space="preserve"> bliskości, o któr</w:t>
        </w:r>
      </w:ins>
      <w:ins w:id="11544" w:author="Robert Pasternak" w:date="2021-06-08T12:09:00Z">
        <w:r w:rsidR="001023B2" w:rsidRPr="008416E6">
          <w:rPr>
            <w:lang w:eastAsia="en-US"/>
            <w:rPrChange w:id="11545" w:author="Robert Pasternak" w:date="2021-09-07T12:47:00Z">
              <w:rPr/>
            </w:rPrChange>
          </w:rPr>
          <w:t>ej</w:t>
        </w:r>
      </w:ins>
      <w:ins w:id="11546" w:author="Robert Pasternak" w:date="2021-05-12T11:27:00Z">
        <w:r w:rsidRPr="008416E6">
          <w:rPr>
            <w:lang w:eastAsia="en-US"/>
            <w:rPrChange w:id="11547" w:author="Robert Pasternak" w:date="2021-09-07T12:47:00Z">
              <w:rPr>
                <w:rFonts w:ascii="Times" w:hAnsi="Times" w:cs="Arial"/>
              </w:rPr>
            </w:rPrChange>
          </w:rPr>
          <w:t xml:space="preserve"> mowa w art. 20 ustawy o odpadach</w:t>
        </w:r>
        <w:r w:rsidR="003813B4" w:rsidRPr="008416E6">
          <w:rPr>
            <w:lang w:eastAsia="en-US"/>
            <w:rPrChange w:id="11548" w:author="Robert Pasternak" w:date="2021-09-07T12:47:00Z">
              <w:rPr/>
            </w:rPrChange>
          </w:rPr>
          <w:t>.</w:t>
        </w:r>
      </w:ins>
    </w:p>
    <w:p w14:paraId="2C4DF3DF" w14:textId="77777777" w:rsidR="00361B44" w:rsidRPr="008416E6" w:rsidRDefault="00E11DE4">
      <w:pPr>
        <w:numPr>
          <w:ilvl w:val="0"/>
          <w:numId w:val="14"/>
        </w:numPr>
        <w:autoSpaceDE w:val="0"/>
        <w:autoSpaceDN w:val="0"/>
        <w:spacing w:line="312" w:lineRule="auto"/>
        <w:rPr>
          <w:ins w:id="11549" w:author="Robert Pasternak" w:date="2021-06-08T12:10:00Z"/>
          <w:rPrChange w:id="11550" w:author="Robert Pasternak" w:date="2021-09-07T12:47:00Z">
            <w:rPr>
              <w:ins w:id="11551" w:author="Robert Pasternak" w:date="2021-06-08T12:10:00Z"/>
              <w:color w:val="000000" w:themeColor="text1"/>
            </w:rPr>
          </w:rPrChange>
        </w:rPr>
        <w:pPrChange w:id="11552" w:author="Robert Pasternak" w:date="2021-05-13T11:34:00Z">
          <w:pPr>
            <w:pStyle w:val="Akapitzlist1"/>
            <w:widowControl/>
            <w:numPr>
              <w:numId w:val="14"/>
            </w:numPr>
            <w:adjustRightInd/>
            <w:spacing w:before="120" w:after="0" w:line="312" w:lineRule="auto"/>
            <w:ind w:left="360" w:hanging="360"/>
            <w:textAlignment w:val="auto"/>
          </w:pPr>
        </w:pPrChange>
      </w:pPr>
      <w:ins w:id="11553" w:author="Robert Pasternak" w:date="2021-05-12T11:41:00Z">
        <w:r w:rsidRPr="008416E6">
          <w:rPr>
            <w:lang w:eastAsia="en-US"/>
            <w:rPrChange w:id="11554" w:author="Robert Pasternak" w:date="2021-09-07T12:47:00Z">
              <w:rPr>
                <w:rFonts w:ascii="Times" w:hAnsi="Times" w:cs="Arial"/>
                <w:color w:val="000000" w:themeColor="text1"/>
              </w:rPr>
            </w:rPrChange>
          </w:rPr>
          <w:t xml:space="preserve">Wykonawcę obowiązuje bezwzględny zakaz przekazywania bezpośrednio po odbiorze </w:t>
        </w:r>
      </w:ins>
      <w:ins w:id="11555" w:author="Robert Pasternak" w:date="2021-05-12T11:49:00Z">
        <w:r w:rsidRPr="008416E6">
          <w:rPr>
            <w:lang w:eastAsia="en-US"/>
            <w:rPrChange w:id="11556" w:author="Robert Pasternak" w:date="2021-09-07T12:47:00Z">
              <w:rPr>
                <w:rFonts w:ascii="Times" w:hAnsi="Times" w:cs="Arial"/>
                <w:color w:val="000000" w:themeColor="text1"/>
              </w:rPr>
            </w:rPrChange>
          </w:rPr>
          <w:t xml:space="preserve">selektywnie zbieranych </w:t>
        </w:r>
      </w:ins>
      <w:ins w:id="11557" w:author="Robert Pasternak" w:date="2021-05-12T11:41:00Z">
        <w:r w:rsidRPr="008416E6">
          <w:rPr>
            <w:lang w:eastAsia="en-US"/>
            <w:rPrChange w:id="11558" w:author="Robert Pasternak" w:date="2021-09-07T12:47:00Z">
              <w:rPr>
                <w:rFonts w:ascii="Times" w:hAnsi="Times" w:cs="Arial"/>
                <w:color w:val="000000" w:themeColor="text1"/>
              </w:rPr>
            </w:rPrChange>
          </w:rPr>
          <w:t>odpadów komunalnych do instalacji termiczn</w:t>
        </w:r>
      </w:ins>
      <w:ins w:id="11559" w:author="Robert Pasternak" w:date="2021-05-12T11:49:00Z">
        <w:r w:rsidRPr="008416E6">
          <w:rPr>
            <w:lang w:eastAsia="en-US"/>
            <w:rPrChange w:id="11560" w:author="Robert Pasternak" w:date="2021-09-07T12:47:00Z">
              <w:rPr>
                <w:rFonts w:ascii="Times" w:hAnsi="Times" w:cs="Arial"/>
                <w:color w:val="000000" w:themeColor="text1"/>
              </w:rPr>
            </w:rPrChange>
          </w:rPr>
          <w:t>ego</w:t>
        </w:r>
      </w:ins>
      <w:ins w:id="11561" w:author="Robert Pasternak" w:date="2021-05-12T11:41:00Z">
        <w:r w:rsidRPr="008416E6">
          <w:rPr>
            <w:lang w:eastAsia="en-US"/>
            <w:rPrChange w:id="11562" w:author="Robert Pasternak" w:date="2021-09-07T12:47:00Z">
              <w:rPr>
                <w:rFonts w:ascii="Times" w:hAnsi="Times" w:cs="Arial"/>
                <w:color w:val="000000" w:themeColor="text1"/>
              </w:rPr>
            </w:rPrChange>
          </w:rPr>
          <w:t xml:space="preserve"> przekształca</w:t>
        </w:r>
      </w:ins>
      <w:ins w:id="11563" w:author="Robert Pasternak" w:date="2021-05-12T11:49:00Z">
        <w:r w:rsidRPr="008416E6">
          <w:rPr>
            <w:lang w:eastAsia="en-US"/>
            <w:rPrChange w:id="11564" w:author="Robert Pasternak" w:date="2021-09-07T12:47:00Z">
              <w:rPr>
                <w:rFonts w:ascii="Times" w:hAnsi="Times" w:cs="Arial"/>
                <w:color w:val="000000" w:themeColor="text1"/>
              </w:rPr>
            </w:rPrChange>
          </w:rPr>
          <w:t>nia</w:t>
        </w:r>
      </w:ins>
      <w:ins w:id="11565" w:author="Robert Pasternak" w:date="2021-05-12T11:41:00Z">
        <w:r w:rsidRPr="008416E6">
          <w:rPr>
            <w:lang w:eastAsia="en-US"/>
            <w:rPrChange w:id="11566" w:author="Robert Pasternak" w:date="2021-09-07T12:47:00Z">
              <w:rPr>
                <w:rFonts w:ascii="Times" w:hAnsi="Times" w:cs="Arial"/>
                <w:color w:val="000000" w:themeColor="text1"/>
              </w:rPr>
            </w:rPrChange>
          </w:rPr>
          <w:t xml:space="preserve"> odpad</w:t>
        </w:r>
      </w:ins>
      <w:ins w:id="11567" w:author="Robert Pasternak" w:date="2021-05-12T11:49:00Z">
        <w:r w:rsidRPr="008416E6">
          <w:rPr>
            <w:lang w:eastAsia="en-US"/>
            <w:rPrChange w:id="11568" w:author="Robert Pasternak" w:date="2021-09-07T12:47:00Z">
              <w:rPr>
                <w:rFonts w:ascii="Times" w:hAnsi="Times" w:cs="Arial"/>
                <w:color w:val="000000" w:themeColor="text1"/>
              </w:rPr>
            </w:rPrChange>
          </w:rPr>
          <w:t>ów</w:t>
        </w:r>
      </w:ins>
      <w:ins w:id="11569" w:author="Robert Pasternak" w:date="2021-05-12T11:50:00Z">
        <w:r w:rsidR="00B10A5A" w:rsidRPr="0044515F">
          <w:t>. Do termicznego przekształcenia</w:t>
        </w:r>
        <w:r w:rsidRPr="0044515F">
          <w:t xml:space="preserve"> mogą być przekazane o</w:t>
        </w:r>
      </w:ins>
      <w:ins w:id="11570" w:author="Robert Pasternak" w:date="2021-05-12T11:49:00Z">
        <w:r w:rsidRPr="0044515F">
          <w:t>dpad</w:t>
        </w:r>
      </w:ins>
      <w:ins w:id="11571" w:author="Robert Pasternak" w:date="2021-05-12T11:50:00Z">
        <w:r w:rsidRPr="0044515F">
          <w:t>y</w:t>
        </w:r>
      </w:ins>
      <w:ins w:id="11572" w:author="Robert Pasternak" w:date="2021-05-12T11:49:00Z">
        <w:r w:rsidRPr="0044515F">
          <w:t xml:space="preserve"> powsta</w:t>
        </w:r>
      </w:ins>
      <w:ins w:id="11573" w:author="Robert Pasternak" w:date="2021-05-12T11:51:00Z">
        <w:r w:rsidRPr="0044515F">
          <w:t>łe</w:t>
        </w:r>
      </w:ins>
      <w:ins w:id="11574" w:author="Robert Pasternak" w:date="2021-06-07T17:57:00Z">
        <w:r w:rsidR="00D15F6B" w:rsidRPr="0044515F">
          <w:br/>
        </w:r>
      </w:ins>
      <w:ins w:id="11575" w:author="Robert Pasternak" w:date="2021-05-12T11:49:00Z">
        <w:r w:rsidR="00B10A5A" w:rsidRPr="0044515F">
          <w:t xml:space="preserve">w wyniku dalszego przetwarzania odpadów selektywnie zebranych, jeżeli termiczne przekształcanie daje w tym przypadku wynik najlepszy dla środowiska zgodnie </w:t>
        </w:r>
      </w:ins>
      <w:ins w:id="11576" w:author="Piotr Szumlak" w:date="2021-07-08T14:24:00Z">
        <w:r w:rsidR="00FB4FED" w:rsidRPr="0044515F">
          <w:br/>
        </w:r>
      </w:ins>
      <w:ins w:id="11577" w:author="Robert Pasternak" w:date="2021-05-12T11:49:00Z">
        <w:r w:rsidR="00B10A5A" w:rsidRPr="0044515F">
          <w:t>z hierarchią sposobów postępowania z odpadami.</w:t>
        </w:r>
      </w:ins>
    </w:p>
    <w:p w14:paraId="53CE966E" w14:textId="148B49CC" w:rsidR="00FF3648" w:rsidRPr="0044515F" w:rsidRDefault="00E11DE4">
      <w:pPr>
        <w:numPr>
          <w:ilvl w:val="0"/>
          <w:numId w:val="14"/>
        </w:numPr>
        <w:autoSpaceDE w:val="0"/>
        <w:autoSpaceDN w:val="0"/>
        <w:spacing w:line="312" w:lineRule="auto"/>
        <w:rPr>
          <w:ins w:id="11578" w:author="Robert Pasternak" w:date="2021-06-08T12:13:00Z"/>
        </w:rPr>
        <w:pPrChange w:id="11579" w:author="Robert Pasternak" w:date="2024-08-29T09:24:00Z">
          <w:pPr>
            <w:pStyle w:val="Akapitzlist1"/>
            <w:widowControl/>
            <w:numPr>
              <w:numId w:val="14"/>
            </w:numPr>
            <w:adjustRightInd/>
            <w:spacing w:before="120" w:after="0" w:line="312" w:lineRule="auto"/>
            <w:ind w:left="360" w:hanging="360"/>
            <w:textAlignment w:val="auto"/>
          </w:pPr>
        </w:pPrChange>
      </w:pPr>
      <w:ins w:id="11580" w:author="Robert Pasternak" w:date="2021-05-12T11:12:00Z">
        <w:r w:rsidRPr="008416E6">
          <w:rPr>
            <w:rPrChange w:id="11581" w:author="Robert Pasternak" w:date="2021-09-07T12:47:00Z">
              <w:rPr>
                <w:rFonts w:ascii="Verdana" w:hAnsi="Verdana"/>
              </w:rPr>
            </w:rPrChange>
          </w:rPr>
          <w:t>Osiąg</w:t>
        </w:r>
      </w:ins>
      <w:ins w:id="11582" w:author="Robert Pasternak" w:date="2021-07-12T14:39:00Z">
        <w:r w:rsidR="005E67C5" w:rsidRPr="0044515F">
          <w:t>nięte</w:t>
        </w:r>
      </w:ins>
      <w:ins w:id="11583" w:author="Robert Pasternak" w:date="2021-05-12T11:12:00Z">
        <w:r w:rsidRPr="008416E6">
          <w:rPr>
            <w:rPrChange w:id="11584" w:author="Robert Pasternak" w:date="2021-09-07T12:47:00Z">
              <w:rPr>
                <w:rFonts w:ascii="Verdana" w:hAnsi="Verdana"/>
              </w:rPr>
            </w:rPrChange>
          </w:rPr>
          <w:t xml:space="preserve"> przez Wykonawcę poziomy recyklingu i przygotowania do ponownego użycia obliczane będą na podstawie wzorów </w:t>
        </w:r>
      </w:ins>
      <w:ins w:id="11585" w:author="Robert Pasternak" w:date="2021-07-12T14:39:00Z">
        <w:r w:rsidR="005E67C5" w:rsidRPr="0044515F">
          <w:t>określonych w przepisach wykonawczych</w:t>
        </w:r>
      </w:ins>
      <w:ins w:id="11586" w:author="Robert Pasternak" w:date="2021-05-12T11:12:00Z">
        <w:r w:rsidRPr="008416E6">
          <w:rPr>
            <w:rPrChange w:id="11587" w:author="Robert Pasternak" w:date="2021-09-07T12:47:00Z">
              <w:rPr>
                <w:rFonts w:ascii="Verdana" w:hAnsi="Verdana"/>
              </w:rPr>
            </w:rPrChange>
          </w:rPr>
          <w:t>, wydan</w:t>
        </w:r>
      </w:ins>
      <w:ins w:id="11588" w:author="Robert Pasternak" w:date="2021-07-12T14:39:00Z">
        <w:r w:rsidR="005E67C5" w:rsidRPr="0044515F">
          <w:t>ych</w:t>
        </w:r>
      </w:ins>
      <w:ins w:id="11589" w:author="Robert Pasternak" w:date="2021-05-12T11:12:00Z">
        <w:r w:rsidRPr="008416E6">
          <w:rPr>
            <w:rPrChange w:id="11590" w:author="Robert Pasternak" w:date="2021-09-07T12:47:00Z">
              <w:rPr>
                <w:rFonts w:ascii="Verdana" w:hAnsi="Verdana"/>
              </w:rPr>
            </w:rPrChange>
          </w:rPr>
          <w:t xml:space="preserve"> na podstawie art. 3b ust. 3 ustawy o </w:t>
        </w:r>
      </w:ins>
      <w:ins w:id="11591" w:author="Robert Pasternak" w:date="2021-06-07T19:12:00Z">
        <w:r w:rsidR="005E67C5" w:rsidRPr="0044515F">
          <w:t xml:space="preserve">z dnia 13 września 1996 r. </w:t>
        </w:r>
        <w:r w:rsidR="00B10A5A" w:rsidRPr="0044515F">
          <w:t xml:space="preserve">o utrzymaniu czystości </w:t>
        </w:r>
      </w:ins>
      <w:ins w:id="11592" w:author="Robert Pasternak" w:date="2021-07-12T14:40:00Z">
        <w:r w:rsidR="005E67C5" w:rsidRPr="0044515F">
          <w:br/>
        </w:r>
      </w:ins>
      <w:ins w:id="11593" w:author="Robert Pasternak" w:date="2021-06-07T19:12:00Z">
        <w:r w:rsidR="00B10A5A" w:rsidRPr="0044515F">
          <w:t>i porządku w</w:t>
        </w:r>
        <w:r w:rsidRPr="0044515F">
          <w:t xml:space="preserve"> gminach</w:t>
        </w:r>
      </w:ins>
      <w:ins w:id="11594" w:author="Robert Pasternak" w:date="2021-07-12T14:40:00Z">
        <w:r w:rsidR="005E67C5" w:rsidRPr="0044515F">
          <w:t>.</w:t>
        </w:r>
      </w:ins>
    </w:p>
    <w:p w14:paraId="1BB51189" w14:textId="37F4B8BD" w:rsidR="00942B8E" w:rsidRPr="008416E6" w:rsidRDefault="00E11DE4">
      <w:pPr>
        <w:numPr>
          <w:ilvl w:val="0"/>
          <w:numId w:val="14"/>
        </w:numPr>
        <w:autoSpaceDE w:val="0"/>
        <w:autoSpaceDN w:val="0"/>
        <w:spacing w:line="312" w:lineRule="auto"/>
        <w:rPr>
          <w:ins w:id="11595" w:author="Robert Pasternak" w:date="2021-06-08T12:14:00Z"/>
        </w:rPr>
        <w:pPrChange w:id="11596" w:author="Robert Pasternak" w:date="2024-07-18T11:04:00Z">
          <w:pPr>
            <w:widowControl/>
            <w:numPr>
              <w:numId w:val="14"/>
            </w:numPr>
            <w:adjustRightInd/>
            <w:spacing w:before="120" w:line="312" w:lineRule="auto"/>
            <w:ind w:left="360" w:hanging="360"/>
            <w:textAlignment w:val="auto"/>
          </w:pPr>
        </w:pPrChange>
      </w:pPr>
      <w:ins w:id="11597" w:author="Robert Pasternak" w:date="2021-05-12T11:13:00Z">
        <w:r w:rsidRPr="008416E6">
          <w:rPr>
            <w:rPrChange w:id="11598" w:author="Robert Pasternak" w:date="2021-09-07T12:47:00Z">
              <w:rPr>
                <w:rFonts w:ascii="Verdana" w:hAnsi="Verdana"/>
                <w:sz w:val="20"/>
                <w:szCs w:val="20"/>
              </w:rPr>
            </w:rPrChange>
          </w:rPr>
          <w:t xml:space="preserve">W przypadku wprowadzenia w przepisach prawa powszechnie obowiązującego, </w:t>
        </w:r>
      </w:ins>
      <w:ins w:id="11599" w:author="Robert Pasternak" w:date="2021-05-12T11:57:00Z">
        <w:r w:rsidR="0096324E" w:rsidRPr="008416E6">
          <w:br/>
        </w:r>
      </w:ins>
      <w:ins w:id="11600" w:author="Robert Pasternak" w:date="2021-05-12T11:13:00Z">
        <w:r w:rsidRPr="008416E6">
          <w:rPr>
            <w:rPrChange w:id="11601" w:author="Robert Pasternak" w:date="2021-09-07T12:47:00Z">
              <w:rPr>
                <w:rFonts w:ascii="Verdana" w:hAnsi="Verdana"/>
                <w:sz w:val="20"/>
                <w:szCs w:val="20"/>
              </w:rPr>
            </w:rPrChange>
          </w:rPr>
          <w:t xml:space="preserve">a w szczególności w </w:t>
        </w:r>
      </w:ins>
      <w:ins w:id="11602" w:author="Robert Pasternak" w:date="2021-07-12T14:40:00Z">
        <w:r w:rsidR="005E67C5" w:rsidRPr="008416E6">
          <w:t>przepisach wykonawczych</w:t>
        </w:r>
      </w:ins>
      <w:ins w:id="11603" w:author="Robert Pasternak" w:date="2021-05-12T11:13:00Z">
        <w:r w:rsidRPr="008416E6">
          <w:rPr>
            <w:rPrChange w:id="11604" w:author="Robert Pasternak" w:date="2021-09-07T12:47:00Z">
              <w:rPr>
                <w:rFonts w:ascii="Verdana" w:hAnsi="Verdana"/>
                <w:sz w:val="20"/>
                <w:szCs w:val="20"/>
              </w:rPr>
            </w:rPrChange>
          </w:rPr>
          <w:t>, wydan</w:t>
        </w:r>
      </w:ins>
      <w:ins w:id="11605" w:author="Robert Pasternak" w:date="2021-07-12T14:40:00Z">
        <w:r w:rsidR="005E67C5" w:rsidRPr="008416E6">
          <w:t>ych</w:t>
        </w:r>
      </w:ins>
      <w:ins w:id="11606" w:author="Robert Pasternak" w:date="2021-05-12T11:13:00Z">
        <w:r w:rsidRPr="008416E6">
          <w:rPr>
            <w:rPrChange w:id="11607" w:author="Robert Pasternak" w:date="2021-09-07T12:47:00Z">
              <w:rPr>
                <w:rFonts w:ascii="Verdana" w:hAnsi="Verdana"/>
                <w:sz w:val="20"/>
                <w:szCs w:val="20"/>
              </w:rPr>
            </w:rPrChange>
          </w:rPr>
          <w:t xml:space="preserve"> na podstawie art. 3b ust. 3 ustawy </w:t>
        </w:r>
      </w:ins>
      <w:ins w:id="11608" w:author="Robert Pasternak" w:date="2021-06-07T19:12:00Z">
        <w:r w:rsidR="00A536DF" w:rsidRPr="008416E6">
          <w:t xml:space="preserve">z dnia 13 września 1996 r. </w:t>
        </w:r>
      </w:ins>
      <w:ins w:id="11609" w:author="Robert Pasternak" w:date="2021-05-12T11:13:00Z">
        <w:r w:rsidRPr="008416E6">
          <w:rPr>
            <w:rPrChange w:id="11610" w:author="Robert Pasternak" w:date="2021-09-07T12:47:00Z">
              <w:rPr>
                <w:rFonts w:ascii="Verdana" w:hAnsi="Verdana"/>
                <w:sz w:val="20"/>
                <w:szCs w:val="20"/>
              </w:rPr>
            </w:rPrChange>
          </w:rPr>
          <w:t>o utrzymaniu czystości i porządku w gminach</w:t>
        </w:r>
      </w:ins>
      <w:ins w:id="11611" w:author="Robert Pasternak" w:date="2021-07-02T08:18:00Z">
        <w:r w:rsidR="006271FB" w:rsidRPr="008416E6">
          <w:t>,</w:t>
        </w:r>
      </w:ins>
      <w:ins w:id="11612" w:author="Robert Pasternak" w:date="2021-05-12T11:13:00Z">
        <w:r w:rsidRPr="008416E6">
          <w:rPr>
            <w:rPrChange w:id="11613" w:author="Robert Pasternak" w:date="2021-09-07T12:47:00Z">
              <w:rPr>
                <w:rFonts w:ascii="Verdana" w:hAnsi="Verdana"/>
                <w:sz w:val="20"/>
                <w:szCs w:val="20"/>
              </w:rPr>
            </w:rPrChange>
          </w:rPr>
          <w:t xml:space="preserve"> zmian dotyczących wskaźników, ich definicji lub sposobów liczenia poziomów recyklingu </w:t>
        </w:r>
      </w:ins>
      <w:ins w:id="11614" w:author="Robert Pasternak" w:date="2021-07-12T14:40:00Z">
        <w:r w:rsidR="005E67C5" w:rsidRPr="008416E6">
          <w:br/>
        </w:r>
      </w:ins>
      <w:ins w:id="11615" w:author="Robert Pasternak" w:date="2021-05-12T11:13:00Z">
        <w:r w:rsidRPr="008416E6">
          <w:rPr>
            <w:rPrChange w:id="11616" w:author="Robert Pasternak" w:date="2021-09-07T12:47:00Z">
              <w:rPr>
                <w:rFonts w:ascii="Verdana" w:hAnsi="Verdana"/>
                <w:sz w:val="20"/>
                <w:szCs w:val="20"/>
              </w:rPr>
            </w:rPrChange>
          </w:rPr>
          <w:t xml:space="preserve">i przygotowania do ponownego zużycia zastosowanie znajdą nowe przepisy. </w:t>
        </w:r>
      </w:ins>
    </w:p>
    <w:p w14:paraId="0ADB1783" w14:textId="77777777" w:rsidR="00361B44" w:rsidRPr="0044515F" w:rsidRDefault="00E11DE4">
      <w:pPr>
        <w:numPr>
          <w:ilvl w:val="0"/>
          <w:numId w:val="14"/>
        </w:numPr>
        <w:autoSpaceDE w:val="0"/>
        <w:autoSpaceDN w:val="0"/>
        <w:spacing w:line="312" w:lineRule="auto"/>
        <w:rPr>
          <w:ins w:id="11617" w:author="Robert Pasternak" w:date="2021-06-08T12:14:00Z"/>
        </w:rPr>
        <w:pPrChange w:id="11618" w:author="Robert Pasternak" w:date="2021-06-08T12:14:00Z">
          <w:pPr>
            <w:pStyle w:val="Akapitzlist1"/>
            <w:widowControl/>
            <w:numPr>
              <w:numId w:val="14"/>
            </w:numPr>
            <w:adjustRightInd/>
            <w:spacing w:before="120" w:after="0" w:line="312" w:lineRule="auto"/>
            <w:ind w:left="360" w:hanging="360"/>
            <w:textAlignment w:val="auto"/>
          </w:pPr>
        </w:pPrChange>
      </w:pPr>
      <w:ins w:id="11619" w:author="Robert Pasternak" w:date="2021-05-12T11:14:00Z">
        <w:r w:rsidRPr="008416E6">
          <w:rPr>
            <w:rPrChange w:id="11620" w:author="Robert Pasternak" w:date="2021-09-07T12:47:00Z">
              <w:rPr>
                <w:rFonts w:ascii="Verdana" w:hAnsi="Verdana"/>
              </w:rPr>
            </w:rPrChange>
          </w:rPr>
          <w:t>W celu osiągnięcia poziomów recyklingu i przygotowania do ponownego użycia wskazanych frakcji odpadów, Wykonawca zobowiązany jest do podejmowania wszelkich działań</w:t>
        </w:r>
      </w:ins>
      <w:ins w:id="11621" w:author="Robert Pasternak" w:date="2021-07-02T08:18:00Z">
        <w:r w:rsidR="006271FB" w:rsidRPr="0044515F">
          <w:t>,</w:t>
        </w:r>
      </w:ins>
      <w:ins w:id="11622" w:author="Robert Pasternak" w:date="2021-05-12T11:14:00Z">
        <w:r w:rsidRPr="008416E6">
          <w:rPr>
            <w:rPrChange w:id="11623" w:author="Robert Pasternak" w:date="2021-09-07T12:47:00Z">
              <w:rPr>
                <w:rFonts w:ascii="Verdana" w:hAnsi="Verdana"/>
              </w:rPr>
            </w:rPrChange>
          </w:rPr>
          <w:t xml:space="preserve"> mających na celu maksymalne ułatwienie i zachęcenie właścicieli nieruchomości do pozbywania się </w:t>
        </w:r>
      </w:ins>
      <w:ins w:id="11624" w:author="Robert Pasternak" w:date="2021-05-12T11:24:00Z">
        <w:r w:rsidR="00B10A5A" w:rsidRPr="0044515F">
          <w:t xml:space="preserve">odpadów </w:t>
        </w:r>
      </w:ins>
      <w:ins w:id="11625" w:author="Robert Pasternak" w:date="2021-05-12T11:14:00Z">
        <w:r w:rsidRPr="0044515F">
          <w:t>w sposób selektywny.</w:t>
        </w:r>
      </w:ins>
    </w:p>
    <w:p w14:paraId="1221A9C6" w14:textId="77777777" w:rsidR="00361B44" w:rsidRPr="0044515F" w:rsidRDefault="00B10A5A">
      <w:pPr>
        <w:numPr>
          <w:ilvl w:val="0"/>
          <w:numId w:val="14"/>
        </w:numPr>
        <w:autoSpaceDE w:val="0"/>
        <w:autoSpaceDN w:val="0"/>
        <w:spacing w:line="312" w:lineRule="auto"/>
        <w:rPr>
          <w:ins w:id="11626" w:author="Robert Pasternak" w:date="2021-06-08T12:14:00Z"/>
        </w:rPr>
        <w:pPrChange w:id="11627" w:author="Robert Pasternak" w:date="2021-06-08T12:14:00Z">
          <w:pPr>
            <w:pStyle w:val="Akapitzlist1"/>
            <w:widowControl/>
            <w:numPr>
              <w:numId w:val="14"/>
            </w:numPr>
            <w:adjustRightInd/>
            <w:spacing w:before="120" w:after="0" w:line="312" w:lineRule="auto"/>
            <w:ind w:left="360" w:hanging="360"/>
            <w:textAlignment w:val="auto"/>
          </w:pPr>
        </w:pPrChange>
      </w:pPr>
      <w:ins w:id="11628" w:author="Robert Pasternak" w:date="2021-05-12T11:54:00Z">
        <w:r w:rsidRPr="0044515F">
          <w:t xml:space="preserve">Wykonawca zobowiązany jest do </w:t>
        </w:r>
      </w:ins>
      <w:ins w:id="11629" w:author="Robert Pasternak" w:date="2021-05-12T14:16:00Z">
        <w:r w:rsidR="00E11DE4" w:rsidRPr="0044515F">
          <w:t xml:space="preserve">bieżącego </w:t>
        </w:r>
      </w:ins>
      <w:ins w:id="11630" w:author="Robert Pasternak" w:date="2021-05-12T11:54:00Z">
        <w:r w:rsidR="00E11DE4" w:rsidRPr="0044515F">
          <w:t xml:space="preserve">prowadzenia </w:t>
        </w:r>
      </w:ins>
      <w:ins w:id="11631" w:author="Robert Pasternak" w:date="2021-05-12T14:16:00Z">
        <w:r w:rsidR="00E11DE4" w:rsidRPr="0044515F">
          <w:t xml:space="preserve">ilościowej i jakościowej </w:t>
        </w:r>
      </w:ins>
      <w:ins w:id="11632" w:author="Robert Pasternak" w:date="2021-05-12T11:54:00Z">
        <w:r w:rsidR="00E11DE4" w:rsidRPr="0044515F">
          <w:t xml:space="preserve">ewidencji odebranych, zebranych, magazynowanych i zagospodarowanych odpadów za pośrednictwem </w:t>
        </w:r>
        <w:r w:rsidR="00E11DE4" w:rsidRPr="0044515F">
          <w:rPr>
            <w:shd w:val="clear" w:color="auto" w:fill="FFFFFF"/>
          </w:rPr>
          <w:t>Bazy danych o produktach i opakowaniach oraz o gospodarce odpadami (BDO).</w:t>
        </w:r>
      </w:ins>
      <w:ins w:id="11633" w:author="Piotr Szumlak" w:date="2021-07-08T14:25:00Z">
        <w:r w:rsidR="00FB4FED" w:rsidRPr="0044515F">
          <w:rPr>
            <w:shd w:val="clear" w:color="auto" w:fill="FFFFFF"/>
          </w:rPr>
          <w:t xml:space="preserve"> </w:t>
        </w:r>
      </w:ins>
      <w:ins w:id="11634" w:author="Robert Pasternak" w:date="2021-05-12T14:16:00Z">
        <w:r w:rsidR="00E11DE4" w:rsidRPr="008416E6">
          <w:rPr>
            <w:rPrChange w:id="11635" w:author="Robert Pasternak" w:date="2021-09-07T12:47:00Z">
              <w:rPr>
                <w:sz w:val="23"/>
                <w:szCs w:val="23"/>
              </w:rPr>
            </w:rPrChange>
          </w:rPr>
          <w:t xml:space="preserve">Ewidencję odpadów należy prowadzić zgodnie z zastosowaniem przepisów </w:t>
        </w:r>
      </w:ins>
      <w:ins w:id="11636" w:author="Piotr Szumlak" w:date="2021-07-08T14:25:00Z">
        <w:r w:rsidR="00FB4FED" w:rsidRPr="0044515F">
          <w:br/>
        </w:r>
      </w:ins>
      <w:ins w:id="11637" w:author="Robert Pasternak" w:date="2021-05-12T14:16:00Z">
        <w:r w:rsidR="00E11DE4" w:rsidRPr="008416E6">
          <w:rPr>
            <w:rPrChange w:id="11638" w:author="Robert Pasternak" w:date="2021-09-07T12:47:00Z">
              <w:rPr>
                <w:sz w:val="23"/>
                <w:szCs w:val="23"/>
              </w:rPr>
            </w:rPrChange>
          </w:rPr>
          <w:t xml:space="preserve">art. 67 </w:t>
        </w:r>
      </w:ins>
      <w:ins w:id="11639" w:author="Robert Pasternak" w:date="2021-06-08T12:14:00Z">
        <w:r w:rsidR="007042FC" w:rsidRPr="0044515F">
          <w:t>u</w:t>
        </w:r>
      </w:ins>
      <w:ins w:id="11640" w:author="Robert Pasternak" w:date="2021-05-12T14:16:00Z">
        <w:r w:rsidR="00E11DE4" w:rsidRPr="008416E6">
          <w:rPr>
            <w:rPrChange w:id="11641" w:author="Robert Pasternak" w:date="2021-09-07T12:47:00Z">
              <w:rPr>
                <w:sz w:val="23"/>
                <w:szCs w:val="23"/>
              </w:rPr>
            </w:rPrChange>
          </w:rPr>
          <w:t>stawy o odpadach</w:t>
        </w:r>
      </w:ins>
      <w:ins w:id="11642" w:author="Robert Pasternak" w:date="2021-05-12T14:17:00Z">
        <w:r w:rsidR="00E11DE4" w:rsidRPr="008416E6">
          <w:rPr>
            <w:rPrChange w:id="11643" w:author="Robert Pasternak" w:date="2021-09-07T12:47:00Z">
              <w:rPr>
                <w:sz w:val="23"/>
                <w:szCs w:val="23"/>
              </w:rPr>
            </w:rPrChange>
          </w:rPr>
          <w:t>,</w:t>
        </w:r>
      </w:ins>
      <w:ins w:id="11644" w:author="Robert Pasternak" w:date="2021-05-12T14:16:00Z">
        <w:r w:rsidR="00E11DE4" w:rsidRPr="008416E6">
          <w:rPr>
            <w:rPrChange w:id="11645" w:author="Robert Pasternak" w:date="2021-09-07T12:47:00Z">
              <w:rPr>
                <w:sz w:val="23"/>
                <w:szCs w:val="23"/>
              </w:rPr>
            </w:rPrChange>
          </w:rPr>
          <w:t xml:space="preserve"> w oparciu o karty przekazania odpadów. </w:t>
        </w:r>
      </w:ins>
    </w:p>
    <w:p w14:paraId="307AD8B6" w14:textId="77777777" w:rsidR="00361B44" w:rsidRPr="0044515F" w:rsidRDefault="00E11DE4">
      <w:pPr>
        <w:numPr>
          <w:ilvl w:val="0"/>
          <w:numId w:val="14"/>
        </w:numPr>
        <w:autoSpaceDE w:val="0"/>
        <w:autoSpaceDN w:val="0"/>
        <w:spacing w:line="312" w:lineRule="auto"/>
        <w:rPr>
          <w:ins w:id="11646" w:author="Robert Pasternak" w:date="2021-05-12T11:53:00Z"/>
        </w:rPr>
        <w:pPrChange w:id="11647" w:author="Robert Pasternak" w:date="2021-06-08T12:14:00Z">
          <w:pPr>
            <w:pStyle w:val="Akapitzlist1"/>
            <w:widowControl/>
            <w:numPr>
              <w:numId w:val="14"/>
            </w:numPr>
            <w:adjustRightInd/>
            <w:spacing w:before="120" w:after="0" w:line="312" w:lineRule="auto"/>
            <w:ind w:left="360" w:hanging="360"/>
            <w:textAlignment w:val="auto"/>
          </w:pPr>
        </w:pPrChange>
      </w:pPr>
      <w:ins w:id="11648" w:author="Robert Pasternak" w:date="2021-05-12T14:55:00Z">
        <w:r w:rsidRPr="008416E6">
          <w:rPr>
            <w:rPrChange w:id="11649" w:author="Robert Pasternak" w:date="2021-09-07T12:47:00Z">
              <w:rPr>
                <w:sz w:val="23"/>
                <w:szCs w:val="23"/>
              </w:rPr>
            </w:rPrChange>
          </w:rPr>
          <w:t xml:space="preserve">Zamawiający dopuszcza tymczasowe magazynowanie odpadów na terenie bazy transportowo- magazynowej </w:t>
        </w:r>
      </w:ins>
      <w:ins w:id="11650" w:author="Robert Pasternak" w:date="2021-05-12T14:56:00Z">
        <w:r w:rsidRPr="008416E6">
          <w:rPr>
            <w:rPrChange w:id="11651" w:author="Robert Pasternak" w:date="2021-09-07T12:47:00Z">
              <w:rPr>
                <w:sz w:val="23"/>
                <w:szCs w:val="23"/>
              </w:rPr>
            </w:rPrChange>
          </w:rPr>
          <w:t xml:space="preserve">Wykonawcy lub </w:t>
        </w:r>
      </w:ins>
      <w:ins w:id="11652" w:author="Robert Pasternak" w:date="2021-07-02T08:19:00Z">
        <w:r w:rsidR="006271FB" w:rsidRPr="0044515F">
          <w:t xml:space="preserve">na </w:t>
        </w:r>
      </w:ins>
      <w:ins w:id="11653" w:author="Robert Pasternak" w:date="2021-05-12T14:56:00Z">
        <w:r w:rsidRPr="008416E6">
          <w:rPr>
            <w:rPrChange w:id="11654" w:author="Robert Pasternak" w:date="2021-09-07T12:47:00Z">
              <w:rPr>
                <w:sz w:val="23"/>
                <w:szCs w:val="23"/>
              </w:rPr>
            </w:rPrChange>
          </w:rPr>
          <w:t>terenie stacji przeładunkowej w celu zebrania partii transportowej. Na zbieranie</w:t>
        </w:r>
      </w:ins>
      <w:ins w:id="11655" w:author="Robert Pasternak" w:date="2021-07-12T14:43:00Z">
        <w:r w:rsidR="00B4630F" w:rsidRPr="0044515F">
          <w:t xml:space="preserve"> lub magazynowanie</w:t>
        </w:r>
      </w:ins>
      <w:ins w:id="11656" w:author="Robert Pasternak" w:date="2021-05-12T14:56:00Z">
        <w:r w:rsidRPr="008416E6">
          <w:rPr>
            <w:rPrChange w:id="11657" w:author="Robert Pasternak" w:date="2021-09-07T12:47:00Z">
              <w:rPr>
                <w:sz w:val="23"/>
                <w:szCs w:val="23"/>
              </w:rPr>
            </w:rPrChange>
          </w:rPr>
          <w:t xml:space="preserve"> odpadów w tych miejscach </w:t>
        </w:r>
      </w:ins>
      <w:ins w:id="11658" w:author="Robert Pasternak" w:date="2021-05-12T14:57:00Z">
        <w:r w:rsidRPr="008416E6">
          <w:rPr>
            <w:rPrChange w:id="11659" w:author="Robert Pasternak" w:date="2021-09-07T12:47:00Z">
              <w:rPr>
                <w:sz w:val="23"/>
                <w:szCs w:val="23"/>
              </w:rPr>
            </w:rPrChange>
          </w:rPr>
          <w:t>Wykonawca zobowiązany jest posiadać wymagane zezwoleni</w:t>
        </w:r>
      </w:ins>
      <w:ins w:id="11660" w:author="Robert Pasternak" w:date="2021-07-02T08:20:00Z">
        <w:r w:rsidR="00BC30A5" w:rsidRPr="0044515F">
          <w:t>a</w:t>
        </w:r>
      </w:ins>
      <w:ins w:id="11661" w:author="Robert Pasternak" w:date="2021-05-12T14:57:00Z">
        <w:r w:rsidRPr="008416E6">
          <w:rPr>
            <w:rPrChange w:id="11662" w:author="Robert Pasternak" w:date="2021-09-07T12:47:00Z">
              <w:rPr>
                <w:sz w:val="23"/>
                <w:szCs w:val="23"/>
              </w:rPr>
            </w:rPrChange>
          </w:rPr>
          <w:t xml:space="preserve"> na zbieranie odpad</w:t>
        </w:r>
      </w:ins>
      <w:ins w:id="11663" w:author="Robert Pasternak" w:date="2021-05-12T14:58:00Z">
        <w:r w:rsidRPr="008416E6">
          <w:rPr>
            <w:rPrChange w:id="11664" w:author="Robert Pasternak" w:date="2021-09-07T12:47:00Z">
              <w:rPr>
                <w:sz w:val="23"/>
                <w:szCs w:val="23"/>
              </w:rPr>
            </w:rPrChange>
          </w:rPr>
          <w:t>ów</w:t>
        </w:r>
      </w:ins>
      <w:ins w:id="11665" w:author="Robert Pasternak" w:date="2021-07-02T08:20:00Z">
        <w:r w:rsidR="00BC30A5" w:rsidRPr="0044515F">
          <w:t xml:space="preserve"> zgodnie </w:t>
        </w:r>
      </w:ins>
      <w:ins w:id="11666" w:author="Piotr Szumlak" w:date="2021-07-08T14:26:00Z">
        <w:del w:id="11667" w:author="Robert Pasternak" w:date="2021-07-12T14:43:00Z">
          <w:r w:rsidR="00FB4FED" w:rsidRPr="0044515F" w:rsidDel="00B4630F">
            <w:br/>
          </w:r>
        </w:del>
      </w:ins>
      <w:ins w:id="11668" w:author="Robert Pasternak" w:date="2021-07-02T08:20:00Z">
        <w:r w:rsidR="00BC30A5" w:rsidRPr="0044515F">
          <w:t>z obowiązującymi przepisami prawa</w:t>
        </w:r>
      </w:ins>
      <w:ins w:id="11669" w:author="Robert Pasternak" w:date="2021-05-12T14:58:00Z">
        <w:r w:rsidRPr="008416E6">
          <w:rPr>
            <w:rPrChange w:id="11670" w:author="Robert Pasternak" w:date="2021-09-07T12:47:00Z">
              <w:rPr>
                <w:sz w:val="23"/>
                <w:szCs w:val="23"/>
              </w:rPr>
            </w:rPrChange>
          </w:rPr>
          <w:t>.</w:t>
        </w:r>
      </w:ins>
      <w:ins w:id="11671" w:author="Robert Pasternak" w:date="2021-07-12T14:41:00Z">
        <w:r w:rsidR="005E67C5" w:rsidRPr="0044515F">
          <w:t xml:space="preserve"> </w:t>
        </w:r>
      </w:ins>
      <w:ins w:id="11672" w:author="Robert Pasternak" w:date="2021-07-12T14:42:00Z">
        <w:r w:rsidR="005E67C5" w:rsidRPr="0044515F">
          <w:t>W przypadku, gdy Wykonawca zbiera lub magazynuje odpady komunalne z terenu nieruchomości zamieszkałych na terenie Gminy Ostrowiec Świętokrzyski</w:t>
        </w:r>
      </w:ins>
      <w:ins w:id="11673" w:author="Robert Pasternak" w:date="2021-07-12T14:43:00Z">
        <w:r w:rsidR="00B4630F" w:rsidRPr="0044515F">
          <w:t xml:space="preserve">, </w:t>
        </w:r>
      </w:ins>
      <w:ins w:id="11674" w:author="Robert Pasternak" w:date="2021-07-12T14:44:00Z">
        <w:r w:rsidR="00B4630F" w:rsidRPr="0044515F">
          <w:t xml:space="preserve">bez wymaganego zezwolenia na zbieranie lub magazynowanie odpadów, Zamawiający przewiduje sankcje </w:t>
        </w:r>
      </w:ins>
      <w:ins w:id="11675" w:author="Robert Pasternak" w:date="2021-07-28T12:55:00Z">
        <w:r w:rsidR="00666498" w:rsidRPr="0044515F">
          <w:t>określone</w:t>
        </w:r>
      </w:ins>
      <w:ins w:id="11676" w:author="Robert Pasternak" w:date="2021-07-12T14:44:00Z">
        <w:r w:rsidR="00B4630F" w:rsidRPr="0044515F">
          <w:t xml:space="preserve"> w Umowie. </w:t>
        </w:r>
      </w:ins>
      <w:ins w:id="11677" w:author="Robert Pasternak" w:date="2021-07-12T14:43:00Z">
        <w:r w:rsidR="00B4630F" w:rsidRPr="0044515F">
          <w:t xml:space="preserve"> </w:t>
        </w:r>
      </w:ins>
    </w:p>
    <w:p w14:paraId="73D89867" w14:textId="77777777" w:rsidR="00361B44" w:rsidRPr="008416E6" w:rsidRDefault="00361B44">
      <w:pPr>
        <w:widowControl/>
        <w:numPr>
          <w:ilvl w:val="0"/>
          <w:numId w:val="14"/>
        </w:numPr>
        <w:adjustRightInd/>
        <w:spacing w:before="120" w:line="312" w:lineRule="auto"/>
        <w:textAlignment w:val="auto"/>
        <w:rPr>
          <w:del w:id="11678" w:author="Robert Pasternak" w:date="2021-05-12T11:10:00Z"/>
          <w:rPrChange w:id="11679" w:author="Robert Pasternak" w:date="2021-09-07T12:47:00Z">
            <w:rPr>
              <w:del w:id="11680" w:author="Robert Pasternak" w:date="2021-05-12T11:10:00Z"/>
              <w:lang w:eastAsia="en-US"/>
            </w:rPr>
          </w:rPrChange>
        </w:rPr>
        <w:pPrChange w:id="11681" w:author="Robert Pasternak" w:date="2021-05-13T11:34:00Z">
          <w:pPr>
            <w:numPr>
              <w:numId w:val="14"/>
            </w:numPr>
            <w:autoSpaceDE w:val="0"/>
            <w:autoSpaceDN w:val="0"/>
            <w:spacing w:line="360" w:lineRule="auto"/>
            <w:ind w:left="360" w:hanging="360"/>
          </w:pPr>
        </w:pPrChange>
      </w:pPr>
    </w:p>
    <w:p w14:paraId="575BA2E6" w14:textId="77777777" w:rsidR="00361B44" w:rsidRPr="008416E6" w:rsidRDefault="00361B44">
      <w:pPr>
        <w:spacing w:line="312" w:lineRule="auto"/>
        <w:rPr>
          <w:del w:id="11682" w:author="Robert Pasternak" w:date="2021-05-12T11:10:00Z"/>
          <w:lang w:eastAsia="en-US"/>
          <w:rPrChange w:id="11683" w:author="Robert Pasternak" w:date="2021-09-07T12:47:00Z">
            <w:rPr>
              <w:del w:id="11684" w:author="Robert Pasternak" w:date="2021-05-12T11:10:00Z"/>
              <w:rFonts w:ascii="Times" w:hAnsi="Times" w:cs="Arial"/>
              <w:bCs/>
              <w:lang w:eastAsia="en-US"/>
            </w:rPr>
          </w:rPrChange>
        </w:rPr>
        <w:pPrChange w:id="11685" w:author="Robert Pasternak" w:date="2021-05-13T11:34:00Z">
          <w:pPr>
            <w:autoSpaceDE w:val="0"/>
            <w:autoSpaceDN w:val="0"/>
            <w:spacing w:line="360" w:lineRule="auto"/>
            <w:ind w:left="778"/>
          </w:pPr>
        </w:pPrChange>
      </w:pPr>
    </w:p>
    <w:p w14:paraId="71853894" w14:textId="77777777" w:rsidR="00361B44" w:rsidRPr="008416E6" w:rsidRDefault="00C03C9C">
      <w:pPr>
        <w:spacing w:line="312" w:lineRule="auto"/>
        <w:rPr>
          <w:del w:id="11686" w:author="Robert Pasternak" w:date="2021-05-12T11:27:00Z"/>
          <w:lang w:eastAsia="en-US"/>
        </w:rPr>
        <w:pPrChange w:id="11687" w:author="Robert Pasternak" w:date="2021-05-13T11:34:00Z">
          <w:pPr>
            <w:numPr>
              <w:numId w:val="14"/>
            </w:numPr>
            <w:autoSpaceDE w:val="0"/>
            <w:autoSpaceDN w:val="0"/>
            <w:spacing w:line="360" w:lineRule="auto"/>
            <w:ind w:left="360" w:hanging="360"/>
          </w:pPr>
        </w:pPrChange>
      </w:pPr>
      <w:del w:id="11688" w:author="Robert Pasternak" w:date="2021-05-12T11:27:00Z">
        <w:r w:rsidRPr="008416E6" w:rsidDel="00665332">
          <w:rPr>
            <w:lang w:eastAsia="en-US"/>
          </w:rPr>
          <w:delText>Wykonawca jest zobowiązany do:</w:delText>
        </w:r>
      </w:del>
    </w:p>
    <w:p w14:paraId="1ED87C9B" w14:textId="77777777" w:rsidR="00361B44" w:rsidRPr="008416E6" w:rsidRDefault="00B62419">
      <w:pPr>
        <w:spacing w:line="312" w:lineRule="auto"/>
        <w:rPr>
          <w:del w:id="11689" w:author="Robert Pasternak" w:date="2021-05-12T11:25:00Z"/>
          <w:lang w:eastAsia="en-US"/>
        </w:rPr>
        <w:pPrChange w:id="11690" w:author="Robert Pasternak" w:date="2021-05-13T11:34:00Z">
          <w:pPr>
            <w:pStyle w:val="Akapitzlist"/>
            <w:numPr>
              <w:numId w:val="5"/>
            </w:numPr>
            <w:tabs>
              <w:tab w:val="left" w:pos="709"/>
            </w:tabs>
            <w:autoSpaceDE w:val="0"/>
            <w:autoSpaceDN w:val="0"/>
            <w:spacing w:line="360" w:lineRule="auto"/>
            <w:ind w:hanging="360"/>
          </w:pPr>
        </w:pPrChange>
      </w:pPr>
      <w:del w:id="11691" w:author="Robert Pasternak" w:date="2021-05-12T11:25:00Z">
        <w:r w:rsidRPr="008416E6" w:rsidDel="00381495">
          <w:rPr>
            <w:lang w:eastAsia="en-US"/>
          </w:rPr>
          <w:delText>P</w:delText>
        </w:r>
        <w:r w:rsidR="00F43B69" w:rsidRPr="008416E6" w:rsidDel="00381495">
          <w:rPr>
            <w:lang w:eastAsia="en-US"/>
          </w:rPr>
          <w:delText xml:space="preserve">rzekazywania </w:delText>
        </w:r>
      </w:del>
      <w:ins w:id="11692" w:author="kaluz" w:date="2021-05-04T22:51:00Z">
        <w:del w:id="11693" w:author="Robert Pasternak" w:date="2021-05-12T11:25:00Z">
          <w:r w:rsidR="00F74244" w:rsidRPr="008416E6" w:rsidDel="00381495">
            <w:rPr>
              <w:lang w:eastAsia="en-US"/>
            </w:rPr>
            <w:delText xml:space="preserve">odebranych </w:delText>
          </w:r>
        </w:del>
      </w:ins>
      <w:del w:id="11694" w:author="Robert Pasternak" w:date="2021-05-12T11:25:00Z">
        <w:r w:rsidR="00F43B69" w:rsidRPr="008416E6" w:rsidDel="00381495">
          <w:rPr>
            <w:lang w:eastAsia="en-US"/>
          </w:rPr>
          <w:delText>od właścicieli nieruchomości</w:delText>
        </w:r>
        <w:r w:rsidRPr="008416E6" w:rsidDel="00381495">
          <w:rPr>
            <w:lang w:eastAsia="en-US"/>
          </w:rPr>
          <w:delText>,</w:delText>
        </w:r>
        <w:r w:rsidR="00F43B69" w:rsidRPr="008416E6" w:rsidDel="00381495">
          <w:rPr>
            <w:lang w:eastAsia="en-US"/>
          </w:rPr>
          <w:delText xml:space="preserve"> na których zamieszkują mieszkańcy</w:delText>
        </w:r>
        <w:r w:rsidR="00023778" w:rsidRPr="008416E6" w:rsidDel="00381495">
          <w:rPr>
            <w:lang w:eastAsia="en-US"/>
          </w:rPr>
          <w:delText>,</w:delText>
        </w:r>
        <w:r w:rsidR="0052061F" w:rsidRPr="008416E6" w:rsidDel="00381495">
          <w:rPr>
            <w:lang w:eastAsia="en-US"/>
          </w:rPr>
          <w:delText xml:space="preserve">odebranych </w:delText>
        </w:r>
        <w:r w:rsidR="00DB3680" w:rsidRPr="008416E6" w:rsidDel="00381495">
          <w:rPr>
            <w:lang w:eastAsia="en-US"/>
          </w:rPr>
          <w:delText xml:space="preserve">zmieszanych </w:delText>
        </w:r>
        <w:r w:rsidR="00F43B69" w:rsidRPr="008416E6" w:rsidDel="00381495">
          <w:rPr>
            <w:lang w:eastAsia="en-US"/>
          </w:rPr>
          <w:delText>odpadów komunalnych</w:delText>
        </w:r>
        <w:r w:rsidR="00DB3680" w:rsidRPr="008416E6" w:rsidDel="00381495">
          <w:rPr>
            <w:lang w:eastAsia="en-US"/>
          </w:rPr>
          <w:delText>,</w:delText>
        </w:r>
      </w:del>
      <w:ins w:id="11695" w:author="kaluz" w:date="2021-05-04T22:52:00Z">
        <w:del w:id="11696" w:author="Robert Pasternak" w:date="2021-05-12T11:25:00Z">
          <w:r w:rsidR="00F74244" w:rsidRPr="008416E6" w:rsidDel="00381495">
            <w:rPr>
              <w:lang w:eastAsia="en-US"/>
            </w:rPr>
            <w:delText xml:space="preserve">do </w:delText>
          </w:r>
        </w:del>
      </w:ins>
      <w:del w:id="11697" w:author="Robert Pasternak" w:date="2021-05-12T11:25:00Z">
        <w:r w:rsidR="00F43B69" w:rsidRPr="008416E6" w:rsidDel="00381495">
          <w:rPr>
            <w:lang w:eastAsia="en-US"/>
          </w:rPr>
          <w:delText xml:space="preserve">odpadów zielonych i </w:delText>
        </w:r>
        <w:r w:rsidR="00B10A5A" w:rsidRPr="008416E6">
          <w:delText xml:space="preserve">odpadów kuchennych pochodzenia roślinnego ulegających biodegradacji do regionalnej instalacji </w:delText>
        </w:r>
      </w:del>
      <w:ins w:id="11698" w:author="kaluz" w:date="2021-05-04T22:52:00Z">
        <w:del w:id="11699" w:author="Robert Pasternak" w:date="2021-05-12T11:25:00Z">
          <w:r w:rsidR="00E11DE4" w:rsidRPr="008416E6">
            <w:delText>komunalnej</w:delText>
          </w:r>
        </w:del>
      </w:ins>
      <w:ins w:id="11700" w:author="kaluz" w:date="2021-05-04T22:57:00Z">
        <w:del w:id="11701" w:author="Robert Pasternak" w:date="2021-05-12T11:25:00Z">
          <w:r w:rsidR="00D25A61" w:rsidRPr="008416E6" w:rsidDel="00381495">
            <w:rPr>
              <w:lang w:eastAsia="en-US"/>
            </w:rPr>
            <w:delText xml:space="preserve">zgodnie </w:delText>
          </w:r>
        </w:del>
      </w:ins>
      <w:ins w:id="11702" w:author="kaluz" w:date="2021-05-04T22:58:00Z">
        <w:del w:id="11703" w:author="Robert Pasternak" w:date="2021-05-12T11:25:00Z">
          <w:r w:rsidR="00D25A61" w:rsidRPr="008416E6" w:rsidDel="00381495">
            <w:rPr>
              <w:lang w:eastAsia="en-US"/>
            </w:rPr>
            <w:br/>
          </w:r>
        </w:del>
      </w:ins>
      <w:ins w:id="11704" w:author="kaluz" w:date="2021-05-04T22:57:00Z">
        <w:del w:id="11705" w:author="Robert Pasternak" w:date="2021-05-12T11:25:00Z">
          <w:r w:rsidR="00D25A61" w:rsidRPr="008416E6" w:rsidDel="00381495">
            <w:rPr>
              <w:lang w:eastAsia="en-US"/>
            </w:rPr>
            <w:delText>z zasadami bliskości, o których mowa w art. 20 ustawy o odpadach</w:delText>
          </w:r>
        </w:del>
      </w:ins>
      <w:ins w:id="11706" w:author="kaluz" w:date="2021-05-04T22:52:00Z">
        <w:del w:id="11707" w:author="Robert Pasternak" w:date="2021-05-12T11:25:00Z">
          <w:r w:rsidR="00B10A5A" w:rsidRPr="008416E6">
            <w:delText>,</w:delText>
          </w:r>
        </w:del>
      </w:ins>
      <w:del w:id="11708" w:author="Robert Pasternak" w:date="2021-05-12T11:25:00Z">
        <w:r w:rsidR="00E11DE4" w:rsidRPr="008416E6">
          <w:delText>przetwarzania odpadów komunalnych wynikającej z „Planu Gospodarki Odpadami Komunalnymi dla Województwa Świętokrzyskiego na lata 2018- 2022”, tj. Regionalnej Instalacji Przetwarzania Odpadów Komunalnych (RIPOK) prowadzonej przez Zakład Unieszkodliwiania Odpadów „Janik” Sp. z o.o., ul. Borowska 1, 27-415 Kunów.</w:delText>
        </w:r>
        <w:r w:rsidR="001E1CD0" w:rsidRPr="008416E6" w:rsidDel="00381495">
          <w:rPr>
            <w:lang w:eastAsia="en-US"/>
          </w:rPr>
          <w:br/>
        </w:r>
        <w:r w:rsidR="00023778" w:rsidRPr="008416E6" w:rsidDel="00381495">
          <w:rPr>
            <w:lang w:eastAsia="en-US"/>
          </w:rPr>
          <w:delText>W przypadku awarii RIPOK</w:delText>
        </w:r>
        <w:r w:rsidR="001E1CD0" w:rsidRPr="008416E6" w:rsidDel="00381495">
          <w:rPr>
            <w:lang w:eastAsia="en-US"/>
          </w:rPr>
          <w:delText xml:space="preserve"> Wykonawca zobowiązany jest do dostarcz</w:delText>
        </w:r>
        <w:r w:rsidR="00023778" w:rsidRPr="008416E6" w:rsidDel="00381495">
          <w:rPr>
            <w:lang w:eastAsia="en-US"/>
          </w:rPr>
          <w:delText>a</w:delText>
        </w:r>
        <w:r w:rsidR="001E1CD0" w:rsidRPr="008416E6" w:rsidDel="00381495">
          <w:rPr>
            <w:lang w:eastAsia="en-US"/>
          </w:rPr>
          <w:delText xml:space="preserve">nia odpadów na własny koszt do instalacji przewidzianej do zastępczej obsługi, do której przypisana jest Gmina Ostrowiec Świętokrzyski, zgodnie z obowiązującym planem gospodarki odpadami dla Województwa Świętokrzyskiego. </w:delText>
        </w:r>
        <w:r w:rsidR="00CB1D87" w:rsidRPr="008416E6" w:rsidDel="00381495">
          <w:rPr>
            <w:lang w:eastAsia="en-US"/>
          </w:rPr>
          <w:delText>Z tytułu dostarczania przez Wykonawcę odpadów do zastępczej RIPOK</w:delText>
        </w:r>
        <w:r w:rsidR="00E60D8A" w:rsidRPr="008416E6" w:rsidDel="00381495">
          <w:rPr>
            <w:lang w:eastAsia="en-US"/>
          </w:rPr>
          <w:delText xml:space="preserve"> nie przysługuje Wykonawcy prawo </w:delText>
        </w:r>
        <w:r w:rsidR="00E60D8A" w:rsidRPr="008416E6" w:rsidDel="00381495">
          <w:rPr>
            <w:lang w:eastAsia="en-US"/>
          </w:rPr>
          <w:br/>
          <w:delText>do dodatkowego wynagrodzenia lub odszkodowania.</w:delText>
        </w:r>
      </w:del>
    </w:p>
    <w:p w14:paraId="7230FD14" w14:textId="77777777" w:rsidR="00361B44" w:rsidRPr="008416E6" w:rsidRDefault="00023778">
      <w:pPr>
        <w:spacing w:line="312" w:lineRule="auto"/>
        <w:rPr>
          <w:ins w:id="11709" w:author="kaluz" w:date="2021-05-04T22:54:00Z"/>
          <w:del w:id="11710" w:author="Robert Pasternak" w:date="2021-05-12T11:27:00Z"/>
          <w:lang w:eastAsia="en-US"/>
        </w:rPr>
        <w:pPrChange w:id="11711" w:author="Robert Pasternak" w:date="2021-05-13T11:34:00Z">
          <w:pPr>
            <w:pStyle w:val="Akapitzlist"/>
            <w:numPr>
              <w:numId w:val="5"/>
            </w:numPr>
            <w:tabs>
              <w:tab w:val="left" w:pos="709"/>
            </w:tabs>
            <w:autoSpaceDE w:val="0"/>
            <w:autoSpaceDN w:val="0"/>
            <w:spacing w:line="360" w:lineRule="auto"/>
            <w:ind w:hanging="360"/>
          </w:pPr>
        </w:pPrChange>
      </w:pPr>
      <w:del w:id="11712" w:author="Robert Pasternak" w:date="2021-05-12T11:27:00Z">
        <w:r w:rsidRPr="008416E6" w:rsidDel="00665332">
          <w:rPr>
            <w:lang w:eastAsia="en-US"/>
          </w:rPr>
          <w:delText>P</w:delText>
        </w:r>
        <w:r w:rsidR="00C03C9C" w:rsidRPr="008416E6" w:rsidDel="00665332">
          <w:rPr>
            <w:lang w:eastAsia="en-US"/>
          </w:rPr>
          <w:delText xml:space="preserve">rzekazywania selektywnie zebranych odpadów komunalnych </w:delText>
        </w:r>
      </w:del>
      <w:ins w:id="11713" w:author="kaluz" w:date="2021-05-04T22:53:00Z">
        <w:del w:id="11714" w:author="Robert Pasternak" w:date="2021-05-12T11:27:00Z">
          <w:r w:rsidR="00F74244" w:rsidRPr="008416E6" w:rsidDel="00665332">
            <w:rPr>
              <w:lang w:eastAsia="en-US"/>
            </w:rPr>
            <w:delText xml:space="preserve">frakcji metale </w:delText>
          </w:r>
          <w:r w:rsidR="00F74244" w:rsidRPr="008416E6" w:rsidDel="00665332">
            <w:rPr>
              <w:lang w:eastAsia="en-US"/>
            </w:rPr>
            <w:br/>
            <w:delText>i tworzywa sztuczne oraz papier bezpośrednio po odbiorze do</w:delText>
          </w:r>
        </w:del>
      </w:ins>
      <w:ins w:id="11715" w:author="kaluz" w:date="2021-05-04T22:54:00Z">
        <w:del w:id="11716" w:author="Robert Pasternak" w:date="2021-05-12T11:27:00Z">
          <w:r w:rsidR="00F74244" w:rsidRPr="008416E6" w:rsidDel="00665332">
            <w:rPr>
              <w:lang w:eastAsia="en-US"/>
            </w:rPr>
            <w:delText xml:space="preserve"> sortowni odpadów lub </w:delText>
          </w:r>
        </w:del>
      </w:ins>
      <w:ins w:id="11717" w:author="kaluz" w:date="2021-05-04T22:58:00Z">
        <w:del w:id="11718" w:author="Robert Pasternak" w:date="2021-05-12T11:27:00Z">
          <w:r w:rsidR="00D25A61" w:rsidRPr="008416E6" w:rsidDel="00665332">
            <w:rPr>
              <w:lang w:eastAsia="en-US"/>
            </w:rPr>
            <w:br/>
          </w:r>
        </w:del>
      </w:ins>
      <w:ins w:id="11719" w:author="kaluz" w:date="2021-05-04T22:54:00Z">
        <w:del w:id="11720" w:author="Robert Pasternak" w:date="2021-05-12T11:27:00Z">
          <w:r w:rsidR="00F74244" w:rsidRPr="008416E6" w:rsidDel="00665332">
            <w:rPr>
              <w:lang w:eastAsia="en-US"/>
            </w:rPr>
            <w:delText>do magazynowania przez Wykonawc</w:delText>
          </w:r>
        </w:del>
      </w:ins>
      <w:ins w:id="11721" w:author="kaluz" w:date="2021-05-04T22:55:00Z">
        <w:del w:id="11722" w:author="Robert Pasternak" w:date="2021-05-12T11:27:00Z">
          <w:r w:rsidR="00F74244" w:rsidRPr="008416E6" w:rsidDel="00665332">
            <w:rPr>
              <w:lang w:eastAsia="en-US"/>
            </w:rPr>
            <w:delText>ę, a następnie do sortowni odpadów</w:delText>
          </w:r>
          <w:r w:rsidR="00D25A61" w:rsidRPr="008416E6" w:rsidDel="00665332">
            <w:rPr>
              <w:lang w:eastAsia="en-US"/>
            </w:rPr>
            <w:delText>,</w:delText>
          </w:r>
        </w:del>
      </w:ins>
    </w:p>
    <w:p w14:paraId="5C69E000" w14:textId="77777777" w:rsidR="00361B44" w:rsidRPr="008416E6" w:rsidRDefault="00D25A61">
      <w:pPr>
        <w:spacing w:line="312" w:lineRule="auto"/>
        <w:rPr>
          <w:ins w:id="11723" w:author="kaluz" w:date="2021-05-04T22:58:00Z"/>
          <w:del w:id="11724" w:author="Robert Pasternak" w:date="2021-05-12T11:27:00Z"/>
          <w:lang w:eastAsia="en-US"/>
        </w:rPr>
        <w:pPrChange w:id="11725" w:author="Robert Pasternak" w:date="2021-05-13T11:34:00Z">
          <w:pPr>
            <w:pStyle w:val="Akapitzlist"/>
            <w:numPr>
              <w:numId w:val="5"/>
            </w:numPr>
            <w:tabs>
              <w:tab w:val="left" w:pos="709"/>
            </w:tabs>
            <w:autoSpaceDE w:val="0"/>
            <w:autoSpaceDN w:val="0"/>
            <w:spacing w:line="360" w:lineRule="auto"/>
            <w:ind w:hanging="360"/>
          </w:pPr>
        </w:pPrChange>
      </w:pPr>
      <w:ins w:id="11726" w:author="kaluz" w:date="2021-05-04T22:55:00Z">
        <w:del w:id="11727" w:author="Robert Pasternak" w:date="2021-05-12T11:27:00Z">
          <w:r w:rsidRPr="008416E6" w:rsidDel="00665332">
            <w:rPr>
              <w:lang w:eastAsia="en-US"/>
            </w:rPr>
            <w:delText xml:space="preserve">Przekazywania selektywnie zebranych odpadów komunalnych frakcji szkło </w:delText>
          </w:r>
        </w:del>
      </w:ins>
      <w:ins w:id="11728" w:author="kaluz" w:date="2021-05-04T22:58:00Z">
        <w:del w:id="11729" w:author="Robert Pasternak" w:date="2021-05-12T11:27:00Z">
          <w:r w:rsidRPr="008416E6" w:rsidDel="00665332">
            <w:rPr>
              <w:lang w:eastAsia="en-US"/>
            </w:rPr>
            <w:delText xml:space="preserve">do </w:delText>
          </w:r>
        </w:del>
      </w:ins>
      <w:del w:id="11730" w:author="Robert Pasternak" w:date="2021-05-12T11:27:00Z">
        <w:r w:rsidR="00C03C9C" w:rsidRPr="008416E6" w:rsidDel="00665332">
          <w:rPr>
            <w:lang w:eastAsia="en-US"/>
          </w:rPr>
          <w:delText>do instalacji odzysku lub unieszkodliwiania odpadów</w:delText>
        </w:r>
      </w:del>
      <w:ins w:id="11731" w:author="kaluz" w:date="2021-05-04T22:56:00Z">
        <w:del w:id="11732" w:author="Robert Pasternak" w:date="2021-05-12T11:27:00Z">
          <w:r w:rsidRPr="008416E6" w:rsidDel="00665332">
            <w:rPr>
              <w:lang w:eastAsia="en-US"/>
            </w:rPr>
            <w:delText xml:space="preserve"> lub do magazynowania przez Wykonawcę a następnie do instalacji odzysku lub unieszkodliwiania odpad</w:delText>
          </w:r>
        </w:del>
      </w:ins>
      <w:ins w:id="11733" w:author="kaluz" w:date="2021-05-04T22:57:00Z">
        <w:del w:id="11734" w:author="Robert Pasternak" w:date="2021-05-12T11:27:00Z">
          <w:r w:rsidRPr="008416E6" w:rsidDel="00665332">
            <w:rPr>
              <w:lang w:eastAsia="en-US"/>
            </w:rPr>
            <w:delText>ów</w:delText>
          </w:r>
        </w:del>
      </w:ins>
      <w:del w:id="11735" w:author="Robert Pasternak" w:date="2021-05-12T11:27:00Z">
        <w:r w:rsidR="00C03C9C" w:rsidRPr="008416E6" w:rsidDel="00665332">
          <w:rPr>
            <w:lang w:eastAsia="en-US"/>
          </w:rPr>
          <w:delText xml:space="preserve">, </w:delText>
        </w:r>
      </w:del>
    </w:p>
    <w:p w14:paraId="64C34407" w14:textId="77777777" w:rsidR="00361B44" w:rsidRPr="008416E6" w:rsidRDefault="00D25A61">
      <w:pPr>
        <w:spacing w:line="312" w:lineRule="auto"/>
        <w:rPr>
          <w:ins w:id="11736" w:author="kaluz" w:date="2021-05-04T22:56:00Z"/>
          <w:del w:id="11737" w:author="Robert Pasternak" w:date="2021-05-12T11:27:00Z"/>
          <w:lang w:eastAsia="en-US"/>
        </w:rPr>
        <w:pPrChange w:id="11738" w:author="Robert Pasternak" w:date="2021-05-13T11:34:00Z">
          <w:pPr>
            <w:pStyle w:val="Akapitzlist"/>
            <w:numPr>
              <w:numId w:val="5"/>
            </w:numPr>
            <w:tabs>
              <w:tab w:val="left" w:pos="709"/>
            </w:tabs>
            <w:autoSpaceDE w:val="0"/>
            <w:autoSpaceDN w:val="0"/>
            <w:spacing w:line="360" w:lineRule="auto"/>
            <w:ind w:hanging="360"/>
          </w:pPr>
        </w:pPrChange>
      </w:pPr>
      <w:ins w:id="11739" w:author="kaluz" w:date="2021-05-04T22:59:00Z">
        <w:del w:id="11740" w:author="Robert Pasternak" w:date="2021-05-12T11:27:00Z">
          <w:r w:rsidRPr="008416E6" w:rsidDel="00665332">
            <w:rPr>
              <w:lang w:eastAsia="en-US"/>
            </w:rPr>
            <w:delText>BIO ?</w:delText>
          </w:r>
        </w:del>
      </w:ins>
    </w:p>
    <w:p w14:paraId="3215AD31" w14:textId="77777777" w:rsidR="00361B44" w:rsidRPr="008416E6" w:rsidRDefault="00D25A61">
      <w:pPr>
        <w:spacing w:line="312" w:lineRule="auto"/>
        <w:rPr>
          <w:del w:id="11741" w:author="Robert Pasternak" w:date="2021-05-12T11:27:00Z"/>
          <w:lang w:eastAsia="en-US"/>
        </w:rPr>
        <w:pPrChange w:id="11742" w:author="Robert Pasternak" w:date="2021-05-13T11:34:00Z">
          <w:pPr>
            <w:pStyle w:val="Akapitzlist"/>
            <w:numPr>
              <w:numId w:val="5"/>
            </w:numPr>
            <w:tabs>
              <w:tab w:val="left" w:pos="709"/>
            </w:tabs>
            <w:autoSpaceDE w:val="0"/>
            <w:autoSpaceDN w:val="0"/>
            <w:spacing w:line="360" w:lineRule="auto"/>
            <w:ind w:hanging="360"/>
          </w:pPr>
        </w:pPrChange>
      </w:pPr>
      <w:ins w:id="11743" w:author="kaluz" w:date="2021-05-04T22:59:00Z">
        <w:del w:id="11744" w:author="Robert Pasternak" w:date="2021-05-12T11:27:00Z">
          <w:r w:rsidRPr="008416E6" w:rsidDel="00665332">
            <w:rPr>
              <w:lang w:eastAsia="en-US"/>
            </w:rPr>
            <w:delText xml:space="preserve">Zagospodarowania odpadów </w:delText>
          </w:r>
        </w:del>
      </w:ins>
      <w:del w:id="11745" w:author="Robert Pasternak" w:date="2021-05-12T11:27:00Z">
        <w:r w:rsidR="00C03C9C" w:rsidRPr="008416E6" w:rsidDel="00665332">
          <w:rPr>
            <w:lang w:eastAsia="en-US"/>
          </w:rPr>
          <w:delText>zgodnie z hierarchią postępowania z odpadami,</w:delText>
        </w:r>
        <w:r w:rsidR="0052061F" w:rsidRPr="008416E6" w:rsidDel="00665332">
          <w:rPr>
            <w:lang w:eastAsia="en-US"/>
          </w:rPr>
          <w:br/>
        </w:r>
        <w:r w:rsidR="00C03C9C" w:rsidRPr="008416E6" w:rsidDel="00665332">
          <w:rPr>
            <w:lang w:eastAsia="en-US"/>
          </w:rPr>
          <w:delText xml:space="preserve">o której mowa w art. </w:delText>
        </w:r>
        <w:r w:rsidR="00C65170" w:rsidRPr="008416E6" w:rsidDel="00665332">
          <w:rPr>
            <w:lang w:eastAsia="en-US"/>
          </w:rPr>
          <w:delText>1</w:delText>
        </w:r>
        <w:r w:rsidR="006E35F6" w:rsidRPr="008416E6" w:rsidDel="00665332">
          <w:rPr>
            <w:lang w:eastAsia="en-US"/>
          </w:rPr>
          <w:delText xml:space="preserve">7 i </w:delText>
        </w:r>
        <w:r w:rsidR="00C03C9C" w:rsidRPr="008416E6" w:rsidDel="00665332">
          <w:rPr>
            <w:lang w:eastAsia="en-US"/>
          </w:rPr>
          <w:delText>18 ustawy o </w:delText>
        </w:r>
        <w:r w:rsidR="005A2321" w:rsidRPr="008416E6" w:rsidDel="00665332">
          <w:rPr>
            <w:lang w:eastAsia="en-US"/>
          </w:rPr>
          <w:delText xml:space="preserve">odpadach oraz zgodnie z zasadami bliskości, </w:delText>
        </w:r>
        <w:r w:rsidR="0052061F" w:rsidRPr="008416E6" w:rsidDel="00665332">
          <w:rPr>
            <w:lang w:eastAsia="en-US"/>
          </w:rPr>
          <w:br/>
        </w:r>
        <w:r w:rsidR="005A2321" w:rsidRPr="008416E6" w:rsidDel="00665332">
          <w:rPr>
            <w:lang w:eastAsia="en-US"/>
          </w:rPr>
          <w:delText>o których mowa w art. 20 ustawy o odpadach</w:delText>
        </w:r>
        <w:r w:rsidR="00C03C9C" w:rsidRPr="008416E6" w:rsidDel="00665332">
          <w:rPr>
            <w:lang w:eastAsia="en-US"/>
          </w:rPr>
          <w:delText xml:space="preserve"> i przekazywania kopii kart przekazania odpadów selektywnie zebranych wraz z raportem za miesiąc</w:delText>
        </w:r>
        <w:r w:rsidR="00023778" w:rsidRPr="008416E6" w:rsidDel="00665332">
          <w:rPr>
            <w:lang w:eastAsia="en-US"/>
          </w:rPr>
          <w:delText>,</w:delText>
        </w:r>
        <w:r w:rsidR="00C03C9C" w:rsidRPr="008416E6" w:rsidDel="00665332">
          <w:rPr>
            <w:lang w:eastAsia="en-US"/>
          </w:rPr>
          <w:delText xml:space="preserve"> w którym przekazanie nastąpiło;</w:delText>
        </w:r>
      </w:del>
    </w:p>
    <w:p w14:paraId="04A1F2D1" w14:textId="77777777" w:rsidR="00361B44" w:rsidRPr="008416E6" w:rsidRDefault="00023778">
      <w:pPr>
        <w:spacing w:line="312" w:lineRule="auto"/>
        <w:rPr>
          <w:del w:id="11746" w:author="Robert Pasternak" w:date="2021-05-12T11:53:00Z"/>
          <w:lang w:eastAsia="en-US"/>
        </w:rPr>
        <w:pPrChange w:id="11747" w:author="Robert Pasternak" w:date="2021-05-13T11:34:00Z">
          <w:pPr>
            <w:pStyle w:val="Akapitzlist"/>
            <w:numPr>
              <w:numId w:val="5"/>
            </w:numPr>
            <w:tabs>
              <w:tab w:val="left" w:pos="709"/>
            </w:tabs>
            <w:autoSpaceDE w:val="0"/>
            <w:autoSpaceDN w:val="0"/>
            <w:spacing w:line="360" w:lineRule="auto"/>
            <w:ind w:hanging="360"/>
          </w:pPr>
        </w:pPrChange>
      </w:pPr>
      <w:del w:id="11748" w:author="Robert Pasternak" w:date="2021-05-12T11:53:00Z">
        <w:r w:rsidRPr="008416E6" w:rsidDel="0096324E">
          <w:rPr>
            <w:lang w:eastAsia="en-US"/>
          </w:rPr>
          <w:delText>B</w:delText>
        </w:r>
        <w:r w:rsidR="00F43B69" w:rsidRPr="008416E6" w:rsidDel="0096324E">
          <w:rPr>
            <w:lang w:eastAsia="en-US"/>
          </w:rPr>
          <w:delText>ieżącego prowadzenia kart ewidencji odpadów zgodnie z obowiązującymi przepisami prawa.</w:delText>
        </w:r>
      </w:del>
    </w:p>
    <w:p w14:paraId="53ECF060" w14:textId="77777777" w:rsidR="00361B44" w:rsidRPr="008416E6" w:rsidRDefault="00361B44">
      <w:pPr>
        <w:spacing w:line="312" w:lineRule="auto"/>
        <w:rPr>
          <w:del w:id="11749" w:author="Robert Pasternak" w:date="2021-05-12T11:53:00Z"/>
          <w:lang w:eastAsia="en-US"/>
        </w:rPr>
        <w:pPrChange w:id="11750" w:author="Robert Pasternak" w:date="2021-05-13T11:34:00Z">
          <w:pPr>
            <w:autoSpaceDE w:val="0"/>
            <w:autoSpaceDN w:val="0"/>
            <w:spacing w:line="360" w:lineRule="auto"/>
          </w:pPr>
        </w:pPrChange>
      </w:pPr>
    </w:p>
    <w:p w14:paraId="43CE7269" w14:textId="77777777" w:rsidR="00361B44" w:rsidRPr="008416E6" w:rsidRDefault="00E11DE4">
      <w:pPr>
        <w:spacing w:line="312" w:lineRule="auto"/>
        <w:rPr>
          <w:del w:id="11751" w:author="Robert Pasternak" w:date="2021-05-12T11:28:00Z"/>
          <w:b/>
          <w:lang w:eastAsia="en-US"/>
          <w:rPrChange w:id="11752" w:author="Robert Pasternak" w:date="2021-09-07T12:47:00Z">
            <w:rPr>
              <w:del w:id="11753" w:author="Robert Pasternak" w:date="2021-05-12T11:28:00Z"/>
              <w:rFonts w:ascii="Times" w:hAnsi="Times" w:cs="Arial"/>
              <w:b/>
              <w:lang w:eastAsia="en-US"/>
            </w:rPr>
          </w:rPrChange>
        </w:rPr>
        <w:pPrChange w:id="11754" w:author="Robert Pasternak" w:date="2021-05-13T11:34:00Z">
          <w:pPr>
            <w:numPr>
              <w:numId w:val="14"/>
            </w:numPr>
            <w:autoSpaceDE w:val="0"/>
            <w:autoSpaceDN w:val="0"/>
            <w:spacing w:line="360" w:lineRule="auto"/>
            <w:ind w:left="360" w:hanging="360"/>
          </w:pPr>
        </w:pPrChange>
      </w:pPr>
      <w:del w:id="11755" w:author="Robert Pasternak" w:date="2021-05-12T11:28:00Z">
        <w:r w:rsidRPr="008416E6">
          <w:rPr>
            <w:lang w:eastAsia="en-US"/>
            <w:rPrChange w:id="11756" w:author="Robert Pasternak" w:date="2021-09-07T12:47:00Z">
              <w:rPr>
                <w:rFonts w:ascii="Times" w:hAnsi="Times" w:cs="Arial"/>
                <w:lang w:eastAsia="en-US"/>
              </w:rPr>
            </w:rPrChange>
          </w:rPr>
          <w:delText xml:space="preserve">Wykonawca jest zobowiązany do zagospodarowania odebranych odpadów w sposób, </w:delText>
        </w:r>
        <w:r w:rsidRPr="008416E6">
          <w:rPr>
            <w:lang w:eastAsia="en-US"/>
            <w:rPrChange w:id="11757" w:author="Robert Pasternak" w:date="2021-09-07T12:47:00Z">
              <w:rPr>
                <w:rFonts w:ascii="Times" w:hAnsi="Times" w:cs="Arial"/>
                <w:lang w:eastAsia="en-US"/>
              </w:rPr>
            </w:rPrChange>
          </w:rPr>
          <w:br/>
          <w:delText xml:space="preserve">który zapewni osiągnięcie poziomów recyklingu i przygotowania do ponownego użycia frakcji odpadów komunalnych, odebranych od właścicieli nieruchomości,na których zamieszkują mieszkańcy, obejmujących papier, metale, tworzywa sztuczne i szkło, wyliczanych zgodnie z obowiązującym rozporządzeniem ministra właściwego do spraw środowiska, wydanym na podstawie art. 3b ust. 2 ustawy o utrzymaniu czystości i porządku w gminach. </w:delText>
        </w:r>
        <w:r w:rsidRPr="008416E6">
          <w:rPr>
            <w:b/>
            <w:lang w:eastAsia="en-US"/>
            <w:rPrChange w:id="11758" w:author="Robert Pasternak" w:date="2021-09-07T12:47:00Z">
              <w:rPr>
                <w:rFonts w:ascii="Times" w:hAnsi="Times" w:cs="Arial"/>
                <w:b/>
                <w:lang w:eastAsia="en-US"/>
              </w:rPr>
            </w:rPrChange>
          </w:rPr>
          <w:delText>Wymagany poziom recyklingu, przygotowania do ponownego użycia wskazanych frakcji odpadów komunalnych  wynosi w roku 202</w:delText>
        </w:r>
      </w:del>
      <w:ins w:id="11759" w:author="kaluz" w:date="2021-05-04T23:06:00Z">
        <w:del w:id="11760" w:author="Robert Pasternak" w:date="2021-05-12T11:28:00Z">
          <w:r w:rsidRPr="008416E6">
            <w:rPr>
              <w:b/>
              <w:lang w:eastAsia="en-US"/>
              <w:rPrChange w:id="11761" w:author="Robert Pasternak" w:date="2021-09-07T12:47:00Z">
                <w:rPr>
                  <w:rFonts w:ascii="Times" w:hAnsi="Times" w:cs="Arial"/>
                  <w:b/>
                  <w:lang w:eastAsia="en-US"/>
                </w:rPr>
              </w:rPrChange>
            </w:rPr>
            <w:delText>2</w:delText>
          </w:r>
        </w:del>
      </w:ins>
      <w:del w:id="11762" w:author="Robert Pasternak" w:date="2021-05-12T11:28:00Z">
        <w:r w:rsidRPr="008416E6">
          <w:rPr>
            <w:b/>
            <w:lang w:eastAsia="en-US"/>
            <w:rPrChange w:id="11763" w:author="Robert Pasternak" w:date="2021-09-07T12:47:00Z">
              <w:rPr>
                <w:rFonts w:ascii="Times" w:hAnsi="Times" w:cs="Arial"/>
                <w:b/>
                <w:lang w:eastAsia="en-US"/>
              </w:rPr>
            </w:rPrChange>
          </w:rPr>
          <w:delText>0  co najmniej 50</w:delText>
        </w:r>
      </w:del>
      <w:ins w:id="11764" w:author="kaluz" w:date="2021-05-04T23:06:00Z">
        <w:del w:id="11765" w:author="Robert Pasternak" w:date="2021-05-12T11:28:00Z">
          <w:r w:rsidRPr="008416E6">
            <w:rPr>
              <w:b/>
              <w:lang w:eastAsia="en-US"/>
              <w:rPrChange w:id="11766" w:author="Robert Pasternak" w:date="2021-09-07T12:47:00Z">
                <w:rPr>
                  <w:rFonts w:ascii="Times" w:hAnsi="Times" w:cs="Arial"/>
                  <w:b/>
                  <w:lang w:eastAsia="en-US"/>
                </w:rPr>
              </w:rPrChange>
            </w:rPr>
            <w:delText>…..</w:delText>
          </w:r>
        </w:del>
      </w:ins>
      <w:del w:id="11767" w:author="Robert Pasternak" w:date="2021-05-12T11:28:00Z">
        <w:r w:rsidRPr="008416E6">
          <w:rPr>
            <w:b/>
            <w:lang w:eastAsia="en-US"/>
            <w:rPrChange w:id="11768" w:author="Robert Pasternak" w:date="2021-09-07T12:47:00Z">
              <w:rPr>
                <w:rFonts w:ascii="Times" w:hAnsi="Times" w:cs="Arial"/>
                <w:b/>
                <w:lang w:eastAsia="en-US"/>
              </w:rPr>
            </w:rPrChange>
          </w:rPr>
          <w:delText xml:space="preserve">%. UWAGA: Pomimo, iż na dzień ogłoszenia niniejszego postępowania nie jest znany wymagany przepisami prawa poziom recyklingu, przygotowania do ponownego użycia wskazanych frakcji odpadów komunalnych w 2021 roku, Wykonawca zobowiązany jest do osiągnięcia właściwego poziomu recyklingu, przygotowania do ponownego użycia wskazanych frakcji odpadów komunalnych, który zostanie określony przez ministra właściwego do spraw środowiska w drodze rozporządzenia wydanego na podstawie art. 3b ust. 2 ustawy o utrzymaniu czystości i porządku </w:delText>
        </w:r>
      </w:del>
      <w:del w:id="11769" w:author="Robert Pasternak" w:date="2019-08-23T11:47:00Z">
        <w:r w:rsidRPr="008416E6">
          <w:rPr>
            <w:b/>
            <w:lang w:eastAsia="en-US"/>
            <w:rPrChange w:id="11770" w:author="Robert Pasternak" w:date="2021-09-07T12:47:00Z">
              <w:rPr>
                <w:rFonts w:ascii="Times" w:hAnsi="Times" w:cs="Arial"/>
                <w:b/>
                <w:lang w:eastAsia="en-US"/>
              </w:rPr>
            </w:rPrChange>
          </w:rPr>
          <w:br/>
        </w:r>
      </w:del>
      <w:del w:id="11771" w:author="Robert Pasternak" w:date="2021-05-12T11:28:00Z">
        <w:r w:rsidRPr="008416E6">
          <w:rPr>
            <w:b/>
            <w:lang w:eastAsia="en-US"/>
            <w:rPrChange w:id="11772" w:author="Robert Pasternak" w:date="2021-09-07T12:47:00Z">
              <w:rPr>
                <w:rFonts w:ascii="Times" w:hAnsi="Times" w:cs="Arial"/>
                <w:b/>
                <w:lang w:eastAsia="en-US"/>
              </w:rPr>
            </w:rPrChange>
          </w:rPr>
          <w:delText xml:space="preserve">w gminach. </w:delText>
        </w:r>
      </w:del>
    </w:p>
    <w:p w14:paraId="6207F052" w14:textId="77777777" w:rsidR="00361B44" w:rsidRPr="008416E6" w:rsidRDefault="00361B44">
      <w:pPr>
        <w:spacing w:line="312" w:lineRule="auto"/>
        <w:rPr>
          <w:del w:id="11773" w:author="Robert Pasternak" w:date="2021-05-12T11:53:00Z"/>
          <w:b/>
          <w:lang w:eastAsia="en-US"/>
          <w:rPrChange w:id="11774" w:author="Robert Pasternak" w:date="2021-09-07T12:47:00Z">
            <w:rPr>
              <w:del w:id="11775" w:author="Robert Pasternak" w:date="2021-05-12T11:53:00Z"/>
              <w:b/>
              <w:color w:val="FF0000"/>
              <w:lang w:eastAsia="en-US"/>
            </w:rPr>
          </w:rPrChange>
        </w:rPr>
        <w:pPrChange w:id="11776" w:author="Robert Pasternak" w:date="2021-05-13T11:34:00Z">
          <w:pPr>
            <w:autoSpaceDE w:val="0"/>
            <w:autoSpaceDN w:val="0"/>
            <w:spacing w:line="360" w:lineRule="auto"/>
            <w:ind w:left="778"/>
          </w:pPr>
        </w:pPrChange>
      </w:pPr>
    </w:p>
    <w:p w14:paraId="659B733F" w14:textId="77777777" w:rsidR="00361B44" w:rsidRPr="008416E6" w:rsidRDefault="00E11DE4">
      <w:pPr>
        <w:spacing w:line="312" w:lineRule="auto"/>
        <w:rPr>
          <w:del w:id="11777" w:author="Robert Pasternak" w:date="2021-05-12T11:28:00Z"/>
          <w:b/>
          <w:lang w:eastAsia="en-US"/>
          <w:rPrChange w:id="11778" w:author="Robert Pasternak" w:date="2021-09-07T12:47:00Z">
            <w:rPr>
              <w:del w:id="11779" w:author="Robert Pasternak" w:date="2021-05-12T11:28:00Z"/>
              <w:rFonts w:ascii="Times" w:hAnsi="Times" w:cs="Arial"/>
              <w:b/>
              <w:lang w:eastAsia="en-US"/>
            </w:rPr>
          </w:rPrChange>
        </w:rPr>
        <w:pPrChange w:id="11780" w:author="Robert Pasternak" w:date="2021-05-13T11:34:00Z">
          <w:pPr>
            <w:numPr>
              <w:numId w:val="14"/>
            </w:numPr>
            <w:autoSpaceDE w:val="0"/>
            <w:autoSpaceDN w:val="0"/>
            <w:spacing w:line="360" w:lineRule="auto"/>
            <w:ind w:left="360" w:hanging="360"/>
          </w:pPr>
        </w:pPrChange>
      </w:pPr>
      <w:del w:id="11781" w:author="Robert Pasternak" w:date="2021-05-12T11:28:00Z">
        <w:r w:rsidRPr="008416E6">
          <w:rPr>
            <w:lang w:eastAsia="en-US"/>
            <w:rPrChange w:id="11782" w:author="Robert Pasternak" w:date="2021-09-07T12:47:00Z">
              <w:rPr>
                <w:rFonts w:ascii="Times" w:hAnsi="Times" w:cs="Arial"/>
                <w:lang w:eastAsia="en-US"/>
              </w:rPr>
            </w:rPrChange>
          </w:rPr>
          <w:delText xml:space="preserve">Wykonawca jest zobowiązany do osiągnięcia poziomów recyklingu, przygotowania </w:delText>
        </w:r>
        <w:r w:rsidRPr="008416E6">
          <w:rPr>
            <w:lang w:eastAsia="en-US"/>
            <w:rPrChange w:id="11783" w:author="Robert Pasternak" w:date="2021-09-07T12:47:00Z">
              <w:rPr>
                <w:rFonts w:ascii="Times" w:hAnsi="Times" w:cs="Arial"/>
                <w:lang w:eastAsia="en-US"/>
              </w:rPr>
            </w:rPrChange>
          </w:rPr>
          <w:br/>
          <w:delText xml:space="preserve">do ponownego użycia i odzysku innymi metodami innych niż niebezpieczne odpadów budowlanych i rozbiórkowychwyliczanych zgodnie z rozporządzeniem ministra właściwego do spraw środowiskawydanym na podstawie art. 3b ust. 2 ustawy o utrzymaniu czystości i porządku w gminach. </w:delText>
        </w:r>
        <w:r w:rsidRPr="008416E6">
          <w:rPr>
            <w:b/>
            <w:lang w:eastAsia="en-US"/>
            <w:rPrChange w:id="11784" w:author="Robert Pasternak" w:date="2021-09-07T12:47:00Z">
              <w:rPr>
                <w:rFonts w:ascii="Times" w:hAnsi="Times" w:cs="Arial"/>
                <w:b/>
                <w:lang w:eastAsia="en-US"/>
              </w:rPr>
            </w:rPrChange>
          </w:rPr>
          <w:delText>Wymagany poziom recyklingu, przygotowania do ponownego użycia i odzysku wskazanych frakcji odpadów wynosi w roku 2020</w:delText>
        </w:r>
      </w:del>
      <w:ins w:id="11785" w:author="kaluz" w:date="2021-05-04T23:07:00Z">
        <w:del w:id="11786" w:author="Robert Pasternak" w:date="2021-05-12T11:28:00Z">
          <w:r w:rsidRPr="008416E6">
            <w:rPr>
              <w:b/>
              <w:lang w:eastAsia="en-US"/>
              <w:rPrChange w:id="11787" w:author="Robert Pasternak" w:date="2021-09-07T12:47:00Z">
                <w:rPr>
                  <w:rFonts w:ascii="Times" w:hAnsi="Times" w:cs="Arial"/>
                  <w:b/>
                  <w:lang w:eastAsia="en-US"/>
                </w:rPr>
              </w:rPrChange>
            </w:rPr>
            <w:delText xml:space="preserve">2022 </w:delText>
          </w:r>
        </w:del>
      </w:ins>
      <w:del w:id="11788" w:author="Robert Pasternak" w:date="2021-05-12T11:28:00Z">
        <w:r w:rsidRPr="008416E6">
          <w:rPr>
            <w:b/>
            <w:lang w:eastAsia="en-US"/>
            <w:rPrChange w:id="11789" w:author="Robert Pasternak" w:date="2021-09-07T12:47:00Z">
              <w:rPr>
                <w:rFonts w:ascii="Times" w:hAnsi="Times" w:cs="Arial"/>
                <w:b/>
                <w:lang w:eastAsia="en-US"/>
              </w:rPr>
            </w:rPrChange>
          </w:rPr>
          <w:delText>co najmniej 70</w:delText>
        </w:r>
      </w:del>
      <w:ins w:id="11790" w:author="kaluz" w:date="2021-05-04T23:07:00Z">
        <w:del w:id="11791" w:author="Robert Pasternak" w:date="2021-05-12T11:28:00Z">
          <w:r w:rsidRPr="008416E6">
            <w:rPr>
              <w:b/>
              <w:lang w:eastAsia="en-US"/>
              <w:rPrChange w:id="11792" w:author="Robert Pasternak" w:date="2021-09-07T12:47:00Z">
                <w:rPr>
                  <w:rFonts w:ascii="Times" w:hAnsi="Times" w:cs="Arial"/>
                  <w:b/>
                  <w:lang w:eastAsia="en-US"/>
                </w:rPr>
              </w:rPrChange>
            </w:rPr>
            <w:delText>….</w:delText>
          </w:r>
        </w:del>
      </w:ins>
      <w:del w:id="11793" w:author="Robert Pasternak" w:date="2021-05-12T11:28:00Z">
        <w:r w:rsidRPr="008416E6">
          <w:rPr>
            <w:b/>
            <w:lang w:eastAsia="en-US"/>
            <w:rPrChange w:id="11794" w:author="Robert Pasternak" w:date="2021-09-07T12:47:00Z">
              <w:rPr>
                <w:rFonts w:ascii="Times" w:hAnsi="Times" w:cs="Arial"/>
                <w:b/>
                <w:lang w:eastAsia="en-US"/>
              </w:rPr>
            </w:rPrChange>
          </w:rPr>
          <w:delText xml:space="preserve">%. UWAGA: Pomimo, iż na dzień ogłoszenia niniejszego postępowania, nie jest znany wymagany przepisami prawa poziom recyklingu, przygotowania do ponownego użycia wskazanych frakcji odpadów komunalnych w 2021 roku, Wykonawca zobowiązany jest do osiągnięcia właściwego poziomu recyklingu, przygotowania do ponownego użycia wskazanych frakcji odpadów komunalnych, który zostanie określony przez ministra właściwego do spraw środowiska w drodze rozporządzenia wydanego na podstawie art. 3b ust. 2 ustawy o utrzymaniu czystości </w:delText>
        </w:r>
      </w:del>
      <w:del w:id="11795" w:author="Robert Pasternak" w:date="2019-08-23T11:47:00Z">
        <w:r w:rsidRPr="008416E6">
          <w:rPr>
            <w:b/>
            <w:lang w:eastAsia="en-US"/>
            <w:rPrChange w:id="11796" w:author="Robert Pasternak" w:date="2021-09-07T12:47:00Z">
              <w:rPr>
                <w:rFonts w:ascii="Times" w:hAnsi="Times" w:cs="Arial"/>
                <w:b/>
                <w:lang w:eastAsia="en-US"/>
              </w:rPr>
            </w:rPrChange>
          </w:rPr>
          <w:br/>
        </w:r>
      </w:del>
      <w:del w:id="11797" w:author="Robert Pasternak" w:date="2021-05-12T11:28:00Z">
        <w:r w:rsidRPr="008416E6">
          <w:rPr>
            <w:b/>
            <w:lang w:eastAsia="en-US"/>
            <w:rPrChange w:id="11798" w:author="Robert Pasternak" w:date="2021-09-07T12:47:00Z">
              <w:rPr>
                <w:rFonts w:ascii="Times" w:hAnsi="Times" w:cs="Arial"/>
                <w:b/>
                <w:lang w:eastAsia="en-US"/>
              </w:rPr>
            </w:rPrChange>
          </w:rPr>
          <w:delText>i porządku w gminach.</w:delText>
        </w:r>
      </w:del>
    </w:p>
    <w:p w14:paraId="17A12296" w14:textId="77777777" w:rsidR="00361B44" w:rsidRPr="008416E6" w:rsidRDefault="00361B44">
      <w:pPr>
        <w:spacing w:line="312" w:lineRule="auto"/>
        <w:rPr>
          <w:del w:id="11799" w:author="Robert Pasternak" w:date="2021-05-12T11:53:00Z"/>
          <w:b/>
          <w:lang w:eastAsia="en-US"/>
        </w:rPr>
        <w:pPrChange w:id="11800" w:author="Robert Pasternak" w:date="2021-05-13T11:34:00Z">
          <w:pPr>
            <w:spacing w:line="360" w:lineRule="auto"/>
          </w:pPr>
        </w:pPrChange>
      </w:pPr>
    </w:p>
    <w:p w14:paraId="1BB8A125" w14:textId="77777777" w:rsidR="00361B44" w:rsidRPr="008416E6" w:rsidRDefault="00C03C9C">
      <w:pPr>
        <w:spacing w:line="312" w:lineRule="auto"/>
        <w:rPr>
          <w:del w:id="11801" w:author="Robert Pasternak" w:date="2021-05-12T11:28:00Z"/>
          <w:lang w:eastAsia="en-US"/>
        </w:rPr>
        <w:pPrChange w:id="11802" w:author="Robert Pasternak" w:date="2021-05-13T11:34:00Z">
          <w:pPr>
            <w:numPr>
              <w:numId w:val="14"/>
            </w:numPr>
            <w:autoSpaceDE w:val="0"/>
            <w:autoSpaceDN w:val="0"/>
            <w:spacing w:line="360" w:lineRule="auto"/>
            <w:ind w:left="360" w:hanging="360"/>
          </w:pPr>
        </w:pPrChange>
      </w:pPr>
      <w:del w:id="11803" w:author="Robert Pasternak" w:date="2021-05-12T11:28:00Z">
        <w:r w:rsidRPr="008416E6" w:rsidDel="00665332">
          <w:rPr>
            <w:lang w:eastAsia="en-US"/>
          </w:rPr>
          <w:delText>Osiągane przez Wykonawcę poziomy recyklingu i przygotowania do ponownego użyci</w:delText>
        </w:r>
        <w:r w:rsidR="007710A3" w:rsidRPr="008416E6" w:rsidDel="00665332">
          <w:rPr>
            <w:lang w:eastAsia="en-US"/>
          </w:rPr>
          <w:delText>a odpadów wymienionych w pkt. 3 i 4</w:delText>
        </w:r>
        <w:r w:rsidRPr="008416E6" w:rsidDel="00665332">
          <w:rPr>
            <w:lang w:eastAsia="en-US"/>
          </w:rPr>
          <w:delText xml:space="preserve">obliczane będą na podstawie wzorów zawartych </w:delText>
        </w:r>
        <w:r w:rsidR="00023778" w:rsidRPr="008416E6" w:rsidDel="00665332">
          <w:rPr>
            <w:lang w:eastAsia="en-US"/>
          </w:rPr>
          <w:br/>
        </w:r>
        <w:r w:rsidRPr="008416E6" w:rsidDel="00665332">
          <w:rPr>
            <w:lang w:eastAsia="en-US"/>
          </w:rPr>
          <w:delText xml:space="preserve">w obowiązującym </w:delText>
        </w:r>
        <w:r w:rsidRPr="008416E6" w:rsidDel="00665332">
          <w:delText xml:space="preserve">rozporządzeniu </w:delText>
        </w:r>
        <w:r w:rsidR="00023778" w:rsidRPr="008416E6" w:rsidDel="00665332">
          <w:delText>m</w:delText>
        </w:r>
        <w:r w:rsidRPr="008416E6" w:rsidDel="00665332">
          <w:delText xml:space="preserve">inistra </w:delText>
        </w:r>
        <w:r w:rsidR="006C0774" w:rsidRPr="008416E6" w:rsidDel="00665332">
          <w:delText xml:space="preserve">właściwego do spraw środowiska, </w:delText>
        </w:r>
        <w:r w:rsidRPr="008416E6" w:rsidDel="00665332">
          <w:delText>wydanym na podstawie art. 3b ust. 2 ustawy o utrzymaniu czystości i porządkuw gminach</w:delText>
        </w:r>
        <w:r w:rsidRPr="008416E6" w:rsidDel="00665332">
          <w:rPr>
            <w:lang w:eastAsia="en-US"/>
          </w:rPr>
          <w:delText>.</w:delText>
        </w:r>
      </w:del>
    </w:p>
    <w:p w14:paraId="150ADB51" w14:textId="77777777" w:rsidR="00361B44" w:rsidRPr="008416E6" w:rsidRDefault="00361B44">
      <w:pPr>
        <w:spacing w:line="312" w:lineRule="auto"/>
        <w:rPr>
          <w:del w:id="11804" w:author="Robert Pasternak" w:date="2021-05-12T11:53:00Z"/>
          <w:lang w:eastAsia="en-US"/>
        </w:rPr>
        <w:pPrChange w:id="11805" w:author="Robert Pasternak" w:date="2021-05-13T11:34:00Z">
          <w:pPr>
            <w:spacing w:line="360" w:lineRule="auto"/>
          </w:pPr>
        </w:pPrChange>
      </w:pPr>
    </w:p>
    <w:p w14:paraId="5C8C61DB" w14:textId="77777777" w:rsidR="00361B44" w:rsidRPr="008416E6" w:rsidRDefault="00C03C9C">
      <w:pPr>
        <w:spacing w:line="312" w:lineRule="auto"/>
        <w:rPr>
          <w:del w:id="11806" w:author="Robert Pasternak" w:date="2021-05-12T11:28:00Z"/>
          <w:lang w:eastAsia="en-US"/>
        </w:rPr>
        <w:pPrChange w:id="11807" w:author="Robert Pasternak" w:date="2021-05-13T11:34:00Z">
          <w:pPr>
            <w:numPr>
              <w:numId w:val="14"/>
            </w:numPr>
            <w:autoSpaceDE w:val="0"/>
            <w:autoSpaceDN w:val="0"/>
            <w:spacing w:line="360" w:lineRule="auto"/>
            <w:ind w:left="360" w:hanging="360"/>
          </w:pPr>
        </w:pPrChange>
      </w:pPr>
      <w:del w:id="11808" w:author="Robert Pasternak" w:date="2021-05-12T11:28:00Z">
        <w:r w:rsidRPr="008416E6" w:rsidDel="00665332">
          <w:rPr>
            <w:lang w:eastAsia="en-US"/>
          </w:rPr>
          <w:delText xml:space="preserve">Obliczenia poziomów recyklingu i przygotowania do ponownego użycia frakcji odpadów wymienionych </w:delText>
        </w:r>
        <w:r w:rsidR="006C38C8" w:rsidRPr="008416E6" w:rsidDel="00665332">
          <w:rPr>
            <w:lang w:eastAsia="en-US"/>
          </w:rPr>
          <w:delText>w pkt. 3 i 4</w:delText>
        </w:r>
        <w:r w:rsidR="006D7F99" w:rsidRPr="008416E6" w:rsidDel="00665332">
          <w:rPr>
            <w:lang w:eastAsia="en-US"/>
          </w:rPr>
          <w:delText>,</w:delText>
        </w:r>
        <w:r w:rsidRPr="008416E6" w:rsidDel="00665332">
          <w:rPr>
            <w:lang w:eastAsia="en-US"/>
          </w:rPr>
          <w:delText>wykonywane będą na podstawie przekazanych do Urzędu Miasta Ostrowc</w:delText>
        </w:r>
        <w:r w:rsidR="00EF7E37" w:rsidRPr="008416E6" w:rsidDel="00665332">
          <w:rPr>
            <w:lang w:eastAsia="en-US"/>
          </w:rPr>
          <w:delText>a</w:delText>
        </w:r>
        <w:r w:rsidRPr="008416E6" w:rsidDel="00665332">
          <w:rPr>
            <w:lang w:eastAsia="en-US"/>
          </w:rPr>
          <w:delText xml:space="preserve"> Świętokrzyski</w:delText>
        </w:r>
        <w:r w:rsidR="00EF7E37" w:rsidRPr="008416E6" w:rsidDel="00665332">
          <w:rPr>
            <w:lang w:eastAsia="en-US"/>
          </w:rPr>
          <w:delText>ego</w:delText>
        </w:r>
        <w:r w:rsidRPr="008416E6" w:rsidDel="00665332">
          <w:rPr>
            <w:lang w:eastAsia="en-US"/>
          </w:rPr>
          <w:delText xml:space="preserve"> półrocznych</w:delText>
        </w:r>
        <w:r w:rsidR="007454C5" w:rsidRPr="008416E6" w:rsidDel="00665332">
          <w:rPr>
            <w:lang w:eastAsia="en-US"/>
          </w:rPr>
          <w:delText xml:space="preserve"> i rocznych</w:delText>
        </w:r>
        <w:r w:rsidRPr="008416E6" w:rsidDel="00665332">
          <w:rPr>
            <w:lang w:eastAsia="en-US"/>
          </w:rPr>
          <w:delText xml:space="preserve"> sprawozdań, </w:delText>
        </w:r>
        <w:r w:rsidRPr="008416E6" w:rsidDel="00665332">
          <w:delText xml:space="preserve">o których mowa w </w:delText>
        </w:r>
        <w:r w:rsidR="00E60D8A" w:rsidRPr="008416E6" w:rsidDel="00665332">
          <w:delText>R</w:delText>
        </w:r>
        <w:r w:rsidR="006C0774" w:rsidRPr="008416E6" w:rsidDel="00665332">
          <w:delText>ozdziale 4b</w:delText>
        </w:r>
        <w:r w:rsidRPr="008416E6" w:rsidDel="00665332">
          <w:delText xml:space="preserve"> ustawy o utrzymaniu czystości i porządku w gminach</w:delText>
        </w:r>
        <w:r w:rsidR="006C0774" w:rsidRPr="008416E6" w:rsidDel="00665332">
          <w:rPr>
            <w:lang w:eastAsia="en-US"/>
          </w:rPr>
          <w:delText>.</w:delText>
        </w:r>
      </w:del>
    </w:p>
    <w:p w14:paraId="1092E794" w14:textId="77777777" w:rsidR="00361B44" w:rsidRPr="008416E6" w:rsidRDefault="00361B44">
      <w:pPr>
        <w:spacing w:line="312" w:lineRule="auto"/>
        <w:rPr>
          <w:del w:id="11809" w:author="Robert Pasternak" w:date="2021-06-07T19:13:00Z"/>
          <w:lang w:eastAsia="en-US"/>
        </w:rPr>
        <w:pPrChange w:id="11810" w:author="Robert Pasternak" w:date="2021-05-13T11:34:00Z">
          <w:pPr>
            <w:pStyle w:val="Akapitzlist"/>
            <w:spacing w:line="360" w:lineRule="auto"/>
          </w:pPr>
        </w:pPrChange>
      </w:pPr>
    </w:p>
    <w:p w14:paraId="6ECAC426" w14:textId="77777777" w:rsidR="00361B44" w:rsidRPr="008416E6" w:rsidRDefault="00E11DE4">
      <w:pPr>
        <w:numPr>
          <w:ilvl w:val="0"/>
          <w:numId w:val="14"/>
        </w:numPr>
        <w:autoSpaceDE w:val="0"/>
        <w:autoSpaceDN w:val="0"/>
        <w:spacing w:line="312" w:lineRule="auto"/>
        <w:rPr>
          <w:ins w:id="11811" w:author="Robert Pasternak" w:date="2021-06-08T12:15:00Z"/>
          <w:lang w:eastAsia="en-US"/>
          <w:rPrChange w:id="11812" w:author="Robert Pasternak" w:date="2021-09-07T12:47:00Z">
            <w:rPr>
              <w:ins w:id="11813" w:author="Robert Pasternak" w:date="2021-06-08T12:15:00Z"/>
              <w:color w:val="000000" w:themeColor="text1"/>
              <w:lang w:eastAsia="en-US"/>
            </w:rPr>
          </w:rPrChange>
        </w:rPr>
        <w:pPrChange w:id="11814" w:author="Robert Pasternak" w:date="2021-05-13T11:34:00Z">
          <w:pPr>
            <w:numPr>
              <w:numId w:val="14"/>
            </w:numPr>
            <w:autoSpaceDE w:val="0"/>
            <w:autoSpaceDN w:val="0"/>
            <w:spacing w:line="360" w:lineRule="auto"/>
            <w:ind w:left="360" w:hanging="360"/>
          </w:pPr>
        </w:pPrChange>
      </w:pPr>
      <w:r w:rsidRPr="008416E6">
        <w:rPr>
          <w:lang w:eastAsia="en-US"/>
          <w:rPrChange w:id="11815" w:author="Robert Pasternak" w:date="2021-09-07T12:47:00Z">
            <w:rPr>
              <w:rFonts w:ascii="Times" w:hAnsi="Times" w:cs="Arial"/>
              <w:color w:val="000000" w:themeColor="text1"/>
              <w:lang w:eastAsia="en-US"/>
            </w:rPr>
          </w:rPrChange>
        </w:rPr>
        <w:t xml:space="preserve">Wykonawca przekazuje w terminie określonym </w:t>
      </w:r>
      <w:del w:id="11816" w:author="Robert Pasternak" w:date="2021-05-12T11:28:00Z">
        <w:r w:rsidRPr="008416E6">
          <w:rPr>
            <w:lang w:eastAsia="en-US"/>
            <w:rPrChange w:id="11817" w:author="Robert Pasternak" w:date="2021-09-07T12:47:00Z">
              <w:rPr>
                <w:rFonts w:ascii="Times" w:hAnsi="Times" w:cs="Arial"/>
                <w:color w:val="000000" w:themeColor="text1"/>
                <w:lang w:eastAsia="en-US"/>
              </w:rPr>
            </w:rPrChange>
          </w:rPr>
          <w:delText>w §7 ust.10 U</w:delText>
        </w:r>
      </w:del>
      <w:ins w:id="11818" w:author="Robert Pasternak" w:date="2021-07-02T08:21:00Z">
        <w:r w:rsidR="00BC30A5" w:rsidRPr="008416E6">
          <w:rPr>
            <w:lang w:eastAsia="en-US"/>
            <w:rPrChange w:id="11819" w:author="Robert Pasternak" w:date="2021-09-07T12:47:00Z">
              <w:rPr>
                <w:color w:val="000000" w:themeColor="text1"/>
                <w:lang w:eastAsia="en-US"/>
              </w:rPr>
            </w:rPrChange>
          </w:rPr>
          <w:t>U</w:t>
        </w:r>
      </w:ins>
      <w:r w:rsidRPr="008416E6">
        <w:rPr>
          <w:lang w:eastAsia="en-US"/>
          <w:rPrChange w:id="11820" w:author="Robert Pasternak" w:date="2021-09-07T12:47:00Z">
            <w:rPr>
              <w:rFonts w:ascii="Times" w:hAnsi="Times" w:cs="Arial"/>
              <w:color w:val="000000" w:themeColor="text1"/>
              <w:lang w:eastAsia="en-US"/>
            </w:rPr>
          </w:rPrChange>
        </w:rPr>
        <w:t>mow</w:t>
      </w:r>
      <w:ins w:id="11821" w:author="Robert Pasternak" w:date="2021-05-12T11:28:00Z">
        <w:r w:rsidRPr="008416E6">
          <w:rPr>
            <w:lang w:eastAsia="en-US"/>
            <w:rPrChange w:id="11822" w:author="Robert Pasternak" w:date="2021-09-07T12:47:00Z">
              <w:rPr>
                <w:rFonts w:ascii="Times" w:hAnsi="Times" w:cs="Arial"/>
                <w:color w:val="000000" w:themeColor="text1"/>
                <w:lang w:eastAsia="en-US"/>
              </w:rPr>
            </w:rPrChange>
          </w:rPr>
          <w:t>ie</w:t>
        </w:r>
      </w:ins>
      <w:del w:id="11823" w:author="Robert Pasternak" w:date="2021-05-12T11:28:00Z">
        <w:r w:rsidRPr="008416E6">
          <w:rPr>
            <w:lang w:eastAsia="en-US"/>
            <w:rPrChange w:id="11824" w:author="Robert Pasternak" w:date="2021-09-07T12:47:00Z">
              <w:rPr>
                <w:rFonts w:ascii="Times" w:hAnsi="Times" w:cs="Arial"/>
                <w:color w:val="000000" w:themeColor="text1"/>
                <w:lang w:eastAsia="en-US"/>
              </w:rPr>
            </w:rPrChange>
          </w:rPr>
          <w:delText>y</w:delText>
        </w:r>
      </w:del>
      <w:r w:rsidRPr="008416E6">
        <w:rPr>
          <w:lang w:eastAsia="en-US"/>
          <w:rPrChange w:id="11825" w:author="Robert Pasternak" w:date="2021-09-07T12:47:00Z">
            <w:rPr>
              <w:rFonts w:ascii="Times" w:hAnsi="Times" w:cs="Arial"/>
              <w:color w:val="000000" w:themeColor="text1"/>
              <w:lang w:eastAsia="en-US"/>
            </w:rPr>
          </w:rPrChange>
        </w:rPr>
        <w:t xml:space="preserve">, </w:t>
      </w:r>
      <w:del w:id="11826" w:author="kaluz" w:date="2021-05-04T23:09:00Z">
        <w:r w:rsidRPr="008416E6">
          <w:rPr>
            <w:lang w:eastAsia="en-US"/>
            <w:rPrChange w:id="11827" w:author="Robert Pasternak" w:date="2021-09-07T12:47:00Z">
              <w:rPr>
                <w:rFonts w:ascii="Times" w:hAnsi="Times" w:cs="Arial"/>
                <w:color w:val="000000" w:themeColor="text1"/>
                <w:lang w:eastAsia="en-US"/>
              </w:rPr>
            </w:rPrChange>
          </w:rPr>
          <w:delText xml:space="preserve">półroczne  i </w:delText>
        </w:r>
      </w:del>
      <w:r w:rsidRPr="008416E6">
        <w:rPr>
          <w:lang w:eastAsia="en-US"/>
          <w:rPrChange w:id="11828" w:author="Robert Pasternak" w:date="2021-09-07T12:47:00Z">
            <w:rPr>
              <w:rFonts w:ascii="Times" w:hAnsi="Times" w:cs="Arial"/>
              <w:color w:val="000000" w:themeColor="text1"/>
              <w:lang w:eastAsia="en-US"/>
            </w:rPr>
          </w:rPrChange>
        </w:rPr>
        <w:t>roczne sprawozdania w zakresie objętym Przedmiotem zamówienia, spełniające wymogi obowiązujących przepisów prawa.</w:t>
      </w:r>
      <w:ins w:id="11829" w:author="Piotr Szumlak" w:date="2021-07-08T14:26:00Z">
        <w:r w:rsidR="00FB4FED" w:rsidRPr="008416E6">
          <w:rPr>
            <w:lang w:eastAsia="en-US"/>
          </w:rPr>
          <w:t xml:space="preserve"> </w:t>
        </w:r>
      </w:ins>
      <w:ins w:id="11830" w:author="Robert Pasternak" w:date="2021-05-12T11:29:00Z">
        <w:r w:rsidRPr="008416E6">
          <w:rPr>
            <w:lang w:eastAsia="en-US"/>
            <w:rPrChange w:id="11831" w:author="Robert Pasternak" w:date="2021-09-07T12:47:00Z">
              <w:rPr>
                <w:rFonts w:ascii="Times" w:hAnsi="Times" w:cs="Arial"/>
                <w:color w:val="000000" w:themeColor="text1"/>
                <w:lang w:eastAsia="en-US"/>
              </w:rPr>
            </w:rPrChange>
          </w:rPr>
          <w:t xml:space="preserve">Roczne </w:t>
        </w:r>
      </w:ins>
      <w:del w:id="11832" w:author="Robert Pasternak" w:date="2021-05-12T11:29:00Z">
        <w:r w:rsidRPr="008416E6">
          <w:rPr>
            <w:lang w:eastAsia="en-US"/>
            <w:rPrChange w:id="11833" w:author="Robert Pasternak" w:date="2021-09-07T12:47:00Z">
              <w:rPr>
                <w:rFonts w:ascii="Times" w:hAnsi="Times" w:cs="Arial"/>
                <w:color w:val="000000" w:themeColor="text1"/>
                <w:lang w:eastAsia="en-US"/>
              </w:rPr>
            </w:rPrChange>
          </w:rPr>
          <w:delText>S</w:delText>
        </w:r>
      </w:del>
      <w:ins w:id="11834" w:author="Robert Pasternak" w:date="2021-05-12T11:29:00Z">
        <w:r w:rsidRPr="008416E6">
          <w:rPr>
            <w:lang w:eastAsia="en-US"/>
            <w:rPrChange w:id="11835" w:author="Robert Pasternak" w:date="2021-09-07T12:47:00Z">
              <w:rPr>
                <w:rFonts w:ascii="Times" w:hAnsi="Times" w:cs="Arial"/>
                <w:color w:val="000000" w:themeColor="text1"/>
                <w:lang w:eastAsia="en-US"/>
              </w:rPr>
            </w:rPrChange>
          </w:rPr>
          <w:t>s</w:t>
        </w:r>
      </w:ins>
      <w:r w:rsidRPr="008416E6">
        <w:rPr>
          <w:lang w:eastAsia="en-US"/>
          <w:rPrChange w:id="11836" w:author="Robert Pasternak" w:date="2021-09-07T12:47:00Z">
            <w:rPr>
              <w:rFonts w:ascii="Times" w:hAnsi="Times" w:cs="Arial"/>
              <w:color w:val="000000" w:themeColor="text1"/>
              <w:lang w:eastAsia="en-US"/>
            </w:rPr>
          </w:rPrChange>
        </w:rPr>
        <w:t>prawozdani</w:t>
      </w:r>
      <w:ins w:id="11837" w:author="Robert Pasternak" w:date="2021-05-12T11:29:00Z">
        <w:r w:rsidRPr="008416E6">
          <w:rPr>
            <w:lang w:eastAsia="en-US"/>
            <w:rPrChange w:id="11838" w:author="Robert Pasternak" w:date="2021-09-07T12:47:00Z">
              <w:rPr>
                <w:rFonts w:ascii="Times" w:hAnsi="Times" w:cs="Arial"/>
                <w:color w:val="000000" w:themeColor="text1"/>
                <w:lang w:eastAsia="en-US"/>
              </w:rPr>
            </w:rPrChange>
          </w:rPr>
          <w:t>e</w:t>
        </w:r>
      </w:ins>
      <w:ins w:id="11839" w:author="Piotr Szumlak" w:date="2021-07-08T14:26:00Z">
        <w:r w:rsidR="00FB4FED" w:rsidRPr="008416E6">
          <w:rPr>
            <w:lang w:eastAsia="en-US"/>
          </w:rPr>
          <w:t xml:space="preserve"> </w:t>
        </w:r>
      </w:ins>
      <w:del w:id="11840" w:author="Robert Pasternak" w:date="2021-05-12T11:29:00Z">
        <w:r w:rsidRPr="008416E6">
          <w:rPr>
            <w:lang w:eastAsia="en-US"/>
            <w:rPrChange w:id="11841" w:author="Robert Pasternak" w:date="2021-09-07T12:47:00Z">
              <w:rPr>
                <w:rFonts w:ascii="Times" w:hAnsi="Times" w:cs="Arial"/>
                <w:color w:val="000000" w:themeColor="text1"/>
                <w:lang w:eastAsia="en-US"/>
              </w:rPr>
            </w:rPrChange>
          </w:rPr>
          <w:delText>a</w:delText>
        </w:r>
      </w:del>
      <w:r w:rsidRPr="008416E6">
        <w:rPr>
          <w:lang w:eastAsia="en-US"/>
          <w:rPrChange w:id="11842" w:author="Robert Pasternak" w:date="2021-09-07T12:47:00Z">
            <w:rPr>
              <w:rFonts w:ascii="Times" w:hAnsi="Times" w:cs="Arial"/>
              <w:color w:val="000000" w:themeColor="text1"/>
              <w:lang w:eastAsia="en-US"/>
            </w:rPr>
          </w:rPrChange>
        </w:rPr>
        <w:t>przekazywane będ</w:t>
      </w:r>
      <w:ins w:id="11843" w:author="Robert Pasternak" w:date="2021-05-12T11:29:00Z">
        <w:r w:rsidRPr="008416E6">
          <w:rPr>
            <w:lang w:eastAsia="en-US"/>
            <w:rPrChange w:id="11844" w:author="Robert Pasternak" w:date="2021-09-07T12:47:00Z">
              <w:rPr>
                <w:rFonts w:ascii="Times" w:hAnsi="Times" w:cs="Arial"/>
                <w:color w:val="000000" w:themeColor="text1"/>
                <w:lang w:eastAsia="en-US"/>
              </w:rPr>
            </w:rPrChange>
          </w:rPr>
          <w:t>zie</w:t>
        </w:r>
      </w:ins>
      <w:ins w:id="11845" w:author="Piotr Szumlak" w:date="2021-07-08T14:26:00Z">
        <w:r w:rsidR="00FB4FED" w:rsidRPr="008416E6">
          <w:rPr>
            <w:lang w:eastAsia="en-US"/>
          </w:rPr>
          <w:t xml:space="preserve"> </w:t>
        </w:r>
      </w:ins>
      <w:del w:id="11846" w:author="Robert Pasternak" w:date="2021-05-12T11:29:00Z">
        <w:r w:rsidRPr="008416E6">
          <w:rPr>
            <w:lang w:eastAsia="en-US"/>
            <w:rPrChange w:id="11847" w:author="Robert Pasternak" w:date="2021-09-07T12:47:00Z">
              <w:rPr>
                <w:rFonts w:ascii="Times" w:hAnsi="Times" w:cs="Arial"/>
                <w:color w:val="000000" w:themeColor="text1"/>
                <w:lang w:eastAsia="en-US"/>
              </w:rPr>
            </w:rPrChange>
          </w:rPr>
          <w:delText>ą</w:delText>
        </w:r>
        <w:r w:rsidR="00023778" w:rsidRPr="008416E6" w:rsidDel="00665332">
          <w:delText>w formie papierowej</w:delText>
        </w:r>
      </w:del>
      <w:ins w:id="11848" w:author="Robert Pasternak" w:date="2021-05-12T11:29:00Z">
        <w:r w:rsidR="00665332" w:rsidRPr="008416E6">
          <w:t xml:space="preserve">za pośrednictwem </w:t>
        </w:r>
      </w:ins>
      <w:ins w:id="11849" w:author="Robert Pasternak" w:date="2021-05-12T11:31:00Z">
        <w:r w:rsidRPr="008416E6">
          <w:rPr>
            <w:shd w:val="clear" w:color="auto" w:fill="FFFFFF"/>
            <w:rPrChange w:id="11850" w:author="Robert Pasternak" w:date="2021-09-07T12:47:00Z">
              <w:rPr>
                <w:rFonts w:ascii="Arial" w:hAnsi="Arial" w:cs="Arial"/>
                <w:color w:val="4D5156"/>
                <w:sz w:val="21"/>
                <w:szCs w:val="21"/>
                <w:shd w:val="clear" w:color="auto" w:fill="FFFFFF"/>
              </w:rPr>
            </w:rPrChange>
          </w:rPr>
          <w:t xml:space="preserve">Bazy danych </w:t>
        </w:r>
      </w:ins>
      <w:ins w:id="11851" w:author="Piotr Szumlak" w:date="2021-07-08T14:26:00Z">
        <w:r w:rsidR="00FB4FED" w:rsidRPr="008416E6">
          <w:rPr>
            <w:shd w:val="clear" w:color="auto" w:fill="FFFFFF"/>
          </w:rPr>
          <w:br/>
        </w:r>
      </w:ins>
      <w:ins w:id="11852" w:author="Robert Pasternak" w:date="2021-05-12T11:31:00Z">
        <w:r w:rsidRPr="008416E6">
          <w:rPr>
            <w:shd w:val="clear" w:color="auto" w:fill="FFFFFF"/>
            <w:rPrChange w:id="11853" w:author="Robert Pasternak" w:date="2021-09-07T12:47:00Z">
              <w:rPr>
                <w:rFonts w:ascii="Arial" w:hAnsi="Arial" w:cs="Arial"/>
                <w:color w:val="4D5156"/>
                <w:sz w:val="21"/>
                <w:szCs w:val="21"/>
                <w:shd w:val="clear" w:color="auto" w:fill="FFFFFF"/>
              </w:rPr>
            </w:rPrChange>
          </w:rPr>
          <w:lastRenderedPageBreak/>
          <w:t>o produktach i opakowaniach oraz o gospodarce odpadami</w:t>
        </w:r>
        <w:r w:rsidR="00665332" w:rsidRPr="008416E6">
          <w:rPr>
            <w:shd w:val="clear" w:color="auto" w:fill="FFFFFF"/>
          </w:rPr>
          <w:t xml:space="preserve"> (BDO)</w:t>
        </w:r>
      </w:ins>
      <w:r w:rsidR="00023778" w:rsidRPr="008416E6">
        <w:t xml:space="preserve">. Na żądanie Zamawiającego Wykonawca przekaże również wersję </w:t>
      </w:r>
      <w:del w:id="11854" w:author="Robert Pasternak" w:date="2021-05-12T11:32:00Z">
        <w:r w:rsidR="00023778" w:rsidRPr="008416E6" w:rsidDel="00665332">
          <w:delText>elektroniczną sprawozdań</w:delText>
        </w:r>
      </w:del>
      <w:ins w:id="11855" w:author="Robert Pasternak" w:date="2021-05-12T11:32:00Z">
        <w:r w:rsidR="00665332" w:rsidRPr="008416E6">
          <w:t>papierową przedłożonego sprawozdania</w:t>
        </w:r>
      </w:ins>
      <w:r w:rsidR="00023778" w:rsidRPr="008416E6">
        <w:t>.</w:t>
      </w:r>
      <w:r w:rsidRPr="008416E6">
        <w:rPr>
          <w:lang w:eastAsia="en-US"/>
          <w:rPrChange w:id="11856" w:author="Robert Pasternak" w:date="2021-09-07T12:47:00Z">
            <w:rPr>
              <w:rFonts w:ascii="Times" w:hAnsi="Times" w:cs="Arial"/>
              <w:color w:val="000000" w:themeColor="text1"/>
              <w:lang w:eastAsia="en-US"/>
            </w:rPr>
          </w:rPrChange>
        </w:rPr>
        <w:t xml:space="preserve"> W celu umożliwienia sporządzenia przez Zamawiającego rocznego sprawozdania z realizacji zadania z zakresu gospodarki odpadami komunalnymi, Wykonawca zobowiązany jest przekazać Zamawiającemu niezbędne,</w:t>
      </w:r>
      <w:ins w:id="11857" w:author="Piotr Szumlak" w:date="2021-07-08T14:27:00Z">
        <w:r w:rsidR="00FB4FED" w:rsidRPr="008416E6">
          <w:rPr>
            <w:lang w:eastAsia="en-US"/>
            <w:rPrChange w:id="11858" w:author="Robert Pasternak" w:date="2021-09-07T12:47:00Z">
              <w:rPr>
                <w:color w:val="000000" w:themeColor="text1"/>
                <w:lang w:eastAsia="en-US"/>
              </w:rPr>
            </w:rPrChange>
          </w:rPr>
          <w:t xml:space="preserve"> </w:t>
        </w:r>
      </w:ins>
      <w:r w:rsidRPr="008416E6">
        <w:rPr>
          <w:lang w:eastAsia="en-US"/>
          <w:rPrChange w:id="11859" w:author="Robert Pasternak" w:date="2021-09-07T12:47:00Z">
            <w:rPr>
              <w:rFonts w:ascii="Times" w:hAnsi="Times" w:cs="Arial"/>
              <w:color w:val="000000" w:themeColor="text1"/>
              <w:lang w:eastAsia="en-US"/>
            </w:rPr>
          </w:rPrChange>
        </w:rPr>
        <w:t>rzetelne informacje umożliwiające sporządzenie sprawozdania</w:t>
      </w:r>
      <w:ins w:id="11860" w:author="kaluz" w:date="2021-05-04T23:10:00Z">
        <w:r w:rsidRPr="008416E6">
          <w:rPr>
            <w:lang w:eastAsia="en-US"/>
            <w:rPrChange w:id="11861" w:author="Robert Pasternak" w:date="2021-09-07T12:47:00Z">
              <w:rPr>
                <w:rFonts w:ascii="Times" w:hAnsi="Times" w:cs="Arial"/>
                <w:color w:val="000000" w:themeColor="text1"/>
                <w:lang w:eastAsia="en-US"/>
              </w:rPr>
            </w:rPrChange>
          </w:rPr>
          <w:t>, w tym m.in. dokumenty potwierdzaj</w:t>
        </w:r>
      </w:ins>
      <w:ins w:id="11862" w:author="kaluz" w:date="2021-05-04T23:11:00Z">
        <w:r w:rsidRPr="008416E6">
          <w:rPr>
            <w:lang w:eastAsia="en-US"/>
            <w:rPrChange w:id="11863" w:author="Robert Pasternak" w:date="2021-09-07T12:47:00Z">
              <w:rPr>
                <w:rFonts w:ascii="Times" w:hAnsi="Times" w:cs="Arial"/>
                <w:color w:val="000000" w:themeColor="text1"/>
                <w:lang w:eastAsia="en-US"/>
              </w:rPr>
            </w:rPrChange>
          </w:rPr>
          <w:t xml:space="preserve">ące przyjęcie wykazanych </w:t>
        </w:r>
        <w:del w:id="11864" w:author="Piotr Szumlak" w:date="2021-07-08T14:26:00Z">
          <w:r w:rsidRPr="008416E6">
            <w:rPr>
              <w:lang w:eastAsia="en-US"/>
              <w:rPrChange w:id="11865" w:author="Robert Pasternak" w:date="2021-09-07T12:47:00Z">
                <w:rPr>
                  <w:rFonts w:ascii="Times" w:hAnsi="Times" w:cs="Arial"/>
                  <w:color w:val="000000" w:themeColor="text1"/>
                  <w:lang w:eastAsia="en-US"/>
                </w:rPr>
              </w:rPrChange>
            </w:rPr>
            <w:br/>
          </w:r>
        </w:del>
        <w:r w:rsidRPr="008416E6">
          <w:rPr>
            <w:lang w:eastAsia="en-US"/>
            <w:rPrChange w:id="11866" w:author="Robert Pasternak" w:date="2021-09-07T12:47:00Z">
              <w:rPr>
                <w:rFonts w:ascii="Times" w:hAnsi="Times" w:cs="Arial"/>
                <w:color w:val="000000" w:themeColor="text1"/>
                <w:lang w:eastAsia="en-US"/>
              </w:rPr>
            </w:rPrChange>
          </w:rPr>
          <w:t>w sprawozdaniu odpadów do recyklingu lub ponownego przetworzenia</w:t>
        </w:r>
      </w:ins>
      <w:ins w:id="11867" w:author="Robert Pasternak" w:date="2021-05-12T11:32:00Z">
        <w:r w:rsidRPr="008416E6">
          <w:rPr>
            <w:lang w:eastAsia="en-US"/>
            <w:rPrChange w:id="11868" w:author="Robert Pasternak" w:date="2021-09-07T12:47:00Z">
              <w:rPr>
                <w:rFonts w:ascii="Times" w:hAnsi="Times" w:cs="Arial"/>
                <w:color w:val="000000" w:themeColor="text1"/>
                <w:lang w:eastAsia="en-US"/>
              </w:rPr>
            </w:rPrChange>
          </w:rPr>
          <w:t xml:space="preserve"> (np. oświadczenia)</w:t>
        </w:r>
      </w:ins>
      <w:r w:rsidRPr="008416E6">
        <w:rPr>
          <w:lang w:eastAsia="en-US"/>
          <w:rPrChange w:id="11869" w:author="Robert Pasternak" w:date="2021-09-07T12:47:00Z">
            <w:rPr>
              <w:rFonts w:ascii="Times" w:hAnsi="Times" w:cs="Arial"/>
              <w:color w:val="000000" w:themeColor="text1"/>
              <w:lang w:eastAsia="en-US"/>
            </w:rPr>
          </w:rPrChange>
        </w:rPr>
        <w:t xml:space="preserve">. Wykonawca zobowiązany będzie również </w:t>
      </w:r>
      <w:del w:id="11870" w:author="kaluz" w:date="2021-05-04T23:09:00Z">
        <w:r w:rsidRPr="008416E6">
          <w:rPr>
            <w:lang w:eastAsia="en-US"/>
            <w:rPrChange w:id="11871" w:author="Robert Pasternak" w:date="2021-09-07T12:47:00Z">
              <w:rPr>
                <w:rFonts w:ascii="Times" w:hAnsi="Times" w:cs="Arial"/>
                <w:color w:val="000000" w:themeColor="text1"/>
                <w:lang w:eastAsia="en-US"/>
              </w:rPr>
            </w:rPrChange>
          </w:rPr>
          <w:br/>
        </w:r>
      </w:del>
      <w:r w:rsidRPr="008416E6">
        <w:rPr>
          <w:lang w:eastAsia="en-US"/>
          <w:rPrChange w:id="11872" w:author="Robert Pasternak" w:date="2021-09-07T12:47:00Z">
            <w:rPr>
              <w:rFonts w:ascii="Times" w:hAnsi="Times" w:cs="Arial"/>
              <w:color w:val="000000" w:themeColor="text1"/>
              <w:lang w:eastAsia="en-US"/>
            </w:rPr>
          </w:rPrChange>
        </w:rPr>
        <w:t xml:space="preserve">do przedkładania Zamawiającemu innych informacji na temat odbioru </w:t>
      </w:r>
      <w:ins w:id="11873" w:author="Robert Pasternak" w:date="2019-08-23T11:47:00Z">
        <w:del w:id="11874" w:author="kaluz" w:date="2021-05-04T23:09:00Z">
          <w:r w:rsidRPr="008416E6">
            <w:rPr>
              <w:lang w:eastAsia="en-US"/>
              <w:rPrChange w:id="11875" w:author="Robert Pasternak" w:date="2021-09-07T12:47:00Z">
                <w:rPr>
                  <w:rFonts w:ascii="Times" w:hAnsi="Times" w:cs="Arial"/>
                  <w:color w:val="000000" w:themeColor="text1"/>
                  <w:lang w:eastAsia="en-US"/>
                </w:rPr>
              </w:rPrChange>
            </w:rPr>
            <w:br/>
          </w:r>
        </w:del>
      </w:ins>
      <w:r w:rsidRPr="008416E6">
        <w:rPr>
          <w:lang w:eastAsia="en-US"/>
          <w:rPrChange w:id="11876" w:author="Robert Pasternak" w:date="2021-09-07T12:47:00Z">
            <w:rPr>
              <w:rFonts w:ascii="Times" w:hAnsi="Times" w:cs="Arial"/>
              <w:color w:val="000000" w:themeColor="text1"/>
              <w:lang w:eastAsia="en-US"/>
            </w:rPr>
          </w:rPrChange>
        </w:rPr>
        <w:t>i zagospodarowania odpadów, jeżeli w trakcie realizacji Przedmiotu zamówienia na Zamawiającego nałożony zostanie obowiązek sporządzenia innych sprawozdań z zakresu gospodarki odpadami – dotyczy to tylko informacji,</w:t>
      </w:r>
      <w:ins w:id="11877" w:author="Piotr Szumlak" w:date="2021-07-08T14:27:00Z">
        <w:r w:rsidR="00FB4FED" w:rsidRPr="008416E6">
          <w:rPr>
            <w:lang w:eastAsia="en-US"/>
            <w:rPrChange w:id="11878" w:author="Robert Pasternak" w:date="2021-09-07T12:47:00Z">
              <w:rPr>
                <w:color w:val="000000" w:themeColor="text1"/>
                <w:lang w:eastAsia="en-US"/>
              </w:rPr>
            </w:rPrChange>
          </w:rPr>
          <w:t xml:space="preserve"> </w:t>
        </w:r>
      </w:ins>
      <w:ins w:id="11879" w:author="Robert Pasternak" w:date="2021-05-12T11:33:00Z">
        <w:del w:id="11880" w:author="Piotr Szumlak" w:date="2021-07-08T14:26:00Z">
          <w:r w:rsidRPr="008416E6">
            <w:rPr>
              <w:lang w:eastAsia="en-US"/>
              <w:rPrChange w:id="11881" w:author="Robert Pasternak" w:date="2021-09-07T12:47:00Z">
                <w:rPr>
                  <w:rFonts w:ascii="Times" w:hAnsi="Times" w:cs="Arial"/>
                  <w:color w:val="000000" w:themeColor="text1"/>
                  <w:lang w:eastAsia="en-US"/>
                </w:rPr>
              </w:rPrChange>
            </w:rPr>
            <w:br/>
          </w:r>
        </w:del>
      </w:ins>
      <w:r w:rsidRPr="008416E6">
        <w:rPr>
          <w:lang w:eastAsia="en-US"/>
          <w:rPrChange w:id="11882" w:author="Robert Pasternak" w:date="2021-09-07T12:47:00Z">
            <w:rPr>
              <w:rFonts w:ascii="Times" w:hAnsi="Times" w:cs="Arial"/>
              <w:color w:val="000000" w:themeColor="text1"/>
              <w:lang w:eastAsia="en-US"/>
            </w:rPr>
          </w:rPrChange>
        </w:rPr>
        <w:t>w posiadaniu których będzie Wykonawca, a nie Zamawiający.</w:t>
      </w:r>
    </w:p>
    <w:p w14:paraId="73D3C629" w14:textId="77777777" w:rsidR="0079163C" w:rsidRPr="008416E6" w:rsidRDefault="007042FC">
      <w:pPr>
        <w:numPr>
          <w:ilvl w:val="0"/>
          <w:numId w:val="14"/>
        </w:numPr>
        <w:autoSpaceDE w:val="0"/>
        <w:autoSpaceDN w:val="0"/>
        <w:spacing w:line="312" w:lineRule="auto"/>
        <w:rPr>
          <w:ins w:id="11883" w:author="Robert Pasternak" w:date="2021-06-08T12:39:00Z"/>
          <w:lang w:eastAsia="en-US"/>
          <w:rPrChange w:id="11884" w:author="Robert Pasternak" w:date="2021-09-07T12:47:00Z">
            <w:rPr>
              <w:ins w:id="11885" w:author="Robert Pasternak" w:date="2021-06-08T12:39:00Z"/>
              <w:color w:val="000000" w:themeColor="text1"/>
              <w:lang w:eastAsia="en-US"/>
            </w:rPr>
          </w:rPrChange>
        </w:rPr>
        <w:pPrChange w:id="11886" w:author="Robert Pasternak" w:date="2021-07-12T14:46:00Z">
          <w:pPr>
            <w:numPr>
              <w:numId w:val="14"/>
            </w:numPr>
            <w:autoSpaceDE w:val="0"/>
            <w:autoSpaceDN w:val="0"/>
            <w:spacing w:line="360" w:lineRule="auto"/>
            <w:ind w:left="360" w:hanging="360"/>
          </w:pPr>
        </w:pPrChange>
      </w:pPr>
      <w:ins w:id="11887" w:author="Robert Pasternak" w:date="2021-06-08T12:15:00Z">
        <w:r w:rsidRPr="008416E6">
          <w:rPr>
            <w:lang w:eastAsia="en-US"/>
            <w:rPrChange w:id="11888" w:author="Robert Pasternak" w:date="2021-09-07T12:47:00Z">
              <w:rPr>
                <w:color w:val="000000" w:themeColor="text1"/>
                <w:lang w:eastAsia="en-US"/>
              </w:rPr>
            </w:rPrChange>
          </w:rPr>
          <w:t>Wykonawca zobowiązany jest przekaza</w:t>
        </w:r>
      </w:ins>
      <w:ins w:id="11889" w:author="Robert Pasternak" w:date="2021-06-08T12:16:00Z">
        <w:r w:rsidRPr="008416E6">
          <w:rPr>
            <w:lang w:eastAsia="en-US"/>
            <w:rPrChange w:id="11890" w:author="Robert Pasternak" w:date="2021-09-07T12:47:00Z">
              <w:rPr>
                <w:color w:val="000000" w:themeColor="text1"/>
                <w:lang w:eastAsia="en-US"/>
              </w:rPr>
            </w:rPrChange>
          </w:rPr>
          <w:t xml:space="preserve">ć do zagospodarowania </w:t>
        </w:r>
      </w:ins>
      <w:ins w:id="11891" w:author="Robert Pasternak" w:date="2021-06-21T15:05:00Z">
        <w:r w:rsidR="00E5434B" w:rsidRPr="008416E6">
          <w:rPr>
            <w:lang w:eastAsia="en-US"/>
            <w:rPrChange w:id="11892" w:author="Robert Pasternak" w:date="2021-09-07T12:47:00Z">
              <w:rPr>
                <w:color w:val="000000" w:themeColor="text1"/>
                <w:lang w:eastAsia="en-US"/>
              </w:rPr>
            </w:rPrChange>
          </w:rPr>
          <w:t xml:space="preserve">magazynowane </w:t>
        </w:r>
      </w:ins>
      <w:ins w:id="11893" w:author="Robert Pasternak" w:date="2021-06-08T12:16:00Z">
        <w:r w:rsidRPr="008416E6">
          <w:rPr>
            <w:lang w:eastAsia="en-US"/>
            <w:rPrChange w:id="11894" w:author="Robert Pasternak" w:date="2021-09-07T12:47:00Z">
              <w:rPr>
                <w:color w:val="000000" w:themeColor="text1"/>
                <w:lang w:eastAsia="en-US"/>
              </w:rPr>
            </w:rPrChange>
          </w:rPr>
          <w:t>odpady komunalne od</w:t>
        </w:r>
        <w:r w:rsidR="00E5434B" w:rsidRPr="008416E6">
          <w:rPr>
            <w:lang w:eastAsia="en-US"/>
            <w:rPrChange w:id="11895" w:author="Robert Pasternak" w:date="2021-09-07T12:47:00Z">
              <w:rPr>
                <w:color w:val="000000" w:themeColor="text1"/>
                <w:lang w:eastAsia="en-US"/>
              </w:rPr>
            </w:rPrChange>
          </w:rPr>
          <w:t>ebrane i zebrane z terenu Gminy</w:t>
        </w:r>
        <w:r w:rsidRPr="008416E6">
          <w:rPr>
            <w:lang w:eastAsia="en-US"/>
            <w:rPrChange w:id="11896" w:author="Robert Pasternak" w:date="2021-09-07T12:47:00Z">
              <w:rPr>
                <w:color w:val="000000" w:themeColor="text1"/>
                <w:lang w:eastAsia="en-US"/>
              </w:rPr>
            </w:rPrChange>
          </w:rPr>
          <w:t xml:space="preserve"> przez Wykonawcę</w:t>
        </w:r>
      </w:ins>
      <w:ins w:id="11897" w:author="Robert Pasternak" w:date="2021-07-02T08:22:00Z">
        <w:r w:rsidR="00BC30A5" w:rsidRPr="008416E6">
          <w:rPr>
            <w:lang w:eastAsia="en-US"/>
            <w:rPrChange w:id="11898" w:author="Robert Pasternak" w:date="2021-09-07T12:47:00Z">
              <w:rPr>
                <w:color w:val="000000" w:themeColor="text1"/>
                <w:lang w:eastAsia="en-US"/>
              </w:rPr>
            </w:rPrChange>
          </w:rPr>
          <w:t>,</w:t>
        </w:r>
      </w:ins>
      <w:ins w:id="11899" w:author="Robert Pasternak" w:date="2021-06-08T12:16:00Z">
        <w:r w:rsidRPr="008416E6">
          <w:rPr>
            <w:lang w:eastAsia="en-US"/>
            <w:rPrChange w:id="11900" w:author="Robert Pasternak" w:date="2021-09-07T12:47:00Z">
              <w:rPr>
                <w:color w:val="000000" w:themeColor="text1"/>
                <w:lang w:eastAsia="en-US"/>
              </w:rPr>
            </w:rPrChange>
          </w:rPr>
          <w:t xml:space="preserve"> najp</w:t>
        </w:r>
      </w:ins>
      <w:ins w:id="11901" w:author="Robert Pasternak" w:date="2021-06-08T12:17:00Z">
        <w:r w:rsidRPr="008416E6">
          <w:rPr>
            <w:lang w:eastAsia="en-US"/>
            <w:rPrChange w:id="11902" w:author="Robert Pasternak" w:date="2021-09-07T12:47:00Z">
              <w:rPr>
                <w:color w:val="000000" w:themeColor="text1"/>
                <w:lang w:eastAsia="en-US"/>
              </w:rPr>
            </w:rPrChange>
          </w:rPr>
          <w:t xml:space="preserve">óźniej </w:t>
        </w:r>
      </w:ins>
      <w:ins w:id="11903" w:author="Robert Pasternak" w:date="2021-06-21T09:43:00Z">
        <w:r w:rsidR="00C575CB" w:rsidRPr="008416E6">
          <w:rPr>
            <w:lang w:eastAsia="en-US"/>
            <w:rPrChange w:id="11904" w:author="Robert Pasternak" w:date="2021-09-07T12:47:00Z">
              <w:rPr>
                <w:color w:val="000000" w:themeColor="text1"/>
                <w:lang w:eastAsia="en-US"/>
              </w:rPr>
            </w:rPrChange>
          </w:rPr>
          <w:br/>
        </w:r>
      </w:ins>
      <w:ins w:id="11905" w:author="Robert Pasternak" w:date="2021-06-08T12:17:00Z">
        <w:r w:rsidRPr="008416E6">
          <w:rPr>
            <w:lang w:eastAsia="en-US"/>
            <w:rPrChange w:id="11906" w:author="Robert Pasternak" w:date="2021-09-07T12:47:00Z">
              <w:rPr>
                <w:color w:val="000000" w:themeColor="text1"/>
                <w:lang w:eastAsia="en-US"/>
              </w:rPr>
            </w:rPrChange>
          </w:rPr>
          <w:t xml:space="preserve">do </w:t>
        </w:r>
      </w:ins>
      <w:ins w:id="11907" w:author="Robert Pasternak" w:date="2021-06-21T09:43:00Z">
        <w:r w:rsidR="00C575CB" w:rsidRPr="008416E6">
          <w:rPr>
            <w:lang w:eastAsia="en-US"/>
            <w:rPrChange w:id="11908" w:author="Robert Pasternak" w:date="2021-09-07T12:47:00Z">
              <w:rPr>
                <w:color w:val="000000" w:themeColor="text1"/>
                <w:lang w:eastAsia="en-US"/>
              </w:rPr>
            </w:rPrChange>
          </w:rPr>
          <w:t xml:space="preserve">14 </w:t>
        </w:r>
      </w:ins>
      <w:ins w:id="11909" w:author="Robert Pasternak" w:date="2021-06-08T12:17:00Z">
        <w:r w:rsidRPr="008416E6">
          <w:rPr>
            <w:lang w:eastAsia="en-US"/>
            <w:rPrChange w:id="11910" w:author="Robert Pasternak" w:date="2021-09-07T12:47:00Z">
              <w:rPr>
                <w:color w:val="000000" w:themeColor="text1"/>
                <w:lang w:eastAsia="en-US"/>
              </w:rPr>
            </w:rPrChange>
          </w:rPr>
          <w:t>dni</w:t>
        </w:r>
        <w:r w:rsidR="00C575CB" w:rsidRPr="008416E6">
          <w:rPr>
            <w:lang w:eastAsia="en-US"/>
            <w:rPrChange w:id="11911" w:author="Robert Pasternak" w:date="2021-09-07T12:47:00Z">
              <w:rPr>
                <w:color w:val="000000" w:themeColor="text1"/>
                <w:lang w:eastAsia="en-US"/>
              </w:rPr>
            </w:rPrChange>
          </w:rPr>
          <w:t xml:space="preserve">, od dnia </w:t>
        </w:r>
      </w:ins>
      <w:ins w:id="11912" w:author="Robert Pasternak" w:date="2021-06-21T09:43:00Z">
        <w:r w:rsidR="00C575CB" w:rsidRPr="008416E6">
          <w:rPr>
            <w:lang w:eastAsia="en-US"/>
            <w:rPrChange w:id="11913" w:author="Robert Pasternak" w:date="2021-09-07T12:47:00Z">
              <w:rPr>
                <w:color w:val="000000" w:themeColor="text1"/>
                <w:lang w:eastAsia="en-US"/>
              </w:rPr>
            </w:rPrChange>
          </w:rPr>
          <w:t>zakończenie realizacji Przedmiotu zam</w:t>
        </w:r>
      </w:ins>
      <w:ins w:id="11914" w:author="Robert Pasternak" w:date="2021-06-21T09:50:00Z">
        <w:r w:rsidR="00F0385C" w:rsidRPr="008416E6">
          <w:rPr>
            <w:lang w:eastAsia="en-US"/>
            <w:rPrChange w:id="11915" w:author="Robert Pasternak" w:date="2021-09-07T12:47:00Z">
              <w:rPr>
                <w:color w:val="000000" w:themeColor="text1"/>
                <w:lang w:eastAsia="en-US"/>
              </w:rPr>
            </w:rPrChange>
          </w:rPr>
          <w:t>ó</w:t>
        </w:r>
      </w:ins>
      <w:ins w:id="11916" w:author="Robert Pasternak" w:date="2021-06-21T09:43:00Z">
        <w:r w:rsidR="00C575CB" w:rsidRPr="008416E6">
          <w:rPr>
            <w:lang w:eastAsia="en-US"/>
            <w:rPrChange w:id="11917" w:author="Robert Pasternak" w:date="2021-09-07T12:47:00Z">
              <w:rPr>
                <w:color w:val="000000" w:themeColor="text1"/>
                <w:lang w:eastAsia="en-US"/>
              </w:rPr>
            </w:rPrChange>
          </w:rPr>
          <w:t>wienia</w:t>
        </w:r>
      </w:ins>
      <w:ins w:id="11918" w:author="Robert Pasternak" w:date="2021-06-08T12:17:00Z">
        <w:r w:rsidRPr="008416E6">
          <w:rPr>
            <w:lang w:eastAsia="en-US"/>
            <w:rPrChange w:id="11919" w:author="Robert Pasternak" w:date="2021-09-07T12:47:00Z">
              <w:rPr>
                <w:color w:val="000000" w:themeColor="text1"/>
                <w:lang w:eastAsia="en-US"/>
              </w:rPr>
            </w:rPrChange>
          </w:rPr>
          <w:t>.</w:t>
        </w:r>
      </w:ins>
      <w:ins w:id="11920" w:author="Robert Pasternak" w:date="2021-07-15T08:09:00Z">
        <w:r w:rsidR="006156ED" w:rsidRPr="008416E6">
          <w:rPr>
            <w:lang w:eastAsia="en-US"/>
            <w:rPrChange w:id="11921" w:author="Robert Pasternak" w:date="2021-09-07T12:47:00Z">
              <w:rPr>
                <w:color w:val="000000" w:themeColor="text1"/>
                <w:lang w:eastAsia="en-US"/>
              </w:rPr>
            </w:rPrChange>
          </w:rPr>
          <w:t xml:space="preserve"> Z zagospodarowania magazynowanych odpadów Wykonawca zobowiązany jest sporządzić raport, o kt</w:t>
        </w:r>
      </w:ins>
      <w:ins w:id="11922" w:author="Robert Pasternak" w:date="2021-07-15T08:10:00Z">
        <w:r w:rsidR="006156ED" w:rsidRPr="008416E6">
          <w:rPr>
            <w:lang w:eastAsia="en-US"/>
            <w:rPrChange w:id="11923" w:author="Robert Pasternak" w:date="2021-09-07T12:47:00Z">
              <w:rPr>
                <w:color w:val="000000" w:themeColor="text1"/>
                <w:lang w:eastAsia="en-US"/>
              </w:rPr>
            </w:rPrChange>
          </w:rPr>
          <w:t>órym mowa w §7</w:t>
        </w:r>
      </w:ins>
      <w:ins w:id="11924" w:author="Robert Pasternak" w:date="2021-07-15T08:15:00Z">
        <w:r w:rsidR="006156ED" w:rsidRPr="008416E6">
          <w:rPr>
            <w:lang w:eastAsia="en-US"/>
            <w:rPrChange w:id="11925" w:author="Robert Pasternak" w:date="2021-09-07T12:47:00Z">
              <w:rPr>
                <w:color w:val="000000" w:themeColor="text1"/>
                <w:lang w:eastAsia="en-US"/>
              </w:rPr>
            </w:rPrChange>
          </w:rPr>
          <w:t xml:space="preserve"> ust. 15 umowy.</w:t>
        </w:r>
      </w:ins>
    </w:p>
    <w:p w14:paraId="1E660384" w14:textId="77777777" w:rsidR="00361B44" w:rsidRPr="008416E6" w:rsidRDefault="00FE34FC">
      <w:pPr>
        <w:numPr>
          <w:ilvl w:val="0"/>
          <w:numId w:val="14"/>
        </w:numPr>
        <w:autoSpaceDE w:val="0"/>
        <w:autoSpaceDN w:val="0"/>
        <w:spacing w:line="312" w:lineRule="auto"/>
        <w:rPr>
          <w:ins w:id="11926" w:author="Robert Pasternak" w:date="2021-06-24T11:02:00Z"/>
          <w:lang w:eastAsia="en-US"/>
          <w:rPrChange w:id="11927" w:author="Robert Pasternak" w:date="2021-09-07T12:47:00Z">
            <w:rPr>
              <w:ins w:id="11928" w:author="Robert Pasternak" w:date="2021-06-24T11:02:00Z"/>
              <w:color w:val="000000" w:themeColor="text1"/>
              <w:lang w:eastAsia="en-US"/>
            </w:rPr>
          </w:rPrChange>
        </w:rPr>
        <w:pPrChange w:id="11929" w:author="Robert Pasternak" w:date="2021-05-13T11:34:00Z">
          <w:pPr>
            <w:numPr>
              <w:numId w:val="14"/>
            </w:numPr>
            <w:autoSpaceDE w:val="0"/>
            <w:autoSpaceDN w:val="0"/>
            <w:spacing w:line="360" w:lineRule="auto"/>
            <w:ind w:left="360" w:hanging="360"/>
          </w:pPr>
        </w:pPrChange>
      </w:pPr>
      <w:ins w:id="11930" w:author="Robert Pasternak" w:date="2021-06-08T12:39:00Z">
        <w:r w:rsidRPr="008416E6">
          <w:rPr>
            <w:lang w:eastAsia="en-US"/>
            <w:rPrChange w:id="11931" w:author="Robert Pasternak" w:date="2021-09-07T12:47:00Z">
              <w:rPr>
                <w:color w:val="000000" w:themeColor="text1"/>
                <w:lang w:eastAsia="en-US"/>
              </w:rPr>
            </w:rPrChange>
          </w:rPr>
          <w:t xml:space="preserve">Zamawiający wymaga, aby Wykonawca przez cały okres realizacji </w:t>
        </w:r>
      </w:ins>
      <w:ins w:id="11932" w:author="Robert Pasternak" w:date="2021-06-08T12:40:00Z">
        <w:r w:rsidRPr="008416E6">
          <w:rPr>
            <w:lang w:eastAsia="en-US"/>
            <w:rPrChange w:id="11933" w:author="Robert Pasternak" w:date="2021-09-07T12:47:00Z">
              <w:rPr>
                <w:color w:val="000000" w:themeColor="text1"/>
                <w:lang w:eastAsia="en-US"/>
              </w:rPr>
            </w:rPrChange>
          </w:rPr>
          <w:t xml:space="preserve">Przedmiotu zamówienia </w:t>
        </w:r>
      </w:ins>
      <w:ins w:id="11934" w:author="Robert Pasternak" w:date="2021-06-08T12:43:00Z">
        <w:r w:rsidR="00C0431A" w:rsidRPr="008416E6">
          <w:rPr>
            <w:lang w:eastAsia="en-US"/>
            <w:rPrChange w:id="11935" w:author="Robert Pasternak" w:date="2021-09-07T12:47:00Z">
              <w:rPr>
                <w:color w:val="000000" w:themeColor="text1"/>
                <w:lang w:eastAsia="en-US"/>
              </w:rPr>
            </w:rPrChange>
          </w:rPr>
          <w:t>posiadał</w:t>
        </w:r>
      </w:ins>
      <w:ins w:id="11936" w:author="Robert Pasternak" w:date="2021-06-24T11:02:00Z">
        <w:r w:rsidR="00A05DD8" w:rsidRPr="008416E6">
          <w:rPr>
            <w:lang w:eastAsia="en-US"/>
            <w:rPrChange w:id="11937" w:author="Robert Pasternak" w:date="2021-09-07T12:47:00Z">
              <w:rPr>
                <w:color w:val="000000" w:themeColor="text1"/>
                <w:lang w:eastAsia="en-US"/>
              </w:rPr>
            </w:rPrChange>
          </w:rPr>
          <w:t>:</w:t>
        </w:r>
      </w:ins>
    </w:p>
    <w:p w14:paraId="4AA192BA" w14:textId="507A49C4" w:rsidR="00361B44" w:rsidRPr="008416E6" w:rsidRDefault="00E11DE4">
      <w:pPr>
        <w:pStyle w:val="Akapitzlist"/>
        <w:numPr>
          <w:ilvl w:val="0"/>
          <w:numId w:val="66"/>
        </w:numPr>
        <w:autoSpaceDE w:val="0"/>
        <w:autoSpaceDN w:val="0"/>
        <w:spacing w:line="312" w:lineRule="auto"/>
        <w:rPr>
          <w:ins w:id="11938" w:author="Robert Pasternak" w:date="2021-06-24T11:04:00Z"/>
          <w:lang w:eastAsia="en-US"/>
          <w:rPrChange w:id="11939" w:author="Robert Pasternak" w:date="2021-09-07T12:47:00Z">
            <w:rPr>
              <w:ins w:id="11940" w:author="Robert Pasternak" w:date="2021-06-24T11:04:00Z"/>
              <w:color w:val="000000" w:themeColor="text1"/>
              <w:lang w:eastAsia="en-US"/>
            </w:rPr>
          </w:rPrChange>
        </w:rPr>
        <w:pPrChange w:id="11941" w:author="Robert Pasternak" w:date="2021-06-24T11:03:00Z">
          <w:pPr>
            <w:numPr>
              <w:numId w:val="14"/>
            </w:numPr>
            <w:autoSpaceDE w:val="0"/>
            <w:autoSpaceDN w:val="0"/>
            <w:spacing w:line="360" w:lineRule="auto"/>
            <w:ind w:left="360" w:hanging="360"/>
          </w:pPr>
        </w:pPrChange>
      </w:pPr>
      <w:ins w:id="11942" w:author="Robert Pasternak" w:date="2021-06-08T12:43:00Z">
        <w:r w:rsidRPr="008416E6">
          <w:rPr>
            <w:lang w:eastAsia="en-US"/>
          </w:rPr>
          <w:t>ważne zezwolenie na wytwarzanie odpad</w:t>
        </w:r>
      </w:ins>
      <w:ins w:id="11943" w:author="Robert Pasternak" w:date="2021-06-08T12:44:00Z">
        <w:r w:rsidRPr="008416E6">
          <w:rPr>
            <w:lang w:eastAsia="en-US"/>
          </w:rPr>
          <w:t>ów z uwzględnieniem przetwarzania odpadów w zwi</w:t>
        </w:r>
      </w:ins>
      <w:ins w:id="11944" w:author="Robert Pasternak" w:date="2021-06-08T12:49:00Z">
        <w:r w:rsidRPr="008416E6">
          <w:rPr>
            <w:lang w:eastAsia="en-US"/>
          </w:rPr>
          <w:t>ązku z eksploatacją sortowni odpadów</w:t>
        </w:r>
      </w:ins>
      <w:ins w:id="11945" w:author="Robert Pasternak" w:date="2021-06-24T11:02:00Z">
        <w:r w:rsidR="00A05DD8" w:rsidRPr="008416E6">
          <w:rPr>
            <w:lang w:eastAsia="en-US"/>
            <w:rPrChange w:id="11946" w:author="Robert Pasternak" w:date="2021-09-07T12:47:00Z">
              <w:rPr>
                <w:color w:val="000000" w:themeColor="text1"/>
                <w:lang w:eastAsia="en-US"/>
              </w:rPr>
            </w:rPrChange>
          </w:rPr>
          <w:t xml:space="preserve"> lub</w:t>
        </w:r>
      </w:ins>
      <w:ins w:id="11947" w:author="Piotr Szumlak" w:date="2021-07-08T14:28:00Z">
        <w:r w:rsidR="00FB4FED" w:rsidRPr="008416E6">
          <w:rPr>
            <w:lang w:eastAsia="en-US"/>
            <w:rPrChange w:id="11948" w:author="Robert Pasternak" w:date="2021-09-07T12:47:00Z">
              <w:rPr>
                <w:color w:val="000000" w:themeColor="text1"/>
                <w:lang w:eastAsia="en-US"/>
              </w:rPr>
            </w:rPrChange>
          </w:rPr>
          <w:t xml:space="preserve"> </w:t>
        </w:r>
      </w:ins>
      <w:ins w:id="11949" w:author="Robert Pasternak" w:date="2021-06-24T11:00:00Z">
        <w:r w:rsidRPr="008416E6">
          <w:rPr>
            <w:lang w:eastAsia="en-US"/>
          </w:rPr>
          <w:t>pozwolenie zintegrowane o</w:t>
        </w:r>
      </w:ins>
      <w:ins w:id="11950" w:author="Robert Pasternak" w:date="2021-06-24T11:01:00Z">
        <w:r w:rsidRPr="008416E6">
          <w:rPr>
            <w:lang w:eastAsia="en-US"/>
          </w:rPr>
          <w:t xml:space="preserve">bejmujące wytwarzanie odpadów z uwzględnieniem przetwarzania odpadów </w:t>
        </w:r>
      </w:ins>
      <w:ins w:id="11951" w:author="Piotr Szumlak" w:date="2021-07-08T14:28:00Z">
        <w:del w:id="11952" w:author="Robert Pasternak" w:date="2021-07-12T14:47:00Z">
          <w:r w:rsidR="00FB4FED" w:rsidRPr="008416E6" w:rsidDel="00E07380">
            <w:rPr>
              <w:lang w:eastAsia="en-US"/>
              <w:rPrChange w:id="11953" w:author="Robert Pasternak" w:date="2021-09-07T12:47:00Z">
                <w:rPr>
                  <w:color w:val="000000" w:themeColor="text1"/>
                  <w:lang w:eastAsia="en-US"/>
                </w:rPr>
              </w:rPrChange>
            </w:rPr>
            <w:br/>
          </w:r>
        </w:del>
      </w:ins>
      <w:ins w:id="11954" w:author="Robert Pasternak" w:date="2021-06-24T11:01:00Z">
        <w:r w:rsidRPr="008416E6">
          <w:rPr>
            <w:lang w:eastAsia="en-US"/>
          </w:rPr>
          <w:t xml:space="preserve">w związku </w:t>
        </w:r>
      </w:ins>
      <w:ins w:id="11955" w:author="Robert Pasternak" w:date="2024-07-17T11:35:00Z">
        <w:r w:rsidR="00411DFE">
          <w:rPr>
            <w:lang w:eastAsia="en-US"/>
          </w:rPr>
          <w:br/>
        </w:r>
      </w:ins>
      <w:ins w:id="11956" w:author="Robert Pasternak" w:date="2021-06-24T11:03:00Z">
        <w:del w:id="11957" w:author="Piotr Szumlak" w:date="2021-07-08T14:28:00Z">
          <w:r w:rsidR="00A05DD8" w:rsidRPr="008416E6" w:rsidDel="00FB4FED">
            <w:rPr>
              <w:lang w:eastAsia="en-US"/>
              <w:rPrChange w:id="11958" w:author="Robert Pasternak" w:date="2021-09-07T12:47:00Z">
                <w:rPr>
                  <w:color w:val="000000" w:themeColor="text1"/>
                  <w:lang w:eastAsia="en-US"/>
                </w:rPr>
              </w:rPrChange>
            </w:rPr>
            <w:br/>
          </w:r>
        </w:del>
      </w:ins>
      <w:ins w:id="11959" w:author="Robert Pasternak" w:date="2021-06-24T11:01:00Z">
        <w:r w:rsidRPr="008416E6">
          <w:rPr>
            <w:lang w:eastAsia="en-US"/>
          </w:rPr>
          <w:t xml:space="preserve">z eksploatacją sortowni odpadów </w:t>
        </w:r>
      </w:ins>
      <w:ins w:id="11960" w:author="kaluz" w:date="2021-09-07T05:47:00Z">
        <w:r w:rsidR="00AB55F9" w:rsidRPr="008416E6">
          <w:rPr>
            <w:lang w:eastAsia="en-US"/>
            <w:rPrChange w:id="11961" w:author="Robert Pasternak" w:date="2021-09-07T12:47:00Z">
              <w:rPr>
                <w:color w:val="000000" w:themeColor="text1"/>
                <w:lang w:eastAsia="en-US"/>
              </w:rPr>
            </w:rPrChange>
          </w:rPr>
          <w:t>lub pozwolenie na przetwarzanie odpadów w związku z</w:t>
        </w:r>
      </w:ins>
      <w:ins w:id="11962" w:author="kaluz" w:date="2021-09-07T05:48:00Z">
        <w:r w:rsidR="00AB55F9" w:rsidRPr="008416E6">
          <w:rPr>
            <w:lang w:eastAsia="en-US"/>
            <w:rPrChange w:id="11963" w:author="Robert Pasternak" w:date="2021-09-07T12:47:00Z">
              <w:rPr>
                <w:color w:val="000000" w:themeColor="text1"/>
                <w:lang w:eastAsia="en-US"/>
              </w:rPr>
            </w:rPrChange>
          </w:rPr>
          <w:t xml:space="preserve"> eksploatacją sortowni odpadów </w:t>
        </w:r>
      </w:ins>
      <w:ins w:id="11964" w:author="Robert Pasternak" w:date="2021-06-08T12:49:00Z">
        <w:r w:rsidRPr="008416E6">
          <w:rPr>
            <w:lang w:eastAsia="en-US"/>
          </w:rPr>
          <w:t xml:space="preserve">w zakresie obejmującym co najmniej odpady </w:t>
        </w:r>
      </w:ins>
      <w:ins w:id="11965" w:author="Robert Pasternak" w:date="2021-06-08T13:11:00Z">
        <w:r w:rsidRPr="008416E6">
          <w:rPr>
            <w:lang w:eastAsia="en-US"/>
          </w:rPr>
          <w:t xml:space="preserve">przewidziane do przetworzenia </w:t>
        </w:r>
      </w:ins>
      <w:ins w:id="11966" w:author="Robert Pasternak" w:date="2021-06-08T12:49:00Z">
        <w:r w:rsidRPr="008416E6">
          <w:rPr>
            <w:lang w:eastAsia="en-US"/>
          </w:rPr>
          <w:t xml:space="preserve">o kodzie 15 01 01, 15 01 02, 15 01 04, </w:t>
        </w:r>
      </w:ins>
      <w:ins w:id="11967" w:author="Robert Pasternak" w:date="2021-06-08T13:12:00Z">
        <w:r w:rsidRPr="008416E6">
          <w:rPr>
            <w:lang w:eastAsia="en-US"/>
          </w:rPr>
          <w:t xml:space="preserve">15 01 05, </w:t>
        </w:r>
      </w:ins>
      <w:ins w:id="11968" w:author="Robert Pasternak" w:date="2024-07-17T11:35:00Z">
        <w:r w:rsidR="00411DFE">
          <w:rPr>
            <w:lang w:eastAsia="en-US"/>
          </w:rPr>
          <w:br/>
        </w:r>
      </w:ins>
      <w:ins w:id="11969" w:author="Robert Pasternak" w:date="2021-06-08T13:12:00Z">
        <w:r w:rsidRPr="008416E6">
          <w:rPr>
            <w:lang w:eastAsia="en-US"/>
          </w:rPr>
          <w:t>15 01 06,  20 01 01,</w:t>
        </w:r>
      </w:ins>
      <w:ins w:id="11970" w:author="Robert Pasternak" w:date="2021-06-08T13:13:00Z">
        <w:r w:rsidR="0072219D" w:rsidRPr="008416E6">
          <w:rPr>
            <w:lang w:eastAsia="en-US"/>
            <w:rPrChange w:id="11971" w:author="Robert Pasternak" w:date="2021-09-07T12:47:00Z">
              <w:rPr>
                <w:color w:val="000000" w:themeColor="text1"/>
                <w:lang w:eastAsia="en-US"/>
              </w:rPr>
            </w:rPrChange>
          </w:rPr>
          <w:t xml:space="preserve"> 20 01 39</w:t>
        </w:r>
        <w:r w:rsidRPr="008416E6">
          <w:rPr>
            <w:lang w:eastAsia="en-US"/>
          </w:rPr>
          <w:t xml:space="preserve"> </w:t>
        </w:r>
      </w:ins>
    </w:p>
    <w:p w14:paraId="3386D71E" w14:textId="77777777" w:rsidR="00361B44" w:rsidRPr="008416E6" w:rsidRDefault="00A05DD8">
      <w:pPr>
        <w:pStyle w:val="Akapitzlist"/>
        <w:autoSpaceDE w:val="0"/>
        <w:autoSpaceDN w:val="0"/>
        <w:spacing w:line="312" w:lineRule="auto"/>
        <w:rPr>
          <w:ins w:id="11972" w:author="Robert Pasternak" w:date="2021-06-24T11:03:00Z"/>
          <w:lang w:eastAsia="en-US"/>
          <w:rPrChange w:id="11973" w:author="Robert Pasternak" w:date="2021-09-07T12:47:00Z">
            <w:rPr>
              <w:ins w:id="11974" w:author="Robert Pasternak" w:date="2021-06-24T11:03:00Z"/>
              <w:color w:val="000000" w:themeColor="text1"/>
              <w:lang w:eastAsia="en-US"/>
            </w:rPr>
          </w:rPrChange>
        </w:rPr>
        <w:pPrChange w:id="11975" w:author="Robert Pasternak" w:date="2021-06-24T11:04:00Z">
          <w:pPr>
            <w:numPr>
              <w:numId w:val="14"/>
            </w:numPr>
            <w:autoSpaceDE w:val="0"/>
            <w:autoSpaceDN w:val="0"/>
            <w:spacing w:line="360" w:lineRule="auto"/>
            <w:ind w:left="360" w:hanging="360"/>
          </w:pPr>
        </w:pPrChange>
      </w:pPr>
      <w:ins w:id="11976" w:author="Robert Pasternak" w:date="2021-06-24T11:04:00Z">
        <w:r w:rsidRPr="008416E6">
          <w:rPr>
            <w:lang w:eastAsia="en-US"/>
            <w:rPrChange w:id="11977" w:author="Robert Pasternak" w:date="2021-09-07T12:47:00Z">
              <w:rPr>
                <w:color w:val="000000" w:themeColor="text1"/>
                <w:lang w:eastAsia="en-US"/>
              </w:rPr>
            </w:rPrChange>
          </w:rPr>
          <w:t>lub</w:t>
        </w:r>
      </w:ins>
    </w:p>
    <w:p w14:paraId="56F762CD" w14:textId="0481D13B" w:rsidR="00361B44" w:rsidRPr="008416E6" w:rsidRDefault="00E11DE4">
      <w:pPr>
        <w:pStyle w:val="Akapitzlist"/>
        <w:numPr>
          <w:ilvl w:val="0"/>
          <w:numId w:val="66"/>
        </w:numPr>
        <w:autoSpaceDE w:val="0"/>
        <w:autoSpaceDN w:val="0"/>
        <w:spacing w:line="312" w:lineRule="auto"/>
        <w:rPr>
          <w:ins w:id="11978" w:author="Robert Pasternak" w:date="2021-09-07T12:35:00Z"/>
          <w:lang w:eastAsia="en-US"/>
          <w:rPrChange w:id="11979" w:author="Robert Pasternak" w:date="2021-09-07T12:47:00Z">
            <w:rPr>
              <w:ins w:id="11980" w:author="Robert Pasternak" w:date="2021-09-07T12:35:00Z"/>
              <w:color w:val="000000" w:themeColor="text1"/>
              <w:lang w:eastAsia="en-US"/>
            </w:rPr>
          </w:rPrChange>
        </w:rPr>
        <w:pPrChange w:id="11981" w:author="Robert Pasternak" w:date="2021-06-24T11:03:00Z">
          <w:pPr>
            <w:numPr>
              <w:numId w:val="14"/>
            </w:numPr>
            <w:autoSpaceDE w:val="0"/>
            <w:autoSpaceDN w:val="0"/>
            <w:spacing w:line="360" w:lineRule="auto"/>
            <w:ind w:left="360" w:hanging="360"/>
          </w:pPr>
        </w:pPrChange>
      </w:pPr>
      <w:ins w:id="11982" w:author="Robert Pasternak" w:date="2021-06-08T12:53:00Z">
        <w:r w:rsidRPr="008416E6">
          <w:rPr>
            <w:lang w:eastAsia="en-US"/>
          </w:rPr>
          <w:t>umowę</w:t>
        </w:r>
      </w:ins>
      <w:ins w:id="11983" w:author="Robert Pasternak" w:date="2021-06-08T12:54:00Z">
        <w:r w:rsidRPr="008416E6">
          <w:rPr>
            <w:lang w:eastAsia="en-US"/>
          </w:rPr>
          <w:t>/y</w:t>
        </w:r>
      </w:ins>
      <w:ins w:id="11984" w:author="Robert Pasternak" w:date="2021-06-08T12:53:00Z">
        <w:r w:rsidRPr="008416E6">
          <w:rPr>
            <w:lang w:eastAsia="en-US"/>
          </w:rPr>
          <w:t xml:space="preserve"> z podmiotem</w:t>
        </w:r>
      </w:ins>
      <w:ins w:id="11985" w:author="Robert Pasternak" w:date="2021-06-08T12:54:00Z">
        <w:r w:rsidRPr="008416E6">
          <w:rPr>
            <w:lang w:eastAsia="en-US"/>
          </w:rPr>
          <w:t>/ami</w:t>
        </w:r>
      </w:ins>
      <w:ins w:id="11986" w:author="Robert Pasternak" w:date="2021-06-08T12:53:00Z">
        <w:r w:rsidRPr="008416E6">
          <w:rPr>
            <w:lang w:eastAsia="en-US"/>
          </w:rPr>
          <w:t xml:space="preserve"> posiadającym</w:t>
        </w:r>
      </w:ins>
      <w:ins w:id="11987" w:author="Robert Pasternak" w:date="2021-06-08T12:55:00Z">
        <w:r w:rsidRPr="008416E6">
          <w:rPr>
            <w:lang w:eastAsia="en-US"/>
          </w:rPr>
          <w:t>/i</w:t>
        </w:r>
      </w:ins>
      <w:ins w:id="11988" w:author="Robert Pasternak" w:date="2021-06-08T12:53:00Z">
        <w:r w:rsidRPr="008416E6">
          <w:rPr>
            <w:lang w:eastAsia="en-US"/>
          </w:rPr>
          <w:t xml:space="preserve"> ważne zezwolenie</w:t>
        </w:r>
      </w:ins>
      <w:ins w:id="11989" w:author="Robert Pasternak" w:date="2021-06-08T12:54:00Z">
        <w:r w:rsidRPr="008416E6">
          <w:rPr>
            <w:lang w:eastAsia="en-US"/>
          </w:rPr>
          <w:t xml:space="preserve"> na wytwarzanie odpadów z uwzględnieniem przetwarzania odpadów w związku z eksploatacją sortowni odpadów </w:t>
        </w:r>
      </w:ins>
      <w:ins w:id="11990" w:author="Robert Pasternak" w:date="2021-06-24T11:02:00Z">
        <w:r w:rsidRPr="008416E6">
          <w:rPr>
            <w:lang w:eastAsia="en-US"/>
          </w:rPr>
          <w:t xml:space="preserve">lub pozwolenia zintegrowane </w:t>
        </w:r>
      </w:ins>
      <w:ins w:id="11991" w:author="Robert Pasternak" w:date="2021-06-24T11:06:00Z">
        <w:r w:rsidR="00A05DD8" w:rsidRPr="008416E6">
          <w:rPr>
            <w:lang w:eastAsia="en-US"/>
            <w:rPrChange w:id="11992" w:author="Robert Pasternak" w:date="2021-09-07T12:47:00Z">
              <w:rPr>
                <w:color w:val="000000" w:themeColor="text1"/>
                <w:lang w:eastAsia="en-US"/>
              </w:rPr>
            </w:rPrChange>
          </w:rPr>
          <w:t xml:space="preserve">obejmujące </w:t>
        </w:r>
      </w:ins>
      <w:ins w:id="11993" w:author="Robert Pasternak" w:date="2021-06-24T11:02:00Z">
        <w:r w:rsidRPr="008416E6">
          <w:rPr>
            <w:lang w:eastAsia="en-US"/>
          </w:rPr>
          <w:t xml:space="preserve">wytwarzanie odpadów </w:t>
        </w:r>
      </w:ins>
      <w:ins w:id="11994" w:author="Robert Pasternak" w:date="2021-06-24T11:06:00Z">
        <w:r w:rsidR="00A05DD8" w:rsidRPr="008416E6">
          <w:rPr>
            <w:lang w:eastAsia="en-US"/>
            <w:rPrChange w:id="11995" w:author="Robert Pasternak" w:date="2021-09-07T12:47:00Z">
              <w:rPr>
                <w:color w:val="000000" w:themeColor="text1"/>
                <w:lang w:eastAsia="en-US"/>
              </w:rPr>
            </w:rPrChange>
          </w:rPr>
          <w:br/>
        </w:r>
      </w:ins>
      <w:ins w:id="11996" w:author="Robert Pasternak" w:date="2021-06-24T11:02:00Z">
        <w:r w:rsidRPr="008416E6">
          <w:rPr>
            <w:lang w:eastAsia="en-US"/>
          </w:rPr>
          <w:t>z uwzględnieniem przetwarzania odpadów w związku z eksploatacją sortowni odpadów</w:t>
        </w:r>
      </w:ins>
      <w:ins w:id="11997" w:author="kaluz" w:date="2021-09-07T05:48:00Z">
        <w:r w:rsidR="00AB55F9" w:rsidRPr="008416E6">
          <w:rPr>
            <w:lang w:eastAsia="en-US"/>
            <w:rPrChange w:id="11998" w:author="Robert Pasternak" w:date="2021-09-07T12:47:00Z">
              <w:rPr>
                <w:color w:val="000000" w:themeColor="text1"/>
                <w:lang w:eastAsia="en-US"/>
              </w:rPr>
            </w:rPrChange>
          </w:rPr>
          <w:t xml:space="preserve"> </w:t>
        </w:r>
        <w:r w:rsidR="00AB55F9" w:rsidRPr="008416E6">
          <w:rPr>
            <w:lang w:eastAsia="en-US"/>
            <w:rPrChange w:id="11999" w:author="Robert Pasternak" w:date="2021-09-07T12:47:00Z">
              <w:rPr>
                <w:color w:val="FF0000"/>
                <w:lang w:eastAsia="en-US"/>
              </w:rPr>
            </w:rPrChange>
          </w:rPr>
          <w:t>lub pozwolenie na przetwarzanie odpadów w związku z eksploatacją sortowni odpadów</w:t>
        </w:r>
      </w:ins>
      <w:ins w:id="12000" w:author="Robert Pasternak" w:date="2021-06-24T11:02:00Z">
        <w:r w:rsidRPr="008416E6">
          <w:rPr>
            <w:lang w:eastAsia="en-US"/>
          </w:rPr>
          <w:t xml:space="preserve"> </w:t>
        </w:r>
      </w:ins>
      <w:ins w:id="12001" w:author="Robert Pasternak" w:date="2021-06-08T12:54:00Z">
        <w:r w:rsidRPr="008416E6">
          <w:rPr>
            <w:lang w:eastAsia="en-US"/>
          </w:rPr>
          <w:t>w zakresie obejmującym</w:t>
        </w:r>
      </w:ins>
      <w:ins w:id="12002" w:author="Robert Pasternak" w:date="2021-06-08T12:57:00Z">
        <w:r w:rsidRPr="008416E6">
          <w:rPr>
            <w:lang w:eastAsia="en-US"/>
          </w:rPr>
          <w:t>,</w:t>
        </w:r>
      </w:ins>
      <w:ins w:id="12003" w:author="Robert Pasternak" w:date="2021-06-08T12:54:00Z">
        <w:r w:rsidRPr="008416E6">
          <w:rPr>
            <w:lang w:eastAsia="en-US"/>
          </w:rPr>
          <w:t xml:space="preserve"> co najmniej odpady</w:t>
        </w:r>
      </w:ins>
      <w:ins w:id="12004" w:author="Robert Pasternak" w:date="2021-06-08T13:14:00Z">
        <w:r w:rsidRPr="008416E6">
          <w:rPr>
            <w:lang w:eastAsia="en-US"/>
          </w:rPr>
          <w:t xml:space="preserve"> przewidziane do przetworzenia</w:t>
        </w:r>
      </w:ins>
      <w:ins w:id="12005" w:author="Robert Pasternak" w:date="2021-06-08T12:54:00Z">
        <w:r w:rsidRPr="008416E6">
          <w:rPr>
            <w:lang w:eastAsia="en-US"/>
          </w:rPr>
          <w:t xml:space="preserve"> o kodzie </w:t>
        </w:r>
      </w:ins>
      <w:ins w:id="12006" w:author="Robert Pasternak" w:date="2021-06-08T13:14:00Z">
        <w:r w:rsidRPr="008416E6">
          <w:rPr>
            <w:lang w:eastAsia="en-US"/>
          </w:rPr>
          <w:t>15 01 01, 15 01 02, 15 01 04, 15 01 05</w:t>
        </w:r>
        <w:r w:rsidR="0072219D" w:rsidRPr="008416E6">
          <w:rPr>
            <w:lang w:eastAsia="en-US"/>
            <w:rPrChange w:id="12007" w:author="Robert Pasternak" w:date="2021-09-07T12:47:00Z">
              <w:rPr>
                <w:color w:val="000000" w:themeColor="text1"/>
                <w:lang w:eastAsia="en-US"/>
              </w:rPr>
            </w:rPrChange>
          </w:rPr>
          <w:t>, 15 01 06,  20 01 01, 20 01 39</w:t>
        </w:r>
      </w:ins>
      <w:ins w:id="12008" w:author="Robert Pasternak" w:date="2021-06-08T12:55:00Z">
        <w:r w:rsidRPr="008416E6">
          <w:rPr>
            <w:lang w:eastAsia="en-US"/>
          </w:rPr>
          <w:t xml:space="preserve">. </w:t>
        </w:r>
      </w:ins>
    </w:p>
    <w:p w14:paraId="33C1831E" w14:textId="77777777" w:rsidR="00942B8E" w:rsidRPr="00AA4E7F" w:rsidRDefault="00942B8E">
      <w:pPr>
        <w:pStyle w:val="Akapitzlist"/>
        <w:autoSpaceDE w:val="0"/>
        <w:autoSpaceDN w:val="0"/>
        <w:spacing w:line="312" w:lineRule="auto"/>
        <w:rPr>
          <w:ins w:id="12009" w:author="Robert Pasternak" w:date="2021-06-24T11:07:00Z"/>
          <w:lang w:eastAsia="en-US"/>
          <w:rPrChange w:id="12010" w:author="Robert Pasternak" w:date="2024-07-18T11:44:00Z">
            <w:rPr>
              <w:ins w:id="12011" w:author="Robert Pasternak" w:date="2021-06-24T11:07:00Z"/>
              <w:color w:val="000000" w:themeColor="text1"/>
              <w:lang w:eastAsia="en-US"/>
            </w:rPr>
          </w:rPrChange>
        </w:rPr>
        <w:pPrChange w:id="12012" w:author="Robert Pasternak" w:date="2021-09-07T12:35:00Z">
          <w:pPr>
            <w:numPr>
              <w:numId w:val="14"/>
            </w:numPr>
            <w:autoSpaceDE w:val="0"/>
            <w:autoSpaceDN w:val="0"/>
            <w:spacing w:line="360" w:lineRule="auto"/>
            <w:ind w:left="360" w:hanging="360"/>
          </w:pPr>
        </w:pPrChange>
      </w:pPr>
    </w:p>
    <w:p w14:paraId="6B96488F" w14:textId="5531BE27" w:rsidR="00361B44" w:rsidRPr="008416E6" w:rsidRDefault="00E11DE4">
      <w:pPr>
        <w:autoSpaceDE w:val="0"/>
        <w:autoSpaceDN w:val="0"/>
        <w:spacing w:line="312" w:lineRule="auto"/>
        <w:ind w:left="360"/>
        <w:rPr>
          <w:ins w:id="12013" w:author="Robert Pasternak" w:date="2021-06-25T11:50:00Z"/>
          <w:lang w:eastAsia="en-US"/>
          <w:rPrChange w:id="12014" w:author="Robert Pasternak" w:date="2021-09-07T12:47:00Z">
            <w:rPr>
              <w:ins w:id="12015" w:author="Robert Pasternak" w:date="2021-06-25T11:50:00Z"/>
              <w:color w:val="000000" w:themeColor="text1"/>
              <w:lang w:eastAsia="en-US"/>
            </w:rPr>
          </w:rPrChange>
        </w:rPr>
        <w:pPrChange w:id="12016" w:author="Robert Pasternak" w:date="2021-06-24T11:07:00Z">
          <w:pPr>
            <w:numPr>
              <w:numId w:val="14"/>
            </w:numPr>
            <w:autoSpaceDE w:val="0"/>
            <w:autoSpaceDN w:val="0"/>
            <w:spacing w:line="360" w:lineRule="auto"/>
            <w:ind w:left="360" w:hanging="360"/>
          </w:pPr>
        </w:pPrChange>
      </w:pPr>
      <w:ins w:id="12017" w:author="Robert Pasternak" w:date="2021-06-08T12:57:00Z">
        <w:r w:rsidRPr="00AA4E7F">
          <w:rPr>
            <w:lang w:eastAsia="en-US"/>
          </w:rPr>
          <w:t>Zarówno zezwolenia na wytwarzanie odpadów z uwzględnieniem przetwarzania odpadów w zwi</w:t>
        </w:r>
      </w:ins>
      <w:ins w:id="12018" w:author="Robert Pasternak" w:date="2021-06-08T12:58:00Z">
        <w:r w:rsidRPr="00AA4E7F">
          <w:rPr>
            <w:lang w:eastAsia="en-US"/>
          </w:rPr>
          <w:t>ązku z eksploatacj</w:t>
        </w:r>
      </w:ins>
      <w:ins w:id="12019" w:author="Robert Pasternak" w:date="2021-06-08T12:59:00Z">
        <w:r w:rsidRPr="00AA4E7F">
          <w:rPr>
            <w:lang w:eastAsia="en-US"/>
          </w:rPr>
          <w:t>ą sortowni odpadów</w:t>
        </w:r>
      </w:ins>
      <w:ins w:id="12020" w:author="kaluz" w:date="2021-09-07T05:48:00Z">
        <w:r w:rsidR="00AB55F9" w:rsidRPr="00AA4E7F">
          <w:rPr>
            <w:lang w:eastAsia="en-US"/>
            <w:rPrChange w:id="12021" w:author="Robert Pasternak" w:date="2024-07-18T11:44:00Z">
              <w:rPr>
                <w:color w:val="000000" w:themeColor="text1"/>
                <w:lang w:eastAsia="en-US"/>
              </w:rPr>
            </w:rPrChange>
          </w:rPr>
          <w:t xml:space="preserve"> </w:t>
        </w:r>
        <w:r w:rsidR="00AB55F9" w:rsidRPr="00AA4E7F">
          <w:rPr>
            <w:lang w:eastAsia="en-US"/>
            <w:rPrChange w:id="12022" w:author="Robert Pasternak" w:date="2024-07-18T11:44:00Z">
              <w:rPr>
                <w:color w:val="FF0000"/>
                <w:lang w:eastAsia="en-US"/>
              </w:rPr>
            </w:rPrChange>
          </w:rPr>
          <w:t xml:space="preserve">lub pozwolenie na przetwarzanie odpadów </w:t>
        </w:r>
      </w:ins>
      <w:ins w:id="12023" w:author="kaluz" w:date="2021-09-07T05:49:00Z">
        <w:r w:rsidR="00AB55F9" w:rsidRPr="00AA4E7F">
          <w:rPr>
            <w:lang w:eastAsia="en-US"/>
            <w:rPrChange w:id="12024" w:author="Robert Pasternak" w:date="2024-07-18T11:44:00Z">
              <w:rPr>
                <w:color w:val="FF0000"/>
                <w:lang w:eastAsia="en-US"/>
              </w:rPr>
            </w:rPrChange>
          </w:rPr>
          <w:br/>
        </w:r>
      </w:ins>
      <w:ins w:id="12025" w:author="kaluz" w:date="2021-09-07T05:48:00Z">
        <w:r w:rsidR="00AB55F9" w:rsidRPr="00AA4E7F">
          <w:rPr>
            <w:lang w:eastAsia="en-US"/>
            <w:rPrChange w:id="12026" w:author="Robert Pasternak" w:date="2024-07-18T11:44:00Z">
              <w:rPr>
                <w:color w:val="FF0000"/>
                <w:lang w:eastAsia="en-US"/>
              </w:rPr>
            </w:rPrChange>
          </w:rPr>
          <w:t>w związku z eksploatacją sortowni odpadów</w:t>
        </w:r>
      </w:ins>
      <w:ins w:id="12027" w:author="Robert Pasternak" w:date="2021-06-08T12:59:00Z">
        <w:r w:rsidRPr="00AA4E7F">
          <w:rPr>
            <w:lang w:eastAsia="en-US"/>
          </w:rPr>
          <w:t>, jak i umowy z podmiotami posiadającymi takie zezwoleni</w:t>
        </w:r>
      </w:ins>
      <w:ins w:id="12028" w:author="kaluz" w:date="2021-09-07T05:49:00Z">
        <w:r w:rsidR="00AB55F9" w:rsidRPr="00AA4E7F">
          <w:rPr>
            <w:lang w:eastAsia="en-US"/>
            <w:rPrChange w:id="12029" w:author="Robert Pasternak" w:date="2024-07-18T11:44:00Z">
              <w:rPr>
                <w:color w:val="000000" w:themeColor="text1"/>
                <w:lang w:eastAsia="en-US"/>
              </w:rPr>
            </w:rPrChange>
          </w:rPr>
          <w:t>a</w:t>
        </w:r>
      </w:ins>
      <w:ins w:id="12030" w:author="Robert Pasternak" w:date="2021-06-08T12:59:00Z">
        <w:del w:id="12031" w:author="kaluz" w:date="2021-09-07T05:49:00Z">
          <w:r w:rsidRPr="00AA4E7F" w:rsidDel="00AB55F9">
            <w:rPr>
              <w:lang w:eastAsia="en-US"/>
            </w:rPr>
            <w:delText>e</w:delText>
          </w:r>
        </w:del>
        <w:r w:rsidRPr="00AA4E7F">
          <w:rPr>
            <w:lang w:eastAsia="en-US"/>
          </w:rPr>
          <w:t xml:space="preserve"> powinny gwarantowa</w:t>
        </w:r>
      </w:ins>
      <w:ins w:id="12032" w:author="Robert Pasternak" w:date="2021-06-08T13:00:00Z">
        <w:r w:rsidRPr="00AA4E7F">
          <w:rPr>
            <w:lang w:eastAsia="en-US"/>
          </w:rPr>
          <w:t xml:space="preserve">ć przyjęcie i poddanie </w:t>
        </w:r>
      </w:ins>
      <w:ins w:id="12033" w:author="Robert Pasternak" w:date="2021-06-08T13:15:00Z">
        <w:r w:rsidRPr="00AA4E7F">
          <w:rPr>
            <w:lang w:eastAsia="en-US"/>
          </w:rPr>
          <w:t xml:space="preserve">procesowi </w:t>
        </w:r>
      </w:ins>
      <w:ins w:id="12034" w:author="Robert Pasternak" w:date="2021-06-24T11:17:00Z">
        <w:r w:rsidR="00ED6641" w:rsidRPr="00AA4E7F">
          <w:rPr>
            <w:lang w:eastAsia="en-US"/>
            <w:rPrChange w:id="12035" w:author="Robert Pasternak" w:date="2024-07-18T11:44:00Z">
              <w:rPr>
                <w:color w:val="000000" w:themeColor="text1"/>
                <w:lang w:eastAsia="en-US"/>
              </w:rPr>
            </w:rPrChange>
          </w:rPr>
          <w:t xml:space="preserve">ręcznego lub mechanicznego </w:t>
        </w:r>
      </w:ins>
      <w:ins w:id="12036" w:author="Robert Pasternak" w:date="2021-06-08T13:00:00Z">
        <w:r w:rsidRPr="00AA4E7F">
          <w:rPr>
            <w:lang w:eastAsia="en-US"/>
          </w:rPr>
          <w:t>sortowani</w:t>
        </w:r>
      </w:ins>
      <w:ins w:id="12037" w:author="Robert Pasternak" w:date="2021-06-08T13:15:00Z">
        <w:r w:rsidRPr="00AA4E7F">
          <w:rPr>
            <w:lang w:eastAsia="en-US"/>
          </w:rPr>
          <w:t>a,</w:t>
        </w:r>
      </w:ins>
      <w:ins w:id="12038" w:author="Robert Pasternak" w:date="2021-06-08T13:00:00Z">
        <w:r w:rsidRPr="00AA4E7F">
          <w:rPr>
            <w:lang w:eastAsia="en-US"/>
          </w:rPr>
          <w:t xml:space="preserve"> co najmniej</w:t>
        </w:r>
      </w:ins>
      <w:ins w:id="12039" w:author="Robert Pasternak" w:date="2021-06-08T13:15:00Z">
        <w:r w:rsidR="00666498" w:rsidRPr="00AA4E7F">
          <w:rPr>
            <w:lang w:eastAsia="en-US"/>
            <w:rPrChange w:id="12040" w:author="Robert Pasternak" w:date="2024-07-18T11:44:00Z">
              <w:rPr>
                <w:color w:val="000000" w:themeColor="text1"/>
                <w:lang w:eastAsia="en-US"/>
              </w:rPr>
            </w:rPrChange>
          </w:rPr>
          <w:t xml:space="preserve"> 2 500</w:t>
        </w:r>
        <w:r w:rsidRPr="00AA4E7F">
          <w:rPr>
            <w:lang w:eastAsia="en-US"/>
          </w:rPr>
          <w:t xml:space="preserve"> Mg</w:t>
        </w:r>
      </w:ins>
      <w:ins w:id="12041" w:author="Robert Pasternak" w:date="2021-06-08T13:19:00Z">
        <w:r w:rsidRPr="00AA4E7F">
          <w:rPr>
            <w:lang w:eastAsia="en-US"/>
          </w:rPr>
          <w:t>/rok</w:t>
        </w:r>
      </w:ins>
      <w:ins w:id="12042" w:author="Piotr Szumlak" w:date="2021-07-08T14:29:00Z">
        <w:r w:rsidR="00FB4FED" w:rsidRPr="00AA4E7F">
          <w:rPr>
            <w:lang w:eastAsia="en-US"/>
            <w:rPrChange w:id="12043" w:author="Robert Pasternak" w:date="2024-07-18T11:44:00Z">
              <w:rPr>
                <w:color w:val="000000" w:themeColor="text1"/>
                <w:lang w:eastAsia="en-US"/>
              </w:rPr>
            </w:rPrChange>
          </w:rPr>
          <w:t xml:space="preserve"> </w:t>
        </w:r>
      </w:ins>
      <w:ins w:id="12044" w:author="Robert Pasternak" w:date="2021-06-08T13:28:00Z">
        <w:r w:rsidRPr="00AA4E7F">
          <w:rPr>
            <w:lang w:eastAsia="en-US"/>
          </w:rPr>
          <w:t xml:space="preserve">(nie mniej niż </w:t>
        </w:r>
      </w:ins>
      <w:ins w:id="12045" w:author="Robert Pasternak" w:date="2021-06-24T11:18:00Z">
        <w:r w:rsidR="00ED6641" w:rsidRPr="00AA4E7F">
          <w:rPr>
            <w:lang w:eastAsia="en-US"/>
            <w:rPrChange w:id="12046" w:author="Robert Pasternak" w:date="2024-07-18T11:44:00Z">
              <w:rPr>
                <w:color w:val="000000" w:themeColor="text1"/>
                <w:lang w:eastAsia="en-US"/>
              </w:rPr>
            </w:rPrChange>
          </w:rPr>
          <w:br/>
        </w:r>
      </w:ins>
      <w:ins w:id="12047" w:author="Robert Pasternak" w:date="2021-06-08T13:28:00Z">
        <w:r w:rsidR="00666498" w:rsidRPr="00AA4E7F">
          <w:rPr>
            <w:lang w:eastAsia="en-US"/>
            <w:rPrChange w:id="12048" w:author="Robert Pasternak" w:date="2024-07-18T11:44:00Z">
              <w:rPr>
                <w:color w:val="000000" w:themeColor="text1"/>
                <w:lang w:eastAsia="en-US"/>
              </w:rPr>
            </w:rPrChange>
          </w:rPr>
          <w:lastRenderedPageBreak/>
          <w:t>200</w:t>
        </w:r>
        <w:r w:rsidRPr="00AA4E7F">
          <w:rPr>
            <w:lang w:eastAsia="en-US"/>
          </w:rPr>
          <w:t xml:space="preserve"> Mg/miesięcznie) </w:t>
        </w:r>
      </w:ins>
      <w:ins w:id="12049" w:author="Robert Pasternak" w:date="2021-06-08T13:15:00Z">
        <w:r w:rsidRPr="00AA4E7F">
          <w:rPr>
            <w:lang w:eastAsia="en-US"/>
          </w:rPr>
          <w:t>odpad</w:t>
        </w:r>
      </w:ins>
      <w:ins w:id="12050" w:author="Robert Pasternak" w:date="2021-06-08T13:16:00Z">
        <w:r w:rsidRPr="00AA4E7F">
          <w:rPr>
            <w:lang w:eastAsia="en-US"/>
          </w:rPr>
          <w:t>ów frakcji metale i tworzywa sztuczne</w:t>
        </w:r>
      </w:ins>
      <w:ins w:id="12051" w:author="Robert Pasternak" w:date="2021-06-08T13:22:00Z">
        <w:r w:rsidRPr="00AA4E7F">
          <w:rPr>
            <w:lang w:eastAsia="en-US"/>
          </w:rPr>
          <w:t xml:space="preserve"> (</w:t>
        </w:r>
      </w:ins>
      <w:ins w:id="12052" w:author="Robert Pasternak" w:date="2021-06-08T13:30:00Z">
        <w:r w:rsidRPr="00AA4E7F">
          <w:rPr>
            <w:lang w:eastAsia="en-US"/>
          </w:rPr>
          <w:t xml:space="preserve">łącznie </w:t>
        </w:r>
      </w:ins>
      <w:ins w:id="12053" w:author="Robert Pasternak" w:date="2021-06-08T13:23:00Z">
        <w:r w:rsidRPr="00AA4E7F">
          <w:rPr>
            <w:lang w:eastAsia="en-US"/>
          </w:rPr>
          <w:t xml:space="preserve">odpady </w:t>
        </w:r>
      </w:ins>
      <w:ins w:id="12054" w:author="Robert Pasternak" w:date="2021-06-24T11:18:00Z">
        <w:r w:rsidR="00ED6641" w:rsidRPr="00AA4E7F">
          <w:rPr>
            <w:lang w:eastAsia="en-US"/>
            <w:rPrChange w:id="12055" w:author="Robert Pasternak" w:date="2024-07-18T11:44:00Z">
              <w:rPr>
                <w:color w:val="000000" w:themeColor="text1"/>
                <w:lang w:eastAsia="en-US"/>
              </w:rPr>
            </w:rPrChange>
          </w:rPr>
          <w:br/>
        </w:r>
      </w:ins>
      <w:ins w:id="12056" w:author="Robert Pasternak" w:date="2021-06-08T13:23:00Z">
        <w:r w:rsidRPr="00AA4E7F">
          <w:rPr>
            <w:lang w:eastAsia="en-US"/>
          </w:rPr>
          <w:t xml:space="preserve">o kodach </w:t>
        </w:r>
      </w:ins>
      <w:ins w:id="12057" w:author="Robert Pasternak" w:date="2021-06-08T13:22:00Z">
        <w:r w:rsidRPr="00AA4E7F">
          <w:rPr>
            <w:lang w:eastAsia="en-US"/>
          </w:rPr>
          <w:t>15 01 02, 15 01 0</w:t>
        </w:r>
        <w:r w:rsidR="0072219D" w:rsidRPr="00AA4E7F">
          <w:rPr>
            <w:lang w:eastAsia="en-US"/>
            <w:rPrChange w:id="12058" w:author="Robert Pasternak" w:date="2024-07-18T11:44:00Z">
              <w:rPr>
                <w:color w:val="000000" w:themeColor="text1"/>
                <w:lang w:eastAsia="en-US"/>
              </w:rPr>
            </w:rPrChange>
          </w:rPr>
          <w:t>4, 15 01 05, 15 01 06, 20 01 39</w:t>
        </w:r>
      </w:ins>
      <w:ins w:id="12059" w:author="Robert Pasternak" w:date="2021-06-08T13:23:00Z">
        <w:r w:rsidRPr="00AA4E7F">
          <w:rPr>
            <w:lang w:eastAsia="en-US"/>
          </w:rPr>
          <w:t>)</w:t>
        </w:r>
      </w:ins>
      <w:ins w:id="12060" w:author="Piotr Szumlak" w:date="2021-07-08T14:29:00Z">
        <w:r w:rsidR="00FB4FED" w:rsidRPr="00AA4E7F">
          <w:rPr>
            <w:lang w:eastAsia="en-US"/>
            <w:rPrChange w:id="12061" w:author="Robert Pasternak" w:date="2024-07-18T11:44:00Z">
              <w:rPr>
                <w:color w:val="000000" w:themeColor="text1"/>
                <w:lang w:eastAsia="en-US"/>
              </w:rPr>
            </w:rPrChange>
          </w:rPr>
          <w:t xml:space="preserve"> </w:t>
        </w:r>
      </w:ins>
      <w:ins w:id="12062" w:author="Robert Pasternak" w:date="2021-06-08T13:17:00Z">
        <w:r w:rsidRPr="00AA4E7F">
          <w:rPr>
            <w:lang w:eastAsia="en-US"/>
          </w:rPr>
          <w:t xml:space="preserve">oraz </w:t>
        </w:r>
      </w:ins>
      <w:ins w:id="12063" w:author="Robert Pasternak" w:date="2021-06-08T13:19:00Z">
        <w:r w:rsidR="00A05DD8" w:rsidRPr="00AA4E7F">
          <w:rPr>
            <w:lang w:eastAsia="en-US"/>
            <w:rPrChange w:id="12064" w:author="Robert Pasternak" w:date="2024-07-18T11:44:00Z">
              <w:rPr>
                <w:color w:val="000000" w:themeColor="text1"/>
                <w:lang w:eastAsia="en-US"/>
              </w:rPr>
            </w:rPrChange>
          </w:rPr>
          <w:t xml:space="preserve">co najmniej </w:t>
        </w:r>
      </w:ins>
      <w:ins w:id="12065" w:author="Robert Pasternak" w:date="2021-07-28T12:56:00Z">
        <w:r w:rsidR="00666498" w:rsidRPr="00AA4E7F">
          <w:rPr>
            <w:lang w:eastAsia="en-US"/>
            <w:rPrChange w:id="12066" w:author="Robert Pasternak" w:date="2024-07-18T11:44:00Z">
              <w:rPr>
                <w:color w:val="000000" w:themeColor="text1"/>
                <w:lang w:eastAsia="en-US"/>
              </w:rPr>
            </w:rPrChange>
          </w:rPr>
          <w:br/>
        </w:r>
      </w:ins>
      <w:ins w:id="12067" w:author="Robert Pasternak" w:date="2024-07-18T11:06:00Z">
        <w:r w:rsidR="00FF3648" w:rsidRPr="00AA4E7F">
          <w:rPr>
            <w:lang w:eastAsia="en-US"/>
            <w:rPrChange w:id="12068" w:author="Robert Pasternak" w:date="2024-07-18T11:44:00Z">
              <w:rPr>
                <w:color w:val="FF0000"/>
                <w:lang w:eastAsia="en-US"/>
              </w:rPr>
            </w:rPrChange>
          </w:rPr>
          <w:t>6</w:t>
        </w:r>
      </w:ins>
      <w:ins w:id="12069" w:author="Robert Pasternak" w:date="2021-06-08T13:19:00Z">
        <w:r w:rsidRPr="00AA4E7F">
          <w:rPr>
            <w:lang w:eastAsia="en-US"/>
          </w:rPr>
          <w:t>00</w:t>
        </w:r>
      </w:ins>
      <w:ins w:id="12070" w:author="Piotr Szumlak" w:date="2021-07-08T14:29:00Z">
        <w:r w:rsidR="00FB4FED" w:rsidRPr="00AA4E7F">
          <w:rPr>
            <w:lang w:eastAsia="en-US"/>
            <w:rPrChange w:id="12071" w:author="Robert Pasternak" w:date="2024-07-18T11:44:00Z">
              <w:rPr>
                <w:color w:val="000000" w:themeColor="text1"/>
                <w:lang w:eastAsia="en-US"/>
              </w:rPr>
            </w:rPrChange>
          </w:rPr>
          <w:t xml:space="preserve"> </w:t>
        </w:r>
      </w:ins>
      <w:ins w:id="12072" w:author="Robert Pasternak" w:date="2021-06-08T13:20:00Z">
        <w:r w:rsidRPr="00AA4E7F">
          <w:rPr>
            <w:lang w:eastAsia="en-US"/>
          </w:rPr>
          <w:t xml:space="preserve">Mg/rok </w:t>
        </w:r>
      </w:ins>
      <w:ins w:id="12073" w:author="Robert Pasternak" w:date="2021-06-08T13:29:00Z">
        <w:r w:rsidR="00A05DD8" w:rsidRPr="00AA4E7F">
          <w:rPr>
            <w:lang w:eastAsia="en-US"/>
            <w:rPrChange w:id="12074" w:author="Robert Pasternak" w:date="2024-07-18T11:44:00Z">
              <w:rPr>
                <w:color w:val="000000" w:themeColor="text1"/>
                <w:lang w:eastAsia="en-US"/>
              </w:rPr>
            </w:rPrChange>
          </w:rPr>
          <w:t xml:space="preserve">(nie mniej niż </w:t>
        </w:r>
      </w:ins>
      <w:ins w:id="12075" w:author="Robert Pasternak" w:date="2024-07-18T11:44:00Z">
        <w:r w:rsidR="00AA4E7F" w:rsidRPr="00AA4E7F">
          <w:rPr>
            <w:lang w:eastAsia="en-US"/>
            <w:rPrChange w:id="12076" w:author="Robert Pasternak" w:date="2024-07-18T11:44:00Z">
              <w:rPr>
                <w:color w:val="FF0000"/>
                <w:lang w:eastAsia="en-US"/>
              </w:rPr>
            </w:rPrChange>
          </w:rPr>
          <w:t>50</w:t>
        </w:r>
      </w:ins>
      <w:ins w:id="12077" w:author="Robert Pasternak" w:date="2021-06-24T11:09:00Z">
        <w:r w:rsidR="00A05DD8" w:rsidRPr="00AA4E7F">
          <w:rPr>
            <w:lang w:eastAsia="en-US"/>
            <w:rPrChange w:id="12078" w:author="Robert Pasternak" w:date="2024-07-18T11:44:00Z">
              <w:rPr>
                <w:color w:val="000000" w:themeColor="text1"/>
                <w:lang w:eastAsia="en-US"/>
              </w:rPr>
            </w:rPrChange>
          </w:rPr>
          <w:t xml:space="preserve"> </w:t>
        </w:r>
      </w:ins>
      <w:ins w:id="12079" w:author="Robert Pasternak" w:date="2021-06-08T13:29:00Z">
        <w:r w:rsidRPr="00AA4E7F">
          <w:rPr>
            <w:lang w:eastAsia="en-US"/>
          </w:rPr>
          <w:t xml:space="preserve">Mg/miesięcznie) </w:t>
        </w:r>
      </w:ins>
      <w:ins w:id="12080" w:author="Robert Pasternak" w:date="2021-06-08T13:20:00Z">
        <w:r w:rsidRPr="00AA4E7F">
          <w:rPr>
            <w:lang w:eastAsia="en-US"/>
          </w:rPr>
          <w:t xml:space="preserve">odpadów frakcji </w:t>
        </w:r>
      </w:ins>
      <w:ins w:id="12081" w:author="Robert Pasternak" w:date="2021-06-08T13:21:00Z">
        <w:r w:rsidRPr="00AA4E7F">
          <w:rPr>
            <w:lang w:eastAsia="en-US"/>
          </w:rPr>
          <w:t>papier (</w:t>
        </w:r>
      </w:ins>
      <w:ins w:id="12082" w:author="Robert Pasternak" w:date="2021-06-08T13:30:00Z">
        <w:r w:rsidRPr="00AA4E7F">
          <w:rPr>
            <w:lang w:eastAsia="en-US"/>
          </w:rPr>
          <w:t xml:space="preserve">łącznie </w:t>
        </w:r>
      </w:ins>
      <w:ins w:id="12083" w:author="Robert Pasternak" w:date="2021-06-08T13:23:00Z">
        <w:r w:rsidRPr="00AA4E7F">
          <w:rPr>
            <w:lang w:eastAsia="en-US"/>
          </w:rPr>
          <w:t xml:space="preserve">odpady </w:t>
        </w:r>
      </w:ins>
      <w:ins w:id="12084" w:author="Robert Pasternak" w:date="2021-07-28T12:56:00Z">
        <w:r w:rsidR="00666498" w:rsidRPr="00AA4E7F">
          <w:rPr>
            <w:lang w:eastAsia="en-US"/>
            <w:rPrChange w:id="12085" w:author="Robert Pasternak" w:date="2024-07-18T11:44:00Z">
              <w:rPr>
                <w:color w:val="000000" w:themeColor="text1"/>
                <w:lang w:eastAsia="en-US"/>
              </w:rPr>
            </w:rPrChange>
          </w:rPr>
          <w:br/>
        </w:r>
      </w:ins>
      <w:ins w:id="12086" w:author="Robert Pasternak" w:date="2021-06-08T13:23:00Z">
        <w:r w:rsidRPr="00AA4E7F">
          <w:rPr>
            <w:lang w:eastAsia="en-US"/>
          </w:rPr>
          <w:t xml:space="preserve">o kodach </w:t>
        </w:r>
      </w:ins>
      <w:ins w:id="12087" w:author="Robert Pasternak" w:date="2021-06-08T13:21:00Z">
        <w:r w:rsidRPr="00AA4E7F">
          <w:rPr>
            <w:lang w:eastAsia="en-US"/>
          </w:rPr>
          <w:t>15 01 01, 20 01 01)</w:t>
        </w:r>
      </w:ins>
      <w:ins w:id="12088" w:author="Robert Pasternak" w:date="2021-06-08T13:30:00Z">
        <w:r w:rsidRPr="00AA4E7F">
          <w:rPr>
            <w:lang w:eastAsia="en-US"/>
          </w:rPr>
          <w:t xml:space="preserve"> pochodz</w:t>
        </w:r>
      </w:ins>
      <w:ins w:id="12089" w:author="Robert Pasternak" w:date="2021-06-08T13:31:00Z">
        <w:r w:rsidRPr="00AA4E7F">
          <w:rPr>
            <w:lang w:eastAsia="en-US"/>
          </w:rPr>
          <w:t>ących z terenu Gminy Ostrowiec Świętokrzyski.</w:t>
        </w:r>
      </w:ins>
      <w:ins w:id="12090" w:author="Robert Pasternak" w:date="2021-06-24T11:18:00Z">
        <w:r w:rsidR="00ED6641" w:rsidRPr="00AA4E7F">
          <w:rPr>
            <w:lang w:eastAsia="en-US"/>
            <w:rPrChange w:id="12091" w:author="Robert Pasternak" w:date="2024-07-18T11:44:00Z">
              <w:rPr>
                <w:color w:val="000000" w:themeColor="text1"/>
                <w:lang w:eastAsia="en-US"/>
              </w:rPr>
            </w:rPrChange>
          </w:rPr>
          <w:br/>
        </w:r>
      </w:ins>
      <w:ins w:id="12092" w:author="Robert Pasternak" w:date="2021-06-08T14:09:00Z">
        <w:r w:rsidRPr="00AA4E7F">
          <w:rPr>
            <w:lang w:eastAsia="en-US"/>
          </w:rPr>
          <w:t>W celu spełnienia wymogu dotyczącego ilości odpadów jakie mog</w:t>
        </w:r>
      </w:ins>
      <w:ins w:id="12093" w:author="Robert Pasternak" w:date="2021-06-08T14:10:00Z">
        <w:r w:rsidRPr="00AA4E7F">
          <w:rPr>
            <w:lang w:eastAsia="en-US"/>
          </w:rPr>
          <w:t xml:space="preserve">ą być poddane procesowi sortowania Zamawiający dopuszcza możliwość łączenia posiadanego zezwolenia </w:t>
        </w:r>
      </w:ins>
      <w:ins w:id="12094" w:author="Robert Pasternak" w:date="2021-06-08T14:11:00Z">
        <w:r w:rsidRPr="00AA4E7F">
          <w:rPr>
            <w:lang w:eastAsia="en-US"/>
          </w:rPr>
          <w:t xml:space="preserve">na wytwarzanie odpadów z uwzględnieniem przetwarzania odpadów </w:t>
        </w:r>
      </w:ins>
      <w:ins w:id="12095" w:author="Piotr Szumlak" w:date="2021-07-08T14:29:00Z">
        <w:del w:id="12096" w:author="Robert Pasternak" w:date="2021-07-12T14:47:00Z">
          <w:r w:rsidR="00FB4FED" w:rsidRPr="00AA4E7F" w:rsidDel="00E07380">
            <w:rPr>
              <w:lang w:eastAsia="en-US"/>
              <w:rPrChange w:id="12097" w:author="Robert Pasternak" w:date="2024-07-18T11:44:00Z">
                <w:rPr>
                  <w:color w:val="000000" w:themeColor="text1"/>
                  <w:lang w:eastAsia="en-US"/>
                </w:rPr>
              </w:rPrChange>
            </w:rPr>
            <w:br/>
          </w:r>
        </w:del>
      </w:ins>
      <w:ins w:id="12098" w:author="Robert Pasternak" w:date="2021-06-08T14:11:00Z">
        <w:r w:rsidRPr="00AA4E7F">
          <w:rPr>
            <w:lang w:eastAsia="en-US"/>
          </w:rPr>
          <w:t xml:space="preserve">w </w:t>
        </w:r>
        <w:r w:rsidRPr="008416E6">
          <w:rPr>
            <w:lang w:eastAsia="en-US"/>
          </w:rPr>
          <w:t xml:space="preserve">związku z eksploatacją sortowni odpadów </w:t>
        </w:r>
      </w:ins>
      <w:ins w:id="12099" w:author="Robert Pasternak" w:date="2021-06-08T14:10:00Z">
        <w:r w:rsidRPr="008416E6">
          <w:rPr>
            <w:lang w:eastAsia="en-US"/>
          </w:rPr>
          <w:t>z umową lub umowami</w:t>
        </w:r>
      </w:ins>
      <w:ins w:id="12100" w:author="Robert Pasternak" w:date="2021-06-08T14:11:00Z">
        <w:r w:rsidRPr="008416E6">
          <w:rPr>
            <w:lang w:eastAsia="en-US"/>
          </w:rPr>
          <w:t xml:space="preserve"> z podmiotami posiadającymi takie zezwolenie.</w:t>
        </w:r>
      </w:ins>
    </w:p>
    <w:p w14:paraId="7F6A79FA" w14:textId="27ED5C5D" w:rsidR="00361B44" w:rsidRPr="008416E6" w:rsidRDefault="00A13C38">
      <w:pPr>
        <w:pStyle w:val="Akapitzlist"/>
        <w:numPr>
          <w:ilvl w:val="0"/>
          <w:numId w:val="14"/>
        </w:numPr>
        <w:autoSpaceDE w:val="0"/>
        <w:autoSpaceDN w:val="0"/>
        <w:spacing w:line="312" w:lineRule="auto"/>
        <w:rPr>
          <w:ins w:id="12101" w:author="Robert Pasternak" w:date="2021-07-14T14:52:00Z"/>
          <w:lang w:eastAsia="en-US"/>
          <w:rPrChange w:id="12102" w:author="Robert Pasternak" w:date="2021-09-07T12:47:00Z">
            <w:rPr>
              <w:ins w:id="12103" w:author="Robert Pasternak" w:date="2021-07-14T14:52:00Z"/>
              <w:color w:val="000000" w:themeColor="text1"/>
              <w:lang w:eastAsia="en-US"/>
            </w:rPr>
          </w:rPrChange>
        </w:rPr>
        <w:pPrChange w:id="12104" w:author="Robert Pasternak" w:date="2021-07-02T08:23:00Z">
          <w:pPr>
            <w:numPr>
              <w:numId w:val="14"/>
            </w:numPr>
            <w:autoSpaceDE w:val="0"/>
            <w:autoSpaceDN w:val="0"/>
            <w:spacing w:line="360" w:lineRule="auto"/>
            <w:ind w:left="360" w:hanging="360"/>
          </w:pPr>
        </w:pPrChange>
      </w:pPr>
      <w:ins w:id="12105" w:author="Robert Pasternak" w:date="2021-06-25T11:50:00Z">
        <w:r w:rsidRPr="008416E6">
          <w:rPr>
            <w:lang w:eastAsia="en-US"/>
            <w:rPrChange w:id="12106" w:author="Robert Pasternak" w:date="2021-09-07T12:47:00Z">
              <w:rPr>
                <w:color w:val="000000" w:themeColor="text1"/>
                <w:lang w:eastAsia="en-US"/>
              </w:rPr>
            </w:rPrChange>
          </w:rPr>
          <w:t>Koszty zagospodarowania całego strumienia odpadów komunalnych odebranych bezpo</w:t>
        </w:r>
      </w:ins>
      <w:ins w:id="12107" w:author="Robert Pasternak" w:date="2021-06-25T11:51:00Z">
        <w:r w:rsidRPr="008416E6">
          <w:rPr>
            <w:lang w:eastAsia="en-US"/>
            <w:rPrChange w:id="12108" w:author="Robert Pasternak" w:date="2021-09-07T12:47:00Z">
              <w:rPr>
                <w:color w:val="000000" w:themeColor="text1"/>
                <w:lang w:eastAsia="en-US"/>
              </w:rPr>
            </w:rPrChange>
          </w:rPr>
          <w:t>średnio z nieruchomości zamieszkałych</w:t>
        </w:r>
      </w:ins>
      <w:ins w:id="12109" w:author="kaluz" w:date="2021-09-07T05:49:00Z">
        <w:del w:id="12110" w:author="Robert Pasternak" w:date="2024-07-17T11:37:00Z">
          <w:r w:rsidR="00AB55F9" w:rsidRPr="008416E6" w:rsidDel="00411DFE">
            <w:rPr>
              <w:lang w:eastAsia="en-US"/>
              <w:rPrChange w:id="12111" w:author="Robert Pasternak" w:date="2021-09-07T12:47:00Z">
                <w:rPr>
                  <w:color w:val="000000" w:themeColor="text1"/>
                  <w:lang w:eastAsia="en-US"/>
                </w:rPr>
              </w:rPrChange>
            </w:rPr>
            <w:delText xml:space="preserve"> i 4</w:delText>
          </w:r>
        </w:del>
      </w:ins>
      <w:ins w:id="12112" w:author="Robert Pasternak" w:date="2021-06-25T11:51:00Z">
        <w:r w:rsidRPr="008416E6">
          <w:rPr>
            <w:lang w:eastAsia="en-US"/>
            <w:rPrChange w:id="12113" w:author="Robert Pasternak" w:date="2021-09-07T12:47:00Z">
              <w:rPr>
                <w:color w:val="000000" w:themeColor="text1"/>
                <w:lang w:eastAsia="en-US"/>
              </w:rPr>
            </w:rPrChange>
          </w:rPr>
          <w:t xml:space="preserve">, pokrywa </w:t>
        </w:r>
      </w:ins>
      <w:ins w:id="12114" w:author="Robert Pasternak" w:date="2021-06-25T11:52:00Z">
        <w:r w:rsidRPr="008416E6">
          <w:rPr>
            <w:lang w:eastAsia="en-US"/>
            <w:rPrChange w:id="12115" w:author="Robert Pasternak" w:date="2021-09-07T12:47:00Z">
              <w:rPr>
                <w:color w:val="000000" w:themeColor="text1"/>
                <w:lang w:eastAsia="en-US"/>
              </w:rPr>
            </w:rPrChange>
          </w:rPr>
          <w:t xml:space="preserve">w całości Wykonawca </w:t>
        </w:r>
        <w:del w:id="12116" w:author="Grzegorz" w:date="2021-09-07T12:01:00Z">
          <w:r w:rsidRPr="008416E6" w:rsidDel="004D4E38">
            <w:rPr>
              <w:lang w:eastAsia="en-US"/>
              <w:rPrChange w:id="12117" w:author="Robert Pasternak" w:date="2021-09-07T12:47:00Z">
                <w:rPr>
                  <w:color w:val="000000" w:themeColor="text1"/>
                  <w:lang w:eastAsia="en-US"/>
                </w:rPr>
              </w:rPrChange>
            </w:rPr>
            <w:br/>
          </w:r>
        </w:del>
        <w:r w:rsidR="00E11DE4" w:rsidRPr="008416E6">
          <w:rPr>
            <w:lang w:eastAsia="en-US"/>
          </w:rPr>
          <w:t>w ramach zaoferowanej ceny ofertowej.</w:t>
        </w:r>
      </w:ins>
    </w:p>
    <w:p w14:paraId="32D6588B" w14:textId="77777777" w:rsidR="00037FB9" w:rsidRPr="008416E6" w:rsidRDefault="00037FB9">
      <w:pPr>
        <w:pStyle w:val="Akapitzlist"/>
        <w:numPr>
          <w:ilvl w:val="0"/>
          <w:numId w:val="14"/>
        </w:numPr>
        <w:autoSpaceDE w:val="0"/>
        <w:autoSpaceDN w:val="0"/>
        <w:spacing w:line="312" w:lineRule="auto"/>
        <w:rPr>
          <w:ins w:id="12118" w:author="kaluz" w:date="2021-05-04T23:32:00Z"/>
          <w:lang w:eastAsia="en-US"/>
          <w:rPrChange w:id="12119" w:author="Robert Pasternak" w:date="2021-09-07T12:47:00Z">
            <w:rPr>
              <w:ins w:id="12120" w:author="kaluz" w:date="2021-05-04T23:32:00Z"/>
              <w:rFonts w:ascii="Times" w:hAnsi="Times" w:cs="Arial"/>
              <w:color w:val="000000" w:themeColor="text1"/>
              <w:lang w:eastAsia="en-US"/>
            </w:rPr>
          </w:rPrChange>
        </w:rPr>
        <w:pPrChange w:id="12121" w:author="Robert Pasternak" w:date="2021-07-02T08:23:00Z">
          <w:pPr>
            <w:numPr>
              <w:numId w:val="14"/>
            </w:numPr>
            <w:autoSpaceDE w:val="0"/>
            <w:autoSpaceDN w:val="0"/>
            <w:spacing w:line="360" w:lineRule="auto"/>
            <w:ind w:left="360" w:hanging="360"/>
          </w:pPr>
        </w:pPrChange>
      </w:pPr>
      <w:ins w:id="12122" w:author="Robert Pasternak" w:date="2021-07-14T14:52:00Z">
        <w:r w:rsidRPr="008416E6">
          <w:rPr>
            <w:lang w:eastAsia="en-US"/>
            <w:rPrChange w:id="12123" w:author="Robert Pasternak" w:date="2021-09-07T12:47:00Z">
              <w:rPr>
                <w:color w:val="000000" w:themeColor="text1"/>
                <w:lang w:eastAsia="en-US"/>
              </w:rPr>
            </w:rPrChange>
          </w:rPr>
          <w:t xml:space="preserve">Wykonawca, który zagospodarowuje odpady </w:t>
        </w:r>
        <w:r w:rsidR="00F21307" w:rsidRPr="008416E6">
          <w:rPr>
            <w:lang w:eastAsia="en-US"/>
            <w:rPrChange w:id="12124" w:author="Robert Pasternak" w:date="2021-09-07T12:47:00Z">
              <w:rPr>
                <w:color w:val="000000" w:themeColor="text1"/>
                <w:lang w:eastAsia="en-US"/>
              </w:rPr>
            </w:rPrChange>
          </w:rPr>
          <w:t>komunalne w ramach prowadzonych przez siebie instalacjach, zobowi</w:t>
        </w:r>
      </w:ins>
      <w:ins w:id="12125" w:author="Robert Pasternak" w:date="2021-07-14T14:53:00Z">
        <w:r w:rsidR="00F21307" w:rsidRPr="008416E6">
          <w:rPr>
            <w:lang w:eastAsia="en-US"/>
            <w:rPrChange w:id="12126" w:author="Robert Pasternak" w:date="2021-09-07T12:47:00Z">
              <w:rPr>
                <w:color w:val="000000" w:themeColor="text1"/>
                <w:lang w:eastAsia="en-US"/>
              </w:rPr>
            </w:rPrChange>
          </w:rPr>
          <w:t>ązany jest przez cały okres realizacji Przedmiotu zamówienia posiadać ważne zezwolenia lub pozwolenia uprawniające na eksploatacji instalacji.</w:t>
        </w:r>
      </w:ins>
      <w:ins w:id="12127" w:author="Robert Pasternak" w:date="2021-07-14T14:54:00Z">
        <w:r w:rsidR="00F21307" w:rsidRPr="008416E6">
          <w:rPr>
            <w:lang w:eastAsia="en-US"/>
            <w:rPrChange w:id="12128" w:author="Robert Pasternak" w:date="2021-09-07T12:47:00Z">
              <w:rPr>
                <w:color w:val="000000" w:themeColor="text1"/>
                <w:lang w:eastAsia="en-US"/>
              </w:rPr>
            </w:rPrChange>
          </w:rPr>
          <w:t xml:space="preserve"> </w:t>
        </w:r>
      </w:ins>
      <w:ins w:id="12129" w:author="Robert Pasternak" w:date="2021-07-14T14:57:00Z">
        <w:r w:rsidR="00F21307" w:rsidRPr="008416E6">
          <w:rPr>
            <w:lang w:eastAsia="en-US"/>
            <w:rPrChange w:id="12130" w:author="Robert Pasternak" w:date="2021-09-07T12:47:00Z">
              <w:rPr>
                <w:color w:val="000000" w:themeColor="text1"/>
                <w:lang w:eastAsia="en-US"/>
              </w:rPr>
            </w:rPrChange>
          </w:rPr>
          <w:br/>
        </w:r>
      </w:ins>
      <w:ins w:id="12131" w:author="Robert Pasternak" w:date="2021-07-14T14:54:00Z">
        <w:r w:rsidR="00F21307" w:rsidRPr="008416E6">
          <w:rPr>
            <w:lang w:eastAsia="en-US"/>
            <w:rPrChange w:id="12132" w:author="Robert Pasternak" w:date="2021-09-07T12:47:00Z">
              <w:rPr>
                <w:color w:val="000000" w:themeColor="text1"/>
                <w:lang w:eastAsia="en-US"/>
              </w:rPr>
            </w:rPrChange>
          </w:rPr>
          <w:t xml:space="preserve">Na żądanie Zamawiającego, Wykonawca zobowiązany jest w terminie określonym </w:t>
        </w:r>
      </w:ins>
      <w:ins w:id="12133" w:author="Robert Pasternak" w:date="2021-07-14T14:57:00Z">
        <w:r w:rsidR="00F21307" w:rsidRPr="008416E6">
          <w:rPr>
            <w:lang w:eastAsia="en-US"/>
            <w:rPrChange w:id="12134" w:author="Robert Pasternak" w:date="2021-09-07T12:47:00Z">
              <w:rPr>
                <w:color w:val="000000" w:themeColor="text1"/>
                <w:lang w:eastAsia="en-US"/>
              </w:rPr>
            </w:rPrChange>
          </w:rPr>
          <w:br/>
        </w:r>
      </w:ins>
      <w:ins w:id="12135" w:author="Robert Pasternak" w:date="2021-07-14T14:54:00Z">
        <w:r w:rsidR="00F21307" w:rsidRPr="008416E6">
          <w:rPr>
            <w:lang w:eastAsia="en-US"/>
            <w:rPrChange w:id="12136" w:author="Robert Pasternak" w:date="2021-09-07T12:47:00Z">
              <w:rPr>
                <w:color w:val="000000" w:themeColor="text1"/>
                <w:lang w:eastAsia="en-US"/>
              </w:rPr>
            </w:rPrChange>
          </w:rPr>
          <w:t xml:space="preserve">w żądaniu, jednak nie krótszym niż 5 dni roboczych, do przedstawienia </w:t>
        </w:r>
      </w:ins>
      <w:ins w:id="12137" w:author="Robert Pasternak" w:date="2021-07-14T14:55:00Z">
        <w:r w:rsidR="00F21307" w:rsidRPr="008416E6">
          <w:rPr>
            <w:lang w:eastAsia="en-US"/>
            <w:rPrChange w:id="12138" w:author="Robert Pasternak" w:date="2021-09-07T12:47:00Z">
              <w:rPr>
                <w:color w:val="000000" w:themeColor="text1"/>
                <w:lang w:eastAsia="en-US"/>
              </w:rPr>
            </w:rPrChange>
          </w:rPr>
          <w:t>Zamawiającemu dokumentów potwierdzających posiadanie ważnych zezwole</w:t>
        </w:r>
      </w:ins>
      <w:ins w:id="12139" w:author="Robert Pasternak" w:date="2021-07-14T14:56:00Z">
        <w:r w:rsidR="00F21307" w:rsidRPr="008416E6">
          <w:rPr>
            <w:lang w:eastAsia="en-US"/>
            <w:rPrChange w:id="12140" w:author="Robert Pasternak" w:date="2021-09-07T12:47:00Z">
              <w:rPr>
                <w:color w:val="000000" w:themeColor="text1"/>
                <w:lang w:eastAsia="en-US"/>
              </w:rPr>
            </w:rPrChange>
          </w:rPr>
          <w:t>ń lub pozwoleń, o których mowa powyżej.</w:t>
        </w:r>
      </w:ins>
      <w:ins w:id="12141" w:author="Robert Pasternak" w:date="2021-07-14T14:55:00Z">
        <w:r w:rsidR="00F21307" w:rsidRPr="008416E6">
          <w:rPr>
            <w:lang w:eastAsia="en-US"/>
            <w:rPrChange w:id="12142" w:author="Robert Pasternak" w:date="2021-09-07T12:47:00Z">
              <w:rPr>
                <w:color w:val="000000" w:themeColor="text1"/>
                <w:lang w:eastAsia="en-US"/>
              </w:rPr>
            </w:rPrChange>
          </w:rPr>
          <w:t xml:space="preserve"> </w:t>
        </w:r>
      </w:ins>
      <w:ins w:id="12143" w:author="Robert Pasternak" w:date="2021-07-14T14:52:00Z">
        <w:r w:rsidRPr="008416E6">
          <w:rPr>
            <w:lang w:eastAsia="en-US"/>
            <w:rPrChange w:id="12144" w:author="Robert Pasternak" w:date="2021-09-07T12:47:00Z">
              <w:rPr>
                <w:color w:val="000000" w:themeColor="text1"/>
                <w:lang w:eastAsia="en-US"/>
              </w:rPr>
            </w:rPrChange>
          </w:rPr>
          <w:t xml:space="preserve"> </w:t>
        </w:r>
      </w:ins>
    </w:p>
    <w:p w14:paraId="640F958D" w14:textId="77777777" w:rsidR="00361B44" w:rsidRPr="008416E6" w:rsidRDefault="00361B44">
      <w:pPr>
        <w:autoSpaceDE w:val="0"/>
        <w:autoSpaceDN w:val="0"/>
        <w:spacing w:line="312" w:lineRule="auto"/>
        <w:rPr>
          <w:del w:id="12145" w:author="Robert Pasternak" w:date="2021-05-12T14:52:00Z"/>
          <w:lang w:eastAsia="en-US"/>
          <w:rPrChange w:id="12146" w:author="Robert Pasternak" w:date="2021-09-07T12:47:00Z">
            <w:rPr>
              <w:del w:id="12147" w:author="Robert Pasternak" w:date="2021-05-12T14:52:00Z"/>
              <w:color w:val="000000" w:themeColor="text1"/>
              <w:lang w:eastAsia="en-US"/>
            </w:rPr>
          </w:rPrChange>
        </w:rPr>
        <w:pPrChange w:id="12148" w:author="Robert Pasternak" w:date="2021-05-13T11:34:00Z">
          <w:pPr>
            <w:autoSpaceDE w:val="0"/>
            <w:autoSpaceDN w:val="0"/>
          </w:pPr>
        </w:pPrChange>
      </w:pPr>
    </w:p>
    <w:p w14:paraId="6725F595" w14:textId="77777777" w:rsidR="00390DD2" w:rsidRPr="008416E6" w:rsidRDefault="00390DD2">
      <w:pPr>
        <w:spacing w:line="312" w:lineRule="auto"/>
        <w:rPr>
          <w:ins w:id="12149" w:author="Robert Pasternak" w:date="2021-05-13T11:56:00Z"/>
          <w:lang w:eastAsia="en-US"/>
          <w:rPrChange w:id="12150" w:author="Robert Pasternak" w:date="2021-09-07T12:47:00Z">
            <w:rPr>
              <w:ins w:id="12151" w:author="Robert Pasternak" w:date="2021-05-13T11:56:00Z"/>
              <w:rFonts w:ascii="Times" w:hAnsi="Times" w:cs="Arial"/>
              <w:color w:val="000000" w:themeColor="text1"/>
              <w:lang w:eastAsia="en-US"/>
            </w:rPr>
          </w:rPrChange>
        </w:rPr>
        <w:pPrChange w:id="12152" w:author="Robert Pasternak" w:date="2021-06-08T13:32:00Z">
          <w:pPr>
            <w:numPr>
              <w:numId w:val="14"/>
            </w:numPr>
            <w:autoSpaceDE w:val="0"/>
            <w:autoSpaceDN w:val="0"/>
            <w:spacing w:line="360" w:lineRule="auto"/>
            <w:ind w:left="360" w:hanging="360"/>
          </w:pPr>
        </w:pPrChange>
      </w:pPr>
    </w:p>
    <w:p w14:paraId="428A7DDC" w14:textId="77777777" w:rsidR="00361B44" w:rsidRPr="008416E6" w:rsidRDefault="00E11DE4">
      <w:pPr>
        <w:numPr>
          <w:ilvl w:val="0"/>
          <w:numId w:val="14"/>
        </w:numPr>
        <w:autoSpaceDE w:val="0"/>
        <w:autoSpaceDN w:val="0"/>
        <w:spacing w:line="312" w:lineRule="auto"/>
        <w:jc w:val="center"/>
        <w:rPr>
          <w:del w:id="12153" w:author="Robert Pasternak" w:date="2021-05-12T11:55:00Z"/>
          <w:lang w:eastAsia="en-US"/>
          <w:rPrChange w:id="12154" w:author="Robert Pasternak" w:date="2021-09-07T12:47:00Z">
            <w:rPr>
              <w:del w:id="12155" w:author="Robert Pasternak" w:date="2021-05-12T11:55:00Z"/>
              <w:rFonts w:ascii="Times" w:hAnsi="Times" w:cs="Arial"/>
              <w:color w:val="000000" w:themeColor="text1"/>
              <w:lang w:eastAsia="en-US"/>
            </w:rPr>
          </w:rPrChange>
        </w:rPr>
        <w:pPrChange w:id="12156" w:author="Robert Pasternak" w:date="2021-05-13T11:58:00Z">
          <w:pPr>
            <w:numPr>
              <w:numId w:val="14"/>
            </w:numPr>
            <w:autoSpaceDE w:val="0"/>
            <w:autoSpaceDN w:val="0"/>
            <w:spacing w:line="360" w:lineRule="auto"/>
            <w:ind w:left="360" w:hanging="360"/>
          </w:pPr>
        </w:pPrChange>
      </w:pPr>
      <w:ins w:id="12157" w:author="kaluz" w:date="2021-05-04T23:33:00Z">
        <w:del w:id="12158" w:author="Robert Pasternak" w:date="2021-05-12T11:55:00Z">
          <w:r w:rsidRPr="008416E6">
            <w:rPr>
              <w:lang w:eastAsia="en-US"/>
              <w:rPrChange w:id="12159" w:author="Robert Pasternak" w:date="2021-09-07T12:47:00Z">
                <w:rPr>
                  <w:rFonts w:ascii="Times" w:hAnsi="Times" w:cs="Arial"/>
                  <w:color w:val="000000" w:themeColor="text1"/>
                  <w:lang w:eastAsia="en-US"/>
                </w:rPr>
              </w:rPrChange>
            </w:rPr>
            <w:delText>Wykonawcę obowiązuje bezwzględny zakaz przekazywania bezpo</w:delText>
          </w:r>
        </w:del>
      </w:ins>
      <w:ins w:id="12160" w:author="kaluz" w:date="2021-05-04T23:34:00Z">
        <w:del w:id="12161" w:author="Robert Pasternak" w:date="2021-05-12T11:55:00Z">
          <w:r w:rsidRPr="008416E6">
            <w:rPr>
              <w:lang w:eastAsia="en-US"/>
              <w:rPrChange w:id="12162" w:author="Robert Pasternak" w:date="2021-09-07T12:47:00Z">
                <w:rPr>
                  <w:rFonts w:ascii="Times" w:hAnsi="Times" w:cs="Arial"/>
                  <w:color w:val="000000" w:themeColor="text1"/>
                  <w:lang w:eastAsia="en-US"/>
                </w:rPr>
              </w:rPrChange>
            </w:rPr>
            <w:delText>średnio po odbiorze odpadów komunalnych selektywnie zbieranych obejmujących frakcję metale i tworzywa sztuczne oraz papier do instalacji termiczn</w:delText>
          </w:r>
        </w:del>
      </w:ins>
      <w:ins w:id="12163" w:author="kaluz" w:date="2021-05-04T23:36:00Z">
        <w:del w:id="12164" w:author="Robert Pasternak" w:date="2021-05-12T11:55:00Z">
          <w:r w:rsidRPr="008416E6">
            <w:rPr>
              <w:lang w:eastAsia="en-US"/>
              <w:rPrChange w:id="12165" w:author="Robert Pasternak" w:date="2021-09-07T12:47:00Z">
                <w:rPr>
                  <w:rFonts w:ascii="Times" w:hAnsi="Times" w:cs="Arial"/>
                  <w:color w:val="000000" w:themeColor="text1"/>
                  <w:lang w:eastAsia="en-US"/>
                </w:rPr>
              </w:rPrChange>
            </w:rPr>
            <w:delText>ie</w:delText>
          </w:r>
        </w:del>
      </w:ins>
      <w:ins w:id="12166" w:author="kaluz" w:date="2021-05-04T23:34:00Z">
        <w:del w:id="12167" w:author="Robert Pasternak" w:date="2021-05-12T11:55:00Z">
          <w:r w:rsidRPr="008416E6">
            <w:rPr>
              <w:lang w:eastAsia="en-US"/>
              <w:rPrChange w:id="12168" w:author="Robert Pasternak" w:date="2021-09-07T12:47:00Z">
                <w:rPr>
                  <w:rFonts w:ascii="Times" w:hAnsi="Times" w:cs="Arial"/>
                  <w:color w:val="000000" w:themeColor="text1"/>
                  <w:lang w:eastAsia="en-US"/>
                </w:rPr>
              </w:rPrChange>
            </w:rPr>
            <w:delText xml:space="preserve"> przekszta</w:delText>
          </w:r>
        </w:del>
      </w:ins>
      <w:ins w:id="12169" w:author="kaluz" w:date="2021-05-04T23:35:00Z">
        <w:del w:id="12170" w:author="Robert Pasternak" w:date="2021-05-12T11:55:00Z">
          <w:r w:rsidRPr="008416E6">
            <w:rPr>
              <w:lang w:eastAsia="en-US"/>
              <w:rPrChange w:id="12171" w:author="Robert Pasternak" w:date="2021-09-07T12:47:00Z">
                <w:rPr>
                  <w:rFonts w:ascii="Times" w:hAnsi="Times" w:cs="Arial"/>
                  <w:color w:val="000000" w:themeColor="text1"/>
                  <w:lang w:eastAsia="en-US"/>
                </w:rPr>
              </w:rPrChange>
            </w:rPr>
            <w:delText>łcającej odpady.</w:delText>
          </w:r>
        </w:del>
      </w:ins>
    </w:p>
    <w:p w14:paraId="560B4241" w14:textId="77777777" w:rsidR="00361B44" w:rsidRPr="008416E6" w:rsidRDefault="00361B44">
      <w:pPr>
        <w:autoSpaceDE w:val="0"/>
        <w:autoSpaceDN w:val="0"/>
        <w:spacing w:line="312" w:lineRule="auto"/>
        <w:jc w:val="center"/>
        <w:rPr>
          <w:del w:id="12172" w:author="Robert Pasternak" w:date="2021-05-12T14:52:00Z"/>
          <w:lang w:eastAsia="en-US"/>
          <w:rPrChange w:id="12173" w:author="Robert Pasternak" w:date="2021-09-07T12:47:00Z">
            <w:rPr>
              <w:del w:id="12174" w:author="Robert Pasternak" w:date="2021-05-12T14:52:00Z"/>
              <w:rFonts w:ascii="Times" w:hAnsi="Times" w:cs="Arial"/>
              <w:color w:val="000000" w:themeColor="text1"/>
              <w:lang w:eastAsia="en-US"/>
            </w:rPr>
          </w:rPrChange>
        </w:rPr>
        <w:pPrChange w:id="12175" w:author="Robert Pasternak" w:date="2021-05-13T11:58:00Z">
          <w:pPr>
            <w:autoSpaceDE w:val="0"/>
            <w:autoSpaceDN w:val="0"/>
            <w:spacing w:line="360" w:lineRule="auto"/>
          </w:pPr>
        </w:pPrChange>
      </w:pPr>
    </w:p>
    <w:p w14:paraId="08F98F95" w14:textId="77777777" w:rsidR="00361B44" w:rsidRPr="008416E6" w:rsidRDefault="00361B44">
      <w:pPr>
        <w:pStyle w:val="Akapitzlist"/>
        <w:spacing w:line="312" w:lineRule="auto"/>
        <w:jc w:val="center"/>
        <w:rPr>
          <w:ins w:id="12176" w:author="kaluz" w:date="2021-05-04T23:13:00Z"/>
          <w:del w:id="12177" w:author="Robert Pasternak" w:date="2021-05-12T14:52:00Z"/>
          <w:lang w:eastAsia="en-US"/>
          <w:rPrChange w:id="12178" w:author="Robert Pasternak" w:date="2021-09-07T12:47:00Z">
            <w:rPr>
              <w:ins w:id="12179" w:author="kaluz" w:date="2021-05-04T23:13:00Z"/>
              <w:del w:id="12180" w:author="Robert Pasternak" w:date="2021-05-12T14:52:00Z"/>
              <w:rFonts w:ascii="Times" w:hAnsi="Times" w:cs="Arial"/>
              <w:color w:val="000000" w:themeColor="text1"/>
              <w:lang w:eastAsia="en-US"/>
            </w:rPr>
          </w:rPrChange>
        </w:rPr>
        <w:pPrChange w:id="12181" w:author="Robert Pasternak" w:date="2021-05-13T11:58:00Z">
          <w:pPr>
            <w:pStyle w:val="Akapitzlist"/>
          </w:pPr>
        </w:pPrChange>
      </w:pPr>
    </w:p>
    <w:p w14:paraId="6906040B" w14:textId="77777777" w:rsidR="00361B44" w:rsidRPr="008416E6" w:rsidRDefault="00361B44">
      <w:pPr>
        <w:pStyle w:val="Akapitzlist"/>
        <w:spacing w:line="312" w:lineRule="auto"/>
        <w:jc w:val="center"/>
        <w:rPr>
          <w:ins w:id="12182" w:author="kaluz" w:date="2021-05-04T23:13:00Z"/>
          <w:del w:id="12183" w:author="Robert Pasternak" w:date="2021-05-12T14:52:00Z"/>
          <w:lang w:eastAsia="en-US"/>
          <w:rPrChange w:id="12184" w:author="Robert Pasternak" w:date="2021-09-07T12:47:00Z">
            <w:rPr>
              <w:ins w:id="12185" w:author="kaluz" w:date="2021-05-04T23:13:00Z"/>
              <w:del w:id="12186" w:author="Robert Pasternak" w:date="2021-05-12T14:52:00Z"/>
              <w:rFonts w:ascii="Times" w:hAnsi="Times" w:cs="Arial"/>
              <w:color w:val="000000" w:themeColor="text1"/>
              <w:lang w:eastAsia="en-US"/>
            </w:rPr>
          </w:rPrChange>
        </w:rPr>
        <w:pPrChange w:id="12187" w:author="Robert Pasternak" w:date="2021-05-13T11:58:00Z">
          <w:pPr>
            <w:pStyle w:val="Akapitzlist"/>
          </w:pPr>
        </w:pPrChange>
      </w:pPr>
    </w:p>
    <w:p w14:paraId="26D60DB0" w14:textId="77777777" w:rsidR="00361B44" w:rsidRPr="008416E6" w:rsidRDefault="00361B44">
      <w:pPr>
        <w:pStyle w:val="Akapitzlist"/>
        <w:spacing w:line="312" w:lineRule="auto"/>
        <w:jc w:val="center"/>
        <w:rPr>
          <w:ins w:id="12188" w:author="kaluz" w:date="2021-05-04T23:13:00Z"/>
          <w:del w:id="12189" w:author="Robert Pasternak" w:date="2021-05-12T14:52:00Z"/>
          <w:lang w:eastAsia="en-US"/>
          <w:rPrChange w:id="12190" w:author="Robert Pasternak" w:date="2021-09-07T12:47:00Z">
            <w:rPr>
              <w:ins w:id="12191" w:author="kaluz" w:date="2021-05-04T23:13:00Z"/>
              <w:del w:id="12192" w:author="Robert Pasternak" w:date="2021-05-12T14:52:00Z"/>
              <w:rFonts w:ascii="Times" w:hAnsi="Times" w:cs="Arial"/>
              <w:color w:val="000000" w:themeColor="text1"/>
              <w:lang w:eastAsia="en-US"/>
            </w:rPr>
          </w:rPrChange>
        </w:rPr>
        <w:pPrChange w:id="12193" w:author="Robert Pasternak" w:date="2021-05-13T11:58:00Z">
          <w:pPr>
            <w:pStyle w:val="Akapitzlist"/>
          </w:pPr>
        </w:pPrChange>
      </w:pPr>
    </w:p>
    <w:p w14:paraId="7CD7DDCB" w14:textId="77777777" w:rsidR="00361B44" w:rsidRPr="008416E6" w:rsidRDefault="00E11DE4">
      <w:pPr>
        <w:numPr>
          <w:ilvl w:val="0"/>
          <w:numId w:val="14"/>
        </w:numPr>
        <w:autoSpaceDE w:val="0"/>
        <w:autoSpaceDN w:val="0"/>
        <w:spacing w:line="312" w:lineRule="auto"/>
        <w:jc w:val="center"/>
        <w:rPr>
          <w:del w:id="12194" w:author="kaluz" w:date="2021-05-04T23:13:00Z"/>
          <w:lang w:eastAsia="en-US"/>
          <w:rPrChange w:id="12195" w:author="Robert Pasternak" w:date="2021-09-07T12:47:00Z">
            <w:rPr>
              <w:del w:id="12196" w:author="kaluz" w:date="2021-05-04T23:13:00Z"/>
              <w:rFonts w:ascii="Times" w:hAnsi="Times" w:cs="Arial"/>
              <w:color w:val="000000" w:themeColor="text1"/>
              <w:lang w:eastAsia="en-US"/>
            </w:rPr>
          </w:rPrChange>
        </w:rPr>
        <w:pPrChange w:id="12197" w:author="Robert Pasternak" w:date="2021-05-13T11:58:00Z">
          <w:pPr>
            <w:numPr>
              <w:numId w:val="14"/>
            </w:numPr>
            <w:autoSpaceDE w:val="0"/>
            <w:autoSpaceDN w:val="0"/>
            <w:spacing w:line="360" w:lineRule="auto"/>
            <w:ind w:left="360" w:hanging="360"/>
          </w:pPr>
        </w:pPrChange>
      </w:pPr>
      <w:del w:id="12198" w:author="kaluz" w:date="2021-05-04T23:13:00Z">
        <w:r w:rsidRPr="008416E6">
          <w:rPr>
            <w:lang w:eastAsia="en-US"/>
            <w:rPrChange w:id="12199" w:author="Robert Pasternak" w:date="2021-09-07T12:47:00Z">
              <w:rPr>
                <w:rFonts w:ascii="Times" w:hAnsi="Times" w:cs="Arial"/>
                <w:color w:val="000000" w:themeColor="text1"/>
                <w:lang w:eastAsia="en-US"/>
              </w:rPr>
            </w:rPrChange>
          </w:rPr>
          <w:delText xml:space="preserve">Wykonawca prowadzi działania mające na celu osiągnięcie ww. poziomów recyklingu i przygotowania do ponownego użycia oraz ograniczania składowania odpadów ulegających biodegradacji, a także pozbywania się zmieszanych odpadów komunalnych, </w:delText>
        </w:r>
        <w:r w:rsidRPr="008416E6">
          <w:rPr>
            <w:lang w:eastAsia="en-US"/>
            <w:rPrChange w:id="12200" w:author="Robert Pasternak" w:date="2021-09-07T12:47:00Z">
              <w:rPr>
                <w:rFonts w:ascii="Times" w:hAnsi="Times" w:cs="Arial"/>
                <w:color w:val="000000" w:themeColor="text1"/>
                <w:lang w:eastAsia="en-US"/>
              </w:rPr>
            </w:rPrChange>
          </w:rPr>
          <w:br/>
          <w:delText>w szczególności poprzez udostępnienie właścicielom nieruchomości, jeżeli zgłoszą oni taką potrzebę, pojemników lub worków do zbierania odpadów komunalnych. Udostępnienie następuje na podstawie odrębnych umów cywilnoprawnych. Zakup lub wynajem pojemników nie może być wliczone w cenę Przedmiotu zamówienia i nie może obciążać Zamawiającego.</w:delText>
        </w:r>
      </w:del>
    </w:p>
    <w:p w14:paraId="0064B22E" w14:textId="77777777" w:rsidR="00361B44" w:rsidRPr="008416E6" w:rsidRDefault="00361B44">
      <w:pPr>
        <w:pStyle w:val="Akapitzlist"/>
        <w:spacing w:line="312" w:lineRule="auto"/>
        <w:jc w:val="center"/>
        <w:rPr>
          <w:del w:id="12201" w:author="Robert Pasternak" w:date="2021-05-12T14:52:00Z"/>
          <w:lang w:eastAsia="en-US"/>
          <w:rPrChange w:id="12202" w:author="Robert Pasternak" w:date="2021-09-07T12:47:00Z">
            <w:rPr>
              <w:del w:id="12203" w:author="Robert Pasternak" w:date="2021-05-12T14:52:00Z"/>
              <w:rFonts w:ascii="Times" w:hAnsi="Times" w:cs="Arial"/>
              <w:color w:val="FF0000"/>
              <w:lang w:eastAsia="en-US"/>
            </w:rPr>
          </w:rPrChange>
        </w:rPr>
        <w:pPrChange w:id="12204" w:author="Robert Pasternak" w:date="2021-05-13T11:58:00Z">
          <w:pPr>
            <w:pStyle w:val="Akapitzlist"/>
          </w:pPr>
        </w:pPrChange>
      </w:pPr>
    </w:p>
    <w:p w14:paraId="321444E3" w14:textId="77777777" w:rsidR="00361B44" w:rsidRPr="008416E6" w:rsidRDefault="00361B44">
      <w:pPr>
        <w:autoSpaceDE w:val="0"/>
        <w:autoSpaceDN w:val="0"/>
        <w:spacing w:line="312" w:lineRule="auto"/>
        <w:jc w:val="center"/>
        <w:rPr>
          <w:del w:id="12205" w:author="Robert Pasternak" w:date="2021-05-13T11:58:00Z"/>
          <w:b/>
          <w:sz w:val="32"/>
          <w:szCs w:val="32"/>
          <w:lang w:eastAsia="en-US"/>
          <w:rPrChange w:id="12206" w:author="Robert Pasternak" w:date="2021-09-07T12:47:00Z">
            <w:rPr>
              <w:del w:id="12207" w:author="Robert Pasternak" w:date="2021-05-13T11:58:00Z"/>
              <w:rFonts w:ascii="Times" w:hAnsi="Times" w:cs="Arial"/>
              <w:b/>
              <w:sz w:val="32"/>
              <w:szCs w:val="32"/>
              <w:lang w:eastAsia="en-US"/>
            </w:rPr>
          </w:rPrChange>
        </w:rPr>
        <w:pPrChange w:id="12208" w:author="Robert Pasternak" w:date="2021-05-13T11:58:00Z">
          <w:pPr>
            <w:autoSpaceDE w:val="0"/>
            <w:autoSpaceDN w:val="0"/>
          </w:pPr>
        </w:pPrChange>
      </w:pPr>
    </w:p>
    <w:p w14:paraId="4EA37874" w14:textId="77777777" w:rsidR="00361B44" w:rsidDel="00390DD2" w:rsidRDefault="00E11DE4">
      <w:pPr>
        <w:autoSpaceDE w:val="0"/>
        <w:autoSpaceDN w:val="0"/>
        <w:spacing w:line="312" w:lineRule="auto"/>
        <w:jc w:val="center"/>
        <w:rPr>
          <w:del w:id="12209" w:author="Robert Pasternak" w:date="2024-08-05T14:37:00Z"/>
          <w:b/>
          <w:sz w:val="32"/>
          <w:szCs w:val="32"/>
          <w:lang w:eastAsia="en-US"/>
        </w:rPr>
        <w:pPrChange w:id="12210" w:author="Robert Pasternak" w:date="2024-08-05T14:37:00Z">
          <w:pPr>
            <w:autoSpaceDE w:val="0"/>
            <w:autoSpaceDN w:val="0"/>
          </w:pPr>
        </w:pPrChange>
      </w:pPr>
      <w:r w:rsidRPr="008416E6">
        <w:rPr>
          <w:b/>
          <w:sz w:val="32"/>
          <w:szCs w:val="32"/>
          <w:lang w:eastAsia="en-US"/>
          <w:rPrChange w:id="12211" w:author="Robert Pasternak" w:date="2021-09-07T12:47:00Z">
            <w:rPr>
              <w:rFonts w:ascii="Times" w:hAnsi="Times" w:cs="Arial"/>
              <w:b/>
              <w:sz w:val="32"/>
              <w:szCs w:val="32"/>
              <w:lang w:eastAsia="en-US"/>
            </w:rPr>
          </w:rPrChange>
        </w:rPr>
        <w:t>Rozdział V</w:t>
      </w:r>
      <w:r w:rsidRPr="008416E6">
        <w:rPr>
          <w:b/>
          <w:sz w:val="32"/>
          <w:szCs w:val="32"/>
          <w:lang w:eastAsia="en-US"/>
          <w:rPrChange w:id="12212" w:author="Robert Pasternak" w:date="2021-09-07T12:47:00Z">
            <w:rPr>
              <w:rFonts w:ascii="Times" w:hAnsi="Times" w:cs="Arial"/>
              <w:b/>
              <w:sz w:val="32"/>
              <w:szCs w:val="32"/>
              <w:lang w:eastAsia="en-US"/>
            </w:rPr>
          </w:rPrChange>
        </w:rPr>
        <w:br/>
        <w:t>Pozostałe obowiązki Wykonawcy w związku z realizacją Przedmiotu zamówienia</w:t>
      </w:r>
    </w:p>
    <w:p w14:paraId="364B5063" w14:textId="77777777" w:rsidR="00390DD2" w:rsidRPr="008416E6" w:rsidRDefault="00390DD2">
      <w:pPr>
        <w:autoSpaceDE w:val="0"/>
        <w:autoSpaceDN w:val="0"/>
        <w:spacing w:line="312" w:lineRule="auto"/>
        <w:jc w:val="center"/>
        <w:rPr>
          <w:ins w:id="12213" w:author="Robert Pasternak" w:date="2024-08-05T14:37:00Z"/>
          <w:b/>
          <w:sz w:val="32"/>
          <w:szCs w:val="32"/>
          <w:lang w:eastAsia="en-US"/>
          <w:rPrChange w:id="12214" w:author="Robert Pasternak" w:date="2021-09-07T12:47:00Z">
            <w:rPr>
              <w:ins w:id="12215" w:author="Robert Pasternak" w:date="2024-08-05T14:37:00Z"/>
              <w:rFonts w:ascii="Times" w:hAnsi="Times" w:cs="Arial"/>
              <w:b/>
              <w:sz w:val="32"/>
              <w:szCs w:val="32"/>
              <w:lang w:eastAsia="en-US"/>
            </w:rPr>
          </w:rPrChange>
        </w:rPr>
        <w:pPrChange w:id="12216" w:author="Robert Pasternak" w:date="2021-05-13T11:58:00Z">
          <w:pPr>
            <w:autoSpaceDE w:val="0"/>
            <w:autoSpaceDN w:val="0"/>
            <w:jc w:val="center"/>
          </w:pPr>
        </w:pPrChange>
      </w:pPr>
    </w:p>
    <w:p w14:paraId="7050E702" w14:textId="77777777" w:rsidR="00361B44" w:rsidRPr="008416E6" w:rsidDel="00390DD2" w:rsidRDefault="00361B44">
      <w:pPr>
        <w:autoSpaceDE w:val="0"/>
        <w:autoSpaceDN w:val="0"/>
        <w:spacing w:line="312" w:lineRule="auto"/>
        <w:rPr>
          <w:del w:id="12217" w:author="Robert Pasternak" w:date="2024-08-05T14:37:00Z"/>
          <w:b/>
          <w:bCs/>
          <w:rPrChange w:id="12218" w:author="Robert Pasternak" w:date="2021-09-07T12:47:00Z">
            <w:rPr>
              <w:del w:id="12219" w:author="Robert Pasternak" w:date="2024-08-05T14:37:00Z"/>
              <w:rFonts w:ascii="Times" w:hAnsi="Times" w:cs="Arial"/>
              <w:b/>
              <w:bCs/>
            </w:rPr>
          </w:rPrChange>
        </w:rPr>
        <w:pPrChange w:id="12220" w:author="Robert Pasternak" w:date="2021-05-13T11:34:00Z">
          <w:pPr>
            <w:autoSpaceDE w:val="0"/>
            <w:autoSpaceDN w:val="0"/>
          </w:pPr>
        </w:pPrChange>
      </w:pPr>
    </w:p>
    <w:p w14:paraId="6ABB3501" w14:textId="77777777" w:rsidR="00361B44" w:rsidRPr="008416E6" w:rsidRDefault="00361B44">
      <w:pPr>
        <w:autoSpaceDE w:val="0"/>
        <w:autoSpaceDN w:val="0"/>
        <w:spacing w:line="312" w:lineRule="auto"/>
        <w:jc w:val="center"/>
        <w:rPr>
          <w:b/>
          <w:bCs/>
          <w:rPrChange w:id="12221" w:author="Robert Pasternak" w:date="2021-09-07T12:47:00Z">
            <w:rPr>
              <w:rFonts w:ascii="Times" w:hAnsi="Times" w:cs="Arial"/>
              <w:b/>
              <w:bCs/>
            </w:rPr>
          </w:rPrChange>
        </w:rPr>
        <w:pPrChange w:id="12222" w:author="Robert Pasternak" w:date="2024-08-05T14:37:00Z">
          <w:pPr>
            <w:autoSpaceDE w:val="0"/>
            <w:autoSpaceDN w:val="0"/>
          </w:pPr>
        </w:pPrChange>
      </w:pPr>
    </w:p>
    <w:p w14:paraId="2AED5C2E" w14:textId="77777777" w:rsidR="00361B44" w:rsidRPr="008416E6" w:rsidRDefault="00E11DE4">
      <w:pPr>
        <w:pStyle w:val="Akapitzlist"/>
        <w:numPr>
          <w:ilvl w:val="0"/>
          <w:numId w:val="25"/>
        </w:numPr>
        <w:autoSpaceDE w:val="0"/>
        <w:autoSpaceDN w:val="0"/>
        <w:spacing w:line="312" w:lineRule="auto"/>
        <w:rPr>
          <w:rPrChange w:id="12223" w:author="Robert Pasternak" w:date="2021-09-07T12:47:00Z">
            <w:rPr>
              <w:rFonts w:ascii="Times" w:hAnsi="Times" w:cs="Arial"/>
              <w:b/>
            </w:rPr>
          </w:rPrChange>
        </w:rPr>
        <w:pPrChange w:id="12224" w:author="Robert Pasternak" w:date="2021-05-13T11:34:00Z">
          <w:pPr>
            <w:pStyle w:val="Akapitzlist"/>
            <w:numPr>
              <w:numId w:val="25"/>
            </w:numPr>
            <w:autoSpaceDE w:val="0"/>
            <w:autoSpaceDN w:val="0"/>
            <w:spacing w:line="360" w:lineRule="auto"/>
            <w:ind w:left="360" w:hanging="360"/>
          </w:pPr>
        </w:pPrChange>
      </w:pPr>
      <w:r w:rsidRPr="008416E6">
        <w:rPr>
          <w:rPrChange w:id="12225" w:author="Robert Pasternak" w:date="2021-09-07T12:47:00Z">
            <w:rPr>
              <w:rFonts w:ascii="Times" w:hAnsi="Times" w:cs="Arial"/>
              <w:b/>
            </w:rPr>
          </w:rPrChange>
        </w:rPr>
        <w:t>Wykonawca ma obowiązek:</w:t>
      </w:r>
    </w:p>
    <w:p w14:paraId="6EF60B01" w14:textId="77777777" w:rsidR="00361B44" w:rsidRPr="008416E6" w:rsidRDefault="00361B44">
      <w:pPr>
        <w:pStyle w:val="Akapitzlist"/>
        <w:autoSpaceDE w:val="0"/>
        <w:autoSpaceDN w:val="0"/>
        <w:spacing w:line="312" w:lineRule="auto"/>
        <w:ind w:left="360"/>
        <w:rPr>
          <w:b/>
          <w:rPrChange w:id="12226" w:author="Robert Pasternak" w:date="2021-09-07T12:47:00Z">
            <w:rPr>
              <w:rFonts w:ascii="Times" w:hAnsi="Times" w:cs="Arial"/>
              <w:b/>
            </w:rPr>
          </w:rPrChange>
        </w:rPr>
        <w:pPrChange w:id="12227" w:author="Robert Pasternak" w:date="2021-05-13T11:34:00Z">
          <w:pPr>
            <w:pStyle w:val="Akapitzlist"/>
            <w:autoSpaceDE w:val="0"/>
            <w:autoSpaceDN w:val="0"/>
            <w:spacing w:line="360" w:lineRule="auto"/>
            <w:ind w:left="360"/>
          </w:pPr>
        </w:pPrChange>
      </w:pPr>
    </w:p>
    <w:p w14:paraId="70110B57" w14:textId="77777777" w:rsidR="00361B44" w:rsidRPr="008416E6" w:rsidRDefault="00E11DE4">
      <w:pPr>
        <w:pStyle w:val="Akapitzlist"/>
        <w:numPr>
          <w:ilvl w:val="0"/>
          <w:numId w:val="26"/>
        </w:numPr>
        <w:autoSpaceDE w:val="0"/>
        <w:autoSpaceDN w:val="0"/>
        <w:spacing w:line="312" w:lineRule="auto"/>
        <w:rPr>
          <w:rPrChange w:id="12228" w:author="Robert Pasternak" w:date="2021-09-07T12:47:00Z">
            <w:rPr>
              <w:rFonts w:ascii="Times" w:hAnsi="Times" w:cs="Arial"/>
            </w:rPr>
          </w:rPrChange>
        </w:rPr>
        <w:pPrChange w:id="12229" w:author="Robert Pasternak" w:date="2021-05-13T11:34:00Z">
          <w:pPr>
            <w:pStyle w:val="Akapitzlist"/>
            <w:numPr>
              <w:numId w:val="26"/>
            </w:numPr>
            <w:autoSpaceDE w:val="0"/>
            <w:autoSpaceDN w:val="0"/>
            <w:spacing w:line="360" w:lineRule="auto"/>
            <w:ind w:left="1080" w:hanging="360"/>
          </w:pPr>
        </w:pPrChange>
      </w:pPr>
      <w:del w:id="12230" w:author="Robert Pasternak" w:date="2021-07-12T14:48:00Z">
        <w:r w:rsidRPr="008416E6" w:rsidDel="005F5386">
          <w:delText>W</w:delText>
        </w:r>
        <w:r w:rsidRPr="008416E6" w:rsidDel="005F5386">
          <w:rPr>
            <w:rPrChange w:id="12231" w:author="Robert Pasternak" w:date="2021-09-07T12:47:00Z">
              <w:rPr>
                <w:rFonts w:ascii="Times" w:hAnsi="Times" w:cs="Arial"/>
              </w:rPr>
            </w:rPrChange>
          </w:rPr>
          <w:delText>ykonywa</w:delText>
        </w:r>
      </w:del>
      <w:ins w:id="12232" w:author="Piotr Szumlak" w:date="2021-07-08T14:30:00Z">
        <w:del w:id="12233" w:author="Robert Pasternak" w:date="2021-07-12T14:48:00Z">
          <w:r w:rsidR="00FB4FED" w:rsidRPr="008416E6" w:rsidDel="005F5386">
            <w:delText xml:space="preserve"> </w:delText>
          </w:r>
        </w:del>
      </w:ins>
      <w:ins w:id="12234" w:author="Robert Pasternak" w:date="2021-07-12T14:48:00Z">
        <w:r w:rsidR="005F5386" w:rsidRPr="008416E6">
          <w:t>w</w:t>
        </w:r>
        <w:r w:rsidR="005F5386" w:rsidRPr="008416E6">
          <w:rPr>
            <w:rPrChange w:id="12235" w:author="Robert Pasternak" w:date="2021-09-07T12:47:00Z">
              <w:rPr>
                <w:rFonts w:ascii="Times" w:hAnsi="Times" w:cs="Arial"/>
              </w:rPr>
            </w:rPrChange>
          </w:rPr>
          <w:t>ykonywa</w:t>
        </w:r>
        <w:r w:rsidR="005F5386" w:rsidRPr="008416E6">
          <w:t xml:space="preserve">ć </w:t>
        </w:r>
      </w:ins>
      <w:del w:id="12236" w:author="Robert Pasternak" w:date="2021-06-21T15:04:00Z">
        <w:r w:rsidRPr="008416E6">
          <w:rPr>
            <w:rPrChange w:id="12237" w:author="Robert Pasternak" w:date="2021-09-07T12:47:00Z">
              <w:rPr>
                <w:rFonts w:ascii="Times" w:hAnsi="Times" w:cs="Arial"/>
              </w:rPr>
            </w:rPrChange>
          </w:rPr>
          <w:delText>nia</w:delText>
        </w:r>
      </w:del>
      <w:r w:rsidRPr="008416E6">
        <w:rPr>
          <w:rPrChange w:id="12238" w:author="Robert Pasternak" w:date="2021-09-07T12:47:00Z">
            <w:rPr>
              <w:rFonts w:ascii="Times" w:hAnsi="Times" w:cs="Arial"/>
            </w:rPr>
          </w:rPrChange>
        </w:rPr>
        <w:t>Przedmiot</w:t>
      </w:r>
      <w:del w:id="12239" w:author="Robert Pasternak" w:date="2021-06-21T15:04:00Z">
        <w:r w:rsidRPr="008416E6">
          <w:rPr>
            <w:rPrChange w:id="12240" w:author="Robert Pasternak" w:date="2021-09-07T12:47:00Z">
              <w:rPr>
                <w:rFonts w:ascii="Times" w:hAnsi="Times" w:cs="Arial"/>
              </w:rPr>
            </w:rPrChange>
          </w:rPr>
          <w:delText>u</w:delText>
        </w:r>
      </w:del>
      <w:r w:rsidRPr="008416E6">
        <w:rPr>
          <w:rPrChange w:id="12241" w:author="Robert Pasternak" w:date="2021-09-07T12:47:00Z">
            <w:rPr>
              <w:rFonts w:ascii="Times" w:hAnsi="Times" w:cs="Arial"/>
            </w:rPr>
          </w:rPrChange>
        </w:rPr>
        <w:t xml:space="preserve"> zamówienia zgodnie z obowiązującymi przepisami prawa</w:t>
      </w:r>
      <w:del w:id="12242" w:author="Robert Pasternak" w:date="2021-06-08T13:32:00Z">
        <w:r w:rsidRPr="008416E6">
          <w:rPr>
            <w:rPrChange w:id="12243" w:author="Robert Pasternak" w:date="2021-09-07T12:47:00Z">
              <w:rPr>
                <w:rFonts w:ascii="Times" w:hAnsi="Times" w:cs="Arial"/>
              </w:rPr>
            </w:rPrChange>
          </w:rPr>
          <w:delText xml:space="preserve"> (w szczególności określonymi w Rozdziale IX)</w:delText>
        </w:r>
      </w:del>
      <w:r w:rsidRPr="008416E6">
        <w:rPr>
          <w:rPrChange w:id="12244" w:author="Robert Pasternak" w:date="2021-09-07T12:47:00Z">
            <w:rPr>
              <w:rFonts w:ascii="Times" w:hAnsi="Times" w:cs="Arial"/>
            </w:rPr>
          </w:rPrChange>
        </w:rPr>
        <w:t>,</w:t>
      </w:r>
    </w:p>
    <w:p w14:paraId="58ECEAAF" w14:textId="701B5B3D" w:rsidR="00361B44" w:rsidRPr="008416E6" w:rsidRDefault="00E11DE4">
      <w:pPr>
        <w:numPr>
          <w:ilvl w:val="0"/>
          <w:numId w:val="26"/>
        </w:numPr>
        <w:autoSpaceDE w:val="0"/>
        <w:autoSpaceDN w:val="0"/>
        <w:spacing w:line="312" w:lineRule="auto"/>
        <w:rPr>
          <w:ins w:id="12245" w:author="Robert Pasternak" w:date="2021-05-12T12:05:00Z"/>
          <w:rPrChange w:id="12246" w:author="Robert Pasternak" w:date="2021-09-07T12:47:00Z">
            <w:rPr>
              <w:ins w:id="12247" w:author="Robert Pasternak" w:date="2021-05-12T12:05:00Z"/>
              <w:rFonts w:ascii="Times" w:hAnsi="Times" w:cs="Arial"/>
            </w:rPr>
          </w:rPrChange>
        </w:rPr>
        <w:pPrChange w:id="12248" w:author="Robert Pasternak" w:date="2021-05-13T11:34:00Z">
          <w:pPr>
            <w:numPr>
              <w:numId w:val="26"/>
            </w:numPr>
            <w:autoSpaceDE w:val="0"/>
            <w:autoSpaceDN w:val="0"/>
            <w:spacing w:line="360" w:lineRule="auto"/>
            <w:ind w:left="1080" w:hanging="360"/>
          </w:pPr>
        </w:pPrChange>
      </w:pPr>
      <w:ins w:id="12249" w:author="Robert Pasternak" w:date="2021-05-12T12:05:00Z">
        <w:r w:rsidRPr="008416E6">
          <w:rPr>
            <w:rPrChange w:id="12250" w:author="Robert Pasternak" w:date="2021-09-07T12:47:00Z">
              <w:rPr>
                <w:rFonts w:ascii="Times" w:hAnsi="Times" w:cs="Arial"/>
              </w:rPr>
            </w:rPrChange>
          </w:rPr>
          <w:t xml:space="preserve">posiadać odpowiednią do Przedmiotu zamówienia bazę </w:t>
        </w:r>
      </w:ins>
      <w:ins w:id="12251" w:author="Robert Pasternak" w:date="2021-07-02T08:24:00Z">
        <w:r w:rsidR="00BC30A5" w:rsidRPr="008416E6">
          <w:t>transportowo-</w:t>
        </w:r>
      </w:ins>
      <w:ins w:id="12252" w:author="Robert Pasternak" w:date="2021-05-12T12:05:00Z">
        <w:r w:rsidRPr="008416E6">
          <w:rPr>
            <w:rPrChange w:id="12253" w:author="Robert Pasternak" w:date="2021-09-07T12:47:00Z">
              <w:rPr>
                <w:rFonts w:ascii="Times" w:hAnsi="Times" w:cs="Arial"/>
              </w:rPr>
            </w:rPrChange>
          </w:rPr>
          <w:t>magazynow</w:t>
        </w:r>
      </w:ins>
      <w:ins w:id="12254" w:author="Robert Pasternak" w:date="2021-07-02T08:24:00Z">
        <w:r w:rsidR="00BC30A5" w:rsidRPr="008416E6">
          <w:t>ą</w:t>
        </w:r>
      </w:ins>
      <w:ins w:id="12255" w:author="Robert Pasternak" w:date="2021-05-12T12:05:00Z">
        <w:r w:rsidRPr="008416E6">
          <w:rPr>
            <w:rPrChange w:id="12256" w:author="Robert Pasternak" w:date="2021-09-07T12:47:00Z">
              <w:rPr>
                <w:rFonts w:ascii="Times" w:hAnsi="Times" w:cs="Arial"/>
              </w:rPr>
            </w:rPrChange>
          </w:rPr>
          <w:t>- usytuowaną na terenie Gminy Ostrowiec Świętokrzyski lub w odległości nie większej niż 60 km od granicy Gminy Ostrowiec Świętokrzyski, mierzonej zgodnie z odległością, jaką pokona każdy z wskazanych przez Wykonawcę specjalistycznych pojazdów do odbioru odpadów komunalnych, po najkrótszym odcinku drogi publicznej o nawierzchni utwardzonej pomiędzy bazą transportowo- magazynową</w:t>
        </w:r>
      </w:ins>
      <w:ins w:id="12257" w:author="Robert Pasternak" w:date="2021-06-08T13:32:00Z">
        <w:r w:rsidR="00C61A94" w:rsidRPr="008416E6">
          <w:t>,</w:t>
        </w:r>
      </w:ins>
      <w:ins w:id="12258" w:author="Robert Pasternak" w:date="2021-05-12T12:05:00Z">
        <w:r w:rsidRPr="008416E6">
          <w:rPr>
            <w:rPrChange w:id="12259" w:author="Robert Pasternak" w:date="2021-09-07T12:47:00Z">
              <w:rPr>
                <w:rFonts w:ascii="Times" w:hAnsi="Times" w:cs="Arial"/>
              </w:rPr>
            </w:rPrChange>
          </w:rPr>
          <w:t xml:space="preserve"> a granicą Gminy Ostrowiec Świętokrzyski. Baza transportowo- magazynowa musi spełniać wymogi prawne, w szczególności wymogi rozporządzenia Ministra Środowiska z dnia 11 stycznia 2013 roku </w:t>
        </w:r>
      </w:ins>
      <w:ins w:id="12260" w:author="Robert Pasternak" w:date="2021-09-07T12:35:00Z">
        <w:r w:rsidR="00942B8E" w:rsidRPr="008416E6">
          <w:br/>
        </w:r>
      </w:ins>
      <w:ins w:id="12261" w:author="Robert Pasternak" w:date="2021-05-12T12:05:00Z">
        <w:del w:id="12262" w:author="Piotr Szumlak" w:date="2021-07-08T14:30:00Z">
          <w:r w:rsidRPr="008416E6">
            <w:rPr>
              <w:rPrChange w:id="12263" w:author="Robert Pasternak" w:date="2021-09-07T12:47:00Z">
                <w:rPr>
                  <w:rFonts w:ascii="Times" w:hAnsi="Times" w:cs="Arial"/>
                </w:rPr>
              </w:rPrChange>
            </w:rPr>
            <w:br/>
          </w:r>
        </w:del>
        <w:r w:rsidRPr="008416E6">
          <w:rPr>
            <w:rPrChange w:id="12264" w:author="Robert Pasternak" w:date="2021-09-07T12:47:00Z">
              <w:rPr>
                <w:rFonts w:ascii="Times" w:hAnsi="Times" w:cs="Arial"/>
              </w:rPr>
            </w:rPrChange>
          </w:rPr>
          <w:t xml:space="preserve">w sprawie szczegółowych wymagań w zakresie odbierania odpadów komunalnych </w:t>
        </w:r>
      </w:ins>
      <w:ins w:id="12265" w:author="Robert Pasternak" w:date="2021-07-12T14:49:00Z">
        <w:r w:rsidR="005F5386" w:rsidRPr="008416E6">
          <w:br/>
        </w:r>
      </w:ins>
      <w:ins w:id="12266" w:author="Robert Pasternak" w:date="2021-05-12T12:05:00Z">
        <w:r w:rsidRPr="008416E6">
          <w:rPr>
            <w:rPrChange w:id="12267" w:author="Robert Pasternak" w:date="2021-09-07T12:47:00Z">
              <w:rPr>
                <w:rFonts w:ascii="Times" w:hAnsi="Times" w:cs="Arial"/>
              </w:rPr>
            </w:rPrChange>
          </w:rPr>
          <w:t xml:space="preserve">od właścicieli nieruchomości, a Wykonawca musi posiadać tytuł prawny do terenu, na którym znajduje się baza transportowo- magazynowa. Zamawiający zastrzega sobie prawo do przeprowadzenia kontroli wskazanej bazy oraz weryfikacji decyzji </w:t>
        </w:r>
        <w:r w:rsidRPr="008416E6">
          <w:rPr>
            <w:rPrChange w:id="12268" w:author="Robert Pasternak" w:date="2021-09-07T12:47:00Z">
              <w:rPr>
                <w:rFonts w:ascii="Times" w:hAnsi="Times" w:cs="Arial"/>
              </w:rPr>
            </w:rPrChange>
          </w:rPr>
          <w:lastRenderedPageBreak/>
          <w:t xml:space="preserve">potwierdzających legalność bazy, w tym zgodności z obowiązującymi przepisami w zakresie gospodarki odpadami komunalnymi. W przypadku, gdy baza transportowo- magazynowa nie będzie spełniać wymogów określonych </w:t>
        </w:r>
      </w:ins>
      <w:ins w:id="12269" w:author="Robert Pasternak" w:date="2024-07-17T11:39:00Z">
        <w:r w:rsidR="00411DFE">
          <w:br/>
        </w:r>
      </w:ins>
      <w:ins w:id="12270" w:author="Robert Pasternak" w:date="2021-05-12T12:05:00Z">
        <w:del w:id="12271" w:author="Piotr Szumlak" w:date="2021-07-08T14:31:00Z">
          <w:r w:rsidRPr="008416E6">
            <w:rPr>
              <w:rPrChange w:id="12272" w:author="Robert Pasternak" w:date="2021-09-07T12:47:00Z">
                <w:rPr>
                  <w:rFonts w:ascii="Times" w:hAnsi="Times" w:cs="Arial"/>
                </w:rPr>
              </w:rPrChange>
            </w:rPr>
            <w:br/>
          </w:r>
        </w:del>
        <w:r w:rsidRPr="008416E6">
          <w:rPr>
            <w:rPrChange w:id="12273" w:author="Robert Pasternak" w:date="2021-09-07T12:47:00Z">
              <w:rPr>
                <w:rFonts w:ascii="Times" w:hAnsi="Times" w:cs="Arial"/>
              </w:rPr>
            </w:rPrChange>
          </w:rPr>
          <w:t xml:space="preserve">w przepisach prawa, Zamawiający może </w:t>
        </w:r>
      </w:ins>
      <w:ins w:id="12274" w:author="Robert Pasternak" w:date="2021-07-28T12:57:00Z">
        <w:r w:rsidR="00666498" w:rsidRPr="008416E6">
          <w:t>wypowiedzieć umowę</w:t>
        </w:r>
      </w:ins>
      <w:ins w:id="12275" w:author="Robert Pasternak" w:date="2021-05-12T12:05:00Z">
        <w:r w:rsidRPr="008416E6">
          <w:rPr>
            <w:rPrChange w:id="12276" w:author="Robert Pasternak" w:date="2021-09-07T12:47:00Z">
              <w:rPr>
                <w:rFonts w:ascii="Times" w:hAnsi="Times" w:cs="Arial"/>
              </w:rPr>
            </w:rPrChange>
          </w:rPr>
          <w:t xml:space="preserve"> </w:t>
        </w:r>
      </w:ins>
      <w:ins w:id="12277" w:author="Robert Pasternak" w:date="2021-09-07T12:14:00Z">
        <w:r w:rsidR="002F4497" w:rsidRPr="008416E6">
          <w:br/>
        </w:r>
      </w:ins>
      <w:ins w:id="12278" w:author="Robert Pasternak" w:date="2021-05-12T12:05:00Z">
        <w:r w:rsidRPr="008416E6">
          <w:rPr>
            <w:rPrChange w:id="12279" w:author="Robert Pasternak" w:date="2021-09-07T12:47:00Z">
              <w:rPr>
                <w:rFonts w:ascii="Times" w:hAnsi="Times" w:cs="Arial"/>
              </w:rPr>
            </w:rPrChange>
          </w:rPr>
          <w:t>z przyczyn zależnych od Wykonawcy</w:t>
        </w:r>
      </w:ins>
      <w:ins w:id="12280" w:author="Robert Pasternak" w:date="2021-07-02T08:25:00Z">
        <w:r w:rsidR="00BC30A5" w:rsidRPr="008416E6">
          <w:t>. W przypadku, gdy na terenie bazy transportowo- magazynowej Wykonawca b</w:t>
        </w:r>
      </w:ins>
      <w:ins w:id="12281" w:author="Robert Pasternak" w:date="2021-07-02T08:26:00Z">
        <w:r w:rsidR="00BC30A5" w:rsidRPr="008416E6">
          <w:t xml:space="preserve">ędzie magazynował lub zbierał odpady komunalne z </w:t>
        </w:r>
      </w:ins>
      <w:ins w:id="12282" w:author="Robert Pasternak" w:date="2021-07-02T08:29:00Z">
        <w:r w:rsidR="00BC30A5" w:rsidRPr="008416E6">
          <w:t xml:space="preserve">nieruchomości zamieszkałych z </w:t>
        </w:r>
      </w:ins>
      <w:ins w:id="12283" w:author="Robert Pasternak" w:date="2021-07-02T08:26:00Z">
        <w:r w:rsidR="00BC30A5" w:rsidRPr="008416E6">
          <w:t>terenu Gminy Ostrowiec Świętokrzyski, musi</w:t>
        </w:r>
      </w:ins>
      <w:ins w:id="12284" w:author="Robert Pasternak" w:date="2021-07-28T12:57:00Z">
        <w:r w:rsidR="00666498" w:rsidRPr="008416E6">
          <w:t xml:space="preserve"> w tym celu</w:t>
        </w:r>
      </w:ins>
      <w:ins w:id="12285" w:author="Robert Pasternak" w:date="2021-07-02T08:26:00Z">
        <w:r w:rsidR="00BC30A5" w:rsidRPr="008416E6">
          <w:t xml:space="preserve"> </w:t>
        </w:r>
      </w:ins>
      <w:ins w:id="12286" w:author="Robert Pasternak" w:date="2021-07-02T08:27:00Z">
        <w:r w:rsidR="00BC30A5" w:rsidRPr="008416E6">
          <w:t>posiadać</w:t>
        </w:r>
      </w:ins>
      <w:ins w:id="12287" w:author="Robert Pasternak" w:date="2021-07-02T08:26:00Z">
        <w:r w:rsidR="00BC30A5" w:rsidRPr="008416E6">
          <w:t xml:space="preserve"> ważne zezwolenie na zbieranie </w:t>
        </w:r>
      </w:ins>
      <w:ins w:id="12288" w:author="Robert Pasternak" w:date="2021-07-02T08:27:00Z">
        <w:r w:rsidR="00BC30A5" w:rsidRPr="008416E6">
          <w:t>odpadów</w:t>
        </w:r>
      </w:ins>
      <w:ins w:id="12289" w:author="Robert Pasternak" w:date="2024-07-18T11:55:00Z">
        <w:r w:rsidR="00A73259">
          <w:t xml:space="preserve"> (również w sytuacji, gdy na terenie bazy transportowo- magazynowej Wykonawca utworzy stacj</w:t>
        </w:r>
      </w:ins>
      <w:ins w:id="12290" w:author="Robert Pasternak" w:date="2024-07-18T11:56:00Z">
        <w:r w:rsidR="00A73259">
          <w:t>ę przeładunkową)</w:t>
        </w:r>
      </w:ins>
      <w:ins w:id="12291" w:author="Robert Pasternak" w:date="2021-07-02T08:27:00Z">
        <w:r w:rsidR="00BC30A5" w:rsidRPr="008416E6">
          <w:t xml:space="preserve">. </w:t>
        </w:r>
      </w:ins>
      <w:ins w:id="12292" w:author="Piotr Szumlak" w:date="2021-07-08T14:31:00Z">
        <w:del w:id="12293" w:author="Robert Pasternak" w:date="2021-07-12T14:49:00Z">
          <w:r w:rsidR="00FB4FED" w:rsidRPr="008416E6" w:rsidDel="005F5386">
            <w:br/>
          </w:r>
        </w:del>
      </w:ins>
      <w:ins w:id="12294" w:author="Robert Pasternak" w:date="2021-07-02T08:28:00Z">
        <w:r w:rsidR="00BC30A5" w:rsidRPr="008416E6">
          <w:t xml:space="preserve">W przypadku stwierdzenia przez Zamawiającego, że Wykonawca na terenie bazy transportowo- magazynowej </w:t>
        </w:r>
      </w:ins>
      <w:ins w:id="12295" w:author="Robert Pasternak" w:date="2021-07-28T12:59:00Z">
        <w:r w:rsidR="00666498" w:rsidRPr="008416E6">
          <w:t>pomimo braku wa</w:t>
        </w:r>
      </w:ins>
      <w:ins w:id="12296" w:author="Robert Pasternak" w:date="2021-07-28T13:00:00Z">
        <w:r w:rsidR="00666498" w:rsidRPr="008416E6">
          <w:t xml:space="preserve">żnego zezwolenia na zbieranie odpadów, </w:t>
        </w:r>
      </w:ins>
      <w:ins w:id="12297" w:author="Robert Pasternak" w:date="2021-07-02T08:28:00Z">
        <w:r w:rsidR="00BC30A5" w:rsidRPr="008416E6">
          <w:t>zbiera lub magazynuje odpady komunalne pochodzące z nieruchomo</w:t>
        </w:r>
      </w:ins>
      <w:ins w:id="12298" w:author="Robert Pasternak" w:date="2021-07-02T08:29:00Z">
        <w:r w:rsidR="00BC30A5" w:rsidRPr="008416E6">
          <w:t>ści zamieszkałych na terenie Gminy Ostrowiec Świętokrzyski</w:t>
        </w:r>
      </w:ins>
      <w:ins w:id="12299" w:author="Robert Pasternak" w:date="2021-07-02T08:30:00Z">
        <w:r w:rsidR="00BC30A5" w:rsidRPr="008416E6">
          <w:t xml:space="preserve"> wówczas Zamawiający może zastosować wobec Wykonawcy sankcje przewidziane w Umowie</w:t>
        </w:r>
      </w:ins>
      <w:ins w:id="12300" w:author="Robert Pasternak" w:date="2021-05-12T12:05:00Z">
        <w:r w:rsidRPr="008416E6">
          <w:rPr>
            <w:rPrChange w:id="12301" w:author="Robert Pasternak" w:date="2021-09-07T12:47:00Z">
              <w:rPr>
                <w:rFonts w:ascii="Times" w:hAnsi="Times" w:cs="Arial"/>
              </w:rPr>
            </w:rPrChange>
          </w:rPr>
          <w:t>;</w:t>
        </w:r>
      </w:ins>
    </w:p>
    <w:p w14:paraId="13F432F0" w14:textId="40AD93C5" w:rsidR="00361B44" w:rsidRPr="008416E6" w:rsidRDefault="00E11DE4">
      <w:pPr>
        <w:pStyle w:val="Akapitzlist"/>
        <w:numPr>
          <w:ilvl w:val="0"/>
          <w:numId w:val="26"/>
        </w:numPr>
        <w:autoSpaceDE w:val="0"/>
        <w:autoSpaceDN w:val="0"/>
        <w:spacing w:line="312" w:lineRule="auto"/>
        <w:rPr>
          <w:ins w:id="12302" w:author="Robert Pasternak" w:date="2021-05-12T12:17:00Z"/>
          <w:rPrChange w:id="12303" w:author="Robert Pasternak" w:date="2021-09-07T12:47:00Z">
            <w:rPr>
              <w:ins w:id="12304" w:author="Robert Pasternak" w:date="2021-05-12T12:17:00Z"/>
              <w:rFonts w:ascii="Times" w:hAnsi="Times" w:cs="Arial"/>
            </w:rPr>
          </w:rPrChange>
        </w:rPr>
        <w:pPrChange w:id="12305" w:author="Robert Pasternak" w:date="2021-05-13T11:34:00Z">
          <w:pPr>
            <w:pStyle w:val="Akapitzlist"/>
            <w:numPr>
              <w:numId w:val="26"/>
            </w:numPr>
            <w:autoSpaceDE w:val="0"/>
            <w:autoSpaceDN w:val="0"/>
            <w:spacing w:line="360" w:lineRule="auto"/>
            <w:ind w:left="1080" w:hanging="360"/>
          </w:pPr>
        </w:pPrChange>
      </w:pPr>
      <w:ins w:id="12306" w:author="Robert Pasternak" w:date="2021-05-12T12:06:00Z">
        <w:r w:rsidRPr="008416E6">
          <w:rPr>
            <w:rPrChange w:id="12307" w:author="Robert Pasternak" w:date="2021-09-07T12:47:00Z">
              <w:rPr>
                <w:rFonts w:ascii="Times" w:hAnsi="Times" w:cs="Arial"/>
              </w:rPr>
            </w:rPrChange>
          </w:rPr>
          <w:t xml:space="preserve">wyposażyć </w:t>
        </w:r>
      </w:ins>
      <w:ins w:id="12308" w:author="Robert Pasternak" w:date="2021-06-24T12:17:00Z">
        <w:r w:rsidR="001602E0" w:rsidRPr="008416E6">
          <w:t xml:space="preserve">najpóźniej w dniu rozpoczęcia realizacji Przedmiotu zamówienia </w:t>
        </w:r>
      </w:ins>
      <w:ins w:id="12309" w:author="Robert Pasternak" w:date="2021-05-12T12:06:00Z">
        <w:r w:rsidRPr="008416E6">
          <w:rPr>
            <w:rPrChange w:id="12310" w:author="Robert Pasternak" w:date="2021-09-07T12:47:00Z">
              <w:rPr>
                <w:rFonts w:ascii="Times" w:hAnsi="Times" w:cs="Arial"/>
              </w:rPr>
            </w:rPrChange>
          </w:rPr>
          <w:t xml:space="preserve">bazę transportowo-magazynową w </w:t>
        </w:r>
      </w:ins>
      <w:ins w:id="12311" w:author="Robert Pasternak" w:date="2024-07-18T12:08:00Z">
        <w:r w:rsidR="0051589B">
          <w:t xml:space="preserve">legalizowaną </w:t>
        </w:r>
      </w:ins>
      <w:ins w:id="12312" w:author="Robert Pasternak" w:date="2021-05-12T12:06:00Z">
        <w:r w:rsidRPr="008416E6">
          <w:rPr>
            <w:rPrChange w:id="12313" w:author="Robert Pasternak" w:date="2021-09-07T12:47:00Z">
              <w:rPr>
                <w:rFonts w:ascii="Times" w:hAnsi="Times" w:cs="Arial"/>
              </w:rPr>
            </w:rPrChange>
          </w:rPr>
          <w:t>najazdow</w:t>
        </w:r>
      </w:ins>
      <w:ins w:id="12314" w:author="Robert Pasternak" w:date="2021-05-12T12:07:00Z">
        <w:r w:rsidRPr="008416E6">
          <w:rPr>
            <w:rPrChange w:id="12315" w:author="Robert Pasternak" w:date="2021-09-07T12:47:00Z">
              <w:rPr>
                <w:rFonts w:ascii="Times" w:hAnsi="Times" w:cs="Arial"/>
              </w:rPr>
            </w:rPrChange>
          </w:rPr>
          <w:t xml:space="preserve">ą wagę samochodową </w:t>
        </w:r>
      </w:ins>
      <w:ins w:id="12316" w:author="Robert Pasternak" w:date="2024-07-18T12:06:00Z">
        <w:r w:rsidR="0051589B">
          <w:t xml:space="preserve">(dostosowaną parametrami technicznymi do pojazdów, które wykorzystywał będzie Wykonawca do realizacji przedmiotu zamówienia) </w:t>
        </w:r>
      </w:ins>
      <w:ins w:id="12317" w:author="Robert Pasternak" w:date="2021-05-12T12:07:00Z">
        <w:r w:rsidRPr="008416E6">
          <w:rPr>
            <w:rPrChange w:id="12318" w:author="Robert Pasternak" w:date="2021-09-07T12:47:00Z">
              <w:rPr>
                <w:rFonts w:ascii="Times" w:hAnsi="Times" w:cs="Arial"/>
              </w:rPr>
            </w:rPrChange>
          </w:rPr>
          <w:t xml:space="preserve">na której ważone będą pojazdy z odpadami komunalnymi odebranymi z terenu Gminy, a w przypadku, gdy </w:t>
        </w:r>
      </w:ins>
      <w:ins w:id="12319" w:author="Robert Pasternak" w:date="2021-05-12T12:08:00Z">
        <w:r w:rsidRPr="008416E6">
          <w:rPr>
            <w:rPrChange w:id="12320" w:author="Robert Pasternak" w:date="2021-09-07T12:47:00Z">
              <w:rPr>
                <w:rFonts w:ascii="Times" w:hAnsi="Times" w:cs="Arial"/>
              </w:rPr>
            </w:rPrChange>
          </w:rPr>
          <w:t xml:space="preserve">baza transportowo- magazynowa Wykonawcy zlokalizowana jest poza terenem </w:t>
        </w:r>
      </w:ins>
      <w:ins w:id="12321" w:author="Robert Pasternak" w:date="2021-05-12T12:09:00Z">
        <w:r w:rsidRPr="008416E6">
          <w:rPr>
            <w:rPrChange w:id="12322" w:author="Robert Pasternak" w:date="2021-09-07T12:47:00Z">
              <w:rPr>
                <w:rFonts w:ascii="Times" w:hAnsi="Times" w:cs="Arial"/>
              </w:rPr>
            </w:rPrChange>
          </w:rPr>
          <w:t xml:space="preserve">Gminy Ostrowiec Świętokrzyski Wykonawca zobowiązany jest najpóźniej </w:t>
        </w:r>
      </w:ins>
      <w:ins w:id="12323" w:author="Robert Pasternak" w:date="2021-06-21T14:26:00Z">
        <w:r w:rsidR="004B7618" w:rsidRPr="008416E6">
          <w:t xml:space="preserve">w dniu </w:t>
        </w:r>
      </w:ins>
      <w:ins w:id="12324" w:author="Robert Pasternak" w:date="2021-05-12T12:09:00Z">
        <w:r w:rsidRPr="008416E6">
          <w:rPr>
            <w:rPrChange w:id="12325" w:author="Robert Pasternak" w:date="2021-09-07T12:47:00Z">
              <w:rPr>
                <w:rFonts w:ascii="Times" w:hAnsi="Times" w:cs="Arial"/>
                <w:color w:val="FF0000"/>
              </w:rPr>
            </w:rPrChange>
          </w:rPr>
          <w:t>rozpoczęci</w:t>
        </w:r>
      </w:ins>
      <w:ins w:id="12326" w:author="Robert Pasternak" w:date="2021-06-21T14:26:00Z">
        <w:r w:rsidR="004B7618" w:rsidRPr="008416E6">
          <w:t>a</w:t>
        </w:r>
      </w:ins>
      <w:ins w:id="12327" w:author="Robert Pasternak" w:date="2021-05-12T12:09:00Z">
        <w:r w:rsidRPr="008416E6">
          <w:rPr>
            <w:rPrChange w:id="12328" w:author="Robert Pasternak" w:date="2021-09-07T12:47:00Z">
              <w:rPr>
                <w:rFonts w:ascii="Times" w:hAnsi="Times" w:cs="Arial"/>
                <w:color w:val="FF0000"/>
              </w:rPr>
            </w:rPrChange>
          </w:rPr>
          <w:t xml:space="preserve"> realizacji Przedmiotu zamówienia wskazać Zamawiającemu na terenie Gminy lokalizację legalizowanej najazdowej wagi samochodowej, na której Wykonawca zobowiązany będzie ważyć  pojazdy wraz z odpadami komunalnymi odebranymi z terenu Gminy</w:t>
        </w:r>
      </w:ins>
      <w:ins w:id="12329" w:author="Robert Pasternak" w:date="2024-07-18T11:57:00Z">
        <w:r w:rsidR="00A73259">
          <w:t xml:space="preserve">. </w:t>
        </w:r>
      </w:ins>
      <w:ins w:id="12330" w:author="Robert Pasternak" w:date="2024-07-18T11:58:00Z">
        <w:r w:rsidR="00A73259">
          <w:t xml:space="preserve">Waga najazdowa musi być objęta systemem monitoringu wizyjnego zgodnie z </w:t>
        </w:r>
      </w:ins>
      <w:ins w:id="12331" w:author="Robert Pasternak" w:date="2024-07-18T12:00:00Z">
        <w:r w:rsidR="00A73259">
          <w:t>warunkami opisanymi w ppkt. e)</w:t>
        </w:r>
      </w:ins>
      <w:ins w:id="12332" w:author="Robert Pasternak" w:date="2024-07-18T12:05:00Z">
        <w:r w:rsidR="00A73259">
          <w:t xml:space="preserve">. </w:t>
        </w:r>
      </w:ins>
      <w:ins w:id="12333" w:author="Robert Pasternak" w:date="2024-07-18T12:09:00Z">
        <w:r w:rsidR="0051589B">
          <w:t>Jeżeli Wykonawca wykorzystywał będzie mobilną wagę najazdową umożliwiającą ważenie pojazdów wykorzystywanych do realizacji przedmiotu zam</w:t>
        </w:r>
      </w:ins>
      <w:ins w:id="12334" w:author="Robert Pasternak" w:date="2024-07-18T12:10:00Z">
        <w:r w:rsidR="0051589B">
          <w:t xml:space="preserve">ówienia musi być ona również objęta systemem monitoringu wizyjnego, o którym mowa w ppkt. e) </w:t>
        </w:r>
      </w:ins>
      <w:ins w:id="12335" w:author="Robert Pasternak" w:date="2024-07-18T12:11:00Z">
        <w:r w:rsidR="0051589B">
          <w:t>i posiadać czytelny wskaźnik pomiaru wagi umożliwiający jego odczyt za po</w:t>
        </w:r>
      </w:ins>
      <w:ins w:id="12336" w:author="Robert Pasternak" w:date="2024-07-18T12:12:00Z">
        <w:r w:rsidR="0051589B">
          <w:t xml:space="preserve">średnictwem systemu monitoringu wizyjnego oraz być </w:t>
        </w:r>
      </w:ins>
      <w:ins w:id="12337" w:author="Robert Pasternak" w:date="2024-07-18T12:14:00Z">
        <w:r w:rsidR="0051589B">
          <w:t>użytkowana</w:t>
        </w:r>
      </w:ins>
      <w:ins w:id="12338" w:author="Robert Pasternak" w:date="2024-07-18T12:12:00Z">
        <w:r w:rsidR="0051589B">
          <w:t xml:space="preserve"> </w:t>
        </w:r>
      </w:ins>
      <w:ins w:id="12339" w:author="Robert Pasternak" w:date="2024-07-18T12:13:00Z">
        <w:r w:rsidR="0051589B">
          <w:br/>
        </w:r>
      </w:ins>
      <w:ins w:id="12340" w:author="Robert Pasternak" w:date="2024-07-18T12:12:00Z">
        <w:r w:rsidR="0051589B">
          <w:t xml:space="preserve">w miejscu uprzednio przygotowanym zgodnie z wytycznymi producenta, </w:t>
        </w:r>
      </w:ins>
      <w:ins w:id="12341" w:author="Robert Pasternak" w:date="2024-07-18T12:14:00Z">
        <w:r w:rsidR="0051589B">
          <w:t>aby pomiar ważenia był wartością prawidłową nie obarczoną błędem.</w:t>
        </w:r>
      </w:ins>
    </w:p>
    <w:p w14:paraId="1A52E23A" w14:textId="0045145A" w:rsidR="00361B44" w:rsidRPr="008416E6" w:rsidDel="00AB55F9" w:rsidRDefault="002F6009">
      <w:pPr>
        <w:pStyle w:val="Akapitzlist"/>
        <w:numPr>
          <w:ilvl w:val="0"/>
          <w:numId w:val="26"/>
        </w:numPr>
        <w:autoSpaceDE w:val="0"/>
        <w:autoSpaceDN w:val="0"/>
        <w:spacing w:line="312" w:lineRule="auto"/>
        <w:rPr>
          <w:ins w:id="12342" w:author="Robert Pasternak" w:date="2021-07-15T13:54:00Z"/>
          <w:del w:id="12343" w:author="kaluz" w:date="2021-09-07T05:50:00Z"/>
        </w:rPr>
        <w:pPrChange w:id="12344" w:author="Robert Pasternak" w:date="2021-05-13T11:34:00Z">
          <w:pPr>
            <w:pStyle w:val="Akapitzlist"/>
            <w:numPr>
              <w:numId w:val="26"/>
            </w:numPr>
            <w:autoSpaceDE w:val="0"/>
            <w:autoSpaceDN w:val="0"/>
            <w:spacing w:line="360" w:lineRule="auto"/>
            <w:ind w:left="1080" w:hanging="360"/>
          </w:pPr>
        </w:pPrChange>
      </w:pPr>
      <w:ins w:id="12345" w:author="Robert Pasternak" w:date="2021-05-12T12:12:00Z">
        <w:r w:rsidRPr="008416E6">
          <w:t xml:space="preserve">w przypadku, gdy odpady zebrane z terenu </w:t>
        </w:r>
      </w:ins>
      <w:ins w:id="12346" w:author="Robert Pasternak" w:date="2021-06-08T13:34:00Z">
        <w:r w:rsidR="00C61A94" w:rsidRPr="008416E6">
          <w:t>G</w:t>
        </w:r>
      </w:ins>
      <w:ins w:id="12347" w:author="Robert Pasternak" w:date="2021-05-12T12:12:00Z">
        <w:r w:rsidRPr="008416E6">
          <w:t>miny Wykonawca przekazywa</w:t>
        </w:r>
      </w:ins>
      <w:ins w:id="12348" w:author="Robert Pasternak" w:date="2021-05-12T12:13:00Z">
        <w:r w:rsidRPr="008416E6">
          <w:t>ł będzie do magazynowania</w:t>
        </w:r>
      </w:ins>
      <w:ins w:id="12349" w:author="Robert Pasternak" w:date="2021-05-13T07:47:00Z">
        <w:r w:rsidR="00E11DE4" w:rsidRPr="008416E6">
          <w:rPr>
            <w:rPrChange w:id="12350" w:author="Robert Pasternak" w:date="2021-09-07T12:47:00Z">
              <w:rPr>
                <w:rFonts w:ascii="Times" w:hAnsi="Times" w:cs="Arial"/>
              </w:rPr>
            </w:rPrChange>
          </w:rPr>
          <w:t xml:space="preserve"> lub przetwarzania przez własną instalację,</w:t>
        </w:r>
      </w:ins>
      <w:ins w:id="12351" w:author="Piotr Szumlak" w:date="2021-07-08T14:32:00Z">
        <w:r w:rsidR="00BF7867" w:rsidRPr="008416E6">
          <w:t xml:space="preserve"> </w:t>
        </w:r>
      </w:ins>
      <w:ins w:id="12352" w:author="Robert Pasternak" w:date="2021-05-13T07:48:00Z">
        <w:r w:rsidR="00E11DE4" w:rsidRPr="008416E6">
          <w:rPr>
            <w:rPrChange w:id="12353" w:author="Robert Pasternak" w:date="2021-09-07T12:47:00Z">
              <w:rPr>
                <w:rFonts w:ascii="Times" w:hAnsi="Times" w:cs="Arial"/>
              </w:rPr>
            </w:rPrChange>
          </w:rPr>
          <w:t xml:space="preserve">Wykonawca </w:t>
        </w:r>
      </w:ins>
      <w:ins w:id="12354" w:author="Robert Pasternak" w:date="2021-05-12T12:13:00Z">
        <w:r w:rsidRPr="008416E6">
          <w:t xml:space="preserve">zobowiązany jest po zakończeniu odbioru </w:t>
        </w:r>
      </w:ins>
      <w:ins w:id="12355" w:author="Robert Pasternak" w:date="2021-06-08T13:35:00Z">
        <w:r w:rsidR="00C61A94" w:rsidRPr="008416E6">
          <w:t xml:space="preserve">odpadów </w:t>
        </w:r>
      </w:ins>
      <w:ins w:id="12356" w:author="Robert Pasternak" w:date="2021-05-12T12:15:00Z">
        <w:r w:rsidRPr="008416E6">
          <w:t xml:space="preserve">w </w:t>
        </w:r>
      </w:ins>
      <w:ins w:id="12357" w:author="Robert Pasternak" w:date="2021-05-12T12:16:00Z">
        <w:r w:rsidRPr="008416E6">
          <w:t>pierwszej</w:t>
        </w:r>
      </w:ins>
      <w:ins w:id="12358" w:author="Robert Pasternak" w:date="2021-05-12T12:15:00Z">
        <w:r w:rsidRPr="008416E6">
          <w:t xml:space="preserve"> kolejno</w:t>
        </w:r>
      </w:ins>
      <w:ins w:id="12359" w:author="Robert Pasternak" w:date="2021-05-12T12:16:00Z">
        <w:r w:rsidRPr="008416E6">
          <w:t xml:space="preserve">ści </w:t>
        </w:r>
      </w:ins>
      <w:ins w:id="12360" w:author="Robert Pasternak" w:date="2021-05-12T12:13:00Z">
        <w:r w:rsidRPr="008416E6">
          <w:t xml:space="preserve">zważyć </w:t>
        </w:r>
      </w:ins>
      <w:ins w:id="12361" w:author="Robert Pasternak" w:date="2021-07-21T11:07:00Z">
        <w:r w:rsidR="0018395B" w:rsidRPr="008416E6">
          <w:t>odpady</w:t>
        </w:r>
      </w:ins>
      <w:ins w:id="12362" w:author="Robert Pasternak" w:date="2021-05-12T12:13:00Z">
        <w:r w:rsidRPr="008416E6">
          <w:t xml:space="preserve"> na</w:t>
        </w:r>
      </w:ins>
      <w:ins w:id="12363" w:author="Robert Pasternak" w:date="2021-05-12T12:16:00Z">
        <w:r w:rsidRPr="008416E6">
          <w:t xml:space="preserve"> wskazanej Zamawiającemu wadze, a następnie przekazać odpady do magazynowania</w:t>
        </w:r>
      </w:ins>
      <w:ins w:id="12364" w:author="Robert Pasternak" w:date="2021-06-08T13:36:00Z">
        <w:r w:rsidR="00C61A94" w:rsidRPr="008416E6">
          <w:t xml:space="preserve"> lub przetwarzania</w:t>
        </w:r>
      </w:ins>
      <w:ins w:id="12365" w:author="Robert Pasternak" w:date="2021-05-12T12:16:00Z">
        <w:r w:rsidRPr="008416E6">
          <w:t>. Wykonawca zobowiązany jest sporz</w:t>
        </w:r>
      </w:ins>
      <w:ins w:id="12366" w:author="Robert Pasternak" w:date="2021-05-12T12:17:00Z">
        <w:r w:rsidRPr="008416E6">
          <w:t xml:space="preserve">ądzić </w:t>
        </w:r>
      </w:ins>
      <w:ins w:id="12367" w:author="Robert Pasternak" w:date="2024-07-17T11:41:00Z">
        <w:r w:rsidR="00411DFE">
          <w:br/>
        </w:r>
      </w:ins>
      <w:ins w:id="12368" w:author="Robert Pasternak" w:date="2021-06-08T13:36:00Z">
        <w:del w:id="12369" w:author="Piotr Szumlak" w:date="2021-07-08T14:32:00Z">
          <w:r w:rsidR="00C61A94" w:rsidRPr="008416E6" w:rsidDel="00BF7867">
            <w:br/>
          </w:r>
        </w:del>
      </w:ins>
      <w:ins w:id="12370" w:author="Robert Pasternak" w:date="2021-05-12T12:17:00Z">
        <w:r w:rsidRPr="008416E6">
          <w:t xml:space="preserve">w takim przypadku również dokument wagowy, który powinien zawierać </w:t>
        </w:r>
      </w:ins>
      <w:ins w:id="12371" w:author="Robert Pasternak" w:date="2021-06-08T13:36:00Z">
        <w:del w:id="12372" w:author="Piotr Szumlak" w:date="2021-07-08T14:32:00Z">
          <w:r w:rsidR="00C61A94" w:rsidRPr="008416E6" w:rsidDel="00BF7867">
            <w:br/>
          </w:r>
        </w:del>
      </w:ins>
      <w:ins w:id="12373" w:author="Robert Pasternak" w:date="2021-05-12T12:17:00Z">
        <w:r w:rsidRPr="008416E6">
          <w:t xml:space="preserve">co </w:t>
        </w:r>
        <w:r w:rsidRPr="008416E6">
          <w:lastRenderedPageBreak/>
          <w:t>najmniej: nr rejestracyjny</w:t>
        </w:r>
      </w:ins>
      <w:ins w:id="12374" w:author="Robert Pasternak" w:date="2021-07-01T10:17:00Z">
        <w:r w:rsidR="0002306C" w:rsidRPr="008416E6">
          <w:t xml:space="preserve"> pojazdu</w:t>
        </w:r>
      </w:ins>
      <w:ins w:id="12375" w:author="Robert Pasternak" w:date="2021-05-12T12:17:00Z">
        <w:r w:rsidRPr="008416E6">
          <w:t>, rodzaj  zbieranego odpadu,</w:t>
        </w:r>
      </w:ins>
      <w:ins w:id="12376" w:author="Piotr Szumlak" w:date="2021-07-08T14:33:00Z">
        <w:r w:rsidR="00BF7867" w:rsidRPr="008416E6">
          <w:t xml:space="preserve"> </w:t>
        </w:r>
      </w:ins>
      <w:ins w:id="12377" w:author="Robert Pasternak" w:date="2021-05-12T12:17:00Z">
        <w:r w:rsidRPr="008416E6">
          <w:t xml:space="preserve">wagę </w:t>
        </w:r>
      </w:ins>
      <w:ins w:id="12378" w:author="Robert Pasternak" w:date="2021-05-12T12:18:00Z">
        <w:r w:rsidRPr="008416E6">
          <w:t>zebran</w:t>
        </w:r>
      </w:ins>
      <w:ins w:id="12379" w:author="Robert Pasternak" w:date="2021-07-12T14:51:00Z">
        <w:r w:rsidR="005F5386" w:rsidRPr="008416E6">
          <w:t>ych</w:t>
        </w:r>
      </w:ins>
      <w:ins w:id="12380" w:author="Robert Pasternak" w:date="2021-05-12T12:17:00Z">
        <w:r w:rsidRPr="008416E6">
          <w:t xml:space="preserve"> odpad</w:t>
        </w:r>
      </w:ins>
      <w:ins w:id="12381" w:author="Robert Pasternak" w:date="2021-07-12T14:51:00Z">
        <w:r w:rsidR="005F5386" w:rsidRPr="008416E6">
          <w:t>ów</w:t>
        </w:r>
      </w:ins>
      <w:ins w:id="12382" w:author="Robert Pasternak" w:date="2021-05-12T12:17:00Z">
        <w:r w:rsidRPr="008416E6">
          <w:t>,</w:t>
        </w:r>
      </w:ins>
      <w:ins w:id="12383" w:author="Piotr Szumlak" w:date="2021-07-08T14:33:00Z">
        <w:r w:rsidR="00BF7867" w:rsidRPr="008416E6">
          <w:t xml:space="preserve"> </w:t>
        </w:r>
      </w:ins>
      <w:ins w:id="12384" w:author="Robert Pasternak" w:date="2021-05-12T12:17:00Z">
        <w:r w:rsidRPr="008416E6">
          <w:t>dat</w:t>
        </w:r>
      </w:ins>
      <w:ins w:id="12385" w:author="Robert Pasternak" w:date="2021-06-07T17:59:00Z">
        <w:r w:rsidR="00D15F6B" w:rsidRPr="008416E6">
          <w:t>ę</w:t>
        </w:r>
      </w:ins>
      <w:ins w:id="12386" w:author="Robert Pasternak" w:date="2021-05-12T12:17:00Z">
        <w:r w:rsidRPr="008416E6">
          <w:t xml:space="preserve"> i godzinę ważenia odpadów,</w:t>
        </w:r>
      </w:ins>
      <w:ins w:id="12387" w:author="Piotr Szumlak" w:date="2021-07-08T14:33:00Z">
        <w:r w:rsidR="00BF7867" w:rsidRPr="008416E6">
          <w:t xml:space="preserve"> </w:t>
        </w:r>
      </w:ins>
      <w:ins w:id="12388" w:author="Robert Pasternak" w:date="2021-05-12T12:17:00Z">
        <w:r w:rsidRPr="008416E6">
          <w:t xml:space="preserve">informację że odpady zostały odebrane z nieruchomości </w:t>
        </w:r>
      </w:ins>
      <w:ins w:id="12389" w:author="Robert Pasternak" w:date="2021-05-12T12:18:00Z">
        <w:r w:rsidRPr="008416E6">
          <w:t xml:space="preserve">zamieszkałych na terenie Gminy Ostrowiec </w:t>
        </w:r>
      </w:ins>
      <w:ins w:id="12390" w:author="Robert Pasternak" w:date="2021-05-12T12:19:00Z">
        <w:r w:rsidRPr="008416E6">
          <w:t>Świętokrzyski</w:t>
        </w:r>
      </w:ins>
      <w:ins w:id="12391" w:author="Robert Pasternak" w:date="2021-05-12T12:17:00Z">
        <w:r w:rsidRPr="008416E6">
          <w:t>.</w:t>
        </w:r>
      </w:ins>
      <w:ins w:id="12392" w:author="Robert Pasternak" w:date="2021-05-12T12:19:00Z">
        <w:r w:rsidRPr="008416E6">
          <w:t xml:space="preserve"> Zamawiający zastrzega sobie prawo udziału w procesie wa</w:t>
        </w:r>
      </w:ins>
      <w:ins w:id="12393" w:author="Robert Pasternak" w:date="2021-05-12T12:20:00Z">
        <w:r w:rsidRPr="008416E6">
          <w:t>żenia pojazdów.</w:t>
        </w:r>
      </w:ins>
      <w:ins w:id="12394" w:author="Piotr Szumlak" w:date="2021-07-08T14:33:00Z">
        <w:r w:rsidR="00BF7867" w:rsidRPr="008416E6">
          <w:t xml:space="preserve"> </w:t>
        </w:r>
      </w:ins>
      <w:ins w:id="12395" w:author="Robert Pasternak" w:date="2021-05-12T12:22:00Z">
        <w:r w:rsidR="00EC7568" w:rsidRPr="008416E6">
          <w:t>Zamawiający nie wymaga ważenia pojazdów</w:t>
        </w:r>
      </w:ins>
      <w:ins w:id="12396" w:author="Robert Pasternak" w:date="2021-07-28T13:00:00Z">
        <w:r w:rsidR="00666498" w:rsidRPr="008416E6">
          <w:t xml:space="preserve"> z odpadami</w:t>
        </w:r>
      </w:ins>
      <w:ins w:id="12397" w:author="Robert Pasternak" w:date="2021-05-12T12:22:00Z">
        <w:r w:rsidR="00EC7568" w:rsidRPr="008416E6">
          <w:t xml:space="preserve"> na wskazanej przez Wykonawcę wadze tylko w przypadku, gdy odpady bezpośrednio po zakończeniu ich odbioru zostaną </w:t>
        </w:r>
      </w:ins>
      <w:ins w:id="12398" w:author="Robert Pasternak" w:date="2021-05-12T12:23:00Z">
        <w:r w:rsidR="00EC7568" w:rsidRPr="008416E6">
          <w:t xml:space="preserve">tym samym pojazdem </w:t>
        </w:r>
      </w:ins>
      <w:ins w:id="12399" w:author="Robert Pasternak" w:date="2021-05-12T12:22:00Z">
        <w:r w:rsidR="00EC7568" w:rsidRPr="008416E6">
          <w:t xml:space="preserve">przekazane do </w:t>
        </w:r>
      </w:ins>
      <w:ins w:id="12400" w:author="Robert Pasternak" w:date="2021-05-12T12:23:00Z">
        <w:r w:rsidR="00EC7568" w:rsidRPr="008416E6">
          <w:t xml:space="preserve">odpowiedniej </w:t>
        </w:r>
      </w:ins>
      <w:ins w:id="12401" w:author="Robert Pasternak" w:date="2021-05-12T12:22:00Z">
        <w:r w:rsidR="00EC7568" w:rsidRPr="008416E6">
          <w:t>instalacji</w:t>
        </w:r>
      </w:ins>
      <w:ins w:id="12402" w:author="Robert Pasternak" w:date="2021-09-07T12:14:00Z">
        <w:r w:rsidR="002F4497" w:rsidRPr="008416E6">
          <w:t xml:space="preserve"> </w:t>
        </w:r>
      </w:ins>
      <w:ins w:id="12403" w:author="Robert Pasternak" w:date="2024-07-17T11:42:00Z">
        <w:r w:rsidR="00411DFE">
          <w:br/>
        </w:r>
      </w:ins>
      <w:ins w:id="12404" w:author="Robert Pasternak" w:date="2021-05-12T12:23:00Z">
        <w:r w:rsidR="00EC7568" w:rsidRPr="008416E6">
          <w:t>w celu ich dalszego zagospodarowania</w:t>
        </w:r>
      </w:ins>
      <w:ins w:id="12405" w:author="Robert Pasternak" w:date="2021-07-12T14:52:00Z">
        <w:r w:rsidR="005F5386" w:rsidRPr="008416E6">
          <w:t xml:space="preserve"> i tam zwa</w:t>
        </w:r>
      </w:ins>
      <w:ins w:id="12406" w:author="Robert Pasternak" w:date="2021-07-20T09:47:00Z">
        <w:r w:rsidR="002C2B4E" w:rsidRPr="008416E6">
          <w:t>ż</w:t>
        </w:r>
      </w:ins>
      <w:ins w:id="12407" w:author="Robert Pasternak" w:date="2021-07-12T14:52:00Z">
        <w:r w:rsidR="005F5386" w:rsidRPr="008416E6">
          <w:t>one</w:t>
        </w:r>
      </w:ins>
      <w:ins w:id="12408" w:author="Robert Pasternak" w:date="2021-05-12T12:24:00Z">
        <w:r w:rsidR="00EC7568" w:rsidRPr="008416E6">
          <w:t>.</w:t>
        </w:r>
      </w:ins>
      <w:ins w:id="12409" w:author="Piotr Szumlak" w:date="2021-07-08T14:33:00Z">
        <w:r w:rsidR="00BF7867" w:rsidRPr="008416E6">
          <w:t xml:space="preserve"> </w:t>
        </w:r>
      </w:ins>
      <w:ins w:id="12410" w:author="Robert Pasternak" w:date="2021-06-24T12:22:00Z">
        <w:r w:rsidR="001602E0" w:rsidRPr="008416E6">
          <w:t>Zamawiający zastrzega sobie możliwość poddania kontroli pojazd</w:t>
        </w:r>
      </w:ins>
      <w:ins w:id="12411" w:author="Robert Pasternak" w:date="2021-06-24T12:23:00Z">
        <w:r w:rsidR="001602E0" w:rsidRPr="008416E6">
          <w:t>ów odbierających odpady komunalne z terenu Gminy Ostrowiec Świętokrzyski i zażądać, aby wskazany przez Zamawiającego pojazd po zako</w:t>
        </w:r>
      </w:ins>
      <w:ins w:id="12412" w:author="Robert Pasternak" w:date="2021-06-24T12:24:00Z">
        <w:r w:rsidR="001602E0" w:rsidRPr="008416E6">
          <w:t xml:space="preserve">ńczeniu odbioru odpadów, a przed ich przekazaniem do instalacji </w:t>
        </w:r>
      </w:ins>
      <w:ins w:id="12413" w:author="Robert Pasternak" w:date="2024-07-17T11:42:00Z">
        <w:r w:rsidR="00411DFE">
          <w:br/>
        </w:r>
      </w:ins>
      <w:ins w:id="12414" w:author="Robert Pasternak" w:date="2021-06-24T12:24:00Z">
        <w:r w:rsidR="001602E0" w:rsidRPr="008416E6">
          <w:t>w celu dalszego zagospodarowania odpadów, został zważony na</w:t>
        </w:r>
      </w:ins>
      <w:ins w:id="12415" w:author="Robert Pasternak" w:date="2021-06-24T12:25:00Z">
        <w:r w:rsidR="00184A60" w:rsidRPr="008416E6">
          <w:t xml:space="preserve"> wskazanej Zamawiającemu wadze.</w:t>
        </w:r>
      </w:ins>
    </w:p>
    <w:p w14:paraId="78BD9805" w14:textId="77777777" w:rsidR="002E1F77" w:rsidRPr="008416E6" w:rsidDel="00AB55F9" w:rsidRDefault="002E1F77">
      <w:pPr>
        <w:pStyle w:val="Akapitzlist"/>
        <w:numPr>
          <w:ilvl w:val="0"/>
          <w:numId w:val="26"/>
        </w:numPr>
        <w:autoSpaceDE w:val="0"/>
        <w:autoSpaceDN w:val="0"/>
        <w:spacing w:line="312" w:lineRule="auto"/>
        <w:rPr>
          <w:ins w:id="12416" w:author="Robert Pasternak" w:date="2021-07-15T13:54:00Z"/>
          <w:del w:id="12417" w:author="kaluz" w:date="2021-09-07T05:50:00Z"/>
        </w:rPr>
        <w:pPrChange w:id="12418" w:author="Robert Pasternak" w:date="2021-07-15T13:54:00Z">
          <w:pPr>
            <w:pStyle w:val="Akapitzlist"/>
            <w:numPr>
              <w:numId w:val="26"/>
            </w:numPr>
            <w:autoSpaceDE w:val="0"/>
            <w:autoSpaceDN w:val="0"/>
            <w:spacing w:line="360" w:lineRule="auto"/>
            <w:ind w:left="1080" w:hanging="360"/>
          </w:pPr>
        </w:pPrChange>
      </w:pPr>
    </w:p>
    <w:p w14:paraId="1C7DE690" w14:textId="77777777" w:rsidR="002E1F77" w:rsidRPr="008416E6" w:rsidDel="00AB55F9" w:rsidRDefault="002E1F77">
      <w:pPr>
        <w:pStyle w:val="Akapitzlist"/>
        <w:rPr>
          <w:ins w:id="12419" w:author="Robert Pasternak" w:date="2021-07-15T13:54:00Z"/>
          <w:del w:id="12420" w:author="kaluz" w:date="2021-09-07T05:50:00Z"/>
        </w:rPr>
        <w:pPrChange w:id="12421" w:author="kaluz" w:date="2021-09-07T05:50:00Z">
          <w:pPr>
            <w:pStyle w:val="Akapitzlist"/>
            <w:numPr>
              <w:numId w:val="26"/>
            </w:numPr>
            <w:autoSpaceDE w:val="0"/>
            <w:autoSpaceDN w:val="0"/>
            <w:spacing w:line="360" w:lineRule="auto"/>
            <w:ind w:left="1080" w:hanging="360"/>
          </w:pPr>
        </w:pPrChange>
      </w:pPr>
    </w:p>
    <w:p w14:paraId="2502E7C6" w14:textId="77777777" w:rsidR="002E1F77" w:rsidRPr="008416E6" w:rsidRDefault="002E1F77">
      <w:pPr>
        <w:pStyle w:val="Akapitzlist"/>
        <w:numPr>
          <w:ilvl w:val="0"/>
          <w:numId w:val="26"/>
        </w:numPr>
        <w:autoSpaceDE w:val="0"/>
        <w:autoSpaceDN w:val="0"/>
        <w:spacing w:line="312" w:lineRule="auto"/>
        <w:rPr>
          <w:ins w:id="12422" w:author="Robert Pasternak" w:date="2021-06-08T13:41:00Z"/>
        </w:rPr>
        <w:pPrChange w:id="12423" w:author="kaluz" w:date="2021-09-07T05:50:00Z">
          <w:pPr>
            <w:pStyle w:val="Akapitzlist"/>
            <w:numPr>
              <w:numId w:val="26"/>
            </w:numPr>
            <w:autoSpaceDE w:val="0"/>
            <w:autoSpaceDN w:val="0"/>
            <w:spacing w:line="360" w:lineRule="auto"/>
            <w:ind w:left="1080" w:hanging="360"/>
          </w:pPr>
        </w:pPrChange>
      </w:pPr>
    </w:p>
    <w:p w14:paraId="7B825903" w14:textId="35DC8EE0" w:rsidR="00361B44" w:rsidRPr="008416E6" w:rsidRDefault="00082BE1">
      <w:pPr>
        <w:pStyle w:val="Akapitzlist"/>
        <w:numPr>
          <w:ilvl w:val="0"/>
          <w:numId w:val="26"/>
        </w:numPr>
        <w:autoSpaceDE w:val="0"/>
        <w:autoSpaceDN w:val="0"/>
        <w:spacing w:line="312" w:lineRule="auto"/>
        <w:rPr>
          <w:ins w:id="12424" w:author="Robert Pasternak" w:date="2021-05-12T12:04:00Z"/>
          <w:rPrChange w:id="12425" w:author="Robert Pasternak" w:date="2021-09-07T12:47:00Z">
            <w:rPr>
              <w:ins w:id="12426" w:author="Robert Pasternak" w:date="2021-05-12T12:04:00Z"/>
              <w:rFonts w:ascii="Times" w:hAnsi="Times" w:cs="Arial"/>
            </w:rPr>
          </w:rPrChange>
        </w:rPr>
        <w:pPrChange w:id="12427" w:author="Robert Pasternak" w:date="2021-06-08T13:41:00Z">
          <w:pPr>
            <w:pStyle w:val="Akapitzlist"/>
            <w:numPr>
              <w:numId w:val="26"/>
            </w:numPr>
            <w:autoSpaceDE w:val="0"/>
            <w:autoSpaceDN w:val="0"/>
            <w:spacing w:line="360" w:lineRule="auto"/>
            <w:ind w:left="1080" w:hanging="360"/>
          </w:pPr>
        </w:pPrChange>
      </w:pPr>
      <w:ins w:id="12428" w:author="Robert Pasternak" w:date="2021-06-21T13:18:00Z">
        <w:r w:rsidRPr="008416E6">
          <w:t xml:space="preserve">najpóźniej w dniu rozpoczęcia realizacji Przedmiotu zamówienia, </w:t>
        </w:r>
      </w:ins>
      <w:ins w:id="12429" w:author="Robert Pasternak" w:date="2021-05-12T12:11:00Z">
        <w:r w:rsidR="002F6009" w:rsidRPr="008416E6">
          <w:t>zapewnić system monitoringu wizyjnego</w:t>
        </w:r>
      </w:ins>
      <w:ins w:id="12430" w:author="Robert Pasternak" w:date="2021-05-12T12:24:00Z">
        <w:r w:rsidR="00EC7568" w:rsidRPr="008416E6">
          <w:t xml:space="preserve"> wagi na kt</w:t>
        </w:r>
      </w:ins>
      <w:ins w:id="12431" w:author="Robert Pasternak" w:date="2021-05-12T12:25:00Z">
        <w:r w:rsidR="00EC7568" w:rsidRPr="008416E6">
          <w:t xml:space="preserve">órej będą ważone pojazdy odbierające odpady </w:t>
        </w:r>
      </w:ins>
      <w:ins w:id="12432" w:author="Robert Pasternak" w:date="2024-07-17T11:44:00Z">
        <w:r w:rsidR="00411DFE">
          <w:br/>
        </w:r>
      </w:ins>
      <w:ins w:id="12433" w:author="Robert Pasternak" w:date="2021-06-21T13:19:00Z">
        <w:del w:id="12434" w:author="Piotr Szumlak" w:date="2021-07-08T14:34:00Z">
          <w:r w:rsidRPr="008416E6" w:rsidDel="00BF7867">
            <w:br/>
          </w:r>
        </w:del>
      </w:ins>
      <w:ins w:id="12435" w:author="Robert Pasternak" w:date="2021-05-12T12:25:00Z">
        <w:r w:rsidR="00C61A94" w:rsidRPr="008416E6">
          <w:t xml:space="preserve">z terenu </w:t>
        </w:r>
      </w:ins>
      <w:ins w:id="12436" w:author="Robert Pasternak" w:date="2021-06-08T13:37:00Z">
        <w:r w:rsidR="00C61A94" w:rsidRPr="008416E6">
          <w:t>G</w:t>
        </w:r>
      </w:ins>
      <w:ins w:id="12437" w:author="Robert Pasternak" w:date="2021-05-12T12:25:00Z">
        <w:r w:rsidR="00EC7568" w:rsidRPr="008416E6">
          <w:t>miny.</w:t>
        </w:r>
      </w:ins>
      <w:ins w:id="12438" w:author="Piotr Szumlak" w:date="2021-07-08T14:34:00Z">
        <w:r w:rsidR="00BF7867" w:rsidRPr="008416E6">
          <w:t xml:space="preserve"> </w:t>
        </w:r>
      </w:ins>
      <w:ins w:id="12439" w:author="Robert Pasternak" w:date="2021-05-12T12:26:00Z">
        <w:r w:rsidR="00E11DE4" w:rsidRPr="008416E6">
          <w:rPr>
            <w:rPrChange w:id="12440" w:author="Robert Pasternak" w:date="2021-09-07T12:47:00Z">
              <w:rPr>
                <w:rFonts w:ascii="Times" w:hAnsi="Times" w:cs="Arial"/>
              </w:rPr>
            </w:rPrChange>
          </w:rPr>
          <w:t xml:space="preserve">Zamawiający wymaga aby </w:t>
        </w:r>
      </w:ins>
      <w:ins w:id="12441" w:author="Robert Pasternak" w:date="2021-05-12T12:27:00Z">
        <w:r w:rsidR="00E11DE4" w:rsidRPr="008416E6">
          <w:rPr>
            <w:rPrChange w:id="12442" w:author="Robert Pasternak" w:date="2021-09-07T12:47:00Z">
              <w:rPr>
                <w:rFonts w:ascii="Times" w:hAnsi="Times" w:cs="Arial"/>
              </w:rPr>
            </w:rPrChange>
          </w:rPr>
          <w:t xml:space="preserve">posiadał </w:t>
        </w:r>
      </w:ins>
      <w:ins w:id="12443" w:author="Robert Pasternak" w:date="2021-05-12T12:28:00Z">
        <w:r w:rsidR="00E11DE4" w:rsidRPr="008416E6">
          <w:rPr>
            <w:rPrChange w:id="12444" w:author="Robert Pasternak" w:date="2021-09-07T12:47:00Z">
              <w:rPr>
                <w:rFonts w:ascii="Times" w:hAnsi="Times" w:cs="Arial"/>
              </w:rPr>
            </w:rPrChange>
          </w:rPr>
          <w:t xml:space="preserve">dostęp online </w:t>
        </w:r>
      </w:ins>
      <w:ins w:id="12445" w:author="Piotr Szumlak" w:date="2021-07-08T14:37:00Z">
        <w:r w:rsidR="00BF7867" w:rsidRPr="008416E6">
          <w:br/>
        </w:r>
      </w:ins>
      <w:ins w:id="12446" w:author="Robert Pasternak" w:date="2021-05-12T12:28:00Z">
        <w:r w:rsidR="00E11DE4" w:rsidRPr="008416E6">
          <w:rPr>
            <w:rPrChange w:id="12447" w:author="Robert Pasternak" w:date="2021-09-07T12:47:00Z">
              <w:rPr>
                <w:rFonts w:ascii="Times" w:hAnsi="Times" w:cs="Arial"/>
              </w:rPr>
            </w:rPrChange>
          </w:rPr>
          <w:t>w czasie rzeczywistym oraz z możliwości</w:t>
        </w:r>
        <w:r w:rsidR="00B10A5A" w:rsidRPr="008416E6">
          <w:t xml:space="preserve">ą przeglądania historii nagrań </w:t>
        </w:r>
        <w:r w:rsidR="00E11DE4" w:rsidRPr="008416E6">
          <w:rPr>
            <w:rPrChange w:id="12448" w:author="Robert Pasternak" w:date="2021-09-07T12:47:00Z">
              <w:rPr>
                <w:rFonts w:ascii="Times" w:hAnsi="Times" w:cs="Arial"/>
              </w:rPr>
            </w:rPrChange>
          </w:rPr>
          <w:t xml:space="preserve">z okresu, </w:t>
        </w:r>
      </w:ins>
      <w:ins w:id="12449" w:author="Robert Pasternak" w:date="2021-07-12T14:53:00Z">
        <w:r w:rsidR="008C1264" w:rsidRPr="008416E6">
          <w:br/>
        </w:r>
      </w:ins>
      <w:ins w:id="12450" w:author="Robert Pasternak" w:date="2021-05-12T12:28:00Z">
        <w:r w:rsidR="00E11DE4" w:rsidRPr="008416E6">
          <w:rPr>
            <w:rPrChange w:id="12451" w:author="Robert Pasternak" w:date="2021-09-07T12:47:00Z">
              <w:rPr>
                <w:rFonts w:ascii="Times" w:hAnsi="Times" w:cs="Arial"/>
              </w:rPr>
            </w:rPrChange>
          </w:rPr>
          <w:t xml:space="preserve">co najmniej </w:t>
        </w:r>
      </w:ins>
      <w:ins w:id="12452" w:author="Robert Pasternak" w:date="2021-07-12T14:53:00Z">
        <w:r w:rsidR="008C1264" w:rsidRPr="008416E6">
          <w:t>45</w:t>
        </w:r>
      </w:ins>
      <w:ins w:id="12453" w:author="Robert Pasternak" w:date="2021-05-12T12:28:00Z">
        <w:r w:rsidR="00E11DE4" w:rsidRPr="008416E6">
          <w:rPr>
            <w:rPrChange w:id="12454" w:author="Robert Pasternak" w:date="2021-09-07T12:47:00Z">
              <w:rPr>
                <w:rFonts w:ascii="Times" w:hAnsi="Times" w:cs="Arial"/>
              </w:rPr>
            </w:rPrChange>
          </w:rPr>
          <w:t xml:space="preserve"> dni do system</w:t>
        </w:r>
      </w:ins>
      <w:ins w:id="12455" w:author="Robert Pasternak" w:date="2021-07-28T13:01:00Z">
        <w:r w:rsidR="00666498" w:rsidRPr="008416E6">
          <w:t>u</w:t>
        </w:r>
      </w:ins>
      <w:ins w:id="12456" w:author="Robert Pasternak" w:date="2021-05-12T12:26:00Z">
        <w:r w:rsidR="00EC7568" w:rsidRPr="008416E6">
          <w:t xml:space="preserve"> monitoringu wizyjnego </w:t>
        </w:r>
      </w:ins>
      <w:ins w:id="12457" w:author="Robert Pasternak" w:date="2021-05-12T12:27:00Z">
        <w:r w:rsidR="00E11DE4" w:rsidRPr="008416E6">
          <w:rPr>
            <w:rPrChange w:id="12458" w:author="Robert Pasternak" w:date="2021-09-07T12:47:00Z">
              <w:rPr>
                <w:rFonts w:ascii="Times" w:hAnsi="Times" w:cs="Arial"/>
              </w:rPr>
            </w:rPrChange>
          </w:rPr>
          <w:t>wagi</w:t>
        </w:r>
      </w:ins>
      <w:ins w:id="12459" w:author="Robert Pasternak" w:date="2021-05-12T12:28:00Z">
        <w:r w:rsidR="00E11DE4" w:rsidRPr="008416E6">
          <w:rPr>
            <w:rPrChange w:id="12460" w:author="Robert Pasternak" w:date="2021-09-07T12:47:00Z">
              <w:rPr>
                <w:rFonts w:ascii="Times" w:hAnsi="Times" w:cs="Arial"/>
              </w:rPr>
            </w:rPrChange>
          </w:rPr>
          <w:t xml:space="preserve"> na której Wykonawca ważył będzie pojazdy</w:t>
        </w:r>
      </w:ins>
      <w:ins w:id="12461" w:author="Robert Pasternak" w:date="2021-07-28T13:01:00Z">
        <w:r w:rsidR="00666498" w:rsidRPr="008416E6">
          <w:t xml:space="preserve"> z odpadami</w:t>
        </w:r>
      </w:ins>
      <w:ins w:id="12462" w:author="Robert Pasternak" w:date="2021-05-12T12:28:00Z">
        <w:r w:rsidR="00E11DE4" w:rsidRPr="008416E6">
          <w:rPr>
            <w:rPrChange w:id="12463" w:author="Robert Pasternak" w:date="2021-09-07T12:47:00Z">
              <w:rPr>
                <w:rFonts w:ascii="Times" w:hAnsi="Times" w:cs="Arial"/>
              </w:rPr>
            </w:rPrChange>
          </w:rPr>
          <w:t xml:space="preserve"> odbiera</w:t>
        </w:r>
      </w:ins>
      <w:ins w:id="12464" w:author="Robert Pasternak" w:date="2021-07-28T13:01:00Z">
        <w:r w:rsidR="00666498" w:rsidRPr="008416E6">
          <w:t>nymi</w:t>
        </w:r>
      </w:ins>
      <w:ins w:id="12465" w:author="Robert Pasternak" w:date="2021-05-12T12:29:00Z">
        <w:r w:rsidR="00E11DE4" w:rsidRPr="008416E6">
          <w:rPr>
            <w:rPrChange w:id="12466" w:author="Robert Pasternak" w:date="2021-09-07T12:47:00Z">
              <w:rPr>
                <w:rFonts w:ascii="Times" w:hAnsi="Times" w:cs="Arial"/>
              </w:rPr>
            </w:rPrChange>
          </w:rPr>
          <w:t xml:space="preserve"> odpady komunalne z terenu </w:t>
        </w:r>
      </w:ins>
      <w:ins w:id="12467" w:author="Robert Pasternak" w:date="2021-06-08T13:37:00Z">
        <w:r w:rsidR="00C61A94" w:rsidRPr="008416E6">
          <w:t>G</w:t>
        </w:r>
      </w:ins>
      <w:ins w:id="12468" w:author="Robert Pasternak" w:date="2021-05-12T12:29:00Z">
        <w:r w:rsidR="00E11DE4" w:rsidRPr="008416E6">
          <w:rPr>
            <w:rPrChange w:id="12469" w:author="Robert Pasternak" w:date="2021-09-07T12:47:00Z">
              <w:rPr>
                <w:rFonts w:ascii="Times" w:hAnsi="Times" w:cs="Arial"/>
              </w:rPr>
            </w:rPrChange>
          </w:rPr>
          <w:t xml:space="preserve">miny. </w:t>
        </w:r>
      </w:ins>
      <w:ins w:id="12470" w:author="Robert Pasternak" w:date="2021-05-12T12:26:00Z">
        <w:r w:rsidR="00EC7568" w:rsidRPr="008416E6">
          <w:t xml:space="preserve">System monitoringu wizyjnego musi swoim zakresem obejmować </w:t>
        </w:r>
      </w:ins>
      <w:ins w:id="12471" w:author="Robert Pasternak" w:date="2021-05-12T12:30:00Z">
        <w:r w:rsidR="00E11DE4" w:rsidRPr="008416E6">
          <w:rPr>
            <w:rPrChange w:id="12472" w:author="Robert Pasternak" w:date="2021-09-07T12:47:00Z">
              <w:rPr>
                <w:rFonts w:ascii="Times" w:hAnsi="Times" w:cs="Arial"/>
              </w:rPr>
            </w:rPrChange>
          </w:rPr>
          <w:t xml:space="preserve">co najmniej </w:t>
        </w:r>
      </w:ins>
      <w:ins w:id="12473" w:author="Robert Pasternak" w:date="2021-05-12T12:26:00Z">
        <w:r w:rsidR="00EC7568" w:rsidRPr="008416E6">
          <w:t xml:space="preserve">widok ogólny </w:t>
        </w:r>
      </w:ins>
      <w:ins w:id="12474" w:author="Robert Pasternak" w:date="2021-05-12T12:29:00Z">
        <w:r w:rsidR="00E11DE4" w:rsidRPr="008416E6">
          <w:rPr>
            <w:rPrChange w:id="12475" w:author="Robert Pasternak" w:date="2021-09-07T12:47:00Z">
              <w:rPr>
                <w:rFonts w:ascii="Times" w:hAnsi="Times" w:cs="Arial"/>
              </w:rPr>
            </w:rPrChange>
          </w:rPr>
          <w:t>miejsca ważenia</w:t>
        </w:r>
      </w:ins>
      <w:ins w:id="12476" w:author="Robert Pasternak" w:date="2021-05-12T12:26:00Z">
        <w:r w:rsidR="00EC7568" w:rsidRPr="008416E6">
          <w:t xml:space="preserve">, wagę najazdową z widocznym </w:t>
        </w:r>
      </w:ins>
      <w:ins w:id="12477" w:author="Robert Pasternak" w:date="2021-09-07T12:14:00Z">
        <w:r w:rsidR="002F4497" w:rsidRPr="008416E6">
          <w:br/>
        </w:r>
      </w:ins>
      <w:ins w:id="12478" w:author="Piotr Szumlak" w:date="2021-07-08T14:37:00Z">
        <w:del w:id="12479" w:author="Robert Pasternak" w:date="2021-07-12T14:53:00Z">
          <w:r w:rsidR="00BF7867" w:rsidRPr="008416E6" w:rsidDel="008C1264">
            <w:br/>
          </w:r>
        </w:del>
      </w:ins>
      <w:ins w:id="12480" w:author="Robert Pasternak" w:date="2021-05-12T12:26:00Z">
        <w:r w:rsidR="00EC7568" w:rsidRPr="008416E6">
          <w:t>i czytelnym wskaźnikiem pomiaru ważenia,</w:t>
        </w:r>
      </w:ins>
      <w:ins w:id="12481" w:author="Robert Pasternak" w:date="2021-05-12T12:30:00Z">
        <w:r w:rsidR="00E11DE4" w:rsidRPr="008416E6">
          <w:rPr>
            <w:rPrChange w:id="12482" w:author="Robert Pasternak" w:date="2021-09-07T12:47:00Z">
              <w:rPr>
                <w:rFonts w:ascii="Times" w:hAnsi="Times" w:cs="Arial"/>
              </w:rPr>
            </w:rPrChange>
          </w:rPr>
          <w:t xml:space="preserve"> numer rejestracyjny ważonego pojazdu</w:t>
        </w:r>
      </w:ins>
      <w:ins w:id="12483" w:author="Robert Pasternak" w:date="2021-05-12T12:26:00Z">
        <w:r w:rsidR="00EC7568" w:rsidRPr="008416E6">
          <w:t xml:space="preserve">. </w:t>
        </w:r>
        <w:r w:rsidR="00EC7568" w:rsidRPr="008416E6">
          <w:rPr>
            <w:shd w:val="clear" w:color="auto" w:fill="FFFFFF"/>
            <w:rPrChange w:id="12484" w:author="Robert Pasternak" w:date="2021-09-07T12:47:00Z">
              <w:rPr>
                <w:color w:val="000000"/>
                <w:shd w:val="clear" w:color="auto" w:fill="FFFFFF"/>
              </w:rPr>
            </w:rPrChange>
          </w:rPr>
          <w:t>Zamawiający wymaga, aby posiadał samodzielnie możliwość trwałego zapisywania nagrań zarejestrowanych przez sy</w:t>
        </w:r>
        <w:r w:rsidR="00C61A94" w:rsidRPr="008416E6">
          <w:rPr>
            <w:shd w:val="clear" w:color="auto" w:fill="FFFFFF"/>
            <w:rPrChange w:id="12485" w:author="Robert Pasternak" w:date="2021-09-07T12:47:00Z">
              <w:rPr>
                <w:color w:val="000000"/>
                <w:shd w:val="clear" w:color="auto" w:fill="FFFFFF"/>
              </w:rPr>
            </w:rPrChange>
          </w:rPr>
          <w:t>stem monitoringu wizyjnego wagi</w:t>
        </w:r>
        <w:r w:rsidR="00EC7568" w:rsidRPr="008416E6">
          <w:rPr>
            <w:shd w:val="clear" w:color="auto" w:fill="FFFFFF"/>
            <w:rPrChange w:id="12486" w:author="Robert Pasternak" w:date="2021-09-07T12:47:00Z">
              <w:rPr>
                <w:color w:val="000000"/>
                <w:shd w:val="clear" w:color="auto" w:fill="FFFFFF"/>
              </w:rPr>
            </w:rPrChange>
          </w:rPr>
          <w:t>,</w:t>
        </w:r>
      </w:ins>
      <w:ins w:id="12487" w:author="Robert Pasternak" w:date="2021-07-12T14:53:00Z">
        <w:r w:rsidR="008C1264" w:rsidRPr="008416E6">
          <w:rPr>
            <w:shd w:val="clear" w:color="auto" w:fill="FFFFFF"/>
            <w:rPrChange w:id="12488" w:author="Robert Pasternak" w:date="2021-09-07T12:47:00Z">
              <w:rPr>
                <w:color w:val="000000"/>
                <w:shd w:val="clear" w:color="auto" w:fill="FFFFFF"/>
              </w:rPr>
            </w:rPrChange>
          </w:rPr>
          <w:t xml:space="preserve"> </w:t>
        </w:r>
      </w:ins>
      <w:ins w:id="12489" w:author="Piotr Szumlak" w:date="2021-07-08T14:38:00Z">
        <w:del w:id="12490" w:author="Robert Pasternak" w:date="2021-07-12T14:53:00Z">
          <w:r w:rsidR="00BF7867" w:rsidRPr="008416E6" w:rsidDel="008C1264">
            <w:rPr>
              <w:shd w:val="clear" w:color="auto" w:fill="FFFFFF"/>
              <w:rPrChange w:id="12491" w:author="Robert Pasternak" w:date="2021-09-07T12:47:00Z">
                <w:rPr>
                  <w:color w:val="000000"/>
                  <w:shd w:val="clear" w:color="auto" w:fill="FFFFFF"/>
                </w:rPr>
              </w:rPrChange>
            </w:rPr>
            <w:br/>
          </w:r>
        </w:del>
      </w:ins>
      <w:ins w:id="12492" w:author="Robert Pasternak" w:date="2021-05-12T12:26:00Z">
        <w:r w:rsidR="00EC7568" w:rsidRPr="008416E6">
          <w:rPr>
            <w:shd w:val="clear" w:color="auto" w:fill="FFFFFF"/>
            <w:rPrChange w:id="12493" w:author="Robert Pasternak" w:date="2021-09-07T12:47:00Z">
              <w:rPr>
                <w:color w:val="000000"/>
                <w:shd w:val="clear" w:color="auto" w:fill="FFFFFF"/>
              </w:rPr>
            </w:rPrChange>
          </w:rPr>
          <w:t xml:space="preserve">a w przypadku gdy z przyczyn technicznych lub technologicznych nie będzie to możliwe Wykonawca zobowiązany jest przekazywać Zamawiającemu zarejestrowane obrazy, </w:t>
        </w:r>
        <w:r w:rsidR="00EC7568" w:rsidRPr="008416E6">
          <w:rPr>
            <w:shd w:val="clear" w:color="auto" w:fill="FFFFFF"/>
            <w:rPrChange w:id="12494" w:author="Robert Pasternak" w:date="2021-09-07T12:47:00Z">
              <w:rPr>
                <w:color w:val="000000" w:themeColor="text1"/>
                <w:shd w:val="clear" w:color="auto" w:fill="FFFFFF"/>
              </w:rPr>
            </w:rPrChange>
          </w:rPr>
          <w:t>na każde żą</w:t>
        </w:r>
        <w:r w:rsidR="00C61A94" w:rsidRPr="008416E6">
          <w:rPr>
            <w:shd w:val="clear" w:color="auto" w:fill="FFFFFF"/>
            <w:rPrChange w:id="12495" w:author="Robert Pasternak" w:date="2021-09-07T12:47:00Z">
              <w:rPr>
                <w:color w:val="000000" w:themeColor="text1"/>
                <w:shd w:val="clear" w:color="auto" w:fill="FFFFFF"/>
              </w:rPr>
            </w:rPrChange>
          </w:rPr>
          <w:t xml:space="preserve">danie Zamawiającego w terminie </w:t>
        </w:r>
        <w:r w:rsidR="00EC7568" w:rsidRPr="008416E6">
          <w:rPr>
            <w:shd w:val="clear" w:color="auto" w:fill="FFFFFF"/>
            <w:rPrChange w:id="12496" w:author="Robert Pasternak" w:date="2021-09-07T12:47:00Z">
              <w:rPr>
                <w:color w:val="000000" w:themeColor="text1"/>
                <w:shd w:val="clear" w:color="auto" w:fill="FFFFFF"/>
              </w:rPr>
            </w:rPrChange>
          </w:rPr>
          <w:t xml:space="preserve">do 5 dni roboczych od dnia zgłoszenia Wykonawcy </w:t>
        </w:r>
      </w:ins>
      <w:ins w:id="12497" w:author="Robert Pasternak" w:date="2021-07-02T08:36:00Z">
        <w:r w:rsidR="004F4496" w:rsidRPr="008416E6">
          <w:rPr>
            <w:shd w:val="clear" w:color="auto" w:fill="FFFFFF"/>
            <w:rPrChange w:id="12498" w:author="Robert Pasternak" w:date="2021-09-07T12:47:00Z">
              <w:rPr>
                <w:color w:val="000000" w:themeColor="text1"/>
                <w:shd w:val="clear" w:color="auto" w:fill="FFFFFF"/>
              </w:rPr>
            </w:rPrChange>
          </w:rPr>
          <w:t>żądania</w:t>
        </w:r>
      </w:ins>
      <w:ins w:id="12499" w:author="Robert Pasternak" w:date="2021-05-12T12:26:00Z">
        <w:r w:rsidR="00EC7568" w:rsidRPr="008416E6">
          <w:rPr>
            <w:shd w:val="clear" w:color="auto" w:fill="FFFFFF"/>
            <w:rPrChange w:id="12500" w:author="Robert Pasternak" w:date="2021-09-07T12:47:00Z">
              <w:rPr>
                <w:color w:val="000000" w:themeColor="text1"/>
                <w:shd w:val="clear" w:color="auto" w:fill="FFFFFF"/>
              </w:rPr>
            </w:rPrChange>
          </w:rPr>
          <w:t xml:space="preserve"> udostępnienia zarejestrowanych nagrań (Zamawiający wskaże daty z jakich </w:t>
        </w:r>
      </w:ins>
      <w:ins w:id="12501" w:author="Robert Pasternak" w:date="2021-07-12T14:54:00Z">
        <w:r w:rsidR="008C1264" w:rsidRPr="008416E6">
          <w:rPr>
            <w:shd w:val="clear" w:color="auto" w:fill="FFFFFF"/>
            <w:rPrChange w:id="12502" w:author="Robert Pasternak" w:date="2021-09-07T12:47:00Z">
              <w:rPr>
                <w:color w:val="000000" w:themeColor="text1"/>
                <w:shd w:val="clear" w:color="auto" w:fill="FFFFFF"/>
              </w:rPr>
            </w:rPrChange>
          </w:rPr>
          <w:t xml:space="preserve">żąda </w:t>
        </w:r>
      </w:ins>
      <w:ins w:id="12503" w:author="Robert Pasternak" w:date="2021-05-12T12:26:00Z">
        <w:r w:rsidR="00EC7568" w:rsidRPr="008416E6">
          <w:rPr>
            <w:shd w:val="clear" w:color="auto" w:fill="FFFFFF"/>
            <w:rPrChange w:id="12504" w:author="Robert Pasternak" w:date="2021-09-07T12:47:00Z">
              <w:rPr>
                <w:color w:val="000000" w:themeColor="text1"/>
                <w:shd w:val="clear" w:color="auto" w:fill="FFFFFF"/>
              </w:rPr>
            </w:rPrChange>
          </w:rPr>
          <w:t xml:space="preserve">nagrań).  Sposób przekazania nagrań Zamawiający uzgodni z Wykonawcą. Wykonawca zobowiązany jest przechowywać zarejestrowany obraz z systemu monitoringu wizyjnego </w:t>
        </w:r>
      </w:ins>
      <w:ins w:id="12505" w:author="Robert Pasternak" w:date="2021-05-12T12:31:00Z">
        <w:r w:rsidR="00EC7568" w:rsidRPr="008416E6">
          <w:rPr>
            <w:shd w:val="clear" w:color="auto" w:fill="FFFFFF"/>
            <w:rPrChange w:id="12506" w:author="Robert Pasternak" w:date="2021-09-07T12:47:00Z">
              <w:rPr>
                <w:color w:val="000000" w:themeColor="text1"/>
                <w:shd w:val="clear" w:color="auto" w:fill="FFFFFF"/>
              </w:rPr>
            </w:rPrChange>
          </w:rPr>
          <w:t>wagi</w:t>
        </w:r>
      </w:ins>
      <w:ins w:id="12507" w:author="Robert Pasternak" w:date="2021-05-12T12:26:00Z">
        <w:r w:rsidR="00EC7568" w:rsidRPr="008416E6">
          <w:rPr>
            <w:shd w:val="clear" w:color="auto" w:fill="FFFFFF"/>
            <w:rPrChange w:id="12508" w:author="Robert Pasternak" w:date="2021-09-07T12:47:00Z">
              <w:rPr>
                <w:color w:val="000000" w:themeColor="text1"/>
                <w:shd w:val="clear" w:color="auto" w:fill="FFFFFF"/>
              </w:rPr>
            </w:rPrChange>
          </w:rPr>
          <w:t xml:space="preserve"> przez okres co najmniej </w:t>
        </w:r>
      </w:ins>
      <w:ins w:id="12509" w:author="Robert Pasternak" w:date="2021-07-12T14:54:00Z">
        <w:r w:rsidR="008C1264" w:rsidRPr="008416E6">
          <w:rPr>
            <w:shd w:val="clear" w:color="auto" w:fill="FFFFFF"/>
            <w:rPrChange w:id="12510" w:author="Robert Pasternak" w:date="2021-09-07T12:47:00Z">
              <w:rPr>
                <w:color w:val="000000" w:themeColor="text1"/>
                <w:shd w:val="clear" w:color="auto" w:fill="FFFFFF"/>
              </w:rPr>
            </w:rPrChange>
          </w:rPr>
          <w:t>45</w:t>
        </w:r>
      </w:ins>
      <w:ins w:id="12511" w:author="Robert Pasternak" w:date="2021-05-12T12:26:00Z">
        <w:r w:rsidR="00EC7568" w:rsidRPr="008416E6">
          <w:rPr>
            <w:shd w:val="clear" w:color="auto" w:fill="FFFFFF"/>
            <w:rPrChange w:id="12512" w:author="Robert Pasternak" w:date="2021-09-07T12:47:00Z">
              <w:rPr>
                <w:color w:val="000000" w:themeColor="text1"/>
                <w:shd w:val="clear" w:color="auto" w:fill="FFFFFF"/>
              </w:rPr>
            </w:rPrChange>
          </w:rPr>
          <w:t xml:space="preserve"> dni.</w:t>
        </w:r>
      </w:ins>
      <w:ins w:id="12513" w:author="Piotr Szumlak" w:date="2021-07-09T07:38:00Z">
        <w:r w:rsidR="00361B44" w:rsidRPr="008416E6">
          <w:rPr>
            <w:shd w:val="clear" w:color="auto" w:fill="FFFFFF"/>
            <w:rPrChange w:id="12514" w:author="Robert Pasternak" w:date="2021-09-07T12:47:00Z">
              <w:rPr>
                <w:color w:val="000000" w:themeColor="text1"/>
                <w:shd w:val="clear" w:color="auto" w:fill="FFFFFF"/>
              </w:rPr>
            </w:rPrChange>
          </w:rPr>
          <w:t xml:space="preserve"> </w:t>
        </w:r>
      </w:ins>
      <w:ins w:id="12515" w:author="Robert Pasternak" w:date="2021-06-08T13:41:00Z">
        <w:r w:rsidR="00C61A94" w:rsidRPr="008416E6">
          <w:t xml:space="preserve">Wykonawca najpóźniej w dniu rozpoczęcia realizacji Przedmiotu zamówienia </w:t>
        </w:r>
      </w:ins>
      <w:ins w:id="12516" w:author="Robert Pasternak" w:date="2021-07-12T14:54:00Z">
        <w:r w:rsidR="008C1264" w:rsidRPr="008416E6">
          <w:t>przekaże</w:t>
        </w:r>
      </w:ins>
      <w:ins w:id="12517" w:author="Robert Pasternak" w:date="2021-06-08T13:41:00Z">
        <w:r w:rsidR="00C61A94" w:rsidRPr="008416E6">
          <w:t xml:space="preserve"> Zamawiającemu dane umożliwiające dostęp do systemu monitoringu wizyjnego </w:t>
        </w:r>
        <w:r w:rsidR="00263BC0" w:rsidRPr="008416E6">
          <w:t>wagi</w:t>
        </w:r>
        <w:r w:rsidR="00C61A94" w:rsidRPr="008416E6">
          <w:t xml:space="preserve"> (login, hasło, adres serwera, itp.).</w:t>
        </w:r>
      </w:ins>
      <w:ins w:id="12518" w:author="Piotr Szumlak" w:date="2021-07-08T14:38:00Z">
        <w:r w:rsidR="00BF7867" w:rsidRPr="008416E6">
          <w:t xml:space="preserve"> </w:t>
        </w:r>
      </w:ins>
      <w:ins w:id="12519" w:author="Robert Pasternak" w:date="2021-06-08T13:41:00Z">
        <w:r w:rsidR="00C61A94" w:rsidRPr="008416E6">
          <w:t xml:space="preserve">Wykonawca </w:t>
        </w:r>
      </w:ins>
      <w:ins w:id="12520" w:author="Robert Pasternak" w:date="2024-07-18T12:15:00Z">
        <w:r w:rsidR="0051589B">
          <w:br/>
        </w:r>
      </w:ins>
      <w:ins w:id="12521" w:author="Robert Pasternak" w:date="2021-06-08T13:41:00Z">
        <w:r w:rsidR="00C61A94" w:rsidRPr="008416E6">
          <w:t xml:space="preserve">w terminie uzgodnionym </w:t>
        </w:r>
      </w:ins>
      <w:ins w:id="12522" w:author="Robert Pasternak" w:date="2021-07-02T08:37:00Z">
        <w:del w:id="12523" w:author="Piotr Szumlak" w:date="2021-07-08T14:38:00Z">
          <w:r w:rsidR="004F4496" w:rsidRPr="008416E6" w:rsidDel="00BF7867">
            <w:br/>
          </w:r>
        </w:del>
      </w:ins>
      <w:ins w:id="12524" w:author="Robert Pasternak" w:date="2021-06-08T13:41:00Z">
        <w:r w:rsidR="00C61A94" w:rsidRPr="008416E6">
          <w:t xml:space="preserve">z Zamawiającym, jednak nie później niż w dniu rozpoczęcia realizacji Przedmiotu zamówienia, przeszkoli </w:t>
        </w:r>
      </w:ins>
      <w:ins w:id="12525" w:author="Robert Pasternak" w:date="2021-06-21T09:56:00Z">
        <w:r w:rsidR="00F0385C" w:rsidRPr="008416E6">
          <w:t>nie więcej niż 6 pracowników</w:t>
        </w:r>
      </w:ins>
      <w:ins w:id="12526" w:author="Robert Pasternak" w:date="2021-06-08T13:41:00Z">
        <w:r w:rsidR="00C61A94" w:rsidRPr="008416E6">
          <w:t xml:space="preserve"> Zamawiającego z obsługi powyższego systemu. Szkolenie odbędzie się w siedzibie Zamawiającego i na jego sprzęcie komputerowym.</w:t>
        </w:r>
      </w:ins>
      <w:ins w:id="12527" w:author="Robert Pasternak" w:date="2021-06-21T09:56:00Z">
        <w:r w:rsidR="00F0385C" w:rsidRPr="008416E6">
          <w:t xml:space="preserve"> Ewentualne koszty szkolenia</w:t>
        </w:r>
      </w:ins>
      <w:ins w:id="12528" w:author="Robert Pasternak" w:date="2024-07-17T11:46:00Z">
        <w:r w:rsidR="00824EB4">
          <w:t xml:space="preserve"> (np. wynagrodzenie prowadzącego szkolenie)</w:t>
        </w:r>
      </w:ins>
      <w:ins w:id="12529" w:author="Robert Pasternak" w:date="2021-06-21T09:56:00Z">
        <w:r w:rsidR="00F0385C" w:rsidRPr="008416E6">
          <w:t xml:space="preserve"> stanowi</w:t>
        </w:r>
      </w:ins>
      <w:ins w:id="12530" w:author="Robert Pasternak" w:date="2021-06-21T09:57:00Z">
        <w:r w:rsidR="00F0385C" w:rsidRPr="008416E6">
          <w:t>ą koszty Wykonawcy</w:t>
        </w:r>
      </w:ins>
      <w:ins w:id="12531" w:author="Robert Pasternak" w:date="2024-07-17T11:47:00Z">
        <w:r w:rsidR="00824EB4">
          <w:t>, które Wykonawca zobowiązany jest pokryć we własnym zakresie</w:t>
        </w:r>
      </w:ins>
      <w:ins w:id="12532" w:author="Robert Pasternak" w:date="2021-06-21T09:57:00Z">
        <w:r w:rsidR="00F0385C" w:rsidRPr="008416E6">
          <w:t>.</w:t>
        </w:r>
      </w:ins>
      <w:ins w:id="12533" w:author="Robert Pasternak" w:date="2024-07-17T11:47:00Z">
        <w:r w:rsidR="00824EB4">
          <w:t xml:space="preserve"> </w:t>
        </w:r>
        <w:r w:rsidR="00824EB4">
          <w:lastRenderedPageBreak/>
          <w:t>Jeżeli widok z kamer systemu monitoringu wizyjnego nie b</w:t>
        </w:r>
      </w:ins>
      <w:ins w:id="12534" w:author="Robert Pasternak" w:date="2024-07-17T11:48:00Z">
        <w:r w:rsidR="00824EB4">
          <w:t>ędzie spełniał wymogów określonych powyżej, w szczególności nie będzie zapewniał czytelnego</w:t>
        </w:r>
      </w:ins>
      <w:ins w:id="12535" w:author="Robert Pasternak" w:date="2024-07-17T11:49:00Z">
        <w:r w:rsidR="00824EB4">
          <w:t xml:space="preserve"> obrazu pomiaru ważenia na wskaźniku wagi lub numeru rejestracyjnego pojazdu, </w:t>
        </w:r>
      </w:ins>
      <w:ins w:id="12536" w:author="Robert Pasternak" w:date="2024-07-17T11:50:00Z">
        <w:r w:rsidR="00824EB4">
          <w:t xml:space="preserve">Wykonawca zobowiązany jest na własny koszt w terminie nie dłuższym niż 5 dni roboczych liczonych od dnia </w:t>
        </w:r>
      </w:ins>
      <w:ins w:id="12537" w:author="Robert Pasternak" w:date="2024-07-17T11:51:00Z">
        <w:r w:rsidR="00824EB4">
          <w:t xml:space="preserve">zawiadomienia Wykonawcy przez Zamawiającego </w:t>
        </w:r>
      </w:ins>
      <w:ins w:id="12538" w:author="Robert Pasternak" w:date="2024-07-18T12:16:00Z">
        <w:r w:rsidR="00536DCE">
          <w:br/>
        </w:r>
      </w:ins>
      <w:ins w:id="12539" w:author="Robert Pasternak" w:date="2024-07-17T11:51:00Z">
        <w:r w:rsidR="00824EB4">
          <w:t>o niespełnianiu przez system monitoringu wizyjnego wymog</w:t>
        </w:r>
      </w:ins>
      <w:ins w:id="12540" w:author="Robert Pasternak" w:date="2024-07-17T11:52:00Z">
        <w:r w:rsidR="00824EB4">
          <w:t>ów określonych powyżej</w:t>
        </w:r>
      </w:ins>
      <w:ins w:id="12541" w:author="Robert Pasternak" w:date="2024-07-18T12:16:00Z">
        <w:r w:rsidR="00536DCE">
          <w:t>,</w:t>
        </w:r>
      </w:ins>
      <w:ins w:id="12542" w:author="Robert Pasternak" w:date="2024-07-17T11:52:00Z">
        <w:r w:rsidR="00824EB4">
          <w:t xml:space="preserve"> do usunięcia lub naprawy wskazanych nieprawidłowości. Jeżeli system monitoringu wizyjnego wagi nie dzia</w:t>
        </w:r>
      </w:ins>
      <w:ins w:id="12543" w:author="Robert Pasternak" w:date="2024-07-17T11:53:00Z">
        <w:r w:rsidR="00824EB4">
          <w:t>ła lub nie działa w sposób wymagany przez Zamawiającego lub Zamawiający</w:t>
        </w:r>
      </w:ins>
      <w:ins w:id="12544" w:author="Robert Pasternak" w:date="2024-07-17T11:54:00Z">
        <w:r w:rsidR="00536DCE">
          <w:t xml:space="preserve"> </w:t>
        </w:r>
        <w:r w:rsidR="00824EB4">
          <w:t>z przyczyn innych niż leżących po stronie Zamawiającego</w:t>
        </w:r>
      </w:ins>
      <w:ins w:id="12545" w:author="Robert Pasternak" w:date="2024-07-17T11:53:00Z">
        <w:r w:rsidR="00824EB4">
          <w:t xml:space="preserve"> nie posiada</w:t>
        </w:r>
      </w:ins>
      <w:ins w:id="12546" w:author="Robert Pasternak" w:date="2024-07-17T11:54:00Z">
        <w:r w:rsidR="00824EB4">
          <w:t xml:space="preserve"> dostępu online do systemu monitoringu wizyjnego przez okres d</w:t>
        </w:r>
      </w:ins>
      <w:ins w:id="12547" w:author="Robert Pasternak" w:date="2024-07-17T11:55:00Z">
        <w:r w:rsidR="00824EB4">
          <w:t xml:space="preserve">łuższy niż </w:t>
        </w:r>
      </w:ins>
      <w:ins w:id="12548" w:author="Robert Pasternak" w:date="2024-07-18T12:21:00Z">
        <w:r w:rsidR="00536DCE">
          <w:t>3</w:t>
        </w:r>
      </w:ins>
      <w:ins w:id="12549" w:author="Robert Pasternak" w:date="2024-07-17T11:55:00Z">
        <w:r w:rsidR="00824EB4">
          <w:t xml:space="preserve"> dni robocz</w:t>
        </w:r>
      </w:ins>
      <w:ins w:id="12550" w:author="Robert Pasternak" w:date="2024-07-18T12:21:00Z">
        <w:r w:rsidR="00536DCE">
          <w:t>e</w:t>
        </w:r>
      </w:ins>
      <w:ins w:id="12551" w:author="Robert Pasternak" w:date="2024-07-17T11:55:00Z">
        <w:r w:rsidR="00824EB4">
          <w:t xml:space="preserve"> od dnia zawiadomienia </w:t>
        </w:r>
      </w:ins>
      <w:ins w:id="12552" w:author="Robert Pasternak" w:date="2024-07-17T14:41:00Z">
        <w:r w:rsidR="005B29AD">
          <w:t>Wykonawcy</w:t>
        </w:r>
      </w:ins>
      <w:ins w:id="12553" w:author="Robert Pasternak" w:date="2024-07-17T11:55:00Z">
        <w:r w:rsidR="00824EB4">
          <w:t xml:space="preserve"> przez </w:t>
        </w:r>
      </w:ins>
      <w:ins w:id="12554" w:author="Robert Pasternak" w:date="2024-07-18T12:16:00Z">
        <w:r w:rsidR="00536DCE">
          <w:t>Zamawiającego</w:t>
        </w:r>
      </w:ins>
      <w:ins w:id="12555" w:author="Robert Pasternak" w:date="2024-07-17T14:41:00Z">
        <w:r w:rsidR="005B29AD">
          <w:t xml:space="preserve">, o fakcie </w:t>
        </w:r>
      </w:ins>
      <w:ins w:id="12556" w:author="Robert Pasternak" w:date="2024-07-17T14:42:00Z">
        <w:r w:rsidR="005B29AD">
          <w:t>nieprawidłowego</w:t>
        </w:r>
      </w:ins>
      <w:ins w:id="12557" w:author="Robert Pasternak" w:date="2024-07-17T14:43:00Z">
        <w:r w:rsidR="005B29AD">
          <w:t xml:space="preserve"> (w tym również niezgodnego </w:t>
        </w:r>
      </w:ins>
      <w:ins w:id="12558" w:author="Robert Pasternak" w:date="2024-07-18T12:16:00Z">
        <w:r w:rsidR="00536DCE">
          <w:br/>
        </w:r>
      </w:ins>
      <w:ins w:id="12559" w:author="Robert Pasternak" w:date="2024-07-17T14:43:00Z">
        <w:r w:rsidR="005B29AD">
          <w:t>z wymaganiami)</w:t>
        </w:r>
      </w:ins>
      <w:ins w:id="12560" w:author="Robert Pasternak" w:date="2024-07-17T14:42:00Z">
        <w:r w:rsidR="005B29AD">
          <w:t xml:space="preserve"> lub braku działania lub braku dostępu online</w:t>
        </w:r>
      </w:ins>
      <w:ins w:id="12561" w:author="Robert Pasternak" w:date="2024-07-17T14:43:00Z">
        <w:r w:rsidR="005B29AD">
          <w:t xml:space="preserve">, </w:t>
        </w:r>
      </w:ins>
      <w:ins w:id="12562" w:author="Robert Pasternak" w:date="2024-07-17T14:42:00Z">
        <w:r w:rsidR="005B29AD">
          <w:t xml:space="preserve">systemu monitoringu </w:t>
        </w:r>
      </w:ins>
      <w:ins w:id="12563" w:author="Robert Pasternak" w:date="2024-07-17T14:43:00Z">
        <w:r w:rsidR="005B29AD">
          <w:t>wizyjnego</w:t>
        </w:r>
      </w:ins>
      <w:ins w:id="12564" w:author="Robert Pasternak" w:date="2024-07-17T14:42:00Z">
        <w:r w:rsidR="005B29AD">
          <w:t xml:space="preserve"> wagi najazdowej</w:t>
        </w:r>
      </w:ins>
      <w:ins w:id="12565" w:author="Robert Pasternak" w:date="2024-07-18T12:17:00Z">
        <w:r w:rsidR="00536DCE">
          <w:t xml:space="preserve"> </w:t>
        </w:r>
      </w:ins>
      <w:ins w:id="12566" w:author="Robert Pasternak" w:date="2024-07-18T12:21:00Z">
        <w:r w:rsidR="00536DCE">
          <w:t>wówczas Zamawiający przewiduje sankcje okre</w:t>
        </w:r>
      </w:ins>
      <w:ins w:id="12567" w:author="Robert Pasternak" w:date="2024-07-18T12:22:00Z">
        <w:r w:rsidR="00536DCE">
          <w:t>ślone w Umowie;</w:t>
        </w:r>
      </w:ins>
    </w:p>
    <w:p w14:paraId="529DD03C" w14:textId="64D9BCEC" w:rsidR="00361B44" w:rsidRPr="008416E6" w:rsidRDefault="00E11DE4">
      <w:pPr>
        <w:pStyle w:val="Akapitzlist"/>
        <w:numPr>
          <w:ilvl w:val="0"/>
          <w:numId w:val="26"/>
        </w:numPr>
        <w:autoSpaceDE w:val="0"/>
        <w:autoSpaceDN w:val="0"/>
        <w:spacing w:line="312" w:lineRule="auto"/>
        <w:rPr>
          <w:del w:id="12568" w:author="Piotr Szumlak" w:date="2021-07-08T14:39:00Z"/>
          <w:rPrChange w:id="12569" w:author="Robert Pasternak" w:date="2021-09-07T12:47:00Z">
            <w:rPr>
              <w:del w:id="12570" w:author="Piotr Szumlak" w:date="2021-07-08T14:39:00Z"/>
              <w:rFonts w:ascii="Times" w:hAnsi="Times" w:cs="Arial"/>
            </w:rPr>
          </w:rPrChange>
        </w:rPr>
        <w:pPrChange w:id="12571" w:author="Robert Pasternak" w:date="2021-05-13T11:34:00Z">
          <w:pPr>
            <w:pStyle w:val="Akapitzlist"/>
            <w:numPr>
              <w:numId w:val="26"/>
            </w:numPr>
            <w:autoSpaceDE w:val="0"/>
            <w:autoSpaceDN w:val="0"/>
            <w:spacing w:line="360" w:lineRule="auto"/>
            <w:ind w:left="1080" w:hanging="360"/>
          </w:pPr>
        </w:pPrChange>
      </w:pPr>
      <w:r w:rsidRPr="008416E6">
        <w:rPr>
          <w:rPrChange w:id="12572" w:author="Robert Pasternak" w:date="2021-09-07T12:47:00Z">
            <w:rPr>
              <w:rFonts w:ascii="Times" w:hAnsi="Times" w:cs="Arial"/>
            </w:rPr>
          </w:rPrChange>
        </w:rPr>
        <w:t xml:space="preserve">przekazać Zamawiającemu </w:t>
      </w:r>
      <w:ins w:id="12573" w:author="Robert Pasternak" w:date="2021-06-21T09:58:00Z">
        <w:r w:rsidRPr="008416E6">
          <w:rPr>
            <w:rPrChange w:id="12574" w:author="Robert Pasternak" w:date="2021-09-07T12:47:00Z">
              <w:rPr>
                <w:color w:val="FF0000"/>
              </w:rPr>
            </w:rPrChange>
          </w:rPr>
          <w:t>najp</w:t>
        </w:r>
      </w:ins>
      <w:ins w:id="12575" w:author="Robert Pasternak" w:date="2021-06-21T09:59:00Z">
        <w:r w:rsidRPr="008416E6">
          <w:rPr>
            <w:rPrChange w:id="12576" w:author="Robert Pasternak" w:date="2021-09-07T12:47:00Z">
              <w:rPr>
                <w:color w:val="FF0000"/>
              </w:rPr>
            </w:rPrChange>
          </w:rPr>
          <w:t xml:space="preserve">óźniej </w:t>
        </w:r>
      </w:ins>
      <w:r w:rsidRPr="008416E6">
        <w:rPr>
          <w:rPrChange w:id="12577" w:author="Robert Pasternak" w:date="2021-09-07T12:47:00Z">
            <w:rPr>
              <w:rFonts w:ascii="Times" w:hAnsi="Times" w:cs="Arial"/>
            </w:rPr>
          </w:rPrChange>
        </w:rPr>
        <w:t xml:space="preserve">w terminie </w:t>
      </w:r>
      <w:del w:id="12578" w:author="Robert Pasternak" w:date="2021-06-21T09:59:00Z">
        <w:r w:rsidRPr="008416E6">
          <w:rPr>
            <w:rPrChange w:id="12579" w:author="Robert Pasternak" w:date="2021-09-07T12:47:00Z">
              <w:rPr>
                <w:rFonts w:ascii="Times" w:hAnsi="Times" w:cs="Arial"/>
              </w:rPr>
            </w:rPrChange>
          </w:rPr>
          <w:delText xml:space="preserve">do 5 dni roboczych od daty zawarcia </w:delText>
        </w:r>
        <w:r w:rsidRPr="008416E6">
          <w:rPr>
            <w:rPrChange w:id="12580" w:author="Robert Pasternak" w:date="2021-09-07T12:47:00Z">
              <w:rPr>
                <w:rFonts w:ascii="Times" w:hAnsi="Times" w:cs="Arial"/>
              </w:rPr>
            </w:rPrChange>
          </w:rPr>
          <w:br/>
          <w:delText>Umowy kop</w:delText>
        </w:r>
      </w:del>
      <w:ins w:id="12581" w:author="Robert Pasternak" w:date="2021-06-21T09:59:00Z">
        <w:r w:rsidRPr="008416E6">
          <w:rPr>
            <w:rPrChange w:id="12582" w:author="Robert Pasternak" w:date="2021-09-07T12:47:00Z">
              <w:rPr>
                <w:color w:val="FF0000"/>
              </w:rPr>
            </w:rPrChange>
          </w:rPr>
          <w:t>rozpoczęcia realizacji Przedmiotu zamówienia kop</w:t>
        </w:r>
      </w:ins>
      <w:r w:rsidRPr="008416E6">
        <w:rPr>
          <w:rPrChange w:id="12583" w:author="Robert Pasternak" w:date="2021-09-07T12:47:00Z">
            <w:rPr>
              <w:rFonts w:ascii="Times" w:hAnsi="Times" w:cs="Arial"/>
            </w:rPr>
          </w:rPrChange>
        </w:rPr>
        <w:t>ię dokumentów potwierdzających legalizację najazdowej wagi samochodowej, na której ważone będą pojazdy z odpadami komunalnymi odebranymi z terenu Gminy</w:t>
      </w:r>
      <w:ins w:id="12584" w:author="kaluz" w:date="2021-05-04T23:38:00Z">
        <w:del w:id="12585" w:author="Robert Pasternak" w:date="2024-07-18T12:22:00Z">
          <w:r w:rsidRPr="008416E6" w:rsidDel="00536DCE">
            <w:rPr>
              <w:rPrChange w:id="12586" w:author="Robert Pasternak" w:date="2021-09-07T12:47:00Z">
                <w:rPr>
                  <w:rFonts w:ascii="Times" w:hAnsi="Times" w:cs="Arial"/>
                </w:rPr>
              </w:rPrChange>
            </w:rPr>
            <w:delText xml:space="preserve"> </w:delText>
          </w:r>
        </w:del>
      </w:ins>
      <w:ins w:id="12587" w:author="Robert Pasternak" w:date="2024-07-18T12:23:00Z">
        <w:r w:rsidR="00536DCE">
          <w:t xml:space="preserve">, a w przypadku stosowania przez Wykonawcę mobilnej wagi najazdowej również </w:t>
        </w:r>
      </w:ins>
      <w:ins w:id="12588" w:author="Robert Pasternak" w:date="2024-07-18T12:25:00Z">
        <w:r w:rsidR="00536DCE">
          <w:t>instrukcję</w:t>
        </w:r>
      </w:ins>
      <w:ins w:id="12589" w:author="Robert Pasternak" w:date="2024-07-18T12:23:00Z">
        <w:r w:rsidR="00536DCE">
          <w:t xml:space="preserve"> użytkowania i wytyczne producenta </w:t>
        </w:r>
      </w:ins>
      <w:ins w:id="12590" w:author="Robert Pasternak" w:date="2024-07-18T12:24:00Z">
        <w:r w:rsidR="00536DCE">
          <w:t>w zakresie</w:t>
        </w:r>
      </w:ins>
      <w:ins w:id="12591" w:author="Robert Pasternak" w:date="2024-07-18T12:23:00Z">
        <w:r w:rsidR="00536DCE">
          <w:t xml:space="preserve"> u</w:t>
        </w:r>
      </w:ins>
      <w:ins w:id="12592" w:author="Robert Pasternak" w:date="2024-07-18T12:24:00Z">
        <w:r w:rsidR="00536DCE">
          <w:t>żytkowania wagi. Wszystkie dokumenty przedkładane przez Wykonawcę muszą być w języku polskim lub przet</w:t>
        </w:r>
      </w:ins>
      <w:ins w:id="12593" w:author="Robert Pasternak" w:date="2024-07-18T12:25:00Z">
        <w:r w:rsidR="00536DCE">
          <w:t>łumaczone na język polski przez tłumacza przysięgłego</w:t>
        </w:r>
      </w:ins>
      <w:ins w:id="12594" w:author="kaluz" w:date="2021-05-04T23:38:00Z">
        <w:del w:id="12595" w:author="Robert Pasternak" w:date="2024-07-18T12:22:00Z">
          <w:r w:rsidRPr="008416E6" w:rsidDel="00536DCE">
            <w:rPr>
              <w:rPrChange w:id="12596" w:author="Robert Pasternak" w:date="2021-09-07T12:47:00Z">
                <w:rPr>
                  <w:rFonts w:ascii="Times" w:hAnsi="Times" w:cs="Arial"/>
                </w:rPr>
              </w:rPrChange>
            </w:rPr>
            <w:delText>oraz wag zlokalizowanych na terenie PSZOK</w:delText>
          </w:r>
        </w:del>
      </w:ins>
      <w:r w:rsidRPr="008416E6">
        <w:rPr>
          <w:rPrChange w:id="12597" w:author="Robert Pasternak" w:date="2021-09-07T12:47:00Z">
            <w:rPr>
              <w:rFonts w:ascii="Times" w:hAnsi="Times" w:cs="Arial"/>
            </w:rPr>
          </w:rPrChange>
        </w:rPr>
        <w:t>;</w:t>
      </w:r>
      <w:ins w:id="12598" w:author="Piotr Szumlak" w:date="2021-07-08T14:39:00Z">
        <w:r w:rsidR="00BF7867" w:rsidRPr="008416E6">
          <w:t xml:space="preserve"> </w:t>
        </w:r>
      </w:ins>
    </w:p>
    <w:p w14:paraId="0B4A694A" w14:textId="77777777" w:rsidR="00361B44" w:rsidRPr="008416E6" w:rsidRDefault="00E11DE4">
      <w:pPr>
        <w:pStyle w:val="Akapitzlist"/>
        <w:numPr>
          <w:ilvl w:val="0"/>
          <w:numId w:val="26"/>
        </w:numPr>
        <w:autoSpaceDE w:val="0"/>
        <w:autoSpaceDN w:val="0"/>
        <w:spacing w:line="312" w:lineRule="auto"/>
        <w:ind w:left="0"/>
        <w:rPr>
          <w:del w:id="12599" w:author="Robert Pasternak" w:date="2021-05-12T12:32:00Z"/>
          <w:rPrChange w:id="12600" w:author="Robert Pasternak" w:date="2021-09-07T12:47:00Z">
            <w:rPr>
              <w:del w:id="12601" w:author="Robert Pasternak" w:date="2021-05-12T12:32:00Z"/>
              <w:rFonts w:ascii="Times" w:hAnsi="Times" w:cs="Arial"/>
            </w:rPr>
          </w:rPrChange>
        </w:rPr>
        <w:pPrChange w:id="12602" w:author="Piotr Szumlak" w:date="2021-07-08T14:39:00Z">
          <w:pPr>
            <w:pStyle w:val="Akapitzlist"/>
            <w:numPr>
              <w:numId w:val="26"/>
            </w:numPr>
            <w:autoSpaceDE w:val="0"/>
            <w:autoSpaceDN w:val="0"/>
            <w:spacing w:line="360" w:lineRule="auto"/>
            <w:ind w:left="1080" w:hanging="360"/>
          </w:pPr>
        </w:pPrChange>
      </w:pPr>
      <w:del w:id="12603" w:author="Robert Pasternak" w:date="2021-05-12T12:32:00Z">
        <w:r w:rsidRPr="008416E6">
          <w:rPr>
            <w:rPrChange w:id="12604" w:author="Robert Pasternak" w:date="2021-09-07T12:47:00Z">
              <w:rPr>
                <w:rFonts w:ascii="Times" w:hAnsi="Times" w:cs="Arial"/>
              </w:rPr>
            </w:rPrChange>
          </w:rPr>
          <w:delText xml:space="preserve">wskazać na terenie Gminy lokalizację legalizowanej najazdowej wagi samochodowej, na której Wykonawca zobowiązany będzie ważyć </w:delText>
        </w:r>
      </w:del>
      <w:del w:id="12605" w:author="Robert Pasternak" w:date="2021-05-12T11:59:00Z">
        <w:r w:rsidRPr="008416E6">
          <w:rPr>
            <w:rPrChange w:id="12606" w:author="Robert Pasternak" w:date="2021-09-07T12:47:00Z">
              <w:rPr>
                <w:rFonts w:ascii="Times" w:hAnsi="Times" w:cs="Arial"/>
              </w:rPr>
            </w:rPrChange>
          </w:rPr>
          <w:delText>każdy</w:delText>
        </w:r>
      </w:del>
      <w:del w:id="12607" w:author="Robert Pasternak" w:date="2021-05-12T12:32:00Z">
        <w:r w:rsidRPr="008416E6">
          <w:rPr>
            <w:rPrChange w:id="12608" w:author="Robert Pasternak" w:date="2021-09-07T12:47:00Z">
              <w:rPr>
                <w:rFonts w:ascii="Times" w:hAnsi="Times" w:cs="Arial"/>
              </w:rPr>
            </w:rPrChange>
          </w:rPr>
          <w:delText xml:space="preserve"> pojazd wraz z odpadami komunalnymi odebranymi z terenu Gminy, w przypadku, gdy baza magazynowo- transportowa Wykonawcy usytuowana będzie poza terenem Gminy Ostrowiec Świętokrzyski;</w:delText>
        </w:r>
      </w:del>
      <w:ins w:id="12609" w:author="kaluz" w:date="2021-05-04T23:39:00Z">
        <w:del w:id="12610" w:author="Robert Pasternak" w:date="2021-05-12T12:00:00Z">
          <w:r w:rsidRPr="008416E6">
            <w:rPr>
              <w:rPrChange w:id="12611" w:author="Robert Pasternak" w:date="2021-09-07T12:47:00Z">
                <w:rPr>
                  <w:rFonts w:ascii="Times" w:hAnsi="Times" w:cs="Arial"/>
                  <w:color w:val="FF0000"/>
                </w:rPr>
              </w:rPrChange>
            </w:rPr>
            <w:delText>ROZBUDOWAĆ</w:delText>
          </w:r>
        </w:del>
      </w:ins>
    </w:p>
    <w:p w14:paraId="40B5E70B" w14:textId="77777777" w:rsidR="00361B44" w:rsidRPr="008416E6" w:rsidRDefault="00E11DE4">
      <w:pPr>
        <w:pStyle w:val="Akapitzlist"/>
        <w:numPr>
          <w:ilvl w:val="0"/>
          <w:numId w:val="26"/>
        </w:numPr>
        <w:autoSpaceDE w:val="0"/>
        <w:autoSpaceDN w:val="0"/>
        <w:spacing w:line="312" w:lineRule="auto"/>
        <w:rPr>
          <w:ins w:id="12612" w:author="Piotr Szumlak" w:date="2021-07-08T14:39:00Z"/>
        </w:rPr>
        <w:pPrChange w:id="12613" w:author="Piotr Szumlak" w:date="2021-07-08T14:39:00Z">
          <w:pPr>
            <w:pStyle w:val="NormalnyWeb"/>
            <w:autoSpaceDE w:val="0"/>
            <w:autoSpaceDN w:val="0"/>
            <w:spacing w:before="0" w:beforeAutospacing="0" w:after="0" w:afterAutospacing="0" w:line="360" w:lineRule="auto"/>
            <w:ind w:left="927"/>
          </w:pPr>
        </w:pPrChange>
      </w:pPr>
      <w:del w:id="12614" w:author="Piotr Szumlak" w:date="2021-07-08T14:39:00Z">
        <w:r w:rsidRPr="008416E6">
          <w:rPr>
            <w:rPrChange w:id="12615" w:author="Robert Pasternak" w:date="2021-09-07T12:47:00Z">
              <w:rPr>
                <w:rFonts w:ascii="Times" w:hAnsi="Times" w:cs="Arial"/>
              </w:rPr>
            </w:rPrChange>
          </w:rPr>
          <w:delText>zapewni</w:delText>
        </w:r>
      </w:del>
      <w:ins w:id="12616" w:author="Robert Pasternak" w:date="2021-05-12T12:00:00Z">
        <w:del w:id="12617" w:author="Piotr Szumlak" w:date="2021-07-08T14:39:00Z">
          <w:r w:rsidRPr="008416E6">
            <w:rPr>
              <w:rPrChange w:id="12618" w:author="Robert Pasternak" w:date="2021-09-07T12:47:00Z">
                <w:rPr>
                  <w:rFonts w:ascii="Times" w:hAnsi="Times" w:cs="Arial"/>
                </w:rPr>
              </w:rPrChange>
            </w:rPr>
            <w:delText>ć</w:delText>
          </w:r>
        </w:del>
      </w:ins>
    </w:p>
    <w:p w14:paraId="1D6D5C74" w14:textId="77777777" w:rsidR="00361B44" w:rsidRPr="008416E6" w:rsidRDefault="00BF7867">
      <w:pPr>
        <w:pStyle w:val="Akapitzlist"/>
        <w:rPr>
          <w:del w:id="12619" w:author="Robert Pasternak" w:date="2021-05-12T12:36:00Z"/>
          <w:rPrChange w:id="12620" w:author="Robert Pasternak" w:date="2021-09-07T12:47:00Z">
            <w:rPr>
              <w:del w:id="12621" w:author="Robert Pasternak" w:date="2021-05-12T12:36:00Z"/>
              <w:rFonts w:ascii="Times" w:hAnsi="Times" w:cs="Arial"/>
            </w:rPr>
          </w:rPrChange>
        </w:rPr>
        <w:pPrChange w:id="12622" w:author="Piotr Szumlak" w:date="2021-07-08T14:39:00Z">
          <w:pPr>
            <w:pStyle w:val="Akapitzlist"/>
            <w:numPr>
              <w:numId w:val="26"/>
            </w:numPr>
            <w:autoSpaceDE w:val="0"/>
            <w:autoSpaceDN w:val="0"/>
            <w:spacing w:line="360" w:lineRule="auto"/>
            <w:ind w:left="1080" w:hanging="360"/>
          </w:pPr>
        </w:pPrChange>
      </w:pPr>
      <w:ins w:id="12623" w:author="Piotr Szumlak" w:date="2021-07-08T14:39:00Z">
        <w:r w:rsidRPr="008416E6">
          <w:t xml:space="preserve">zapewnić </w:t>
        </w:r>
      </w:ins>
      <w:del w:id="12624" w:author="Robert Pasternak" w:date="2021-05-12T12:00:00Z">
        <w:r w:rsidR="00E11DE4" w:rsidRPr="008416E6">
          <w:rPr>
            <w:rPrChange w:id="12625" w:author="Robert Pasternak" w:date="2021-09-07T12:47:00Z">
              <w:rPr>
                <w:rFonts w:ascii="Times" w:hAnsi="Times" w:cs="Arial"/>
              </w:rPr>
            </w:rPrChange>
          </w:rPr>
          <w:delText>enia</w:delText>
        </w:r>
      </w:del>
      <w:r w:rsidR="00E11DE4" w:rsidRPr="008416E6">
        <w:rPr>
          <w:rPrChange w:id="12626" w:author="Robert Pasternak" w:date="2021-09-07T12:47:00Z">
            <w:rPr>
              <w:rFonts w:ascii="Times" w:hAnsi="Times" w:cs="Arial"/>
            </w:rPr>
          </w:rPrChange>
        </w:rPr>
        <w:t xml:space="preserve">w całym okresie realizacji </w:t>
      </w:r>
      <w:del w:id="12627" w:author="kaluz" w:date="2021-05-04T23:42:00Z">
        <w:r w:rsidR="00E11DE4" w:rsidRPr="008416E6">
          <w:rPr>
            <w:rPrChange w:id="12628" w:author="Robert Pasternak" w:date="2021-09-07T12:47:00Z">
              <w:rPr>
                <w:rFonts w:ascii="Times" w:hAnsi="Times" w:cs="Arial"/>
              </w:rPr>
            </w:rPrChange>
          </w:rPr>
          <w:delText>Umowy</w:delText>
        </w:r>
      </w:del>
      <w:ins w:id="12629" w:author="kaluz" w:date="2021-05-04T23:42:00Z">
        <w:r w:rsidR="00E11DE4" w:rsidRPr="008416E6">
          <w:rPr>
            <w:rPrChange w:id="12630" w:author="Robert Pasternak" w:date="2021-09-07T12:47:00Z">
              <w:rPr>
                <w:rFonts w:ascii="Times" w:hAnsi="Times" w:cs="Arial"/>
              </w:rPr>
            </w:rPrChange>
          </w:rPr>
          <w:t>Przedmiotu zamówienia</w:t>
        </w:r>
      </w:ins>
      <w:r w:rsidR="00E11DE4" w:rsidRPr="008416E6">
        <w:rPr>
          <w:rPrChange w:id="12631" w:author="Robert Pasternak" w:date="2021-09-07T12:47:00Z">
            <w:rPr>
              <w:rFonts w:ascii="Times" w:hAnsi="Times" w:cs="Arial"/>
            </w:rPr>
          </w:rPrChange>
        </w:rPr>
        <w:t xml:space="preserve">, </w:t>
      </w:r>
      <w:ins w:id="12632" w:author="Robert Pasternak" w:date="2021-05-12T12:00:00Z">
        <w:r w:rsidR="00E11DE4" w:rsidRPr="008416E6">
          <w:rPr>
            <w:rPrChange w:id="12633" w:author="Robert Pasternak" w:date="2021-09-07T12:47:00Z">
              <w:rPr>
                <w:rFonts w:ascii="Times" w:hAnsi="Times" w:cs="Arial"/>
                <w:color w:val="FF0000"/>
              </w:rPr>
            </w:rPrChange>
          </w:rPr>
          <w:t xml:space="preserve">najpóźniej </w:t>
        </w:r>
      </w:ins>
      <w:ins w:id="12634" w:author="Robert Pasternak" w:date="2021-06-08T13:42:00Z">
        <w:r w:rsidR="00263BC0" w:rsidRPr="008416E6">
          <w:t>w dniu rozpoczęcia</w:t>
        </w:r>
      </w:ins>
      <w:ins w:id="12635" w:author="Robert Pasternak" w:date="2021-05-12T12:00:00Z">
        <w:r w:rsidR="00E11DE4" w:rsidRPr="008416E6">
          <w:rPr>
            <w:rPrChange w:id="12636" w:author="Robert Pasternak" w:date="2021-09-07T12:47:00Z">
              <w:rPr>
                <w:rFonts w:ascii="Times" w:hAnsi="Times" w:cs="Arial"/>
                <w:color w:val="FF0000"/>
              </w:rPr>
            </w:rPrChange>
          </w:rPr>
          <w:t xml:space="preserve"> realizacji Przedmiotu zamówienia</w:t>
        </w:r>
      </w:ins>
      <w:del w:id="12637" w:author="Robert Pasternak" w:date="2021-05-12T12:00:00Z">
        <w:r w:rsidR="00E11DE4" w:rsidRPr="008416E6">
          <w:rPr>
            <w:rPrChange w:id="12638" w:author="Robert Pasternak" w:date="2021-09-07T12:47:00Z">
              <w:rPr>
                <w:rFonts w:ascii="Times" w:hAnsi="Times" w:cs="Arial"/>
              </w:rPr>
            </w:rPrChange>
          </w:rPr>
          <w:delText xml:space="preserve">w terminie do 10 dni roboczych </w:delText>
        </w:r>
        <w:r w:rsidR="00E11DE4" w:rsidRPr="008416E6">
          <w:rPr>
            <w:rPrChange w:id="12639" w:author="Robert Pasternak" w:date="2021-09-07T12:47:00Z">
              <w:rPr>
                <w:rFonts w:ascii="Times" w:hAnsi="Times" w:cs="Arial"/>
              </w:rPr>
            </w:rPrChange>
          </w:rPr>
          <w:br/>
          <w:delText>od daty zawarcia Umowy</w:delText>
        </w:r>
      </w:del>
      <w:r w:rsidR="00E11DE4" w:rsidRPr="008416E6">
        <w:rPr>
          <w:rPrChange w:id="12640" w:author="Robert Pasternak" w:date="2021-09-07T12:47:00Z">
            <w:rPr>
              <w:rFonts w:ascii="Times" w:hAnsi="Times" w:cs="Arial"/>
            </w:rPr>
          </w:rPrChange>
        </w:rPr>
        <w:t>, na minimum 2 stanowiskach komputerowych</w:t>
      </w:r>
      <w:ins w:id="12641" w:author="Robert Pasternak" w:date="2021-07-02T08:39:00Z">
        <w:r w:rsidR="004F4496" w:rsidRPr="008416E6">
          <w:t xml:space="preserve"> wskazanych przez Zamawiającego</w:t>
        </w:r>
      </w:ins>
      <w:r w:rsidR="00E11DE4" w:rsidRPr="008416E6">
        <w:rPr>
          <w:rPrChange w:id="12642" w:author="Robert Pasternak" w:date="2021-09-07T12:47:00Z">
            <w:rPr>
              <w:rFonts w:ascii="Times" w:hAnsi="Times" w:cs="Arial"/>
            </w:rPr>
          </w:rPrChange>
        </w:rPr>
        <w:t>,</w:t>
      </w:r>
      <w:ins w:id="12643" w:author="Piotr Szumlak" w:date="2021-07-08T14:40:00Z">
        <w:r w:rsidRPr="008416E6">
          <w:t xml:space="preserve"> </w:t>
        </w:r>
      </w:ins>
      <w:r w:rsidR="00E11DE4" w:rsidRPr="008416E6">
        <w:rPr>
          <w:rPrChange w:id="12644" w:author="Robert Pasternak" w:date="2021-09-07T12:47:00Z">
            <w:rPr>
              <w:rFonts w:ascii="Times" w:hAnsi="Times" w:cs="Arial"/>
            </w:rPr>
          </w:rPrChange>
        </w:rPr>
        <w:t>system</w:t>
      </w:r>
      <w:del w:id="12645" w:author="Robert Pasternak" w:date="2021-05-12T12:34:00Z">
        <w:r w:rsidR="00E11DE4" w:rsidRPr="008416E6">
          <w:rPr>
            <w:rPrChange w:id="12646" w:author="Robert Pasternak" w:date="2021-09-07T12:47:00Z">
              <w:rPr>
                <w:rFonts w:ascii="Times" w:hAnsi="Times" w:cs="Arial"/>
              </w:rPr>
            </w:rPrChange>
          </w:rPr>
          <w:delText>u</w:delText>
        </w:r>
      </w:del>
      <w:ins w:id="12647" w:author="Piotr Szumlak" w:date="2021-07-08T14:40:00Z">
        <w:r w:rsidRPr="008416E6">
          <w:t xml:space="preserve"> </w:t>
        </w:r>
      </w:ins>
      <w:del w:id="12648" w:author="Piotr Szumlak" w:date="2021-07-08T14:40:00Z">
        <w:r w:rsidR="00E11DE4" w:rsidRPr="008416E6">
          <w:rPr>
            <w:rPrChange w:id="12649" w:author="Robert Pasternak" w:date="2021-09-07T12:47:00Z">
              <w:rPr>
                <w:rFonts w:ascii="Times" w:hAnsi="Times" w:cs="Arial"/>
              </w:rPr>
            </w:rPrChange>
          </w:rPr>
          <w:delText xml:space="preserve"> </w:delText>
        </w:r>
      </w:del>
      <w:r w:rsidR="00E11DE4" w:rsidRPr="008416E6">
        <w:rPr>
          <w:rPrChange w:id="12650" w:author="Robert Pasternak" w:date="2021-09-07T12:47:00Z">
            <w:rPr>
              <w:rFonts w:ascii="Times" w:hAnsi="Times" w:cs="Arial"/>
            </w:rPr>
          </w:rPrChange>
        </w:rPr>
        <w:t>umożliwiając</w:t>
      </w:r>
      <w:ins w:id="12651" w:author="Robert Pasternak" w:date="2021-05-12T12:34:00Z">
        <w:r w:rsidR="00E11DE4" w:rsidRPr="008416E6">
          <w:rPr>
            <w:rPrChange w:id="12652" w:author="Robert Pasternak" w:date="2021-09-07T12:47:00Z">
              <w:rPr>
                <w:rFonts w:ascii="Times" w:hAnsi="Times" w:cs="Arial"/>
              </w:rPr>
            </w:rPrChange>
          </w:rPr>
          <w:t>y</w:t>
        </w:r>
      </w:ins>
      <w:ins w:id="12653" w:author="Piotr Szumlak" w:date="2021-07-08T14:40:00Z">
        <w:r w:rsidRPr="008416E6">
          <w:t xml:space="preserve"> </w:t>
        </w:r>
      </w:ins>
      <w:del w:id="12654" w:author="Robert Pasternak" w:date="2021-05-12T12:34:00Z">
        <w:r w:rsidR="00E11DE4" w:rsidRPr="008416E6">
          <w:rPr>
            <w:rPrChange w:id="12655" w:author="Robert Pasternak" w:date="2021-09-07T12:47:00Z">
              <w:rPr>
                <w:rFonts w:ascii="Times" w:hAnsi="Times" w:cs="Arial"/>
              </w:rPr>
            </w:rPrChange>
          </w:rPr>
          <w:delText>ego</w:delText>
        </w:r>
      </w:del>
      <w:r w:rsidR="00E11DE4" w:rsidRPr="008416E6">
        <w:rPr>
          <w:rPrChange w:id="12656" w:author="Robert Pasternak" w:date="2021-09-07T12:47:00Z">
            <w:rPr>
              <w:rFonts w:ascii="Times" w:hAnsi="Times" w:cs="Arial"/>
            </w:rPr>
          </w:rPrChange>
        </w:rPr>
        <w:t>monitorowanie pracy pojazdów</w:t>
      </w:r>
      <w:ins w:id="12657" w:author="Robert Pasternak" w:date="2021-05-12T12:35:00Z">
        <w:r w:rsidR="00E11DE4" w:rsidRPr="008416E6">
          <w:rPr>
            <w:rPrChange w:id="12658" w:author="Robert Pasternak" w:date="2021-09-07T12:47:00Z">
              <w:rPr>
                <w:rFonts w:ascii="Times" w:hAnsi="Times" w:cs="Arial"/>
              </w:rPr>
            </w:rPrChange>
          </w:rPr>
          <w:t xml:space="preserve"> o którym mowa w Rozdziale II pkt. 4 ppkt. 7 OPZ</w:t>
        </w:r>
      </w:ins>
      <w:r w:rsidR="00E11DE4" w:rsidRPr="008416E6">
        <w:rPr>
          <w:rPrChange w:id="12659" w:author="Robert Pasternak" w:date="2021-09-07T12:47:00Z">
            <w:rPr>
              <w:rFonts w:ascii="Times" w:hAnsi="Times" w:cs="Arial"/>
            </w:rPr>
          </w:rPrChange>
        </w:rPr>
        <w:t>, obejmując</w:t>
      </w:r>
      <w:ins w:id="12660" w:author="Robert Pasternak" w:date="2021-05-12T12:35:00Z">
        <w:r w:rsidR="00E11DE4" w:rsidRPr="008416E6">
          <w:rPr>
            <w:rPrChange w:id="12661" w:author="Robert Pasternak" w:date="2021-09-07T12:47:00Z">
              <w:rPr>
                <w:rFonts w:ascii="Times" w:hAnsi="Times" w:cs="Arial"/>
              </w:rPr>
            </w:rPrChange>
          </w:rPr>
          <w:t>y co najmniej</w:t>
        </w:r>
      </w:ins>
      <w:del w:id="12662" w:author="Robert Pasternak" w:date="2021-05-12T12:35:00Z">
        <w:r w:rsidR="00E11DE4" w:rsidRPr="008416E6">
          <w:rPr>
            <w:rPrChange w:id="12663" w:author="Robert Pasternak" w:date="2021-09-07T12:47:00Z">
              <w:rPr>
                <w:rFonts w:ascii="Times" w:hAnsi="Times" w:cs="Arial"/>
              </w:rPr>
            </w:rPrChange>
          </w:rPr>
          <w:delText>ego</w:delText>
        </w:r>
      </w:del>
      <w:r w:rsidR="00E11DE4" w:rsidRPr="008416E6">
        <w:rPr>
          <w:rPrChange w:id="12664" w:author="Robert Pasternak" w:date="2021-09-07T12:47:00Z">
            <w:rPr>
              <w:rFonts w:ascii="Times" w:hAnsi="Times" w:cs="Arial"/>
            </w:rPr>
          </w:rPrChange>
        </w:rPr>
        <w:t>:</w:t>
      </w:r>
      <w:ins w:id="12665" w:author="Piotr Szumlak" w:date="2021-07-08T14:40:00Z">
        <w:r w:rsidRPr="008416E6">
          <w:t xml:space="preserve"> </w:t>
        </w:r>
      </w:ins>
    </w:p>
    <w:p w14:paraId="07807E40" w14:textId="77777777" w:rsidR="00361B44" w:rsidRPr="008416E6" w:rsidRDefault="008D525C">
      <w:pPr>
        <w:pStyle w:val="Akapitzlist"/>
        <w:rPr>
          <w:del w:id="12666" w:author="Robert Pasternak" w:date="2021-05-12T12:36:00Z"/>
        </w:rPr>
        <w:pPrChange w:id="12667" w:author="Piotr Szumlak" w:date="2021-07-08T14:39:00Z">
          <w:pPr>
            <w:pStyle w:val="NormalnyWeb"/>
            <w:numPr>
              <w:numId w:val="27"/>
            </w:numPr>
            <w:autoSpaceDE w:val="0"/>
            <w:autoSpaceDN w:val="0"/>
            <w:spacing w:before="0" w:beforeAutospacing="0" w:after="0" w:afterAutospacing="0" w:line="360" w:lineRule="auto"/>
            <w:ind w:left="927" w:hanging="360"/>
          </w:pPr>
        </w:pPrChange>
      </w:pPr>
      <w:r w:rsidRPr="008416E6">
        <w:t xml:space="preserve">bieżące śledzenie pozycji pojazdów w oparciu </w:t>
      </w:r>
      <w:ins w:id="12668" w:author="Robert Pasternak" w:date="2021-07-02T08:39:00Z">
        <w:r w:rsidR="004F4496" w:rsidRPr="008416E6">
          <w:br/>
        </w:r>
      </w:ins>
      <w:r w:rsidRPr="008416E6">
        <w:t xml:space="preserve">o wykorzystanie systemu pozycjonowania satelitarnego i komunikowanie się </w:t>
      </w:r>
      <w:ins w:id="12669" w:author="Piotr Szumlak" w:date="2021-07-08T14:40:00Z">
        <w:r w:rsidR="00BF7867" w:rsidRPr="008416E6">
          <w:br/>
        </w:r>
      </w:ins>
      <w:r w:rsidRPr="008416E6">
        <w:t>z nimi w dowolnym momencie</w:t>
      </w:r>
      <w:ins w:id="12670" w:author="Piotr Szumlak" w:date="2021-07-09T07:38:00Z">
        <w:r w:rsidR="00361B44" w:rsidRPr="008416E6">
          <w:t xml:space="preserve"> </w:t>
        </w:r>
      </w:ins>
      <w:r w:rsidRPr="008416E6">
        <w:t>w celu odczytu ww. danych;</w:t>
      </w:r>
      <w:ins w:id="12671" w:author="Piotr Szumlak" w:date="2021-07-08T14:40:00Z">
        <w:r w:rsidR="00BF7867" w:rsidRPr="008416E6">
          <w:t xml:space="preserve"> </w:t>
        </w:r>
      </w:ins>
    </w:p>
    <w:p w14:paraId="677801E3" w14:textId="77777777" w:rsidR="00361B44" w:rsidRPr="008416E6" w:rsidRDefault="00885DF8">
      <w:pPr>
        <w:pStyle w:val="Akapitzlist"/>
        <w:rPr>
          <w:del w:id="12672" w:author="Robert Pasternak" w:date="2021-05-12T12:36:00Z"/>
        </w:rPr>
        <w:pPrChange w:id="12673" w:author="Piotr Szumlak" w:date="2021-07-08T14:39:00Z">
          <w:pPr>
            <w:pStyle w:val="NormalnyWeb"/>
            <w:numPr>
              <w:numId w:val="27"/>
            </w:numPr>
            <w:autoSpaceDE w:val="0"/>
            <w:autoSpaceDN w:val="0"/>
            <w:spacing w:before="0" w:beforeAutospacing="0" w:after="0" w:afterAutospacing="0" w:line="360" w:lineRule="auto"/>
            <w:ind w:left="927" w:hanging="360"/>
          </w:pPr>
        </w:pPrChange>
      </w:pPr>
      <w:r w:rsidRPr="008416E6">
        <w:t>odtwarzanie i analizę historii</w:t>
      </w:r>
      <w:r w:rsidR="008D525C" w:rsidRPr="008416E6">
        <w:t xml:space="preserve"> pracy pojazdów w celu weryfikacji wykonania przedmiotu umowy, pamięć danych powinna być przechowywana i odczytywalna minimum przez okres </w:t>
      </w:r>
      <w:del w:id="12674" w:author="Robert Pasternak" w:date="2021-05-12T12:36:00Z">
        <w:r w:rsidR="00A73A09" w:rsidRPr="008416E6" w:rsidDel="00D6302D">
          <w:delText>3</w:delText>
        </w:r>
      </w:del>
      <w:ins w:id="12675" w:author="kaluz" w:date="2021-05-04T23:39:00Z">
        <w:del w:id="12676" w:author="Robert Pasternak" w:date="2021-05-12T12:36:00Z">
          <w:r w:rsidR="00C80205" w:rsidRPr="008416E6" w:rsidDel="00D6302D">
            <w:delText>0</w:delText>
          </w:r>
        </w:del>
      </w:ins>
      <w:ins w:id="12677" w:author="Robert Pasternak" w:date="2021-05-12T12:36:00Z">
        <w:r w:rsidR="00E11DE4" w:rsidRPr="008416E6">
          <w:rPr>
            <w:rPrChange w:id="12678" w:author="Robert Pasternak" w:date="2021-09-07T12:47:00Z">
              <w:rPr>
                <w:rFonts w:ascii="Times" w:hAnsi="Times" w:cs="Arial"/>
              </w:rPr>
            </w:rPrChange>
          </w:rPr>
          <w:t>180</w:t>
        </w:r>
      </w:ins>
      <w:ins w:id="12679" w:author="Piotr Szumlak" w:date="2021-07-08T14:40:00Z">
        <w:r w:rsidR="00BF7867" w:rsidRPr="008416E6">
          <w:t xml:space="preserve"> </w:t>
        </w:r>
      </w:ins>
      <w:del w:id="12680" w:author="kaluz" w:date="2021-05-04T23:39:00Z">
        <w:r w:rsidR="008D525C" w:rsidRPr="008416E6" w:rsidDel="00C80205">
          <w:delText>miesi</w:delText>
        </w:r>
        <w:r w:rsidR="00A73A09" w:rsidRPr="008416E6" w:rsidDel="00C80205">
          <w:delText>ę</w:delText>
        </w:r>
      </w:del>
      <w:del w:id="12681" w:author="kaluz" w:date="2021-05-04T23:40:00Z">
        <w:r w:rsidR="00A73A09" w:rsidRPr="008416E6" w:rsidDel="00C80205">
          <w:delText>cy</w:delText>
        </w:r>
      </w:del>
      <w:ins w:id="12682" w:author="kaluz" w:date="2021-05-04T23:40:00Z">
        <w:r w:rsidR="00C80205" w:rsidRPr="008416E6">
          <w:t>dni</w:t>
        </w:r>
      </w:ins>
      <w:r w:rsidR="008D525C" w:rsidRPr="008416E6">
        <w:t>, przy czym odczytanie danych nie może powodować kasowania zawartości pamięci urządzenia monitorującego</w:t>
      </w:r>
      <w:ins w:id="12683" w:author="Robert Pasternak" w:date="2021-05-12T12:36:00Z">
        <w:r w:rsidR="00E11DE4" w:rsidRPr="008416E6">
          <w:rPr>
            <w:rPrChange w:id="12684" w:author="Robert Pasternak" w:date="2021-09-07T12:47:00Z">
              <w:rPr>
                <w:rFonts w:ascii="Times" w:hAnsi="Times" w:cs="Arial"/>
              </w:rPr>
            </w:rPrChange>
          </w:rPr>
          <w:t>;</w:t>
        </w:r>
      </w:ins>
      <w:ins w:id="12685" w:author="Piotr Szumlak" w:date="2021-07-08T14:41:00Z">
        <w:r w:rsidR="00BF7867" w:rsidRPr="008416E6">
          <w:t xml:space="preserve"> </w:t>
        </w:r>
      </w:ins>
      <w:del w:id="12686" w:author="Robert Pasternak" w:date="2021-05-12T12:36:00Z">
        <w:r w:rsidR="008D525C" w:rsidRPr="008416E6" w:rsidDel="00D6302D">
          <w:delText>. Dane mają być archiwizowane i przechowywane na serwerze przez minimum</w:delText>
        </w:r>
        <w:r w:rsidR="00826CC5" w:rsidRPr="008416E6" w:rsidDel="00D6302D">
          <w:delText xml:space="preserve"> 3</w:delText>
        </w:r>
        <w:r w:rsidR="008D525C" w:rsidRPr="008416E6" w:rsidDel="00D6302D">
          <w:delText> miesi</w:delText>
        </w:r>
        <w:r w:rsidR="00826CC5" w:rsidRPr="008416E6" w:rsidDel="00D6302D">
          <w:delText>ące (również po zakończeniu umowy)</w:delText>
        </w:r>
        <w:r w:rsidR="008D525C" w:rsidRPr="008416E6" w:rsidDel="00D6302D">
          <w:delText xml:space="preserve">; </w:delText>
        </w:r>
      </w:del>
    </w:p>
    <w:p w14:paraId="01ED5ADA" w14:textId="77777777" w:rsidR="00361B44" w:rsidRPr="008416E6" w:rsidRDefault="008D525C">
      <w:pPr>
        <w:pStyle w:val="Akapitzlist"/>
        <w:rPr>
          <w:del w:id="12687" w:author="Robert Pasternak" w:date="2021-05-12T12:37:00Z"/>
        </w:rPr>
        <w:pPrChange w:id="12688" w:author="Piotr Szumlak" w:date="2021-07-08T14:39:00Z">
          <w:pPr>
            <w:pStyle w:val="NormalnyWeb"/>
            <w:numPr>
              <w:numId w:val="27"/>
            </w:numPr>
            <w:autoSpaceDE w:val="0"/>
            <w:autoSpaceDN w:val="0"/>
            <w:spacing w:before="0" w:beforeAutospacing="0" w:after="0" w:afterAutospacing="0" w:line="360" w:lineRule="auto"/>
            <w:ind w:left="927" w:hanging="360"/>
          </w:pPr>
        </w:pPrChange>
      </w:pPr>
      <w:r w:rsidRPr="008416E6">
        <w:t xml:space="preserve">odtwarzanie aktualnej pozycji i przebytej trasy pojazdów na </w:t>
      </w:r>
      <w:del w:id="12689" w:author="Robert Pasternak" w:date="2021-07-02T08:40:00Z">
        <w:r w:rsidRPr="008416E6" w:rsidDel="004F4496">
          <w:delText xml:space="preserve">cyfrowej </w:delText>
        </w:r>
      </w:del>
      <w:r w:rsidRPr="008416E6">
        <w:t>mapie</w:t>
      </w:r>
      <w:ins w:id="12690" w:author="Piotr Szumlak" w:date="2021-07-08T14:41:00Z">
        <w:r w:rsidR="00BF7867" w:rsidRPr="008416E6">
          <w:t xml:space="preserve"> </w:t>
        </w:r>
      </w:ins>
      <w:del w:id="12691" w:author="Robert Pasternak" w:date="2021-05-12T12:36:00Z">
        <w:r w:rsidRPr="008416E6" w:rsidDel="00D6302D">
          <w:delText xml:space="preserve"> Ostrowca Świętokrzyskiego</w:delText>
        </w:r>
      </w:del>
      <w:del w:id="12692" w:author="Robert Pasternak" w:date="2021-05-12T12:37:00Z">
        <w:r w:rsidRPr="008416E6" w:rsidDel="00D6302D">
          <w:delText>.</w:delText>
        </w:r>
      </w:del>
      <w:ins w:id="12693" w:author="Robert Pasternak" w:date="2021-07-02T08:40:00Z">
        <w:r w:rsidR="004F4496" w:rsidRPr="008416E6">
          <w:t>cyfrowej</w:t>
        </w:r>
      </w:ins>
      <w:ins w:id="12694" w:author="Piotr Szumlak" w:date="2021-07-08T14:41:00Z">
        <w:r w:rsidR="00BF7867" w:rsidRPr="008416E6">
          <w:t xml:space="preserve"> </w:t>
        </w:r>
      </w:ins>
      <w:ins w:id="12695" w:author="Robert Pasternak" w:date="2021-07-02T08:40:00Z">
        <w:r w:rsidR="004F4496" w:rsidRPr="008416E6">
          <w:t>(</w:t>
        </w:r>
      </w:ins>
      <w:del w:id="12696" w:author="Robert Pasternak" w:date="2021-05-12T12:37:00Z">
        <w:r w:rsidRPr="008416E6" w:rsidDel="00D6302D">
          <w:delText>M</w:delText>
        </w:r>
      </w:del>
      <w:ins w:id="12697" w:author="Robert Pasternak" w:date="2021-05-12T12:37:00Z">
        <w:r w:rsidR="00E11DE4" w:rsidRPr="008416E6">
          <w:rPr>
            <w:rPrChange w:id="12698" w:author="Robert Pasternak" w:date="2021-09-07T12:47:00Z">
              <w:rPr>
                <w:rFonts w:ascii="Times" w:hAnsi="Times" w:cs="Arial"/>
              </w:rPr>
            </w:rPrChange>
          </w:rPr>
          <w:t>m</w:t>
        </w:r>
      </w:ins>
      <w:r w:rsidRPr="008416E6">
        <w:t xml:space="preserve">apa cyfrowa </w:t>
      </w:r>
      <w:ins w:id="12699" w:author="Robert Pasternak" w:date="2021-05-12T12:37:00Z">
        <w:r w:rsidR="00E11DE4" w:rsidRPr="008416E6">
          <w:rPr>
            <w:rPrChange w:id="12700" w:author="Robert Pasternak" w:date="2021-09-07T12:47:00Z">
              <w:rPr>
                <w:rFonts w:ascii="Times" w:hAnsi="Times" w:cs="Arial"/>
              </w:rPr>
            </w:rPrChange>
          </w:rPr>
          <w:t xml:space="preserve">musi </w:t>
        </w:r>
      </w:ins>
      <w:r w:rsidRPr="008416E6">
        <w:t>określa</w:t>
      </w:r>
      <w:ins w:id="12701" w:author="Robert Pasternak" w:date="2021-05-12T12:37:00Z">
        <w:r w:rsidR="00E11DE4" w:rsidRPr="008416E6">
          <w:rPr>
            <w:rPrChange w:id="12702" w:author="Robert Pasternak" w:date="2021-09-07T12:47:00Z">
              <w:rPr>
                <w:rFonts w:ascii="Times" w:hAnsi="Times" w:cs="Arial"/>
              </w:rPr>
            </w:rPrChange>
          </w:rPr>
          <w:t>ć</w:t>
        </w:r>
      </w:ins>
      <w:r w:rsidRPr="008416E6">
        <w:t xml:space="preserve"> numery adresowe nieruchomości</w:t>
      </w:r>
      <w:r w:rsidR="00A73A09" w:rsidRPr="008416E6">
        <w:t xml:space="preserve"> i nazwy ulic</w:t>
      </w:r>
      <w:ins w:id="12703" w:author="Robert Pasternak" w:date="2021-07-02T08:40:00Z">
        <w:r w:rsidR="004F4496" w:rsidRPr="008416E6">
          <w:t>)</w:t>
        </w:r>
      </w:ins>
      <w:r w:rsidRPr="008416E6">
        <w:t>;</w:t>
      </w:r>
      <w:ins w:id="12704" w:author="Piotr Szumlak" w:date="2021-07-08T14:41:00Z">
        <w:r w:rsidR="00BF7867" w:rsidRPr="008416E6">
          <w:t xml:space="preserve"> </w:t>
        </w:r>
      </w:ins>
      <w:ins w:id="12705" w:author="Robert Pasternak" w:date="2021-07-02T08:40:00Z">
        <w:r w:rsidR="004F4496" w:rsidRPr="008416E6">
          <w:t xml:space="preserve">możliwość </w:t>
        </w:r>
      </w:ins>
    </w:p>
    <w:p w14:paraId="09C31A91" w14:textId="77777777" w:rsidR="00361B44" w:rsidRPr="008416E6" w:rsidRDefault="008D525C">
      <w:pPr>
        <w:pStyle w:val="Akapitzlist"/>
        <w:rPr>
          <w:del w:id="12706" w:author="Robert Pasternak" w:date="2021-05-12T12:37:00Z"/>
        </w:rPr>
        <w:pPrChange w:id="12707" w:author="Piotr Szumlak" w:date="2021-07-08T14:39:00Z">
          <w:pPr>
            <w:pStyle w:val="NormalnyWeb"/>
            <w:numPr>
              <w:numId w:val="27"/>
            </w:numPr>
            <w:autoSpaceDE w:val="0"/>
            <w:autoSpaceDN w:val="0"/>
            <w:spacing w:before="0" w:beforeAutospacing="0" w:after="0" w:afterAutospacing="0" w:line="360" w:lineRule="auto"/>
            <w:ind w:left="927" w:hanging="360"/>
          </w:pPr>
        </w:pPrChange>
      </w:pPr>
      <w:r w:rsidRPr="008416E6">
        <w:t>eksport</w:t>
      </w:r>
      <w:ins w:id="12708" w:author="Robert Pasternak" w:date="2021-07-02T08:40:00Z">
        <w:r w:rsidR="004F4496" w:rsidRPr="008416E6">
          <w:t>u</w:t>
        </w:r>
      </w:ins>
      <w:r w:rsidRPr="008416E6">
        <w:t xml:space="preserve"> danych z monitoringu </w:t>
      </w:r>
      <w:ins w:id="12709" w:author="Piotr Szumlak" w:date="2021-07-08T14:41:00Z">
        <w:r w:rsidR="00BF7867" w:rsidRPr="008416E6">
          <w:br/>
        </w:r>
      </w:ins>
      <w:r w:rsidRPr="008416E6">
        <w:t>w formacie uzgodnionym z Zamawiającym</w:t>
      </w:r>
      <w:r w:rsidR="00387957" w:rsidRPr="008416E6">
        <w:t>,</w:t>
      </w:r>
      <w:ins w:id="12710" w:author="Piotr Szumlak" w:date="2021-07-08T14:41:00Z">
        <w:r w:rsidR="00BF7867" w:rsidRPr="008416E6">
          <w:t xml:space="preserve"> </w:t>
        </w:r>
      </w:ins>
    </w:p>
    <w:p w14:paraId="1CDED717" w14:textId="77777777" w:rsidR="00361B44" w:rsidRPr="008416E6" w:rsidRDefault="004B4864">
      <w:pPr>
        <w:pStyle w:val="Akapitzlist"/>
        <w:rPr>
          <w:del w:id="12711" w:author="Robert Pasternak" w:date="2021-06-08T13:43:00Z"/>
        </w:rPr>
        <w:pPrChange w:id="12712" w:author="Piotr Szumlak" w:date="2021-07-08T14:39:00Z">
          <w:pPr>
            <w:pStyle w:val="NormalnyWeb"/>
            <w:numPr>
              <w:numId w:val="27"/>
            </w:numPr>
            <w:autoSpaceDE w:val="0"/>
            <w:autoSpaceDN w:val="0"/>
            <w:spacing w:before="0" w:beforeAutospacing="0" w:after="0" w:afterAutospacing="0" w:line="360" w:lineRule="auto"/>
            <w:ind w:left="927" w:hanging="360"/>
          </w:pPr>
        </w:pPrChange>
      </w:pPr>
      <w:r w:rsidRPr="008416E6">
        <w:t>wydruk analizowanych danych</w:t>
      </w:r>
      <w:del w:id="12713" w:author="Robert Pasternak" w:date="2021-07-02T08:41:00Z">
        <w:r w:rsidR="008D525C" w:rsidRPr="008416E6" w:rsidDel="00B90E7A">
          <w:delText>.</w:delText>
        </w:r>
      </w:del>
    </w:p>
    <w:p w14:paraId="2BEE507C" w14:textId="77777777" w:rsidR="00361B44" w:rsidRPr="008416E6" w:rsidRDefault="00E11DE4">
      <w:pPr>
        <w:pStyle w:val="Akapitzlist"/>
        <w:numPr>
          <w:ilvl w:val="0"/>
          <w:numId w:val="26"/>
        </w:numPr>
        <w:autoSpaceDE w:val="0"/>
        <w:autoSpaceDN w:val="0"/>
        <w:spacing w:line="312" w:lineRule="auto"/>
        <w:rPr>
          <w:rPrChange w:id="12714" w:author="Robert Pasternak" w:date="2021-09-07T12:47:00Z">
            <w:rPr>
              <w:rFonts w:ascii="Times" w:hAnsi="Times" w:cs="Arial"/>
            </w:rPr>
          </w:rPrChange>
        </w:rPr>
        <w:pPrChange w:id="12715" w:author="Piotr Szumlak" w:date="2021-07-08T14:39:00Z">
          <w:pPr>
            <w:pStyle w:val="NormalnyWeb"/>
            <w:autoSpaceDE w:val="0"/>
            <w:autoSpaceDN w:val="0"/>
            <w:spacing w:before="0" w:beforeAutospacing="0" w:after="0" w:afterAutospacing="0" w:line="360" w:lineRule="auto"/>
            <w:ind w:left="927"/>
          </w:pPr>
        </w:pPrChange>
      </w:pPr>
      <w:del w:id="12716" w:author="Robert Pasternak" w:date="2021-07-02T08:40:00Z">
        <w:r w:rsidRPr="008416E6">
          <w:rPr>
            <w:rPrChange w:id="12717" w:author="Robert Pasternak" w:date="2021-09-07T12:47:00Z">
              <w:rPr>
                <w:rFonts w:ascii="Times" w:hAnsi="Times" w:cs="Arial"/>
              </w:rPr>
            </w:rPrChange>
          </w:rPr>
          <w:delText>Stanowiska komputerowe wskazane zostaną przez Zamawiającego</w:delText>
        </w:r>
      </w:del>
      <w:r w:rsidRPr="008416E6">
        <w:rPr>
          <w:rPrChange w:id="12718" w:author="Robert Pasternak" w:date="2021-09-07T12:47:00Z">
            <w:rPr>
              <w:rFonts w:ascii="Times" w:hAnsi="Times" w:cs="Arial"/>
            </w:rPr>
          </w:rPrChange>
        </w:rPr>
        <w:t>;</w:t>
      </w:r>
    </w:p>
    <w:p w14:paraId="7092660B" w14:textId="3BFA8069" w:rsidR="00361B44" w:rsidRPr="008416E6" w:rsidRDefault="00E11DE4">
      <w:pPr>
        <w:pStyle w:val="Akapitzlist"/>
        <w:numPr>
          <w:ilvl w:val="0"/>
          <w:numId w:val="26"/>
        </w:numPr>
        <w:autoSpaceDE w:val="0"/>
        <w:autoSpaceDN w:val="0"/>
        <w:spacing w:line="312" w:lineRule="auto"/>
        <w:rPr>
          <w:ins w:id="12719" w:author="kaluz" w:date="2021-05-04T23:42:00Z"/>
          <w:rPrChange w:id="12720" w:author="Robert Pasternak" w:date="2021-09-07T12:47:00Z">
            <w:rPr>
              <w:ins w:id="12721" w:author="kaluz" w:date="2021-05-04T23:42:00Z"/>
              <w:rFonts w:ascii="Times" w:hAnsi="Times" w:cs="Arial"/>
            </w:rPr>
          </w:rPrChange>
        </w:rPr>
        <w:pPrChange w:id="12722" w:author="Robert Pasternak" w:date="2021-05-13T11:34:00Z">
          <w:pPr>
            <w:pStyle w:val="Akapitzlist"/>
            <w:numPr>
              <w:numId w:val="26"/>
            </w:numPr>
            <w:autoSpaceDE w:val="0"/>
            <w:autoSpaceDN w:val="0"/>
            <w:spacing w:line="360" w:lineRule="auto"/>
            <w:ind w:left="1080" w:hanging="360"/>
          </w:pPr>
        </w:pPrChange>
      </w:pPr>
      <w:ins w:id="12723" w:author="kaluz" w:date="2021-05-04T23:42:00Z">
        <w:r w:rsidRPr="008416E6">
          <w:rPr>
            <w:rPrChange w:id="12724" w:author="Robert Pasternak" w:date="2021-09-07T12:47:00Z">
              <w:rPr>
                <w:rFonts w:ascii="Times" w:hAnsi="Times" w:cs="Arial"/>
              </w:rPr>
            </w:rPrChange>
          </w:rPr>
          <w:t xml:space="preserve">zapewnienia w całym okresie realizacji Przedmiotu zamówienia, </w:t>
        </w:r>
      </w:ins>
      <w:ins w:id="12725" w:author="Robert Pasternak" w:date="2021-05-12T12:38:00Z">
        <w:r w:rsidRPr="008416E6">
          <w:rPr>
            <w:rPrChange w:id="12726" w:author="Robert Pasternak" w:date="2021-09-07T12:47:00Z">
              <w:rPr>
                <w:rFonts w:ascii="Times" w:hAnsi="Times" w:cs="Arial"/>
              </w:rPr>
            </w:rPrChange>
          </w:rPr>
          <w:t xml:space="preserve">najpóźniej </w:t>
        </w:r>
      </w:ins>
      <w:ins w:id="12727" w:author="Piotr Szumlak" w:date="2021-07-08T14:41:00Z">
        <w:r w:rsidR="00BF7867" w:rsidRPr="008416E6">
          <w:br/>
        </w:r>
      </w:ins>
      <w:ins w:id="12728" w:author="Robert Pasternak" w:date="2021-06-08T13:43:00Z">
        <w:r w:rsidR="00263BC0" w:rsidRPr="008416E6">
          <w:t>w dniu</w:t>
        </w:r>
      </w:ins>
      <w:ins w:id="12729" w:author="Robert Pasternak" w:date="2021-05-12T12:38:00Z">
        <w:r w:rsidRPr="008416E6">
          <w:rPr>
            <w:rPrChange w:id="12730" w:author="Robert Pasternak" w:date="2021-09-07T12:47:00Z">
              <w:rPr>
                <w:rFonts w:ascii="Times" w:hAnsi="Times" w:cs="Arial"/>
              </w:rPr>
            </w:rPrChange>
          </w:rPr>
          <w:t xml:space="preserve"> rozpoczęci</w:t>
        </w:r>
      </w:ins>
      <w:ins w:id="12731" w:author="Robert Pasternak" w:date="2021-06-08T13:44:00Z">
        <w:r w:rsidR="00263BC0" w:rsidRPr="008416E6">
          <w:t>a</w:t>
        </w:r>
      </w:ins>
      <w:ins w:id="12732" w:author="Robert Pasternak" w:date="2021-05-12T12:38:00Z">
        <w:r w:rsidRPr="008416E6">
          <w:rPr>
            <w:rPrChange w:id="12733" w:author="Robert Pasternak" w:date="2021-09-07T12:47:00Z">
              <w:rPr>
                <w:rFonts w:ascii="Times" w:hAnsi="Times" w:cs="Arial"/>
              </w:rPr>
            </w:rPrChange>
          </w:rPr>
          <w:t xml:space="preserve"> realizacji Przedmiotu zamówienia</w:t>
        </w:r>
      </w:ins>
      <w:ins w:id="12734" w:author="kaluz" w:date="2021-05-04T23:42:00Z">
        <w:del w:id="12735" w:author="Robert Pasternak" w:date="2021-05-12T12:38:00Z">
          <w:r w:rsidRPr="008416E6">
            <w:rPr>
              <w:rPrChange w:id="12736" w:author="Robert Pasternak" w:date="2021-09-07T12:47:00Z">
                <w:rPr>
                  <w:rFonts w:ascii="Times" w:hAnsi="Times" w:cs="Arial"/>
                </w:rPr>
              </w:rPrChange>
            </w:rPr>
            <w:delText>w terminie do 10 dni roboczych od daty zawarcia Umowy</w:delText>
          </w:r>
        </w:del>
        <w:r w:rsidRPr="008416E6">
          <w:rPr>
            <w:rPrChange w:id="12737" w:author="Robert Pasternak" w:date="2021-09-07T12:47:00Z">
              <w:rPr>
                <w:rFonts w:ascii="Times" w:hAnsi="Times" w:cs="Arial"/>
              </w:rPr>
            </w:rPrChange>
          </w:rPr>
          <w:t xml:space="preserve">, na minimum </w:t>
        </w:r>
      </w:ins>
      <w:ins w:id="12738" w:author="Robert Pasternak" w:date="2021-09-07T12:35:00Z">
        <w:r w:rsidR="00942B8E" w:rsidRPr="008416E6">
          <w:br/>
        </w:r>
      </w:ins>
      <w:ins w:id="12739" w:author="kaluz" w:date="2021-05-04T23:42:00Z">
        <w:r w:rsidRPr="008416E6">
          <w:rPr>
            <w:rPrChange w:id="12740" w:author="Robert Pasternak" w:date="2021-09-07T12:47:00Z">
              <w:rPr>
                <w:rFonts w:ascii="Times" w:hAnsi="Times" w:cs="Arial"/>
              </w:rPr>
            </w:rPrChange>
          </w:rPr>
          <w:t>2 stanowiskach komputerowych</w:t>
        </w:r>
      </w:ins>
      <w:ins w:id="12741" w:author="Robert Pasternak" w:date="2021-07-02T08:41:00Z">
        <w:r w:rsidR="00B90E7A" w:rsidRPr="008416E6">
          <w:t xml:space="preserve"> wskazanych przez Zamawiającego</w:t>
        </w:r>
      </w:ins>
      <w:ins w:id="12742" w:author="kaluz" w:date="2021-05-04T23:42:00Z">
        <w:r w:rsidRPr="008416E6">
          <w:rPr>
            <w:rPrChange w:id="12743" w:author="Robert Pasternak" w:date="2021-09-07T12:47:00Z">
              <w:rPr>
                <w:rFonts w:ascii="Times" w:hAnsi="Times" w:cs="Arial"/>
              </w:rPr>
            </w:rPrChange>
          </w:rPr>
          <w:t xml:space="preserve">, systemu </w:t>
        </w:r>
      </w:ins>
      <w:ins w:id="12744" w:author="Robert Pasternak" w:date="2021-09-07T12:35:00Z">
        <w:r w:rsidR="00942B8E" w:rsidRPr="008416E6">
          <w:br/>
        </w:r>
      </w:ins>
      <w:ins w:id="12745" w:author="Piotr Szumlak" w:date="2021-07-08T14:41:00Z">
        <w:del w:id="12746" w:author="Robert Pasternak" w:date="2021-07-12T14:56:00Z">
          <w:r w:rsidR="00BF7867" w:rsidRPr="008416E6" w:rsidDel="008C1264">
            <w:lastRenderedPageBreak/>
            <w:br/>
          </w:r>
        </w:del>
      </w:ins>
      <w:ins w:id="12747" w:author="Robert Pasternak" w:date="2021-07-02T08:42:00Z">
        <w:r w:rsidR="00B90E7A" w:rsidRPr="008416E6">
          <w:t xml:space="preserve">o którym mowa </w:t>
        </w:r>
        <w:del w:id="12748" w:author="Piotr Szumlak" w:date="2021-07-08T14:41:00Z">
          <w:r w:rsidR="00B90E7A" w:rsidRPr="008416E6" w:rsidDel="00BF7867">
            <w:br/>
          </w:r>
        </w:del>
        <w:r w:rsidR="00B90E7A" w:rsidRPr="008416E6">
          <w:t>w Rozdziale II pkt. 4 ppkt. 8 OPZ,</w:t>
        </w:r>
      </w:ins>
      <w:ins w:id="12749" w:author="Piotr Szumlak" w:date="2021-07-08T14:41:00Z">
        <w:r w:rsidR="00BF7867" w:rsidRPr="008416E6">
          <w:t xml:space="preserve"> </w:t>
        </w:r>
      </w:ins>
      <w:ins w:id="12750" w:author="kaluz" w:date="2021-05-04T23:42:00Z">
        <w:r w:rsidRPr="008416E6">
          <w:rPr>
            <w:rPrChange w:id="12751" w:author="Robert Pasternak" w:date="2021-09-07T12:47:00Z">
              <w:rPr>
                <w:rFonts w:ascii="Times" w:hAnsi="Times" w:cs="Arial"/>
              </w:rPr>
            </w:rPrChange>
          </w:rPr>
          <w:t xml:space="preserve">umożliwiającego </w:t>
        </w:r>
      </w:ins>
      <w:ins w:id="12752" w:author="kaluz" w:date="2021-05-04T23:44:00Z">
        <w:r w:rsidRPr="008416E6">
          <w:rPr>
            <w:rPrChange w:id="12753" w:author="Robert Pasternak" w:date="2021-09-07T12:47:00Z">
              <w:rPr>
                <w:rFonts w:ascii="Times" w:hAnsi="Times" w:cs="Arial"/>
              </w:rPr>
            </w:rPrChange>
          </w:rPr>
          <w:t xml:space="preserve">dostęp </w:t>
        </w:r>
      </w:ins>
      <w:ins w:id="12754" w:author="Robert Pasternak" w:date="2021-05-12T12:42:00Z">
        <w:r w:rsidRPr="008416E6">
          <w:rPr>
            <w:rPrChange w:id="12755" w:author="Robert Pasternak" w:date="2021-09-07T12:47:00Z">
              <w:rPr>
                <w:rFonts w:ascii="Times" w:hAnsi="Times" w:cs="Arial"/>
              </w:rPr>
            </w:rPrChange>
          </w:rPr>
          <w:t xml:space="preserve">online </w:t>
        </w:r>
      </w:ins>
      <w:ins w:id="12756" w:author="kaluz" w:date="2021-05-04T23:44:00Z">
        <w:r w:rsidRPr="008416E6">
          <w:rPr>
            <w:rPrChange w:id="12757" w:author="Robert Pasternak" w:date="2021-09-07T12:47:00Z">
              <w:rPr>
                <w:rFonts w:ascii="Times" w:hAnsi="Times" w:cs="Arial"/>
              </w:rPr>
            </w:rPrChange>
          </w:rPr>
          <w:t>w czasie rzeczywistym do nagrań wideo rejestratorów umieszczonych na pojazdach wykorzystywanych do realizacji Przedmiotu zamówienia</w:t>
        </w:r>
      </w:ins>
      <w:ins w:id="12758" w:author="Robert Pasternak" w:date="2021-05-12T12:41:00Z">
        <w:r w:rsidRPr="008416E6">
          <w:rPr>
            <w:rPrChange w:id="12759" w:author="Robert Pasternak" w:date="2021-09-07T12:47:00Z">
              <w:rPr>
                <w:rFonts w:ascii="Times" w:hAnsi="Times" w:cs="Arial"/>
              </w:rPr>
            </w:rPrChange>
          </w:rPr>
          <w:t>;</w:t>
        </w:r>
      </w:ins>
      <w:ins w:id="12760" w:author="kaluz" w:date="2021-05-04T23:44:00Z">
        <w:del w:id="12761" w:author="Robert Pasternak" w:date="2021-05-12T12:39:00Z">
          <w:r w:rsidRPr="008416E6">
            <w:rPr>
              <w:rPrChange w:id="12762" w:author="Robert Pasternak" w:date="2021-09-07T12:47:00Z">
                <w:rPr>
                  <w:rFonts w:ascii="Times" w:hAnsi="Times" w:cs="Arial"/>
                </w:rPr>
              </w:rPrChange>
            </w:rPr>
            <w:delText>oraz mo</w:delText>
          </w:r>
        </w:del>
      </w:ins>
      <w:ins w:id="12763" w:author="kaluz" w:date="2021-05-04T23:45:00Z">
        <w:del w:id="12764" w:author="Robert Pasternak" w:date="2021-05-12T12:39:00Z">
          <w:r w:rsidRPr="008416E6">
            <w:rPr>
              <w:rPrChange w:id="12765" w:author="Robert Pasternak" w:date="2021-09-07T12:47:00Z">
                <w:rPr>
                  <w:rFonts w:ascii="Times" w:hAnsi="Times" w:cs="Arial"/>
                </w:rPr>
              </w:rPrChange>
            </w:rPr>
            <w:delText>żliwości przeglądania</w:delText>
          </w:r>
        </w:del>
      </w:ins>
    </w:p>
    <w:p w14:paraId="3B61B702" w14:textId="782C69ED" w:rsidR="008C1264" w:rsidRPr="008416E6" w:rsidRDefault="00E11DE4">
      <w:pPr>
        <w:pStyle w:val="Akapitzlist"/>
        <w:numPr>
          <w:ilvl w:val="0"/>
          <w:numId w:val="26"/>
        </w:numPr>
        <w:autoSpaceDE w:val="0"/>
        <w:autoSpaceDN w:val="0"/>
        <w:spacing w:line="312" w:lineRule="auto"/>
        <w:ind w:left="1077" w:hanging="357"/>
        <w:rPr>
          <w:ins w:id="12766" w:author="Robert Pasternak" w:date="2021-05-12T13:14:00Z"/>
          <w:rPrChange w:id="12767" w:author="Robert Pasternak" w:date="2021-09-07T12:47:00Z">
            <w:rPr>
              <w:ins w:id="12768" w:author="Robert Pasternak" w:date="2021-05-12T13:14:00Z"/>
              <w:rFonts w:ascii="Times" w:hAnsi="Times" w:cs="Arial"/>
            </w:rPr>
          </w:rPrChange>
        </w:rPr>
        <w:pPrChange w:id="12769" w:author="Robert Pasternak" w:date="2021-07-15T11:28:00Z">
          <w:pPr>
            <w:pStyle w:val="Akapitzlist"/>
            <w:numPr>
              <w:numId w:val="26"/>
            </w:numPr>
            <w:autoSpaceDE w:val="0"/>
            <w:autoSpaceDN w:val="0"/>
            <w:spacing w:line="360" w:lineRule="auto"/>
            <w:ind w:left="1080" w:hanging="360"/>
          </w:pPr>
        </w:pPrChange>
      </w:pPr>
      <w:ins w:id="12770" w:author="Robert Pasternak" w:date="2021-05-12T12:41:00Z">
        <w:r w:rsidRPr="008416E6">
          <w:rPr>
            <w:rPrChange w:id="12771" w:author="Robert Pasternak" w:date="2021-09-07T12:47:00Z">
              <w:rPr>
                <w:rFonts w:ascii="Times" w:hAnsi="Times" w:cs="Arial"/>
              </w:rPr>
            </w:rPrChange>
          </w:rPr>
          <w:t xml:space="preserve">zapewnienia w całym okresie realizacji Przedmiotu zamówienia, najpóźniej </w:t>
        </w:r>
      </w:ins>
      <w:ins w:id="12772" w:author="Piotr Szumlak" w:date="2021-07-08T14:42:00Z">
        <w:r w:rsidR="0036052D" w:rsidRPr="008416E6">
          <w:br/>
        </w:r>
      </w:ins>
      <w:ins w:id="12773" w:author="Robert Pasternak" w:date="2021-06-08T13:44:00Z">
        <w:r w:rsidR="00263BC0" w:rsidRPr="008416E6">
          <w:t>w dniu</w:t>
        </w:r>
      </w:ins>
      <w:ins w:id="12774" w:author="Robert Pasternak" w:date="2021-05-12T12:41:00Z">
        <w:r w:rsidRPr="008416E6">
          <w:rPr>
            <w:rPrChange w:id="12775" w:author="Robert Pasternak" w:date="2021-09-07T12:47:00Z">
              <w:rPr>
                <w:rFonts w:ascii="Times" w:hAnsi="Times" w:cs="Arial"/>
              </w:rPr>
            </w:rPrChange>
          </w:rPr>
          <w:t xml:space="preserve"> rozpoczęci</w:t>
        </w:r>
      </w:ins>
      <w:ins w:id="12776" w:author="Robert Pasternak" w:date="2021-06-08T13:44:00Z">
        <w:r w:rsidR="00263BC0" w:rsidRPr="008416E6">
          <w:t>a</w:t>
        </w:r>
      </w:ins>
      <w:ins w:id="12777" w:author="Robert Pasternak" w:date="2021-05-12T12:41:00Z">
        <w:r w:rsidRPr="008416E6">
          <w:rPr>
            <w:rPrChange w:id="12778" w:author="Robert Pasternak" w:date="2021-09-07T12:47:00Z">
              <w:rPr>
                <w:rFonts w:ascii="Times" w:hAnsi="Times" w:cs="Arial"/>
              </w:rPr>
            </w:rPrChange>
          </w:rPr>
          <w:t xml:space="preserve"> realizacji Prz</w:t>
        </w:r>
        <w:r w:rsidR="00263BC0" w:rsidRPr="008416E6">
          <w:t xml:space="preserve">edmiotu zamówienia, na minimum </w:t>
        </w:r>
      </w:ins>
      <w:ins w:id="12779" w:author="Robert Pasternak" w:date="2021-09-07T12:35:00Z">
        <w:r w:rsidR="00942B8E" w:rsidRPr="008416E6">
          <w:br/>
        </w:r>
      </w:ins>
      <w:ins w:id="12780" w:author="Robert Pasternak" w:date="2021-05-12T12:41:00Z">
        <w:r w:rsidRPr="008416E6">
          <w:rPr>
            <w:rPrChange w:id="12781" w:author="Robert Pasternak" w:date="2021-09-07T12:47:00Z">
              <w:rPr>
                <w:rFonts w:ascii="Times" w:hAnsi="Times" w:cs="Arial"/>
              </w:rPr>
            </w:rPrChange>
          </w:rPr>
          <w:t>2 stanowiskach komputerowych</w:t>
        </w:r>
      </w:ins>
      <w:ins w:id="12782" w:author="Robert Pasternak" w:date="2021-07-02T08:41:00Z">
        <w:r w:rsidR="00B90E7A" w:rsidRPr="008416E6">
          <w:t xml:space="preserve"> wskazanych przez Zamawiającego</w:t>
        </w:r>
      </w:ins>
      <w:ins w:id="12783" w:author="Robert Pasternak" w:date="2021-05-12T12:41:00Z">
        <w:r w:rsidRPr="008416E6">
          <w:rPr>
            <w:rPrChange w:id="12784" w:author="Robert Pasternak" w:date="2021-09-07T12:47:00Z">
              <w:rPr>
                <w:rFonts w:ascii="Times" w:hAnsi="Times" w:cs="Arial"/>
              </w:rPr>
            </w:rPrChange>
          </w:rPr>
          <w:t xml:space="preserve">, systemu umożliwiającego dostęp online w czasie rzeczywistym do nagrań </w:t>
        </w:r>
      </w:ins>
      <w:ins w:id="12785" w:author="Robert Pasternak" w:date="2021-05-12T12:42:00Z">
        <w:r w:rsidRPr="008416E6">
          <w:rPr>
            <w:rPrChange w:id="12786" w:author="Robert Pasternak" w:date="2021-09-07T12:47:00Z">
              <w:rPr>
                <w:rFonts w:ascii="Times" w:hAnsi="Times" w:cs="Arial"/>
              </w:rPr>
            </w:rPrChange>
          </w:rPr>
          <w:t xml:space="preserve">systemów monitoringu wizyjnego </w:t>
        </w:r>
      </w:ins>
      <w:ins w:id="12787" w:author="Robert Pasternak" w:date="2021-05-12T12:43:00Z">
        <w:r w:rsidRPr="008416E6">
          <w:rPr>
            <w:rPrChange w:id="12788" w:author="Robert Pasternak" w:date="2021-09-07T12:47:00Z">
              <w:rPr>
                <w:rFonts w:ascii="Times" w:hAnsi="Times" w:cs="Arial"/>
              </w:rPr>
            </w:rPrChange>
          </w:rPr>
          <w:t>wagi na której waż</w:t>
        </w:r>
      </w:ins>
      <w:ins w:id="12789" w:author="Robert Pasternak" w:date="2021-05-12T12:44:00Z">
        <w:r w:rsidRPr="008416E6">
          <w:rPr>
            <w:rPrChange w:id="12790" w:author="Robert Pasternak" w:date="2021-09-07T12:47:00Z">
              <w:rPr>
                <w:rFonts w:ascii="Times" w:hAnsi="Times" w:cs="Arial"/>
              </w:rPr>
            </w:rPrChange>
          </w:rPr>
          <w:t xml:space="preserve">one będą pojazdy odbierające odpady komunalnej z terenu </w:t>
        </w:r>
      </w:ins>
      <w:ins w:id="12791" w:author="Robert Pasternak" w:date="2021-06-08T13:44:00Z">
        <w:r w:rsidR="00263BC0" w:rsidRPr="008416E6">
          <w:t>G</w:t>
        </w:r>
      </w:ins>
      <w:ins w:id="12792" w:author="Robert Pasternak" w:date="2021-05-12T12:44:00Z">
        <w:r w:rsidRPr="008416E6">
          <w:rPr>
            <w:rPrChange w:id="12793" w:author="Robert Pasternak" w:date="2021-09-07T12:47:00Z">
              <w:rPr>
                <w:rFonts w:ascii="Times" w:hAnsi="Times" w:cs="Arial"/>
              </w:rPr>
            </w:rPrChange>
          </w:rPr>
          <w:t>miny</w:t>
        </w:r>
      </w:ins>
      <w:ins w:id="12794" w:author="Robert Pasternak" w:date="2024-07-18T12:27:00Z">
        <w:r w:rsidR="00B0435E">
          <w:t>,</w:t>
        </w:r>
      </w:ins>
      <w:ins w:id="12795" w:author="Robert Pasternak" w:date="2021-05-12T12:44:00Z">
        <w:r w:rsidRPr="008416E6">
          <w:rPr>
            <w:rPrChange w:id="12796" w:author="Robert Pasternak" w:date="2021-09-07T12:47:00Z">
              <w:rPr>
                <w:rFonts w:ascii="Times" w:hAnsi="Times" w:cs="Arial"/>
              </w:rPr>
            </w:rPrChange>
          </w:rPr>
          <w:t xml:space="preserve"> o którym mowa w ppkt. </w:t>
        </w:r>
      </w:ins>
      <w:ins w:id="12797" w:author="Robert Pasternak" w:date="2021-05-12T12:45:00Z">
        <w:r w:rsidRPr="008416E6">
          <w:rPr>
            <w:rPrChange w:id="12798" w:author="Robert Pasternak" w:date="2021-09-07T12:47:00Z">
              <w:rPr>
                <w:rFonts w:ascii="Times" w:hAnsi="Times" w:cs="Arial"/>
              </w:rPr>
            </w:rPrChange>
          </w:rPr>
          <w:t>e</w:t>
        </w:r>
        <w:del w:id="12799" w:author="Piotr Szumlak" w:date="2021-07-08T14:42:00Z">
          <w:r w:rsidRPr="008416E6">
            <w:rPr>
              <w:rPrChange w:id="12800" w:author="Robert Pasternak" w:date="2021-09-07T12:47:00Z">
                <w:rPr>
                  <w:rFonts w:ascii="Times" w:hAnsi="Times" w:cs="Arial"/>
                </w:rPr>
              </w:rPrChange>
            </w:rPr>
            <w:delText>)</w:delText>
          </w:r>
        </w:del>
      </w:ins>
      <w:ins w:id="12801" w:author="Robert Pasternak" w:date="2021-05-12T12:41:00Z">
        <w:r w:rsidRPr="008416E6">
          <w:rPr>
            <w:rPrChange w:id="12802" w:author="Robert Pasternak" w:date="2021-09-07T12:47:00Z">
              <w:rPr>
                <w:rFonts w:ascii="Times" w:hAnsi="Times" w:cs="Arial"/>
              </w:rPr>
            </w:rPrChange>
          </w:rPr>
          <w:t xml:space="preserve">; </w:t>
        </w:r>
      </w:ins>
    </w:p>
    <w:p w14:paraId="2EB6A577" w14:textId="4B577B83" w:rsidR="00361B44" w:rsidRPr="008416E6" w:rsidDel="00AB55F9" w:rsidRDefault="00F51D85">
      <w:pPr>
        <w:pStyle w:val="Akapitzlist"/>
        <w:numPr>
          <w:ilvl w:val="0"/>
          <w:numId w:val="26"/>
        </w:numPr>
        <w:autoSpaceDE w:val="0"/>
        <w:autoSpaceDN w:val="0"/>
        <w:spacing w:line="312" w:lineRule="auto"/>
        <w:ind w:left="1077" w:hanging="357"/>
        <w:rPr>
          <w:ins w:id="12803" w:author="Robert Pasternak" w:date="2021-07-15T13:55:00Z"/>
          <w:del w:id="12804" w:author="kaluz" w:date="2021-09-07T05:51:00Z"/>
        </w:rPr>
        <w:pPrChange w:id="12805" w:author="Robert Pasternak" w:date="2021-07-01T09:27:00Z">
          <w:pPr>
            <w:pStyle w:val="Akapitzlist"/>
            <w:numPr>
              <w:numId w:val="26"/>
            </w:numPr>
            <w:autoSpaceDE w:val="0"/>
            <w:autoSpaceDN w:val="0"/>
            <w:spacing w:line="360" w:lineRule="auto"/>
            <w:ind w:left="1080" w:hanging="360"/>
          </w:pPr>
        </w:pPrChange>
      </w:pPr>
      <w:ins w:id="12806" w:author="Robert Pasternak" w:date="2021-06-21T13:13:00Z">
        <w:r w:rsidRPr="008416E6">
          <w:t>najp</w:t>
        </w:r>
      </w:ins>
      <w:ins w:id="12807" w:author="Robert Pasternak" w:date="2021-06-21T13:14:00Z">
        <w:r w:rsidRPr="008416E6">
          <w:t>óźniej</w:t>
        </w:r>
      </w:ins>
      <w:ins w:id="12808" w:author="Robert Pasternak" w:date="2021-06-21T13:13:00Z">
        <w:r w:rsidRPr="008416E6">
          <w:t xml:space="preserve"> do</w:t>
        </w:r>
      </w:ins>
      <w:ins w:id="12809" w:author="Robert Pasternak" w:date="2021-06-21T13:14:00Z">
        <w:r w:rsidRPr="008416E6">
          <w:t xml:space="preserve"> dnia rozpoczęcia realizacji Przedmiotu zamówienia,</w:t>
        </w:r>
      </w:ins>
      <w:ins w:id="12810" w:author="Piotr Szumlak" w:date="2021-07-08T14:42:00Z">
        <w:r w:rsidR="0036052D" w:rsidRPr="008416E6">
          <w:t xml:space="preserve"> </w:t>
        </w:r>
      </w:ins>
      <w:ins w:id="12811" w:author="Robert Pasternak" w:date="2021-05-12T12:45:00Z">
        <w:r w:rsidR="00F8651C" w:rsidRPr="008416E6">
          <w:t xml:space="preserve">utworzyć </w:t>
        </w:r>
      </w:ins>
      <w:ins w:id="12812" w:author="Robert Pasternak" w:date="2021-06-21T13:14:00Z">
        <w:r w:rsidRPr="008416E6">
          <w:br/>
        </w:r>
      </w:ins>
      <w:ins w:id="12813" w:author="Robert Pasternak" w:date="2021-05-12T12:52:00Z">
        <w:r w:rsidR="00E11DE4" w:rsidRPr="008416E6">
          <w:rPr>
            <w:rPrChange w:id="12814" w:author="Robert Pasternak" w:date="2021-09-07T12:47:00Z">
              <w:rPr>
                <w:rFonts w:ascii="Times" w:hAnsi="Times" w:cs="Arial"/>
              </w:rPr>
            </w:rPrChange>
          </w:rPr>
          <w:t>i prowadzić przez cały okres re</w:t>
        </w:r>
        <w:r w:rsidR="00B10A5A" w:rsidRPr="008416E6">
          <w:t xml:space="preserve">alizacji Przedmiotu zamówienia, </w:t>
        </w:r>
      </w:ins>
      <w:ins w:id="12815" w:author="Robert Pasternak" w:date="2021-05-12T12:45:00Z">
        <w:r w:rsidR="00F8651C" w:rsidRPr="008416E6">
          <w:t>Punkt Obsługi Mieszkańca,</w:t>
        </w:r>
      </w:ins>
      <w:ins w:id="12816" w:author="Piotr Szumlak" w:date="2021-07-08T14:43:00Z">
        <w:r w:rsidR="0036052D" w:rsidRPr="008416E6">
          <w:t xml:space="preserve"> </w:t>
        </w:r>
      </w:ins>
      <w:ins w:id="12817" w:author="Robert Pasternak" w:date="2021-05-12T12:53:00Z">
        <w:r w:rsidR="00446E78" w:rsidRPr="008416E6">
          <w:t xml:space="preserve">który </w:t>
        </w:r>
      </w:ins>
      <w:ins w:id="12818" w:author="Robert Pasternak" w:date="2021-05-12T12:51:00Z">
        <w:r w:rsidR="00446E78" w:rsidRPr="008416E6">
          <w:t>musi być</w:t>
        </w:r>
      </w:ins>
      <w:ins w:id="12819" w:author="Robert Pasternak" w:date="2021-07-02T08:47:00Z">
        <w:r w:rsidR="00B90E7A" w:rsidRPr="008416E6">
          <w:t>:</w:t>
        </w:r>
      </w:ins>
      <w:ins w:id="12820" w:author="Piotr Szumlak" w:date="2021-07-08T14:43:00Z">
        <w:r w:rsidR="0036052D" w:rsidRPr="008416E6">
          <w:t xml:space="preserve"> </w:t>
        </w:r>
      </w:ins>
      <w:ins w:id="12821" w:author="Robert Pasternak" w:date="2021-07-02T08:46:00Z">
        <w:r w:rsidR="00B90E7A" w:rsidRPr="008416E6">
          <w:t>zlokalizowany na terenie Gminy Ostrowiec Świętokrzyski</w:t>
        </w:r>
      </w:ins>
      <w:ins w:id="12822" w:author="Robert Pasternak" w:date="2021-07-02T08:47:00Z">
        <w:r w:rsidR="00B90E7A" w:rsidRPr="008416E6">
          <w:t>;</w:t>
        </w:r>
      </w:ins>
      <w:ins w:id="12823" w:author="Piotr Szumlak" w:date="2021-07-08T14:43:00Z">
        <w:r w:rsidR="0036052D" w:rsidRPr="008416E6">
          <w:t xml:space="preserve"> </w:t>
        </w:r>
      </w:ins>
      <w:ins w:id="12824" w:author="Robert Pasternak" w:date="2021-05-12T12:51:00Z">
        <w:r w:rsidR="00446E78" w:rsidRPr="008416E6">
          <w:t>dostępny</w:t>
        </w:r>
      </w:ins>
      <w:ins w:id="12825" w:author="Robert Pasternak" w:date="2021-07-02T08:48:00Z">
        <w:r w:rsidR="00B90E7A" w:rsidRPr="008416E6">
          <w:rPr>
            <w:rStyle w:val="Odwoanieprzypisudolnego"/>
          </w:rPr>
          <w:footnoteReference w:id="10"/>
        </w:r>
      </w:ins>
      <w:ins w:id="12836" w:author="Robert Pasternak" w:date="2021-05-12T12:51:00Z">
        <w:r w:rsidR="00446E78" w:rsidRPr="008416E6">
          <w:t xml:space="preserve"> dla mieszkańców </w:t>
        </w:r>
      </w:ins>
      <w:ins w:id="12837" w:author="Robert Pasternak" w:date="2021-06-08T13:45:00Z">
        <w:r w:rsidR="00263BC0" w:rsidRPr="008416E6">
          <w:t>G</w:t>
        </w:r>
      </w:ins>
      <w:ins w:id="12838" w:author="Robert Pasternak" w:date="2021-05-12T12:54:00Z">
        <w:r w:rsidR="00446E78" w:rsidRPr="008416E6">
          <w:t>miny</w:t>
        </w:r>
      </w:ins>
      <w:ins w:id="12839" w:author="Piotr Szumlak" w:date="2021-07-08T14:43:00Z">
        <w:r w:rsidR="0036052D" w:rsidRPr="008416E6">
          <w:t xml:space="preserve"> </w:t>
        </w:r>
      </w:ins>
      <w:ins w:id="12840" w:author="Robert Pasternak" w:date="2021-05-12T12:54:00Z">
        <w:r w:rsidR="00446E78" w:rsidRPr="008416E6">
          <w:t>i Zamawiającego</w:t>
        </w:r>
      </w:ins>
      <w:ins w:id="12841" w:author="Robert Pasternak" w:date="2021-06-08T13:45:00Z">
        <w:r w:rsidR="00263BC0" w:rsidRPr="008416E6">
          <w:t>,</w:t>
        </w:r>
      </w:ins>
      <w:ins w:id="12842" w:author="Piotr Szumlak" w:date="2021-07-08T14:43:00Z">
        <w:r w:rsidR="0036052D" w:rsidRPr="008416E6">
          <w:t xml:space="preserve"> </w:t>
        </w:r>
      </w:ins>
      <w:ins w:id="12843" w:author="Robert Pasternak" w:date="2021-05-12T12:55:00Z">
        <w:r w:rsidR="00446E78" w:rsidRPr="008416E6">
          <w:t xml:space="preserve">co najmniej </w:t>
        </w:r>
      </w:ins>
      <w:ins w:id="12844" w:author="Robert Pasternak" w:date="2021-07-02T08:47:00Z">
        <w:r w:rsidR="00B90E7A" w:rsidRPr="008416E6">
          <w:br/>
        </w:r>
      </w:ins>
      <w:ins w:id="12845" w:author="Robert Pasternak" w:date="2021-05-12T12:51:00Z">
        <w:r w:rsidR="00446E78" w:rsidRPr="008416E6">
          <w:t>w dni robocze (od poniedziałku do piątku) w godzinach od 8.00 do 1</w:t>
        </w:r>
      </w:ins>
      <w:ins w:id="12846" w:author="Robert Pasternak" w:date="2021-06-21T10:02:00Z">
        <w:r w:rsidR="006F1366" w:rsidRPr="008416E6">
          <w:t>6</w:t>
        </w:r>
      </w:ins>
      <w:ins w:id="12847" w:author="Robert Pasternak" w:date="2021-05-12T12:51:00Z">
        <w:r w:rsidR="00446E78" w:rsidRPr="008416E6">
          <w:t xml:space="preserve">.00. </w:t>
        </w:r>
      </w:ins>
      <w:ins w:id="12848" w:author="Robert Pasternak" w:date="2021-05-12T12:57:00Z">
        <w:r w:rsidR="00446E78" w:rsidRPr="008416E6">
          <w:t>Punkt musi być w</w:t>
        </w:r>
      </w:ins>
      <w:ins w:id="12849" w:author="Robert Pasternak" w:date="2021-05-12T12:51:00Z">
        <w:r w:rsidR="00446E78" w:rsidRPr="008416E6">
          <w:t>yposażony</w:t>
        </w:r>
      </w:ins>
      <w:ins w:id="12850" w:author="Robert Pasternak" w:date="2021-05-12T12:57:00Z">
        <w:r w:rsidR="00446E78" w:rsidRPr="008416E6">
          <w:t xml:space="preserve"> również </w:t>
        </w:r>
      </w:ins>
      <w:ins w:id="12851" w:author="Robert Pasternak" w:date="2021-05-12T12:51:00Z">
        <w:r w:rsidR="00446E78" w:rsidRPr="008416E6">
          <w:t xml:space="preserve">w </w:t>
        </w:r>
      </w:ins>
      <w:ins w:id="12852" w:author="Robert Pasternak" w:date="2021-05-12T12:55:00Z">
        <w:r w:rsidR="00446E78" w:rsidRPr="008416E6">
          <w:t xml:space="preserve">co najmniej dwie </w:t>
        </w:r>
      </w:ins>
      <w:ins w:id="12853" w:author="Robert Pasternak" w:date="2021-05-12T12:51:00Z">
        <w:r w:rsidR="00446E78" w:rsidRPr="008416E6">
          <w:t>lini</w:t>
        </w:r>
      </w:ins>
      <w:ins w:id="12854" w:author="Robert Pasternak" w:date="2021-05-12T12:55:00Z">
        <w:r w:rsidR="00446E78" w:rsidRPr="008416E6">
          <w:t>e</w:t>
        </w:r>
      </w:ins>
      <w:ins w:id="12855" w:author="Robert Pasternak" w:date="2021-05-12T12:51:00Z">
        <w:r w:rsidR="00446E78" w:rsidRPr="008416E6">
          <w:t xml:space="preserve"> telekomunikacyjn</w:t>
        </w:r>
      </w:ins>
      <w:ins w:id="12856" w:author="Robert Pasternak" w:date="2021-05-12T12:55:00Z">
        <w:r w:rsidR="00446E78" w:rsidRPr="008416E6">
          <w:t>e</w:t>
        </w:r>
      </w:ins>
      <w:ins w:id="12857" w:author="Robert Pasternak" w:date="2021-05-12T12:51:00Z">
        <w:r w:rsidR="00446E78" w:rsidRPr="008416E6">
          <w:t xml:space="preserve"> zapewniając</w:t>
        </w:r>
      </w:ins>
      <w:ins w:id="12858" w:author="Robert Pasternak" w:date="2021-05-12T12:56:00Z">
        <w:r w:rsidR="00446E78" w:rsidRPr="008416E6">
          <w:t>e</w:t>
        </w:r>
      </w:ins>
      <w:ins w:id="12859" w:author="Robert Pasternak" w:date="2021-05-12T12:51:00Z">
        <w:r w:rsidR="00446E78" w:rsidRPr="008416E6">
          <w:t xml:space="preserve"> rozmowy głosowe oraz komunikację </w:t>
        </w:r>
      </w:ins>
      <w:ins w:id="12860" w:author="Robert Pasternak" w:date="2021-05-12T12:57:00Z">
        <w:del w:id="12861" w:author="Piotr Szumlak" w:date="2021-07-08T14:43:00Z">
          <w:r w:rsidR="00446E78" w:rsidRPr="008416E6" w:rsidDel="0036052D">
            <w:delText>w</w:delText>
          </w:r>
        </w:del>
      </w:ins>
      <w:ins w:id="12862" w:author="Piotr Szumlak" w:date="2021-07-08T14:43:00Z">
        <w:r w:rsidR="0036052D" w:rsidRPr="008416E6">
          <w:t>z</w:t>
        </w:r>
      </w:ins>
      <w:ins w:id="12863" w:author="Robert Pasternak" w:date="2021-05-12T12:57:00Z">
        <w:r w:rsidR="00446E78" w:rsidRPr="008416E6">
          <w:t xml:space="preserve"> wykorzystaniem </w:t>
        </w:r>
      </w:ins>
      <w:ins w:id="12864" w:author="Robert Pasternak" w:date="2021-05-12T12:51:00Z">
        <w:r w:rsidR="00446E78" w:rsidRPr="008416E6">
          <w:t>poczt</w:t>
        </w:r>
      </w:ins>
      <w:ins w:id="12865" w:author="Robert Pasternak" w:date="2021-05-12T12:58:00Z">
        <w:r w:rsidR="00446E78" w:rsidRPr="008416E6">
          <w:t>y</w:t>
        </w:r>
      </w:ins>
      <w:ins w:id="12866" w:author="Robert Pasternak" w:date="2021-05-12T12:51:00Z">
        <w:r w:rsidR="00446E78" w:rsidRPr="008416E6">
          <w:t xml:space="preserve"> elektroniczn</w:t>
        </w:r>
      </w:ins>
      <w:ins w:id="12867" w:author="Robert Pasternak" w:date="2021-05-12T12:58:00Z">
        <w:r w:rsidR="00446E78" w:rsidRPr="008416E6">
          <w:t>ej</w:t>
        </w:r>
      </w:ins>
      <w:ins w:id="12868" w:author="Robert Pasternak" w:date="2021-05-12T12:51:00Z">
        <w:r w:rsidR="00446E78" w:rsidRPr="008416E6">
          <w:t>. Jeśli utworzenie P</w:t>
        </w:r>
      </w:ins>
      <w:ins w:id="12869" w:author="Robert Pasternak" w:date="2021-05-12T12:56:00Z">
        <w:r w:rsidR="00446E78" w:rsidRPr="008416E6">
          <w:t>unktu Obsługi Mieszkańca</w:t>
        </w:r>
      </w:ins>
      <w:ins w:id="12870" w:author="Robert Pasternak" w:date="2021-05-12T12:51:00Z">
        <w:r w:rsidR="00446E78" w:rsidRPr="008416E6">
          <w:t xml:space="preserve"> i zapewnienie jego działania oraz obsady pracowniczej wymaga poniesienia dodatkowych kosztów przez Wykonawcę, zobowiązany on jest do ujęcia tych kosztów w cenie oferty</w:t>
        </w:r>
      </w:ins>
      <w:ins w:id="12871" w:author="Robert Pasternak" w:date="2021-06-21T10:05:00Z">
        <w:r w:rsidR="006F1366" w:rsidRPr="008416E6">
          <w:t xml:space="preserve">. Wykonawca zobowiązany jest również </w:t>
        </w:r>
      </w:ins>
      <w:ins w:id="12872" w:author="Robert Pasternak" w:date="2021-06-21T10:08:00Z">
        <w:r w:rsidR="006F1366" w:rsidRPr="008416E6">
          <w:t>przeprowadzić kampanię informacyjną</w:t>
        </w:r>
      </w:ins>
      <w:ins w:id="12873" w:author="Robert Pasternak" w:date="2024-07-18T12:29:00Z">
        <w:r w:rsidR="00B0435E">
          <w:t xml:space="preserve"> </w:t>
        </w:r>
      </w:ins>
      <w:ins w:id="12874" w:author="Robert Pasternak" w:date="2024-07-18T12:30:00Z">
        <w:r w:rsidR="00B0435E">
          <w:br/>
        </w:r>
      </w:ins>
      <w:ins w:id="12875" w:author="Robert Pasternak" w:date="2024-07-18T12:29:00Z">
        <w:r w:rsidR="00B0435E">
          <w:t xml:space="preserve">w lokalnych mediach </w:t>
        </w:r>
      </w:ins>
      <w:ins w:id="12876" w:author="Robert Pasternak" w:date="2024-07-18T12:30:00Z">
        <w:r w:rsidR="00B0435E">
          <w:t>(prasa, radio, telewizja)</w:t>
        </w:r>
      </w:ins>
      <w:ins w:id="12877" w:author="Robert Pasternak" w:date="2021-06-21T10:08:00Z">
        <w:r w:rsidR="006F1366" w:rsidRPr="008416E6">
          <w:t xml:space="preserve"> o utworzeniu </w:t>
        </w:r>
      </w:ins>
      <w:ins w:id="12878" w:author="Robert Pasternak" w:date="2021-06-21T10:09:00Z">
        <w:r w:rsidR="006F1366" w:rsidRPr="008416E6">
          <w:t>Punktu Obsługi Mieszkańca. W kampanii informacyjnej Wykonawca poda do publicznej wiadomości</w:t>
        </w:r>
      </w:ins>
      <w:ins w:id="12879" w:author="Robert Pasternak" w:date="2021-07-02T08:50:00Z">
        <w:r w:rsidR="00B90E7A" w:rsidRPr="008416E6">
          <w:t>,</w:t>
        </w:r>
      </w:ins>
      <w:ins w:id="12880" w:author="Robert Pasternak" w:date="2021-06-21T10:09:00Z">
        <w:r w:rsidR="006F1366" w:rsidRPr="008416E6">
          <w:t xml:space="preserve"> co najmniej adres</w:t>
        </w:r>
      </w:ins>
      <w:ins w:id="12881" w:author="Robert Pasternak" w:date="2021-06-21T10:10:00Z">
        <w:r w:rsidR="006F1366" w:rsidRPr="008416E6">
          <w:t>,</w:t>
        </w:r>
      </w:ins>
      <w:ins w:id="12882" w:author="Piotr Szumlak" w:date="2021-07-08T14:44:00Z">
        <w:r w:rsidR="0036052D" w:rsidRPr="008416E6">
          <w:t xml:space="preserve"> </w:t>
        </w:r>
      </w:ins>
      <w:ins w:id="12883" w:author="Robert Pasternak" w:date="2021-06-21T10:10:00Z">
        <w:r w:rsidR="006F1366" w:rsidRPr="008416E6">
          <w:t xml:space="preserve">godziny pracy, numery telefonów kontaktowych oraz adresy poczty elektronicznej </w:t>
        </w:r>
      </w:ins>
      <w:ins w:id="12884" w:author="Robert Pasternak" w:date="2021-06-21T10:09:00Z">
        <w:r w:rsidR="006F1366" w:rsidRPr="008416E6">
          <w:t xml:space="preserve">Punku </w:t>
        </w:r>
      </w:ins>
      <w:ins w:id="12885" w:author="Robert Pasternak" w:date="2021-06-21T10:10:00Z">
        <w:r w:rsidR="006F1366" w:rsidRPr="008416E6">
          <w:t>Obsługi Mieszkańca</w:t>
        </w:r>
      </w:ins>
      <w:ins w:id="12886" w:author="Robert Pasternak" w:date="2021-05-12T13:00:00Z">
        <w:r w:rsidR="00446E78" w:rsidRPr="008416E6">
          <w:t>;</w:t>
        </w:r>
      </w:ins>
    </w:p>
    <w:p w14:paraId="2FF682A0" w14:textId="77777777" w:rsidR="002E1F77" w:rsidRPr="008416E6" w:rsidDel="00AB55F9" w:rsidRDefault="002E1F77">
      <w:pPr>
        <w:pStyle w:val="Akapitzlist"/>
        <w:numPr>
          <w:ilvl w:val="0"/>
          <w:numId w:val="26"/>
        </w:numPr>
        <w:autoSpaceDE w:val="0"/>
        <w:autoSpaceDN w:val="0"/>
        <w:spacing w:line="312" w:lineRule="auto"/>
        <w:ind w:left="1077" w:hanging="357"/>
        <w:rPr>
          <w:ins w:id="12887" w:author="Robert Pasternak" w:date="2021-07-15T13:55:00Z"/>
          <w:del w:id="12888" w:author="kaluz" w:date="2021-09-07T05:51:00Z"/>
        </w:rPr>
        <w:pPrChange w:id="12889" w:author="Robert Pasternak" w:date="2021-07-15T13:55:00Z">
          <w:pPr>
            <w:pStyle w:val="Akapitzlist"/>
            <w:numPr>
              <w:numId w:val="26"/>
            </w:numPr>
            <w:autoSpaceDE w:val="0"/>
            <w:autoSpaceDN w:val="0"/>
            <w:spacing w:line="360" w:lineRule="auto"/>
            <w:ind w:left="1080" w:hanging="360"/>
          </w:pPr>
        </w:pPrChange>
      </w:pPr>
    </w:p>
    <w:p w14:paraId="1EFDF70A" w14:textId="77777777" w:rsidR="002E1F77" w:rsidRPr="008416E6" w:rsidRDefault="002E1F77">
      <w:pPr>
        <w:pStyle w:val="Akapitzlist"/>
        <w:numPr>
          <w:ilvl w:val="0"/>
          <w:numId w:val="26"/>
        </w:numPr>
        <w:autoSpaceDE w:val="0"/>
        <w:autoSpaceDN w:val="0"/>
        <w:spacing w:line="312" w:lineRule="auto"/>
        <w:ind w:left="1077" w:hanging="357"/>
        <w:rPr>
          <w:ins w:id="12890" w:author="kaluz" w:date="2021-05-04T23:41:00Z"/>
        </w:rPr>
        <w:pPrChange w:id="12891" w:author="kaluz" w:date="2021-09-07T05:51:00Z">
          <w:pPr>
            <w:pStyle w:val="Akapitzlist"/>
            <w:numPr>
              <w:numId w:val="26"/>
            </w:numPr>
            <w:autoSpaceDE w:val="0"/>
            <w:autoSpaceDN w:val="0"/>
            <w:spacing w:line="360" w:lineRule="auto"/>
            <w:ind w:left="1080" w:hanging="360"/>
          </w:pPr>
        </w:pPrChange>
      </w:pPr>
    </w:p>
    <w:p w14:paraId="0FFAF5FB" w14:textId="77777777" w:rsidR="00361B44" w:rsidRPr="008416E6" w:rsidRDefault="008820D5">
      <w:pPr>
        <w:pStyle w:val="Akapitzlist"/>
        <w:numPr>
          <w:ilvl w:val="0"/>
          <w:numId w:val="26"/>
        </w:numPr>
        <w:autoSpaceDE w:val="0"/>
        <w:autoSpaceDN w:val="0"/>
        <w:spacing w:line="312" w:lineRule="auto"/>
        <w:rPr>
          <w:rPrChange w:id="12892" w:author="Robert Pasternak" w:date="2021-09-07T12:47:00Z">
            <w:rPr>
              <w:rFonts w:ascii="Times" w:hAnsi="Times" w:cs="Arial"/>
            </w:rPr>
          </w:rPrChange>
        </w:rPr>
        <w:pPrChange w:id="12893" w:author="Robert Pasternak" w:date="2021-05-13T11:34:00Z">
          <w:pPr>
            <w:pStyle w:val="Akapitzlist"/>
            <w:numPr>
              <w:numId w:val="26"/>
            </w:numPr>
            <w:autoSpaceDE w:val="0"/>
            <w:autoSpaceDN w:val="0"/>
            <w:spacing w:line="360" w:lineRule="auto"/>
            <w:ind w:left="1080" w:hanging="360"/>
          </w:pPr>
        </w:pPrChange>
      </w:pPr>
      <w:ins w:id="12894" w:author="Robert Pasternak" w:date="2021-07-02T08:51:00Z">
        <w:r w:rsidRPr="008416E6">
          <w:rPr>
            <w:shd w:val="clear" w:color="auto" w:fill="FFFFFF"/>
          </w:rPr>
          <w:t>po otrzymaniu zaproszenia ze strony Zamawiającego, uczestnictwa w spotkaniach naradach, posiedzeniach dotyczących funkcjonowania systemu gospodarowania odpadami komunalnymi w Gminie Ostrowiec Świętokrzyski lub realizacji Przedmiotu zamówienia</w:t>
        </w:r>
      </w:ins>
      <w:del w:id="12895" w:author="Robert Pasternak" w:date="2021-07-02T08:51:00Z">
        <w:r w:rsidR="00E11DE4" w:rsidRPr="008416E6">
          <w:rPr>
            <w:rPrChange w:id="12896" w:author="Robert Pasternak" w:date="2021-09-07T12:47:00Z">
              <w:rPr>
                <w:rFonts w:ascii="Times" w:hAnsi="Times" w:cs="Arial"/>
              </w:rPr>
            </w:rPrChange>
          </w:rPr>
          <w:delText>utrzymywania</w:delText>
        </w:r>
      </w:del>
      <w:del w:id="12897" w:author="Robert Pasternak" w:date="2021-05-12T13:00:00Z">
        <w:r w:rsidR="00E11DE4" w:rsidRPr="008416E6">
          <w:rPr>
            <w:rPrChange w:id="12898" w:author="Robert Pasternak" w:date="2021-09-07T12:47:00Z">
              <w:rPr>
                <w:rFonts w:ascii="Times" w:hAnsi="Times" w:cs="Arial"/>
              </w:rPr>
            </w:rPrChange>
          </w:rPr>
          <w:delText xml:space="preserve"> iwyposażenia</w:delText>
        </w:r>
      </w:del>
      <w:del w:id="12899" w:author="Robert Pasternak" w:date="2021-07-02T08:51:00Z">
        <w:r w:rsidR="00E11DE4" w:rsidRPr="008416E6">
          <w:rPr>
            <w:rPrChange w:id="12900" w:author="Robert Pasternak" w:date="2021-09-07T12:47:00Z">
              <w:rPr>
                <w:rFonts w:ascii="Times" w:hAnsi="Times" w:cs="Arial"/>
              </w:rPr>
            </w:rPrChange>
          </w:rPr>
          <w:delText xml:space="preserve">stanowiska dyspozytorskiego Wykonawcy </w:delText>
        </w:r>
        <w:r w:rsidR="00E11DE4" w:rsidRPr="008416E6">
          <w:rPr>
            <w:rPrChange w:id="12901" w:author="Robert Pasternak" w:date="2021-09-07T12:47:00Z">
              <w:rPr>
                <w:rFonts w:ascii="Times" w:hAnsi="Times" w:cs="Arial"/>
              </w:rPr>
            </w:rPrChange>
          </w:rPr>
          <w:br/>
          <w:delText>w odpowiedni sprzęt komputerowyi telekomunikacyjny</w:delText>
        </w:r>
      </w:del>
      <w:ins w:id="12902" w:author="Robert Pasternak" w:date="2021-05-12T13:00:00Z">
        <w:r w:rsidR="00E11DE4" w:rsidRPr="008416E6">
          <w:rPr>
            <w:rPrChange w:id="12903" w:author="Robert Pasternak" w:date="2021-09-07T12:47:00Z">
              <w:rPr>
                <w:rFonts w:ascii="Times" w:hAnsi="Times" w:cs="Arial"/>
              </w:rPr>
            </w:rPrChange>
          </w:rPr>
          <w:t>;</w:t>
        </w:r>
      </w:ins>
      <w:del w:id="12904" w:author="Robert Pasternak" w:date="2021-05-12T13:00:00Z">
        <w:r w:rsidR="00E11DE4" w:rsidRPr="008416E6">
          <w:rPr>
            <w:rPrChange w:id="12905" w:author="Robert Pasternak" w:date="2021-09-07T12:47:00Z">
              <w:rPr>
                <w:rFonts w:ascii="Times" w:hAnsi="Times" w:cs="Arial"/>
              </w:rPr>
            </w:rPrChange>
          </w:rPr>
          <w:delText>umożliwiający wykonywanie funkcji opisanychw lit.</w:delText>
        </w:r>
      </w:del>
      <w:del w:id="12906" w:author="Robert Pasternak" w:date="2021-05-12T12:59:00Z">
        <w:r w:rsidR="00E11DE4" w:rsidRPr="008416E6">
          <w:rPr>
            <w:rPrChange w:id="12907" w:author="Robert Pasternak" w:date="2021-09-07T12:47:00Z">
              <w:rPr>
                <w:rFonts w:ascii="Times" w:hAnsi="Times" w:cs="Arial"/>
              </w:rPr>
            </w:rPrChange>
          </w:rPr>
          <w:delText>d</w:delText>
        </w:r>
      </w:del>
      <w:del w:id="12908" w:author="Robert Pasternak" w:date="2021-05-12T13:00:00Z">
        <w:r w:rsidR="00E11DE4" w:rsidRPr="008416E6">
          <w:rPr>
            <w:rPrChange w:id="12909" w:author="Robert Pasternak" w:date="2021-09-07T12:47:00Z">
              <w:rPr>
                <w:rFonts w:ascii="Times" w:hAnsi="Times" w:cs="Arial"/>
              </w:rPr>
            </w:rPrChange>
          </w:rPr>
          <w:delText>, a także zapewnienie nieprzerwanego dostępu Zamawiającemu w dowolnym czasie do danych opisanych w lit.</w:delText>
        </w:r>
      </w:del>
      <w:del w:id="12910" w:author="Robert Pasternak" w:date="2021-05-12T12:59:00Z">
        <w:r w:rsidR="00E11DE4" w:rsidRPr="008416E6">
          <w:rPr>
            <w:rPrChange w:id="12911" w:author="Robert Pasternak" w:date="2021-09-07T12:47:00Z">
              <w:rPr>
                <w:rFonts w:ascii="Times" w:hAnsi="Times" w:cs="Arial"/>
              </w:rPr>
            </w:rPrChange>
          </w:rPr>
          <w:delText>d</w:delText>
        </w:r>
      </w:del>
      <w:del w:id="12912" w:author="Robert Pasternak" w:date="2021-05-12T13:00:00Z">
        <w:r w:rsidR="00E11DE4" w:rsidRPr="008416E6">
          <w:rPr>
            <w:rPrChange w:id="12913" w:author="Robert Pasternak" w:date="2021-09-07T12:47:00Z">
              <w:rPr>
                <w:rFonts w:ascii="Times" w:hAnsi="Times" w:cs="Arial"/>
              </w:rPr>
            </w:rPrChange>
          </w:rPr>
          <w:br/>
          <w:delText xml:space="preserve"> poprzez sieć internetową. Wykonawca umożliwi dokonanie czynności, </w:delText>
        </w:r>
        <w:r w:rsidR="00E11DE4" w:rsidRPr="008416E6">
          <w:rPr>
            <w:rPrChange w:id="12914" w:author="Robert Pasternak" w:date="2021-09-07T12:47:00Z">
              <w:rPr>
                <w:rFonts w:ascii="Times" w:hAnsi="Times" w:cs="Arial"/>
              </w:rPr>
            </w:rPrChange>
          </w:rPr>
          <w:br/>
          <w:delText xml:space="preserve">takich jak bieżące śledzenie pozycji pojazdów oraz odtwarzanie aktualnej pozycji </w:delText>
        </w:r>
        <w:r w:rsidR="00E11DE4" w:rsidRPr="008416E6">
          <w:rPr>
            <w:rPrChange w:id="12915" w:author="Robert Pasternak" w:date="2021-09-07T12:47:00Z">
              <w:rPr>
                <w:rFonts w:ascii="Times" w:hAnsi="Times" w:cs="Arial"/>
              </w:rPr>
            </w:rPrChange>
          </w:rPr>
          <w:br/>
          <w:delText>i przebytej trasy pojazdów na cyfrowej mapie Ostrowca Świętokrzyskiegow czasie rzeczywistym (tj. w tym samym czasie, w jakim mają one miejsce);</w:delText>
        </w:r>
      </w:del>
    </w:p>
    <w:p w14:paraId="29BB4C44" w14:textId="77777777" w:rsidR="00361B44" w:rsidRPr="008416E6" w:rsidRDefault="00E11DE4">
      <w:pPr>
        <w:pStyle w:val="Akapitzlist"/>
        <w:numPr>
          <w:ilvl w:val="0"/>
          <w:numId w:val="26"/>
        </w:numPr>
        <w:autoSpaceDE w:val="0"/>
        <w:autoSpaceDN w:val="0"/>
        <w:spacing w:line="312" w:lineRule="auto"/>
        <w:rPr>
          <w:del w:id="12916" w:author="Robert Pasternak" w:date="2021-05-12T13:00:00Z"/>
          <w:rPrChange w:id="12917" w:author="Robert Pasternak" w:date="2021-09-07T12:47:00Z">
            <w:rPr>
              <w:del w:id="12918" w:author="Robert Pasternak" w:date="2021-05-12T13:00:00Z"/>
              <w:rFonts w:ascii="Times" w:hAnsi="Times" w:cs="Arial"/>
            </w:rPr>
          </w:rPrChange>
        </w:rPr>
        <w:pPrChange w:id="12919" w:author="Robert Pasternak" w:date="2021-05-13T11:34:00Z">
          <w:pPr>
            <w:pStyle w:val="Akapitzlist"/>
            <w:numPr>
              <w:numId w:val="26"/>
            </w:numPr>
            <w:autoSpaceDE w:val="0"/>
            <w:autoSpaceDN w:val="0"/>
            <w:spacing w:line="360" w:lineRule="auto"/>
            <w:ind w:left="1080" w:hanging="360"/>
          </w:pPr>
        </w:pPrChange>
      </w:pPr>
      <w:del w:id="12920" w:author="Robert Pasternak" w:date="2021-05-12T13:00:00Z">
        <w:r w:rsidRPr="008416E6">
          <w:rPr>
            <w:rPrChange w:id="12921" w:author="Robert Pasternak" w:date="2021-09-07T12:47:00Z">
              <w:rPr>
                <w:rFonts w:ascii="Times" w:hAnsi="Times" w:cs="Arial"/>
              </w:rPr>
            </w:rPrChange>
          </w:rPr>
          <w:delText xml:space="preserve">wyposażenia stanowiska dyspozytorskiego Wykonawcy w niezbędne dla funkcjonowania systemu elementy zapewniające ciągłą i niezawodną pracę, </w:delText>
        </w:r>
        <w:r w:rsidRPr="008416E6">
          <w:rPr>
            <w:rPrChange w:id="12922" w:author="Robert Pasternak" w:date="2021-09-07T12:47:00Z">
              <w:rPr>
                <w:rFonts w:ascii="Times" w:hAnsi="Times" w:cs="Arial"/>
              </w:rPr>
            </w:rPrChange>
          </w:rPr>
          <w:br/>
          <w:delText>w szczególności w zasilanie awaryjne typu UPS umożliwiające pracę systemu przez min. 20 min po zaniku napięcia w sieci energetycznej;</w:delText>
        </w:r>
      </w:del>
    </w:p>
    <w:p w14:paraId="11699B62" w14:textId="77777777" w:rsidR="00361B44" w:rsidRPr="008416E6" w:rsidRDefault="00E11DE4">
      <w:pPr>
        <w:pStyle w:val="Akapitzlist"/>
        <w:numPr>
          <w:ilvl w:val="0"/>
          <w:numId w:val="26"/>
        </w:numPr>
        <w:autoSpaceDE w:val="0"/>
        <w:autoSpaceDN w:val="0"/>
        <w:spacing w:line="312" w:lineRule="auto"/>
        <w:rPr>
          <w:rPrChange w:id="12923" w:author="Robert Pasternak" w:date="2021-09-07T12:47:00Z">
            <w:rPr>
              <w:rFonts w:ascii="Times" w:hAnsi="Times" w:cs="Arial"/>
            </w:rPr>
          </w:rPrChange>
        </w:rPr>
        <w:pPrChange w:id="12924" w:author="Robert Pasternak" w:date="2021-06-08T13:46:00Z">
          <w:pPr>
            <w:pStyle w:val="Akapitzlist"/>
            <w:numPr>
              <w:numId w:val="26"/>
            </w:numPr>
            <w:autoSpaceDE w:val="0"/>
            <w:autoSpaceDN w:val="0"/>
            <w:spacing w:line="360" w:lineRule="auto"/>
            <w:ind w:left="1080" w:hanging="360"/>
          </w:pPr>
        </w:pPrChange>
      </w:pPr>
      <w:r w:rsidRPr="008416E6">
        <w:rPr>
          <w:rPrChange w:id="12925" w:author="Robert Pasternak" w:date="2021-09-07T12:47:00Z">
            <w:rPr>
              <w:rFonts w:ascii="Times" w:hAnsi="Times" w:cs="Arial"/>
            </w:rPr>
          </w:rPrChange>
        </w:rPr>
        <w:t>przeszkolenia osób wybranych przez Zamawiającego w liczbie wskazanej przez Zamawiającego, jednak nie większej niż 6 osób, w zakresie obsługi systemu służącego do monitorowania</w:t>
      </w:r>
      <w:del w:id="12926" w:author="Robert Pasternak" w:date="2021-05-12T13:01:00Z">
        <w:r w:rsidRPr="008416E6">
          <w:rPr>
            <w:rPrChange w:id="12927" w:author="Robert Pasternak" w:date="2021-09-07T12:47:00Z">
              <w:rPr>
                <w:rFonts w:ascii="Times" w:hAnsi="Times" w:cs="Arial"/>
              </w:rPr>
            </w:rPrChange>
          </w:rPr>
          <w:delText xml:space="preserve"> pracy sprzętu, o którym mowa w lit.d</w:delText>
        </w:r>
      </w:del>
      <w:ins w:id="12928" w:author="Robert Pasternak" w:date="2021-05-12T13:01:00Z">
        <w:r w:rsidRPr="008416E6">
          <w:rPr>
            <w:rPrChange w:id="12929" w:author="Robert Pasternak" w:date="2021-09-07T12:47:00Z">
              <w:rPr>
                <w:rFonts w:ascii="Times" w:hAnsi="Times" w:cs="Arial"/>
              </w:rPr>
            </w:rPrChange>
          </w:rPr>
          <w:t xml:space="preserve"> pojazdów</w:t>
        </w:r>
      </w:ins>
      <w:ins w:id="12930" w:author="Robert Pasternak" w:date="2021-05-12T13:02:00Z">
        <w:r w:rsidRPr="008416E6">
          <w:rPr>
            <w:rPrChange w:id="12931" w:author="Robert Pasternak" w:date="2021-09-07T12:47:00Z">
              <w:rPr>
                <w:rFonts w:ascii="Times" w:hAnsi="Times" w:cs="Arial"/>
              </w:rPr>
            </w:rPrChange>
          </w:rPr>
          <w:t xml:space="preserve"> oraz systemów monitoringu wizyjnego </w:t>
        </w:r>
      </w:ins>
      <w:ins w:id="12932" w:author="Robert Pasternak" w:date="2021-06-08T13:46:00Z">
        <w:r w:rsidR="00263BC0" w:rsidRPr="008416E6">
          <w:br/>
        </w:r>
      </w:ins>
      <w:ins w:id="12933" w:author="Robert Pasternak" w:date="2021-05-12T13:02:00Z">
        <w:r w:rsidRPr="008416E6">
          <w:rPr>
            <w:rPrChange w:id="12934" w:author="Robert Pasternak" w:date="2021-09-07T12:47:00Z">
              <w:rPr>
                <w:rFonts w:ascii="Times" w:hAnsi="Times" w:cs="Arial"/>
              </w:rPr>
            </w:rPrChange>
          </w:rPr>
          <w:t>o których mowa w ppkt.</w:t>
        </w:r>
      </w:ins>
      <w:ins w:id="12935" w:author="Piotr Szumlak" w:date="2021-07-08T14:45:00Z">
        <w:r w:rsidR="0036052D" w:rsidRPr="008416E6">
          <w:t xml:space="preserve"> </w:t>
        </w:r>
      </w:ins>
      <w:ins w:id="12936" w:author="Robert Pasternak" w:date="2021-05-12T13:01:00Z">
        <w:r w:rsidRPr="008416E6">
          <w:rPr>
            <w:rPrChange w:id="12937" w:author="Robert Pasternak" w:date="2021-09-07T12:47:00Z">
              <w:rPr>
                <w:rFonts w:ascii="Times" w:hAnsi="Times" w:cs="Arial"/>
              </w:rPr>
            </w:rPrChange>
          </w:rPr>
          <w:t>g</w:t>
        </w:r>
        <w:del w:id="12938" w:author="Piotr Szumlak" w:date="2021-07-08T14:45:00Z">
          <w:r w:rsidRPr="008416E6">
            <w:rPr>
              <w:rPrChange w:id="12939" w:author="Robert Pasternak" w:date="2021-09-07T12:47:00Z">
                <w:rPr>
                  <w:rFonts w:ascii="Times" w:hAnsi="Times" w:cs="Arial"/>
                </w:rPr>
              </w:rPrChange>
            </w:rPr>
            <w:delText>)</w:delText>
          </w:r>
        </w:del>
        <w:r w:rsidRPr="008416E6">
          <w:rPr>
            <w:rPrChange w:id="12940" w:author="Robert Pasternak" w:date="2021-09-07T12:47:00Z">
              <w:rPr>
                <w:rFonts w:ascii="Times" w:hAnsi="Times" w:cs="Arial"/>
              </w:rPr>
            </w:rPrChange>
          </w:rPr>
          <w:t>, h</w:t>
        </w:r>
        <w:del w:id="12941" w:author="Piotr Szumlak" w:date="2021-07-08T14:45:00Z">
          <w:r w:rsidRPr="008416E6">
            <w:rPr>
              <w:rPrChange w:id="12942" w:author="Robert Pasternak" w:date="2021-09-07T12:47:00Z">
                <w:rPr>
                  <w:rFonts w:ascii="Times" w:hAnsi="Times" w:cs="Arial"/>
                </w:rPr>
              </w:rPrChange>
            </w:rPr>
            <w:delText>)</w:delText>
          </w:r>
        </w:del>
        <w:r w:rsidRPr="008416E6">
          <w:rPr>
            <w:rPrChange w:id="12943" w:author="Robert Pasternak" w:date="2021-09-07T12:47:00Z">
              <w:rPr>
                <w:rFonts w:ascii="Times" w:hAnsi="Times" w:cs="Arial"/>
              </w:rPr>
            </w:rPrChange>
          </w:rPr>
          <w:t xml:space="preserve"> </w:t>
        </w:r>
      </w:ins>
      <w:ins w:id="12944" w:author="Robert Pasternak" w:date="2021-07-02T08:52:00Z">
        <w:r w:rsidR="008820D5" w:rsidRPr="008416E6">
          <w:t xml:space="preserve">oraz </w:t>
        </w:r>
      </w:ins>
      <w:ins w:id="12945" w:author="Robert Pasternak" w:date="2021-05-12T13:01:00Z">
        <w:r w:rsidRPr="008416E6">
          <w:rPr>
            <w:rPrChange w:id="12946" w:author="Robert Pasternak" w:date="2021-09-07T12:47:00Z">
              <w:rPr>
                <w:rFonts w:ascii="Times" w:hAnsi="Times" w:cs="Arial"/>
              </w:rPr>
            </w:rPrChange>
          </w:rPr>
          <w:t>i</w:t>
        </w:r>
        <w:del w:id="12947" w:author="Piotr Szumlak" w:date="2021-07-08T14:45:00Z">
          <w:r w:rsidRPr="008416E6">
            <w:rPr>
              <w:rPrChange w:id="12948" w:author="Robert Pasternak" w:date="2021-09-07T12:47:00Z">
                <w:rPr>
                  <w:rFonts w:ascii="Times" w:hAnsi="Times" w:cs="Arial"/>
                </w:rPr>
              </w:rPrChange>
            </w:rPr>
            <w:delText>)</w:delText>
          </w:r>
        </w:del>
      </w:ins>
      <w:r w:rsidRPr="008416E6">
        <w:rPr>
          <w:rPrChange w:id="12949" w:author="Robert Pasternak" w:date="2021-09-07T12:47:00Z">
            <w:rPr>
              <w:rFonts w:ascii="Times" w:hAnsi="Times" w:cs="Arial"/>
            </w:rPr>
          </w:rPrChange>
        </w:rPr>
        <w:t>;</w:t>
      </w:r>
    </w:p>
    <w:p w14:paraId="3C2327BC" w14:textId="0D32E3FE" w:rsidR="00942B8E" w:rsidRPr="008416E6" w:rsidRDefault="00E11DE4">
      <w:pPr>
        <w:pStyle w:val="Akapitzlist"/>
        <w:numPr>
          <w:ilvl w:val="0"/>
          <w:numId w:val="26"/>
        </w:numPr>
        <w:autoSpaceDE w:val="0"/>
        <w:autoSpaceDN w:val="0"/>
        <w:spacing w:line="312" w:lineRule="auto"/>
        <w:rPr>
          <w:rPrChange w:id="12950" w:author="Robert Pasternak" w:date="2021-09-07T12:47:00Z">
            <w:rPr>
              <w:rFonts w:ascii="Times" w:hAnsi="Times" w:cs="Arial"/>
            </w:rPr>
          </w:rPrChange>
        </w:rPr>
        <w:pPrChange w:id="12951" w:author="Robert Pasternak" w:date="2024-07-18T12:31:00Z">
          <w:pPr>
            <w:pStyle w:val="Akapitzlist"/>
            <w:numPr>
              <w:numId w:val="26"/>
            </w:numPr>
            <w:autoSpaceDE w:val="0"/>
            <w:autoSpaceDN w:val="0"/>
            <w:spacing w:line="360" w:lineRule="auto"/>
            <w:ind w:left="1080" w:hanging="360"/>
          </w:pPr>
        </w:pPrChange>
      </w:pPr>
      <w:r w:rsidRPr="008416E6">
        <w:rPr>
          <w:rPrChange w:id="12952" w:author="Robert Pasternak" w:date="2021-09-07T12:47:00Z">
            <w:rPr>
              <w:rFonts w:ascii="Times" w:hAnsi="Times" w:cs="Arial"/>
            </w:rPr>
          </w:rPrChange>
        </w:rPr>
        <w:t>wykonania</w:t>
      </w:r>
      <w:ins w:id="12953" w:author="Piotr Szumlak" w:date="2021-07-08T14:45:00Z">
        <w:r w:rsidR="0036052D" w:rsidRPr="008416E6">
          <w:t xml:space="preserve"> </w:t>
        </w:r>
      </w:ins>
      <w:r w:rsidRPr="008416E6">
        <w:rPr>
          <w:rPrChange w:id="12954" w:author="Robert Pasternak" w:date="2021-09-07T12:47:00Z">
            <w:rPr>
              <w:rFonts w:ascii="Times" w:hAnsi="Times" w:cs="Arial"/>
            </w:rPr>
          </w:rPrChange>
        </w:rPr>
        <w:t xml:space="preserve">Przedmiotu zamówienia w sposób sprawny, </w:t>
      </w:r>
      <w:del w:id="12955" w:author="Robert Pasternak" w:date="2021-07-02T08:52:00Z">
        <w:r w:rsidRPr="008416E6">
          <w:rPr>
            <w:rPrChange w:id="12956" w:author="Robert Pasternak" w:date="2021-09-07T12:47:00Z">
              <w:rPr>
                <w:rFonts w:ascii="Times" w:hAnsi="Times" w:cs="Arial"/>
              </w:rPr>
            </w:rPrChange>
          </w:rPr>
          <w:delText>fachowy</w:delText>
        </w:r>
      </w:del>
      <w:ins w:id="12957" w:author="Robert Pasternak" w:date="2021-07-02T08:52:00Z">
        <w:r w:rsidR="008820D5" w:rsidRPr="008416E6">
          <w:t>profesjonalny</w:t>
        </w:r>
      </w:ins>
      <w:r w:rsidRPr="008416E6">
        <w:rPr>
          <w:rPrChange w:id="12958" w:author="Robert Pasternak" w:date="2021-09-07T12:47:00Z">
            <w:rPr>
              <w:rFonts w:ascii="Times" w:hAnsi="Times" w:cs="Arial"/>
            </w:rPr>
          </w:rPrChange>
        </w:rPr>
        <w:t xml:space="preserve">, ograniczający </w:t>
      </w:r>
      <w:del w:id="12959" w:author="Robert Pasternak" w:date="2021-07-02T08:52:00Z">
        <w:r w:rsidRPr="008416E6">
          <w:rPr>
            <w:rPrChange w:id="12960" w:author="Robert Pasternak" w:date="2021-09-07T12:47:00Z">
              <w:rPr>
                <w:rFonts w:ascii="Times" w:hAnsi="Times" w:cs="Arial"/>
              </w:rPr>
            </w:rPrChange>
          </w:rPr>
          <w:br/>
        </w:r>
      </w:del>
      <w:r w:rsidRPr="008416E6">
        <w:rPr>
          <w:rPrChange w:id="12961" w:author="Robert Pasternak" w:date="2021-09-07T12:47:00Z">
            <w:rPr>
              <w:rFonts w:ascii="Times" w:hAnsi="Times" w:cs="Arial"/>
            </w:rPr>
          </w:rPrChange>
        </w:rPr>
        <w:t xml:space="preserve">do minimum utrudnienia w ruchu drogowym, w korzystaniu </w:t>
      </w:r>
      <w:ins w:id="12962" w:author="Robert Pasternak" w:date="2021-07-02T08:52:00Z">
        <w:r w:rsidR="008820D5" w:rsidRPr="008416E6">
          <w:br/>
        </w:r>
      </w:ins>
      <w:r w:rsidRPr="008416E6">
        <w:rPr>
          <w:rPrChange w:id="12963" w:author="Robert Pasternak" w:date="2021-09-07T12:47:00Z">
            <w:rPr>
              <w:rFonts w:ascii="Times" w:hAnsi="Times" w:cs="Arial"/>
            </w:rPr>
          </w:rPrChange>
        </w:rPr>
        <w:t xml:space="preserve">z nieruchomości </w:t>
      </w:r>
      <w:del w:id="12964" w:author="Robert Pasternak" w:date="2021-07-02T08:52:00Z">
        <w:r w:rsidRPr="008416E6">
          <w:rPr>
            <w:rPrChange w:id="12965" w:author="Robert Pasternak" w:date="2021-09-07T12:47:00Z">
              <w:rPr>
                <w:rFonts w:ascii="Times" w:hAnsi="Times" w:cs="Arial"/>
              </w:rPr>
            </w:rPrChange>
          </w:rPr>
          <w:br/>
        </w:r>
      </w:del>
      <w:r w:rsidRPr="008416E6">
        <w:rPr>
          <w:rPrChange w:id="12966" w:author="Robert Pasternak" w:date="2021-09-07T12:47:00Z">
            <w:rPr>
              <w:rFonts w:ascii="Times" w:hAnsi="Times" w:cs="Arial"/>
            </w:rPr>
          </w:rPrChange>
        </w:rPr>
        <w:t xml:space="preserve">oraz innych niedogodności dla mieszkańców Gminy Ostrowiec </w:t>
      </w:r>
      <w:r w:rsidRPr="008416E6">
        <w:rPr>
          <w:rPrChange w:id="12967" w:author="Robert Pasternak" w:date="2021-09-07T12:47:00Z">
            <w:rPr>
              <w:rFonts w:ascii="Times" w:hAnsi="Times" w:cs="Arial"/>
            </w:rPr>
          </w:rPrChange>
        </w:rPr>
        <w:lastRenderedPageBreak/>
        <w:t>Świętokrzyski;</w:t>
      </w:r>
    </w:p>
    <w:p w14:paraId="4B764D4D" w14:textId="77777777" w:rsidR="00361B44" w:rsidRPr="008416E6" w:rsidRDefault="00E11DE4">
      <w:pPr>
        <w:pStyle w:val="Akapitzlist"/>
        <w:numPr>
          <w:ilvl w:val="0"/>
          <w:numId w:val="26"/>
        </w:numPr>
        <w:autoSpaceDE w:val="0"/>
        <w:autoSpaceDN w:val="0"/>
        <w:spacing w:line="312" w:lineRule="auto"/>
        <w:rPr>
          <w:rPrChange w:id="12968" w:author="Robert Pasternak" w:date="2021-09-07T12:47:00Z">
            <w:rPr>
              <w:rFonts w:ascii="Times" w:hAnsi="Times" w:cs="Arial"/>
            </w:rPr>
          </w:rPrChange>
        </w:rPr>
        <w:pPrChange w:id="12969" w:author="Robert Pasternak" w:date="2021-05-13T11:34:00Z">
          <w:pPr>
            <w:pStyle w:val="Akapitzlist"/>
            <w:numPr>
              <w:numId w:val="26"/>
            </w:numPr>
            <w:autoSpaceDE w:val="0"/>
            <w:autoSpaceDN w:val="0"/>
            <w:spacing w:line="360" w:lineRule="auto"/>
            <w:ind w:left="1080" w:hanging="360"/>
          </w:pPr>
        </w:pPrChange>
      </w:pPr>
      <w:r w:rsidRPr="008416E6">
        <w:rPr>
          <w:rPrChange w:id="12970" w:author="Robert Pasternak" w:date="2021-09-07T12:47:00Z">
            <w:rPr>
              <w:rFonts w:ascii="Times" w:hAnsi="Times" w:cs="Arial"/>
            </w:rPr>
          </w:rPrChange>
        </w:rPr>
        <w:t>zapewnienia, dla właściwej realizacji Przedmiotu zamówienia, przez cały czas trwania Umowy, dostatecznej ilości środków technicznych gwarantujących terminowe i jakościowe wykon</w:t>
      </w:r>
      <w:ins w:id="12971" w:author="Robert Pasternak" w:date="2021-07-02T08:53:00Z">
        <w:r w:rsidR="008820D5" w:rsidRPr="008416E6">
          <w:t>ywanie</w:t>
        </w:r>
      </w:ins>
      <w:del w:id="12972" w:author="Robert Pasternak" w:date="2021-07-02T08:53:00Z">
        <w:r w:rsidRPr="008416E6">
          <w:rPr>
            <w:rPrChange w:id="12973" w:author="Robert Pasternak" w:date="2021-09-07T12:47:00Z">
              <w:rPr>
                <w:rFonts w:ascii="Times" w:hAnsi="Times" w:cs="Arial"/>
              </w:rPr>
            </w:rPrChange>
          </w:rPr>
          <w:delText>anie</w:delText>
        </w:r>
      </w:del>
      <w:r w:rsidRPr="008416E6">
        <w:rPr>
          <w:rPrChange w:id="12974" w:author="Robert Pasternak" w:date="2021-09-07T12:47:00Z">
            <w:rPr>
              <w:rFonts w:ascii="Times" w:hAnsi="Times" w:cs="Arial"/>
            </w:rPr>
          </w:rPrChange>
        </w:rPr>
        <w:t xml:space="preserve"> zakresu rzeczowego usługi, jak również odpowiedniego personelu;</w:t>
      </w:r>
    </w:p>
    <w:p w14:paraId="1480661B" w14:textId="77777777" w:rsidR="00361B44" w:rsidRPr="008416E6" w:rsidRDefault="00E11DE4">
      <w:pPr>
        <w:pStyle w:val="Akapitzlist"/>
        <w:numPr>
          <w:ilvl w:val="0"/>
          <w:numId w:val="26"/>
        </w:numPr>
        <w:autoSpaceDE w:val="0"/>
        <w:autoSpaceDN w:val="0"/>
        <w:spacing w:line="312" w:lineRule="auto"/>
        <w:rPr>
          <w:rPrChange w:id="12975" w:author="Robert Pasternak" w:date="2021-09-07T12:47:00Z">
            <w:rPr>
              <w:rFonts w:ascii="Times" w:hAnsi="Times" w:cs="Arial"/>
            </w:rPr>
          </w:rPrChange>
        </w:rPr>
        <w:pPrChange w:id="12976" w:author="Robert Pasternak" w:date="2021-05-13T11:34:00Z">
          <w:pPr>
            <w:pStyle w:val="Akapitzlist"/>
            <w:numPr>
              <w:numId w:val="26"/>
            </w:numPr>
            <w:autoSpaceDE w:val="0"/>
            <w:autoSpaceDN w:val="0"/>
            <w:spacing w:line="360" w:lineRule="auto"/>
            <w:ind w:left="1080" w:hanging="360"/>
          </w:pPr>
        </w:pPrChange>
      </w:pPr>
      <w:r w:rsidRPr="008416E6">
        <w:rPr>
          <w:rPrChange w:id="12977" w:author="Robert Pasternak" w:date="2021-09-07T12:47:00Z">
            <w:rPr>
              <w:rFonts w:ascii="Times" w:hAnsi="Times" w:cs="Arial"/>
            </w:rPr>
          </w:rPrChange>
        </w:rPr>
        <w:t>dokonywania odbioru i transportu odpadów, również w przypadkach, kiedy dojazd do nieruchomości, z których będą odbierane odpady komunalne</w:t>
      </w:r>
      <w:ins w:id="12978" w:author="Robert Pasternak" w:date="2021-07-02T08:53:00Z">
        <w:r w:rsidR="008820D5" w:rsidRPr="008416E6">
          <w:t xml:space="preserve"> lub</w:t>
        </w:r>
      </w:ins>
      <w:del w:id="12979" w:author="Robert Pasternak" w:date="2021-07-02T08:53:00Z">
        <w:r w:rsidRPr="008416E6">
          <w:rPr>
            <w:rPrChange w:id="12980" w:author="Robert Pasternak" w:date="2021-09-07T12:47:00Z">
              <w:rPr>
                <w:rFonts w:ascii="Times" w:hAnsi="Times" w:cs="Arial"/>
              </w:rPr>
            </w:rPrChange>
          </w:rPr>
          <w:delText>,</w:delText>
        </w:r>
      </w:del>
      <w:r w:rsidRPr="008416E6">
        <w:rPr>
          <w:rPrChange w:id="12981" w:author="Robert Pasternak" w:date="2021-09-07T12:47:00Z">
            <w:rPr>
              <w:rFonts w:ascii="Times" w:hAnsi="Times" w:cs="Arial"/>
            </w:rPr>
          </w:rPrChange>
        </w:rPr>
        <w:t xml:space="preserve"> punktów zbiórki przeterminowanych leków będzie utrudniony z powodu prowadzonych remontów dróg, dojazdów itp. W takich przypadkach Wykonawcy nie przysługują roszczenia z tytułu wzrostu kosztów realizacji Przedmiotu zamówienia</w:t>
      </w:r>
      <w:ins w:id="12982" w:author="Robert Pasternak" w:date="2021-06-08T13:47:00Z">
        <w:r w:rsidR="00263BC0" w:rsidRPr="008416E6">
          <w:t xml:space="preserve"> </w:t>
        </w:r>
      </w:ins>
      <w:ins w:id="12983" w:author="Robert Pasternak" w:date="2021-07-12T14:59:00Z">
        <w:r w:rsidR="008C1264" w:rsidRPr="008416E6">
          <w:br/>
        </w:r>
      </w:ins>
      <w:ins w:id="12984" w:author="Robert Pasternak" w:date="2021-06-08T13:47:00Z">
        <w:r w:rsidR="00263BC0" w:rsidRPr="008416E6">
          <w:t>lub wynagrodzenie dodatkowe</w:t>
        </w:r>
      </w:ins>
      <w:r w:rsidRPr="008416E6">
        <w:rPr>
          <w:rPrChange w:id="12985" w:author="Robert Pasternak" w:date="2021-09-07T12:47:00Z">
            <w:rPr>
              <w:rFonts w:ascii="Times" w:hAnsi="Times" w:cs="Arial"/>
            </w:rPr>
          </w:rPrChange>
        </w:rPr>
        <w:t>;</w:t>
      </w:r>
    </w:p>
    <w:p w14:paraId="1CD9D933" w14:textId="77777777" w:rsidR="00361B44" w:rsidRPr="008416E6" w:rsidRDefault="00E11DE4">
      <w:pPr>
        <w:pStyle w:val="Akapitzlist"/>
        <w:numPr>
          <w:ilvl w:val="0"/>
          <w:numId w:val="26"/>
        </w:numPr>
        <w:autoSpaceDE w:val="0"/>
        <w:autoSpaceDN w:val="0"/>
        <w:spacing w:line="312" w:lineRule="auto"/>
        <w:rPr>
          <w:rPrChange w:id="12986" w:author="Robert Pasternak" w:date="2021-09-07T12:47:00Z">
            <w:rPr>
              <w:rFonts w:ascii="Times" w:hAnsi="Times" w:cs="Arial"/>
            </w:rPr>
          </w:rPrChange>
        </w:rPr>
        <w:pPrChange w:id="12987" w:author="Robert Pasternak" w:date="2021-05-13T11:34:00Z">
          <w:pPr>
            <w:pStyle w:val="Akapitzlist"/>
            <w:numPr>
              <w:numId w:val="26"/>
            </w:numPr>
            <w:autoSpaceDE w:val="0"/>
            <w:autoSpaceDN w:val="0"/>
            <w:spacing w:line="360" w:lineRule="auto"/>
            <w:ind w:left="1080" w:hanging="360"/>
          </w:pPr>
        </w:pPrChange>
      </w:pPr>
      <w:r w:rsidRPr="008416E6">
        <w:rPr>
          <w:rPrChange w:id="12988" w:author="Robert Pasternak" w:date="2021-09-07T12:47:00Z">
            <w:rPr>
              <w:rFonts w:ascii="Times" w:hAnsi="Times" w:cs="Arial"/>
            </w:rPr>
          </w:rPrChange>
        </w:rPr>
        <w:t>przestrzegania przepisów o ruchu drogowym;</w:t>
      </w:r>
    </w:p>
    <w:p w14:paraId="6C6E46A0" w14:textId="77777777" w:rsidR="00361B44" w:rsidRPr="008416E6" w:rsidRDefault="00E11DE4">
      <w:pPr>
        <w:pStyle w:val="Akapitzlist"/>
        <w:numPr>
          <w:ilvl w:val="0"/>
          <w:numId w:val="26"/>
        </w:numPr>
        <w:autoSpaceDE w:val="0"/>
        <w:autoSpaceDN w:val="0"/>
        <w:spacing w:line="312" w:lineRule="auto"/>
        <w:rPr>
          <w:rPrChange w:id="12989" w:author="Robert Pasternak" w:date="2021-09-07T12:47:00Z">
            <w:rPr>
              <w:rFonts w:ascii="Times" w:hAnsi="Times" w:cs="Arial"/>
            </w:rPr>
          </w:rPrChange>
        </w:rPr>
        <w:pPrChange w:id="12990" w:author="Robert Pasternak" w:date="2021-05-13T11:34:00Z">
          <w:pPr>
            <w:pStyle w:val="Akapitzlist"/>
            <w:numPr>
              <w:numId w:val="26"/>
            </w:numPr>
            <w:autoSpaceDE w:val="0"/>
            <w:autoSpaceDN w:val="0"/>
            <w:spacing w:line="360" w:lineRule="auto"/>
            <w:ind w:left="1080" w:hanging="360"/>
          </w:pPr>
        </w:pPrChange>
      </w:pPr>
      <w:r w:rsidRPr="008416E6">
        <w:rPr>
          <w:rPrChange w:id="12991" w:author="Robert Pasternak" w:date="2021-09-07T12:47:00Z">
            <w:rPr>
              <w:rFonts w:ascii="Times" w:hAnsi="Times" w:cs="Arial"/>
            </w:rPr>
          </w:rPrChange>
        </w:rPr>
        <w:t>uzyskania zgody zarządcy drogi lub właściciela terenu na przejazdy pojazdów przekraczających dopuszczalną masę całkowitą, określoną dla danej drogi lub nieruchomości;</w:t>
      </w:r>
    </w:p>
    <w:p w14:paraId="0257B817" w14:textId="2997455C" w:rsidR="00390DD2" w:rsidRPr="008416E6" w:rsidRDefault="00E11DE4">
      <w:pPr>
        <w:numPr>
          <w:ilvl w:val="0"/>
          <w:numId w:val="26"/>
        </w:numPr>
        <w:autoSpaceDE w:val="0"/>
        <w:autoSpaceDN w:val="0"/>
        <w:spacing w:line="312" w:lineRule="auto"/>
        <w:rPr>
          <w:rPrChange w:id="12992" w:author="Robert Pasternak" w:date="2021-09-07T12:47:00Z">
            <w:rPr>
              <w:rFonts w:ascii="Times" w:hAnsi="Times" w:cs="Arial"/>
            </w:rPr>
          </w:rPrChange>
        </w:rPr>
        <w:pPrChange w:id="12993" w:author="Robert Pasternak" w:date="2024-08-29T09:22:00Z">
          <w:pPr>
            <w:numPr>
              <w:numId w:val="26"/>
            </w:numPr>
            <w:autoSpaceDE w:val="0"/>
            <w:autoSpaceDN w:val="0"/>
            <w:spacing w:line="360" w:lineRule="auto"/>
            <w:ind w:left="1080" w:hanging="360"/>
          </w:pPr>
        </w:pPrChange>
      </w:pPr>
      <w:r w:rsidRPr="008416E6">
        <w:rPr>
          <w:rPrChange w:id="12994" w:author="Robert Pasternak" w:date="2021-09-07T12:47:00Z">
            <w:rPr>
              <w:rFonts w:ascii="Times" w:hAnsi="Times" w:cs="Arial"/>
            </w:rPr>
          </w:rPrChange>
        </w:rPr>
        <w:t>okazania na żądanie Zamawiającego wszelkich dokumentów potwierdzających wykonywanie Przedmiotu zamówienia zgodnie z określonymi przez Zamawiającego wymaganiami i przepisami prawa;</w:t>
      </w:r>
    </w:p>
    <w:p w14:paraId="3A601644" w14:textId="77777777" w:rsidR="00361B44" w:rsidRPr="008416E6" w:rsidRDefault="00E11DE4">
      <w:pPr>
        <w:numPr>
          <w:ilvl w:val="0"/>
          <w:numId w:val="26"/>
        </w:numPr>
        <w:autoSpaceDE w:val="0"/>
        <w:autoSpaceDN w:val="0"/>
        <w:spacing w:line="312" w:lineRule="auto"/>
        <w:rPr>
          <w:rPrChange w:id="12995" w:author="Robert Pasternak" w:date="2021-09-07T12:47:00Z">
            <w:rPr>
              <w:rFonts w:ascii="Times" w:hAnsi="Times" w:cs="Arial"/>
            </w:rPr>
          </w:rPrChange>
        </w:rPr>
        <w:pPrChange w:id="12996" w:author="Robert Pasternak" w:date="2021-06-08T13:48:00Z">
          <w:pPr>
            <w:numPr>
              <w:numId w:val="26"/>
            </w:numPr>
            <w:autoSpaceDE w:val="0"/>
            <w:autoSpaceDN w:val="0"/>
            <w:spacing w:line="360" w:lineRule="auto"/>
            <w:ind w:left="1080" w:hanging="360"/>
          </w:pPr>
        </w:pPrChange>
      </w:pPr>
      <w:r w:rsidRPr="008416E6">
        <w:rPr>
          <w:rPrChange w:id="12997" w:author="Robert Pasternak" w:date="2021-09-07T12:47:00Z">
            <w:rPr>
              <w:rFonts w:ascii="Times" w:hAnsi="Times" w:cs="Arial"/>
            </w:rPr>
          </w:rPrChange>
        </w:rPr>
        <w:t>ponoszenia odpowiedzialności za szkody na mieniu i zdrowiu osób trzecich, powstałe podczas i w związku z realizacją Przedmiotu zamówienia w zakresie określonym w Kodeksie cywilnym i innych ustawach;</w:t>
      </w:r>
    </w:p>
    <w:p w14:paraId="134309F8" w14:textId="77777777" w:rsidR="00361B44" w:rsidRPr="008416E6" w:rsidDel="00AB55F9" w:rsidRDefault="00E11DE4">
      <w:pPr>
        <w:numPr>
          <w:ilvl w:val="0"/>
          <w:numId w:val="26"/>
        </w:numPr>
        <w:autoSpaceDE w:val="0"/>
        <w:autoSpaceDN w:val="0"/>
        <w:spacing w:line="312" w:lineRule="auto"/>
        <w:rPr>
          <w:ins w:id="12998" w:author="Robert Pasternak" w:date="2021-07-15T13:55:00Z"/>
          <w:del w:id="12999" w:author="kaluz" w:date="2021-09-07T05:51:00Z"/>
        </w:rPr>
        <w:pPrChange w:id="13000" w:author="Robert Pasternak" w:date="2021-05-13T11:34:00Z">
          <w:pPr>
            <w:numPr>
              <w:numId w:val="26"/>
            </w:numPr>
            <w:autoSpaceDE w:val="0"/>
            <w:autoSpaceDN w:val="0"/>
            <w:spacing w:line="360" w:lineRule="auto"/>
            <w:ind w:left="1080" w:hanging="360"/>
          </w:pPr>
        </w:pPrChange>
      </w:pPr>
      <w:r w:rsidRPr="008416E6">
        <w:rPr>
          <w:rPrChange w:id="13001" w:author="Robert Pasternak" w:date="2021-09-07T12:47:00Z">
            <w:rPr>
              <w:rFonts w:ascii="Times" w:hAnsi="Times" w:cs="Arial"/>
            </w:rPr>
          </w:rPrChange>
        </w:rPr>
        <w:t>zapew</w:t>
      </w:r>
      <w:ins w:id="13002" w:author="Robert Pasternak" w:date="2021-07-02T08:54:00Z">
        <w:r w:rsidR="008820D5" w:rsidRPr="008416E6">
          <w:t>nienia</w:t>
        </w:r>
      </w:ins>
      <w:del w:id="13003" w:author="Robert Pasternak" w:date="2021-07-02T08:54:00Z">
        <w:r w:rsidRPr="008416E6">
          <w:rPr>
            <w:rPrChange w:id="13004" w:author="Robert Pasternak" w:date="2021-09-07T12:47:00Z">
              <w:rPr>
                <w:rFonts w:ascii="Times" w:hAnsi="Times" w:cs="Arial"/>
              </w:rPr>
            </w:rPrChange>
          </w:rPr>
          <w:delText>nić</w:delText>
        </w:r>
      </w:del>
      <w:r w:rsidRPr="008416E6">
        <w:rPr>
          <w:rPrChange w:id="13005" w:author="Robert Pasternak" w:date="2021-09-07T12:47:00Z">
            <w:rPr>
              <w:rFonts w:ascii="Times" w:hAnsi="Times" w:cs="Arial"/>
            </w:rPr>
          </w:rPrChange>
        </w:rPr>
        <w:t>, aby odbiór odpadów komunalnych dokonywany był przez osoby wyposażone w jednolite, estetyczne ubrania robocze z wyraźnym oznaczeniem nazwy Wykonawcy</w:t>
      </w:r>
      <w:ins w:id="13006" w:author="Robert Pasternak" w:date="2021-06-21T10:13:00Z">
        <w:r w:rsidR="005F6BF9" w:rsidRPr="008416E6">
          <w:t xml:space="preserve"> oraz elementami odblaskowymi</w:t>
        </w:r>
      </w:ins>
      <w:r w:rsidRPr="008416E6">
        <w:rPr>
          <w:rPrChange w:id="13007" w:author="Robert Pasternak" w:date="2021-09-07T12:47:00Z">
            <w:rPr>
              <w:rFonts w:ascii="Times" w:hAnsi="Times" w:cs="Arial"/>
            </w:rPr>
          </w:rPrChange>
        </w:rPr>
        <w:t>;</w:t>
      </w:r>
    </w:p>
    <w:p w14:paraId="0DE22BB7" w14:textId="77777777" w:rsidR="002E1F77" w:rsidRPr="008416E6" w:rsidDel="00AB55F9" w:rsidRDefault="002E1F77">
      <w:pPr>
        <w:numPr>
          <w:ilvl w:val="0"/>
          <w:numId w:val="26"/>
        </w:numPr>
        <w:autoSpaceDE w:val="0"/>
        <w:autoSpaceDN w:val="0"/>
        <w:spacing w:line="312" w:lineRule="auto"/>
        <w:rPr>
          <w:ins w:id="13008" w:author="Robert Pasternak" w:date="2021-07-15T13:55:00Z"/>
          <w:del w:id="13009" w:author="kaluz" w:date="2021-09-07T05:51:00Z"/>
        </w:rPr>
        <w:pPrChange w:id="13010" w:author="Robert Pasternak" w:date="2021-07-15T13:55:00Z">
          <w:pPr>
            <w:numPr>
              <w:numId w:val="26"/>
            </w:numPr>
            <w:autoSpaceDE w:val="0"/>
            <w:autoSpaceDN w:val="0"/>
            <w:spacing w:line="360" w:lineRule="auto"/>
            <w:ind w:left="1080" w:hanging="360"/>
          </w:pPr>
        </w:pPrChange>
      </w:pPr>
    </w:p>
    <w:p w14:paraId="38B3BCEF" w14:textId="77777777" w:rsidR="002E1F77" w:rsidRPr="008416E6" w:rsidDel="00AB55F9" w:rsidRDefault="002E1F77">
      <w:pPr>
        <w:autoSpaceDE w:val="0"/>
        <w:autoSpaceDN w:val="0"/>
        <w:spacing w:line="312" w:lineRule="auto"/>
        <w:ind w:left="1080"/>
        <w:rPr>
          <w:ins w:id="13011" w:author="Robert Pasternak" w:date="2021-07-15T13:55:00Z"/>
          <w:del w:id="13012" w:author="kaluz" w:date="2021-09-07T05:51:00Z"/>
        </w:rPr>
        <w:pPrChange w:id="13013" w:author="Robert Pasternak" w:date="2021-07-15T13:55:00Z">
          <w:pPr>
            <w:numPr>
              <w:numId w:val="26"/>
            </w:numPr>
            <w:autoSpaceDE w:val="0"/>
            <w:autoSpaceDN w:val="0"/>
            <w:spacing w:line="360" w:lineRule="auto"/>
            <w:ind w:left="1080" w:hanging="360"/>
          </w:pPr>
        </w:pPrChange>
      </w:pPr>
    </w:p>
    <w:p w14:paraId="6263F22A" w14:textId="77777777" w:rsidR="002E1F77" w:rsidRPr="008416E6" w:rsidDel="00AB55F9" w:rsidRDefault="002E1F77">
      <w:pPr>
        <w:autoSpaceDE w:val="0"/>
        <w:autoSpaceDN w:val="0"/>
        <w:spacing w:line="312" w:lineRule="auto"/>
        <w:ind w:left="1080"/>
        <w:rPr>
          <w:ins w:id="13014" w:author="Robert Pasternak" w:date="2021-07-15T13:55:00Z"/>
          <w:del w:id="13015" w:author="kaluz" w:date="2021-09-07T05:51:00Z"/>
        </w:rPr>
        <w:pPrChange w:id="13016" w:author="Robert Pasternak" w:date="2021-07-15T13:55:00Z">
          <w:pPr>
            <w:numPr>
              <w:numId w:val="26"/>
            </w:numPr>
            <w:autoSpaceDE w:val="0"/>
            <w:autoSpaceDN w:val="0"/>
            <w:spacing w:line="360" w:lineRule="auto"/>
            <w:ind w:left="1080" w:hanging="360"/>
          </w:pPr>
        </w:pPrChange>
      </w:pPr>
    </w:p>
    <w:p w14:paraId="2F4E3131" w14:textId="77777777" w:rsidR="002E1F77" w:rsidRPr="008416E6" w:rsidDel="00AB55F9" w:rsidRDefault="002E1F77">
      <w:pPr>
        <w:autoSpaceDE w:val="0"/>
        <w:autoSpaceDN w:val="0"/>
        <w:spacing w:line="312" w:lineRule="auto"/>
        <w:ind w:left="1080"/>
        <w:rPr>
          <w:ins w:id="13017" w:author="Robert Pasternak" w:date="2021-07-15T13:55:00Z"/>
          <w:del w:id="13018" w:author="kaluz" w:date="2021-09-07T05:51:00Z"/>
        </w:rPr>
        <w:pPrChange w:id="13019" w:author="Robert Pasternak" w:date="2021-07-15T13:55:00Z">
          <w:pPr>
            <w:numPr>
              <w:numId w:val="26"/>
            </w:numPr>
            <w:autoSpaceDE w:val="0"/>
            <w:autoSpaceDN w:val="0"/>
            <w:spacing w:line="360" w:lineRule="auto"/>
            <w:ind w:left="1080" w:hanging="360"/>
          </w:pPr>
        </w:pPrChange>
      </w:pPr>
    </w:p>
    <w:p w14:paraId="65C1E8E9" w14:textId="77777777" w:rsidR="002E1F77" w:rsidRPr="008416E6" w:rsidRDefault="002E1F77">
      <w:pPr>
        <w:numPr>
          <w:ilvl w:val="0"/>
          <w:numId w:val="26"/>
        </w:numPr>
        <w:autoSpaceDE w:val="0"/>
        <w:autoSpaceDN w:val="0"/>
        <w:spacing w:line="312" w:lineRule="auto"/>
        <w:rPr>
          <w:rPrChange w:id="13020" w:author="Robert Pasternak" w:date="2021-09-07T12:47:00Z">
            <w:rPr>
              <w:rFonts w:ascii="Times" w:hAnsi="Times" w:cs="Arial"/>
            </w:rPr>
          </w:rPrChange>
        </w:rPr>
        <w:pPrChange w:id="13021" w:author="kaluz" w:date="2021-09-07T05:51:00Z">
          <w:pPr>
            <w:numPr>
              <w:numId w:val="26"/>
            </w:numPr>
            <w:autoSpaceDE w:val="0"/>
            <w:autoSpaceDN w:val="0"/>
            <w:spacing w:line="360" w:lineRule="auto"/>
            <w:ind w:left="1080" w:hanging="360"/>
          </w:pPr>
        </w:pPrChange>
      </w:pPr>
    </w:p>
    <w:p w14:paraId="5B1110C1" w14:textId="77777777" w:rsidR="00361B44" w:rsidRPr="008416E6" w:rsidRDefault="00E11DE4">
      <w:pPr>
        <w:numPr>
          <w:ilvl w:val="0"/>
          <w:numId w:val="26"/>
        </w:numPr>
        <w:autoSpaceDE w:val="0"/>
        <w:autoSpaceDN w:val="0"/>
        <w:spacing w:line="312" w:lineRule="auto"/>
        <w:rPr>
          <w:rPrChange w:id="13022" w:author="Robert Pasternak" w:date="2021-09-07T12:47:00Z">
            <w:rPr>
              <w:rFonts w:ascii="Times" w:hAnsi="Times" w:cs="Arial"/>
            </w:rPr>
          </w:rPrChange>
        </w:rPr>
        <w:pPrChange w:id="13023" w:author="Robert Pasternak" w:date="2021-05-13T11:34:00Z">
          <w:pPr>
            <w:numPr>
              <w:numId w:val="26"/>
            </w:numPr>
            <w:autoSpaceDE w:val="0"/>
            <w:autoSpaceDN w:val="0"/>
            <w:spacing w:line="360" w:lineRule="auto"/>
            <w:ind w:left="1080" w:hanging="360"/>
          </w:pPr>
        </w:pPrChange>
      </w:pPr>
      <w:r w:rsidRPr="008416E6">
        <w:rPr>
          <w:rPrChange w:id="13024" w:author="Robert Pasternak" w:date="2021-09-07T12:47:00Z">
            <w:rPr>
              <w:rFonts w:ascii="Times" w:hAnsi="Times" w:cs="Arial"/>
            </w:rPr>
          </w:rPrChange>
        </w:rPr>
        <w:t xml:space="preserve">zapewnienia obsługi nowych nieruchomości w ramach zawartej z Zamawiającym </w:t>
      </w:r>
      <w:del w:id="13025" w:author="Robert Pasternak" w:date="2021-07-02T08:54:00Z">
        <w:r w:rsidRPr="008416E6">
          <w:rPr>
            <w:rPrChange w:id="13026" w:author="Robert Pasternak" w:date="2021-09-07T12:47:00Z">
              <w:rPr>
                <w:rFonts w:ascii="Times" w:hAnsi="Times" w:cs="Arial"/>
              </w:rPr>
            </w:rPrChange>
          </w:rPr>
          <w:delText>umowy</w:delText>
        </w:r>
      </w:del>
      <w:ins w:id="13027" w:author="Robert Pasternak" w:date="2021-07-02T08:54:00Z">
        <w:r w:rsidR="008820D5" w:rsidRPr="008416E6">
          <w:t>U</w:t>
        </w:r>
        <w:r w:rsidRPr="008416E6">
          <w:rPr>
            <w:rPrChange w:id="13028" w:author="Robert Pasternak" w:date="2021-09-07T12:47:00Z">
              <w:rPr>
                <w:rFonts w:ascii="Times" w:hAnsi="Times" w:cs="Arial"/>
              </w:rPr>
            </w:rPrChange>
          </w:rPr>
          <w:t>mowy</w:t>
        </w:r>
      </w:ins>
      <w:r w:rsidRPr="008416E6">
        <w:rPr>
          <w:rPrChange w:id="13029" w:author="Robert Pasternak" w:date="2021-09-07T12:47:00Z">
            <w:rPr>
              <w:rFonts w:ascii="Times" w:hAnsi="Times" w:cs="Arial"/>
            </w:rPr>
          </w:rPrChange>
        </w:rPr>
        <w:t xml:space="preserve">, na podstawie otrzymywanych od Zamawiającego aktualnych informacji </w:t>
      </w:r>
      <w:r w:rsidRPr="008416E6">
        <w:rPr>
          <w:rPrChange w:id="13030" w:author="Robert Pasternak" w:date="2021-09-07T12:47:00Z">
            <w:rPr>
              <w:rFonts w:ascii="Times" w:hAnsi="Times" w:cs="Arial"/>
            </w:rPr>
          </w:rPrChange>
        </w:rPr>
        <w:br/>
        <w:t xml:space="preserve">o nieruchomościach objętych systemem gospodarowania odpadami komunalnymi, bez </w:t>
      </w:r>
      <w:ins w:id="13031" w:author="Robert Pasternak" w:date="2021-07-02T08:55:00Z">
        <w:r w:rsidR="008820D5" w:rsidRPr="008416E6">
          <w:t xml:space="preserve">konieczności </w:t>
        </w:r>
      </w:ins>
      <w:r w:rsidRPr="008416E6">
        <w:rPr>
          <w:rPrChange w:id="13032" w:author="Robert Pasternak" w:date="2021-09-07T12:47:00Z">
            <w:rPr>
              <w:rFonts w:ascii="Times" w:hAnsi="Times" w:cs="Arial"/>
            </w:rPr>
          </w:rPrChange>
        </w:rPr>
        <w:t xml:space="preserve">zwiększania </w:t>
      </w:r>
      <w:del w:id="13033" w:author="Robert Pasternak" w:date="2021-07-02T08:55:00Z">
        <w:r w:rsidRPr="008416E6">
          <w:rPr>
            <w:rPrChange w:id="13034" w:author="Robert Pasternak" w:date="2021-09-07T12:47:00Z">
              <w:rPr>
                <w:rFonts w:ascii="Times" w:hAnsi="Times" w:cs="Arial"/>
              </w:rPr>
            </w:rPrChange>
          </w:rPr>
          <w:delText xml:space="preserve">z tego tytułu </w:delText>
        </w:r>
      </w:del>
      <w:r w:rsidRPr="008416E6">
        <w:rPr>
          <w:rPrChange w:id="13035" w:author="Robert Pasternak" w:date="2021-09-07T12:47:00Z">
            <w:rPr>
              <w:rFonts w:ascii="Times" w:hAnsi="Times" w:cs="Arial"/>
            </w:rPr>
          </w:rPrChange>
        </w:rPr>
        <w:t>przysługującego wynagrodzenia</w:t>
      </w:r>
      <w:ins w:id="13036" w:author="Robert Pasternak" w:date="2021-06-08T13:48:00Z">
        <w:r w:rsidR="008820D5" w:rsidRPr="008416E6">
          <w:t xml:space="preserve"> lub wynagrodzenia </w:t>
        </w:r>
        <w:r w:rsidR="00351521" w:rsidRPr="008416E6">
          <w:t>dodatkowego</w:t>
        </w:r>
      </w:ins>
      <w:ins w:id="13037" w:author="Robert Pasternak" w:date="2021-07-02T08:55:00Z">
        <w:r w:rsidR="008820D5" w:rsidRPr="008416E6">
          <w:t xml:space="preserve"> z tytułu konieczności odbioru odpadów komunalnych z większej ilości nieruchomo</w:t>
        </w:r>
      </w:ins>
      <w:ins w:id="13038" w:author="Robert Pasternak" w:date="2021-07-02T08:56:00Z">
        <w:r w:rsidR="008820D5" w:rsidRPr="008416E6">
          <w:t>ści</w:t>
        </w:r>
      </w:ins>
      <w:r w:rsidRPr="008416E6">
        <w:rPr>
          <w:rPrChange w:id="13039" w:author="Robert Pasternak" w:date="2021-09-07T12:47:00Z">
            <w:rPr>
              <w:rFonts w:ascii="Times" w:hAnsi="Times" w:cs="Arial"/>
            </w:rPr>
          </w:rPrChange>
        </w:rPr>
        <w:t>;</w:t>
      </w:r>
    </w:p>
    <w:p w14:paraId="38BC9B59" w14:textId="77777777" w:rsidR="00361B44" w:rsidRPr="008416E6" w:rsidRDefault="00E11DE4">
      <w:pPr>
        <w:numPr>
          <w:ilvl w:val="0"/>
          <w:numId w:val="26"/>
        </w:numPr>
        <w:autoSpaceDE w:val="0"/>
        <w:autoSpaceDN w:val="0"/>
        <w:spacing w:line="312" w:lineRule="auto"/>
        <w:rPr>
          <w:rPrChange w:id="13040" w:author="Robert Pasternak" w:date="2021-09-07T12:47:00Z">
            <w:rPr>
              <w:rFonts w:ascii="Times" w:hAnsi="Times" w:cs="Arial"/>
            </w:rPr>
          </w:rPrChange>
        </w:rPr>
        <w:pPrChange w:id="13041" w:author="Robert Pasternak" w:date="2021-05-13T11:34:00Z">
          <w:pPr>
            <w:numPr>
              <w:numId w:val="26"/>
            </w:numPr>
            <w:autoSpaceDE w:val="0"/>
            <w:autoSpaceDN w:val="0"/>
            <w:spacing w:line="360" w:lineRule="auto"/>
            <w:ind w:left="1080" w:hanging="360"/>
          </w:pPr>
        </w:pPrChange>
      </w:pPr>
      <w:r w:rsidRPr="008416E6">
        <w:rPr>
          <w:rPrChange w:id="13042" w:author="Robert Pasternak" w:date="2021-09-07T12:47:00Z">
            <w:rPr>
              <w:rFonts w:ascii="Times" w:hAnsi="Times" w:cs="Arial"/>
            </w:rPr>
          </w:rPrChange>
        </w:rPr>
        <w:t>przekazywa</w:t>
      </w:r>
      <w:ins w:id="13043" w:author="Robert Pasternak" w:date="2021-07-02T08:56:00Z">
        <w:r w:rsidR="008820D5" w:rsidRPr="008416E6">
          <w:t>nia</w:t>
        </w:r>
      </w:ins>
      <w:del w:id="13044" w:author="Robert Pasternak" w:date="2021-07-02T08:56:00Z">
        <w:r w:rsidRPr="008416E6">
          <w:rPr>
            <w:rPrChange w:id="13045" w:author="Robert Pasternak" w:date="2021-09-07T12:47:00Z">
              <w:rPr>
                <w:rFonts w:ascii="Times" w:hAnsi="Times" w:cs="Arial"/>
              </w:rPr>
            </w:rPrChange>
          </w:rPr>
          <w:delText>ć</w:delText>
        </w:r>
      </w:del>
      <w:r w:rsidRPr="008416E6">
        <w:rPr>
          <w:rPrChange w:id="13046" w:author="Robert Pasternak" w:date="2021-09-07T12:47:00Z">
            <w:rPr>
              <w:rFonts w:ascii="Times" w:hAnsi="Times" w:cs="Arial"/>
            </w:rPr>
          </w:rPrChange>
        </w:rPr>
        <w:t xml:space="preserve"> na wniosek Zamawiającego wszystkie informacje dotyczące realizacji Przedmiotu zamówienia;</w:t>
      </w:r>
    </w:p>
    <w:p w14:paraId="36A07A00" w14:textId="4602F6F2" w:rsidR="00361B44" w:rsidRPr="008416E6" w:rsidRDefault="00E11DE4">
      <w:pPr>
        <w:numPr>
          <w:ilvl w:val="0"/>
          <w:numId w:val="26"/>
        </w:numPr>
        <w:autoSpaceDE w:val="0"/>
        <w:autoSpaceDN w:val="0"/>
        <w:spacing w:line="312" w:lineRule="auto"/>
        <w:rPr>
          <w:ins w:id="13047" w:author="Robert Pasternak" w:date="2021-05-12T13:14:00Z"/>
          <w:rPrChange w:id="13048" w:author="Robert Pasternak" w:date="2021-09-07T12:47:00Z">
            <w:rPr>
              <w:ins w:id="13049" w:author="Robert Pasternak" w:date="2021-05-12T13:14:00Z"/>
              <w:rFonts w:ascii="Times" w:hAnsi="Times" w:cs="Arial"/>
            </w:rPr>
          </w:rPrChange>
        </w:rPr>
        <w:pPrChange w:id="13050" w:author="Robert Pasternak" w:date="2021-05-13T11:34:00Z">
          <w:pPr>
            <w:numPr>
              <w:numId w:val="26"/>
            </w:numPr>
            <w:autoSpaceDE w:val="0"/>
            <w:autoSpaceDN w:val="0"/>
            <w:spacing w:line="360" w:lineRule="auto"/>
            <w:ind w:left="1080" w:hanging="360"/>
          </w:pPr>
        </w:pPrChange>
      </w:pPr>
      <w:r w:rsidRPr="008416E6">
        <w:rPr>
          <w:rPrChange w:id="13051" w:author="Robert Pasternak" w:date="2021-09-07T12:47:00Z">
            <w:rPr>
              <w:rFonts w:ascii="Times" w:hAnsi="Times" w:cs="Arial"/>
            </w:rPr>
          </w:rPrChange>
        </w:rPr>
        <w:t>dystr</w:t>
      </w:r>
      <w:ins w:id="13052" w:author="Robert Pasternak" w:date="2021-07-02T08:56:00Z">
        <w:r w:rsidR="008820D5" w:rsidRPr="008416E6">
          <w:t>ybuowania</w:t>
        </w:r>
      </w:ins>
      <w:del w:id="13053" w:author="Robert Pasternak" w:date="2021-07-02T08:56:00Z">
        <w:r w:rsidRPr="008416E6">
          <w:rPr>
            <w:rPrChange w:id="13054" w:author="Robert Pasternak" w:date="2021-09-07T12:47:00Z">
              <w:rPr>
                <w:rFonts w:ascii="Times" w:hAnsi="Times" w:cs="Arial"/>
              </w:rPr>
            </w:rPrChange>
          </w:rPr>
          <w:delText>ybuować</w:delText>
        </w:r>
      </w:del>
      <w:r w:rsidRPr="008416E6">
        <w:rPr>
          <w:rPrChange w:id="13055" w:author="Robert Pasternak" w:date="2021-09-07T12:47:00Z">
            <w:rPr>
              <w:rFonts w:ascii="Times" w:hAnsi="Times" w:cs="Arial"/>
            </w:rPr>
          </w:rPrChange>
        </w:rPr>
        <w:t xml:space="preserve"> wśród właścicieli nieruchomości, na których zamieszkują mieszkańcy, inn</w:t>
      </w:r>
      <w:ins w:id="13056" w:author="Robert Pasternak" w:date="2021-07-02T08:56:00Z">
        <w:r w:rsidR="008820D5" w:rsidRPr="008416E6">
          <w:t>ych</w:t>
        </w:r>
      </w:ins>
      <w:del w:id="13057" w:author="Robert Pasternak" w:date="2021-07-02T08:56:00Z">
        <w:r w:rsidRPr="008416E6">
          <w:rPr>
            <w:rPrChange w:id="13058" w:author="Robert Pasternak" w:date="2021-09-07T12:47:00Z">
              <w:rPr>
                <w:rFonts w:ascii="Times" w:hAnsi="Times" w:cs="Arial"/>
              </w:rPr>
            </w:rPrChange>
          </w:rPr>
          <w:delText>e</w:delText>
        </w:r>
      </w:del>
      <w:r w:rsidRPr="008416E6">
        <w:rPr>
          <w:rPrChange w:id="13059" w:author="Robert Pasternak" w:date="2021-09-07T12:47:00Z">
            <w:rPr>
              <w:rFonts w:ascii="Times" w:hAnsi="Times" w:cs="Arial"/>
            </w:rPr>
          </w:rPrChange>
        </w:rPr>
        <w:t xml:space="preserve"> dokument</w:t>
      </w:r>
      <w:ins w:id="13060" w:author="Robert Pasternak" w:date="2021-07-02T08:56:00Z">
        <w:r w:rsidR="008820D5" w:rsidRPr="008416E6">
          <w:t>ów</w:t>
        </w:r>
      </w:ins>
      <w:ins w:id="13061" w:author="Robert Pasternak" w:date="2024-07-18T12:33:00Z">
        <w:r w:rsidR="00B0435E">
          <w:t xml:space="preserve"> lub materiałów (np. naklejki</w:t>
        </w:r>
      </w:ins>
      <w:ins w:id="13062" w:author="Robert Pasternak" w:date="2024-07-18T12:35:00Z">
        <w:r w:rsidR="00B0435E">
          <w:t xml:space="preserve"> na pojemniki</w:t>
        </w:r>
      </w:ins>
      <w:ins w:id="13063" w:author="Robert Pasternak" w:date="2024-07-18T12:33:00Z">
        <w:r w:rsidR="00B0435E">
          <w:t>)</w:t>
        </w:r>
      </w:ins>
      <w:del w:id="13064" w:author="Robert Pasternak" w:date="2021-07-02T08:56:00Z">
        <w:r w:rsidRPr="008416E6">
          <w:rPr>
            <w:rPrChange w:id="13065" w:author="Robert Pasternak" w:date="2021-09-07T12:47:00Z">
              <w:rPr>
                <w:rFonts w:ascii="Times" w:hAnsi="Times" w:cs="Arial"/>
              </w:rPr>
            </w:rPrChange>
          </w:rPr>
          <w:delText>y</w:delText>
        </w:r>
      </w:del>
      <w:r w:rsidRPr="008416E6">
        <w:rPr>
          <w:rPrChange w:id="13066" w:author="Robert Pasternak" w:date="2021-09-07T12:47:00Z">
            <w:rPr>
              <w:rFonts w:ascii="Times" w:hAnsi="Times" w:cs="Arial"/>
            </w:rPr>
          </w:rPrChange>
        </w:rPr>
        <w:t xml:space="preserve"> związan</w:t>
      </w:r>
      <w:ins w:id="13067" w:author="Robert Pasternak" w:date="2021-07-02T08:57:00Z">
        <w:r w:rsidR="008820D5" w:rsidRPr="008416E6">
          <w:t>ych</w:t>
        </w:r>
      </w:ins>
      <w:del w:id="13068" w:author="Robert Pasternak" w:date="2021-07-02T08:57:00Z">
        <w:r w:rsidRPr="008416E6">
          <w:rPr>
            <w:rPrChange w:id="13069" w:author="Robert Pasternak" w:date="2021-09-07T12:47:00Z">
              <w:rPr>
                <w:rFonts w:ascii="Times" w:hAnsi="Times" w:cs="Arial"/>
              </w:rPr>
            </w:rPrChange>
          </w:rPr>
          <w:delText>e</w:delText>
        </w:r>
      </w:del>
      <w:r w:rsidRPr="008416E6">
        <w:rPr>
          <w:rPrChange w:id="13070" w:author="Robert Pasternak" w:date="2021-09-07T12:47:00Z">
            <w:rPr>
              <w:rFonts w:ascii="Times" w:hAnsi="Times" w:cs="Arial"/>
            </w:rPr>
          </w:rPrChange>
        </w:rPr>
        <w:t xml:space="preserve"> z systemem gospodarowania odpadami komunalnymi, udostępnion</w:t>
      </w:r>
      <w:ins w:id="13071" w:author="Robert Pasternak" w:date="2021-07-02T08:57:00Z">
        <w:r w:rsidR="008820D5" w:rsidRPr="008416E6">
          <w:t>ych</w:t>
        </w:r>
      </w:ins>
      <w:del w:id="13072" w:author="Robert Pasternak" w:date="2021-07-02T08:57:00Z">
        <w:r w:rsidRPr="008416E6">
          <w:rPr>
            <w:rPrChange w:id="13073" w:author="Robert Pasternak" w:date="2021-09-07T12:47:00Z">
              <w:rPr>
                <w:rFonts w:ascii="Times" w:hAnsi="Times" w:cs="Arial"/>
              </w:rPr>
            </w:rPrChange>
          </w:rPr>
          <w:delText>e</w:delText>
        </w:r>
      </w:del>
      <w:r w:rsidRPr="008416E6">
        <w:rPr>
          <w:rPrChange w:id="13074" w:author="Robert Pasternak" w:date="2021-09-07T12:47:00Z">
            <w:rPr>
              <w:rFonts w:ascii="Times" w:hAnsi="Times" w:cs="Arial"/>
            </w:rPr>
          </w:rPrChange>
        </w:rPr>
        <w:t xml:space="preserve"> przez Zamawiającego lub których treść została uzgodniona z Zamawiającym, o ile nie będą one wymagały potwierdzenia</w:t>
      </w:r>
      <w:ins w:id="13075" w:author="Robert Pasternak" w:date="2021-07-02T08:57:00Z">
        <w:r w:rsidR="008820D5" w:rsidRPr="008416E6">
          <w:t xml:space="preserve"> </w:t>
        </w:r>
      </w:ins>
      <w:ins w:id="13076" w:author="Robert Pasternak" w:date="2024-07-18T12:36:00Z">
        <w:r w:rsidR="00611329">
          <w:t xml:space="preserve">odbioru </w:t>
        </w:r>
      </w:ins>
      <w:ins w:id="13077" w:author="Robert Pasternak" w:date="2021-07-02T08:57:00Z">
        <w:r w:rsidR="008820D5" w:rsidRPr="008416E6">
          <w:t>przez odbiorców</w:t>
        </w:r>
      </w:ins>
      <w:r w:rsidRPr="008416E6">
        <w:rPr>
          <w:rPrChange w:id="13078" w:author="Robert Pasternak" w:date="2021-09-07T12:47:00Z">
            <w:rPr>
              <w:rFonts w:ascii="Times" w:hAnsi="Times" w:cs="Arial"/>
            </w:rPr>
          </w:rPrChange>
        </w:rPr>
        <w:t>;</w:t>
      </w:r>
    </w:p>
    <w:p w14:paraId="45753594" w14:textId="77777777" w:rsidR="00361B44" w:rsidRPr="008416E6" w:rsidRDefault="008820D5">
      <w:pPr>
        <w:numPr>
          <w:ilvl w:val="0"/>
          <w:numId w:val="26"/>
        </w:numPr>
        <w:autoSpaceDE w:val="0"/>
        <w:autoSpaceDN w:val="0"/>
        <w:spacing w:line="312" w:lineRule="auto"/>
        <w:rPr>
          <w:ins w:id="13079" w:author="Robert Pasternak" w:date="2021-05-13T11:19:00Z"/>
          <w:rPrChange w:id="13080" w:author="Robert Pasternak" w:date="2021-09-07T12:47:00Z">
            <w:rPr>
              <w:ins w:id="13081" w:author="Robert Pasternak" w:date="2021-05-13T11:19:00Z"/>
              <w:rFonts w:ascii="Times" w:hAnsi="Times" w:cs="Arial"/>
            </w:rPr>
          </w:rPrChange>
        </w:rPr>
        <w:pPrChange w:id="13082" w:author="Robert Pasternak" w:date="2021-05-13T11:34:00Z">
          <w:pPr>
            <w:numPr>
              <w:numId w:val="26"/>
            </w:numPr>
            <w:autoSpaceDE w:val="0"/>
            <w:autoSpaceDN w:val="0"/>
            <w:spacing w:line="360" w:lineRule="auto"/>
            <w:ind w:left="1080" w:hanging="360"/>
          </w:pPr>
        </w:pPrChange>
      </w:pPr>
      <w:ins w:id="13083" w:author="Robert Pasternak" w:date="2021-07-02T08:57:00Z">
        <w:r w:rsidRPr="008416E6">
          <w:t xml:space="preserve">przekazania </w:t>
        </w:r>
      </w:ins>
      <w:ins w:id="13084" w:author="Robert Pasternak" w:date="2021-05-12T13:15:00Z">
        <w:r w:rsidR="00E11DE4" w:rsidRPr="008416E6">
          <w:rPr>
            <w:rPrChange w:id="13085" w:author="Robert Pasternak" w:date="2021-09-07T12:47:00Z">
              <w:rPr>
                <w:rFonts w:ascii="Times" w:hAnsi="Times" w:cs="Arial"/>
              </w:rPr>
            </w:rPrChange>
          </w:rPr>
          <w:t>najpóźniej w dniu rozpoczęcia realizacji</w:t>
        </w:r>
        <w:r w:rsidR="00B10A5A" w:rsidRPr="008416E6">
          <w:t xml:space="preserve"> Przedmiotu zamówienia</w:t>
        </w:r>
        <w:r w:rsidR="00E11DE4" w:rsidRPr="008416E6">
          <w:rPr>
            <w:rPrChange w:id="13086" w:author="Robert Pasternak" w:date="2021-09-07T12:47:00Z">
              <w:rPr>
                <w:rFonts w:ascii="Times" w:hAnsi="Times" w:cs="Arial"/>
              </w:rPr>
            </w:rPrChange>
          </w:rPr>
          <w:t xml:space="preserve"> Zamawiającemu </w:t>
        </w:r>
      </w:ins>
      <w:ins w:id="13087" w:author="Robert Pasternak" w:date="2021-07-02T08:58:00Z">
        <w:r w:rsidRPr="008416E6">
          <w:t xml:space="preserve">następujących </w:t>
        </w:r>
      </w:ins>
      <w:ins w:id="13088" w:author="Robert Pasternak" w:date="2021-05-12T13:15:00Z">
        <w:r w:rsidR="00E11DE4" w:rsidRPr="008416E6">
          <w:rPr>
            <w:rPrChange w:id="13089" w:author="Robert Pasternak" w:date="2021-09-07T12:47:00Z">
              <w:rPr>
                <w:rFonts w:ascii="Times" w:hAnsi="Times" w:cs="Arial"/>
              </w:rPr>
            </w:rPrChange>
          </w:rPr>
          <w:t>dan</w:t>
        </w:r>
      </w:ins>
      <w:ins w:id="13090" w:author="Robert Pasternak" w:date="2021-07-02T08:58:00Z">
        <w:r w:rsidRPr="008416E6">
          <w:t>ych</w:t>
        </w:r>
      </w:ins>
      <w:ins w:id="13091" w:author="Robert Pasternak" w:date="2021-05-12T13:16:00Z">
        <w:r w:rsidR="00E11DE4" w:rsidRPr="008416E6">
          <w:rPr>
            <w:rPrChange w:id="13092" w:author="Robert Pasternak" w:date="2021-09-07T12:47:00Z">
              <w:rPr>
                <w:rFonts w:ascii="Times" w:hAnsi="Times" w:cs="Arial"/>
              </w:rPr>
            </w:rPrChange>
          </w:rPr>
          <w:t xml:space="preserve">: imię i nazwisko, stanowisko służbowe, numer telefonu kontaktowego oraz adres poczty elektronicznej co najmniej trzech </w:t>
        </w:r>
        <w:r w:rsidR="00E11DE4" w:rsidRPr="008416E6">
          <w:rPr>
            <w:rPrChange w:id="13093" w:author="Robert Pasternak" w:date="2021-09-07T12:47:00Z">
              <w:rPr>
                <w:rFonts w:ascii="Times" w:hAnsi="Times" w:cs="Arial"/>
              </w:rPr>
            </w:rPrChange>
          </w:rPr>
          <w:lastRenderedPageBreak/>
          <w:t>pracownikó</w:t>
        </w:r>
      </w:ins>
      <w:ins w:id="13094" w:author="Robert Pasternak" w:date="2021-05-12T13:17:00Z">
        <w:r w:rsidR="00E11DE4" w:rsidRPr="008416E6">
          <w:rPr>
            <w:rPrChange w:id="13095" w:author="Robert Pasternak" w:date="2021-09-07T12:47:00Z">
              <w:rPr>
                <w:rFonts w:ascii="Times" w:hAnsi="Times" w:cs="Arial"/>
              </w:rPr>
            </w:rPrChange>
          </w:rPr>
          <w:t xml:space="preserve">w upoważnionych przez Wykonawcę do kontaktów z Zamawiającym oraz do podpisywania w imieniu Wykonawcy protokołów z przeprowadzanych czynnościach kontrolnych należytego realizowania </w:t>
        </w:r>
      </w:ins>
      <w:ins w:id="13096" w:author="Robert Pasternak" w:date="2021-05-12T13:18:00Z">
        <w:r w:rsidR="00E11DE4" w:rsidRPr="008416E6">
          <w:rPr>
            <w:rPrChange w:id="13097" w:author="Robert Pasternak" w:date="2021-09-07T12:47:00Z">
              <w:rPr>
                <w:rFonts w:ascii="Times" w:hAnsi="Times" w:cs="Arial"/>
              </w:rPr>
            </w:rPrChange>
          </w:rPr>
          <w:t>P</w:t>
        </w:r>
      </w:ins>
      <w:ins w:id="13098" w:author="Robert Pasternak" w:date="2021-05-12T13:17:00Z">
        <w:r w:rsidR="00E11DE4" w:rsidRPr="008416E6">
          <w:rPr>
            <w:rPrChange w:id="13099" w:author="Robert Pasternak" w:date="2021-09-07T12:47:00Z">
              <w:rPr>
                <w:rFonts w:ascii="Times" w:hAnsi="Times" w:cs="Arial"/>
              </w:rPr>
            </w:rPrChange>
          </w:rPr>
          <w:t>rzedmiot</w:t>
        </w:r>
      </w:ins>
      <w:ins w:id="13100" w:author="Robert Pasternak" w:date="2021-05-12T13:18:00Z">
        <w:r w:rsidR="00E11DE4" w:rsidRPr="008416E6">
          <w:rPr>
            <w:rPrChange w:id="13101" w:author="Robert Pasternak" w:date="2021-09-07T12:47:00Z">
              <w:rPr>
                <w:rFonts w:ascii="Times" w:hAnsi="Times" w:cs="Arial"/>
              </w:rPr>
            </w:rPrChange>
          </w:rPr>
          <w:t>u</w:t>
        </w:r>
      </w:ins>
      <w:ins w:id="13102" w:author="Piotr Szumlak" w:date="2021-07-08T14:50:00Z">
        <w:r w:rsidR="0036052D" w:rsidRPr="008416E6">
          <w:t xml:space="preserve"> </w:t>
        </w:r>
      </w:ins>
      <w:ins w:id="13103" w:author="Robert Pasternak" w:date="2021-05-12T13:18:00Z">
        <w:r w:rsidR="00E11DE4" w:rsidRPr="008416E6">
          <w:rPr>
            <w:rPrChange w:id="13104" w:author="Robert Pasternak" w:date="2021-09-07T12:47:00Z">
              <w:rPr>
                <w:rFonts w:ascii="Times" w:hAnsi="Times" w:cs="Arial"/>
              </w:rPr>
            </w:rPrChange>
          </w:rPr>
          <w:t>zamówienia</w:t>
        </w:r>
      </w:ins>
      <w:ins w:id="13105" w:author="Robert Pasternak" w:date="2021-05-13T11:19:00Z">
        <w:r w:rsidR="00E11DE4" w:rsidRPr="008416E6">
          <w:rPr>
            <w:rPrChange w:id="13106" w:author="Robert Pasternak" w:date="2021-09-07T12:47:00Z">
              <w:rPr>
                <w:rFonts w:ascii="Times" w:hAnsi="Times" w:cs="Arial"/>
              </w:rPr>
            </w:rPrChange>
          </w:rPr>
          <w:t>,</w:t>
        </w:r>
      </w:ins>
    </w:p>
    <w:p w14:paraId="3C9557F7" w14:textId="4D367D02" w:rsidR="00361B44" w:rsidRPr="008416E6" w:rsidRDefault="00F5221C">
      <w:pPr>
        <w:numPr>
          <w:ilvl w:val="0"/>
          <w:numId w:val="26"/>
        </w:numPr>
        <w:autoSpaceDE w:val="0"/>
        <w:autoSpaceDN w:val="0"/>
        <w:spacing w:line="312" w:lineRule="auto"/>
        <w:rPr>
          <w:ins w:id="13107" w:author="Robert Pasternak" w:date="2021-05-13T11:19:00Z"/>
          <w:rPrChange w:id="13108" w:author="Robert Pasternak" w:date="2021-09-07T12:47:00Z">
            <w:rPr>
              <w:ins w:id="13109" w:author="Robert Pasternak" w:date="2021-05-13T11:19:00Z"/>
              <w:shd w:val="clear" w:color="auto" w:fill="FFFFFF"/>
            </w:rPr>
          </w:rPrChange>
        </w:rPr>
        <w:pPrChange w:id="13110" w:author="Robert Pasternak" w:date="2021-05-13T11:34:00Z">
          <w:pPr>
            <w:numPr>
              <w:numId w:val="26"/>
            </w:numPr>
            <w:autoSpaceDE w:val="0"/>
            <w:autoSpaceDN w:val="0"/>
            <w:spacing w:line="360" w:lineRule="auto"/>
            <w:ind w:left="1080" w:hanging="360"/>
          </w:pPr>
        </w:pPrChange>
      </w:pPr>
      <w:ins w:id="13111" w:author="Robert Pasternak" w:date="2021-05-13T11:19:00Z">
        <w:r w:rsidRPr="008416E6">
          <w:rPr>
            <w:shd w:val="clear" w:color="auto" w:fill="FFFFFF"/>
          </w:rPr>
          <w:t>odbiera</w:t>
        </w:r>
      </w:ins>
      <w:ins w:id="13112" w:author="Robert Pasternak" w:date="2021-07-02T08:58:00Z">
        <w:r w:rsidR="008820D5" w:rsidRPr="008416E6">
          <w:rPr>
            <w:shd w:val="clear" w:color="auto" w:fill="FFFFFF"/>
          </w:rPr>
          <w:t>nia</w:t>
        </w:r>
      </w:ins>
      <w:ins w:id="13113" w:author="Robert Pasternak" w:date="2021-05-13T11:19:00Z">
        <w:r w:rsidRPr="008416E6">
          <w:rPr>
            <w:shd w:val="clear" w:color="auto" w:fill="FFFFFF"/>
          </w:rPr>
          <w:t xml:space="preserve"> również niekompletn</w:t>
        </w:r>
      </w:ins>
      <w:ins w:id="13114" w:author="Robert Pasternak" w:date="2021-07-02T08:58:00Z">
        <w:r w:rsidR="008820D5" w:rsidRPr="008416E6">
          <w:rPr>
            <w:shd w:val="clear" w:color="auto" w:fill="FFFFFF"/>
          </w:rPr>
          <w:t>ego</w:t>
        </w:r>
      </w:ins>
      <w:ins w:id="13115" w:author="Robert Pasternak" w:date="2021-05-13T11:19:00Z">
        <w:r w:rsidRPr="008416E6">
          <w:rPr>
            <w:shd w:val="clear" w:color="auto" w:fill="FFFFFF"/>
          </w:rPr>
          <w:t xml:space="preserve"> zużyt</w:t>
        </w:r>
      </w:ins>
      <w:ins w:id="13116" w:author="Robert Pasternak" w:date="2021-07-02T08:58:00Z">
        <w:r w:rsidR="008820D5" w:rsidRPr="008416E6">
          <w:rPr>
            <w:shd w:val="clear" w:color="auto" w:fill="FFFFFF"/>
          </w:rPr>
          <w:t>ego</w:t>
        </w:r>
      </w:ins>
      <w:ins w:id="13117" w:author="Robert Pasternak" w:date="2021-05-13T11:19:00Z">
        <w:r w:rsidRPr="008416E6">
          <w:rPr>
            <w:shd w:val="clear" w:color="auto" w:fill="FFFFFF"/>
          </w:rPr>
          <w:t xml:space="preserve"> sprzęt</w:t>
        </w:r>
      </w:ins>
      <w:ins w:id="13118" w:author="Robert Pasternak" w:date="2021-07-02T08:58:00Z">
        <w:r w:rsidR="008820D5" w:rsidRPr="008416E6">
          <w:rPr>
            <w:shd w:val="clear" w:color="auto" w:fill="FFFFFF"/>
          </w:rPr>
          <w:t>u</w:t>
        </w:r>
      </w:ins>
      <w:ins w:id="13119" w:author="Robert Pasternak" w:date="2021-05-13T11:19:00Z">
        <w:r w:rsidRPr="008416E6">
          <w:rPr>
            <w:shd w:val="clear" w:color="auto" w:fill="FFFFFF"/>
          </w:rPr>
          <w:t xml:space="preserve"> elektroniczn</w:t>
        </w:r>
      </w:ins>
      <w:ins w:id="13120" w:author="Robert Pasternak" w:date="2021-07-02T08:58:00Z">
        <w:r w:rsidR="008820D5" w:rsidRPr="008416E6">
          <w:rPr>
            <w:shd w:val="clear" w:color="auto" w:fill="FFFFFF"/>
          </w:rPr>
          <w:t>ego</w:t>
        </w:r>
      </w:ins>
      <w:ins w:id="13121" w:author="Robert Pasternak" w:date="2021-07-02T08:59:00Z">
        <w:r w:rsidR="008820D5" w:rsidRPr="008416E6">
          <w:rPr>
            <w:shd w:val="clear" w:color="auto" w:fill="FFFFFF"/>
          </w:rPr>
          <w:br/>
        </w:r>
      </w:ins>
      <w:ins w:id="13122" w:author="Robert Pasternak" w:date="2021-05-13T11:19:00Z">
        <w:r w:rsidRPr="008416E6">
          <w:rPr>
            <w:shd w:val="clear" w:color="auto" w:fill="FFFFFF"/>
          </w:rPr>
          <w:t>i elektryczn</w:t>
        </w:r>
      </w:ins>
      <w:ins w:id="13123" w:author="Robert Pasternak" w:date="2021-07-02T08:58:00Z">
        <w:r w:rsidR="008820D5" w:rsidRPr="008416E6">
          <w:rPr>
            <w:shd w:val="clear" w:color="auto" w:fill="FFFFFF"/>
          </w:rPr>
          <w:t>ego</w:t>
        </w:r>
      </w:ins>
      <w:ins w:id="13124" w:author="Piotr Szumlak" w:date="2021-07-08T14:50:00Z">
        <w:r w:rsidR="0036052D" w:rsidRPr="008416E6">
          <w:rPr>
            <w:shd w:val="clear" w:color="auto" w:fill="FFFFFF"/>
          </w:rPr>
          <w:t xml:space="preserve"> </w:t>
        </w:r>
      </w:ins>
      <w:ins w:id="13125" w:author="Robert Pasternak" w:date="2021-05-13T11:20:00Z">
        <w:r w:rsidR="00E11DE4" w:rsidRPr="008416E6">
          <w:rPr>
            <w:shd w:val="clear" w:color="auto" w:fill="FFFFFF"/>
            <w:rPrChange w:id="13126" w:author="Robert Pasternak" w:date="2021-09-07T12:47:00Z">
              <w:rPr>
                <w:sz w:val="22"/>
                <w:szCs w:val="22"/>
                <w:shd w:val="clear" w:color="auto" w:fill="FFFFFF"/>
              </w:rPr>
            </w:rPrChange>
          </w:rPr>
          <w:t>bezpośrednio z nieruchomości w ramach zbiórki odpadów wielkogabarytowych</w:t>
        </w:r>
      </w:ins>
      <w:ins w:id="13127" w:author="Robert Pasternak" w:date="2021-05-13T11:19:00Z">
        <w:r w:rsidR="007C4BC6" w:rsidRPr="008416E6">
          <w:rPr>
            <w:shd w:val="clear" w:color="auto" w:fill="FFFFFF"/>
          </w:rPr>
          <w:t>,</w:t>
        </w:r>
      </w:ins>
    </w:p>
    <w:p w14:paraId="485C7978" w14:textId="3E668467" w:rsidR="00361B44" w:rsidRPr="008416E6" w:rsidRDefault="00B10A5A">
      <w:pPr>
        <w:numPr>
          <w:ilvl w:val="0"/>
          <w:numId w:val="26"/>
        </w:numPr>
        <w:autoSpaceDE w:val="0"/>
        <w:autoSpaceDN w:val="0"/>
        <w:spacing w:line="312" w:lineRule="auto"/>
        <w:rPr>
          <w:rPrChange w:id="13128" w:author="Robert Pasternak" w:date="2021-09-07T12:47:00Z">
            <w:rPr>
              <w:rFonts w:ascii="Times" w:hAnsi="Times" w:cs="Arial"/>
            </w:rPr>
          </w:rPrChange>
        </w:rPr>
        <w:pPrChange w:id="13129" w:author="Robert Pasternak" w:date="2021-07-02T08:51:00Z">
          <w:pPr>
            <w:numPr>
              <w:numId w:val="26"/>
            </w:numPr>
            <w:autoSpaceDE w:val="0"/>
            <w:autoSpaceDN w:val="0"/>
            <w:spacing w:line="360" w:lineRule="auto"/>
            <w:ind w:left="1080" w:hanging="360"/>
          </w:pPr>
        </w:pPrChange>
      </w:pPr>
      <w:ins w:id="13130" w:author="Robert Pasternak" w:date="2021-06-08T14:47:00Z">
        <w:r w:rsidRPr="008416E6">
          <w:rPr>
            <w:shd w:val="clear" w:color="auto" w:fill="FFFFFF"/>
          </w:rPr>
          <w:t>odbiera</w:t>
        </w:r>
      </w:ins>
      <w:ins w:id="13131" w:author="Robert Pasternak" w:date="2021-07-02T08:59:00Z">
        <w:r w:rsidRPr="008416E6">
          <w:rPr>
            <w:shd w:val="clear" w:color="auto" w:fill="FFFFFF"/>
          </w:rPr>
          <w:t>nia</w:t>
        </w:r>
      </w:ins>
      <w:ins w:id="13132" w:author="Robert Pasternak" w:date="2021-06-08T14:47:00Z">
        <w:r w:rsidRPr="008416E6">
          <w:rPr>
            <w:shd w:val="clear" w:color="auto" w:fill="FFFFFF"/>
          </w:rPr>
          <w:t xml:space="preserve"> z miejsc gromadzenia odpad</w:t>
        </w:r>
      </w:ins>
      <w:ins w:id="13133" w:author="Robert Pasternak" w:date="2021-06-08T14:48:00Z">
        <w:r w:rsidRPr="008416E6">
          <w:rPr>
            <w:shd w:val="clear" w:color="auto" w:fill="FFFFFF"/>
          </w:rPr>
          <w:t>ów dla zabudowy wielorodzinnej oraz wystawionych przed nieruchomości w zabudowie jednorodzinnej drzew</w:t>
        </w:r>
      </w:ins>
      <w:ins w:id="13134" w:author="Robert Pasternak" w:date="2021-07-02T08:59:00Z">
        <w:r w:rsidRPr="008416E6">
          <w:rPr>
            <w:shd w:val="clear" w:color="auto" w:fill="FFFFFF"/>
          </w:rPr>
          <w:t>e</w:t>
        </w:r>
      </w:ins>
      <w:ins w:id="13135" w:author="Robert Pasternak" w:date="2021-06-08T14:48:00Z">
        <w:r w:rsidRPr="008416E6">
          <w:rPr>
            <w:shd w:val="clear" w:color="auto" w:fill="FFFFFF"/>
          </w:rPr>
          <w:t>k świąteczne („choin</w:t>
        </w:r>
      </w:ins>
      <w:ins w:id="13136" w:author="Robert Pasternak" w:date="2021-07-02T08:59:00Z">
        <w:r w:rsidRPr="008416E6">
          <w:rPr>
            <w:shd w:val="clear" w:color="auto" w:fill="FFFFFF"/>
          </w:rPr>
          <w:t>e</w:t>
        </w:r>
      </w:ins>
      <w:ins w:id="13137" w:author="Robert Pasternak" w:date="2021-06-08T14:48:00Z">
        <w:r w:rsidRPr="008416E6">
          <w:rPr>
            <w:shd w:val="clear" w:color="auto" w:fill="FFFFFF"/>
          </w:rPr>
          <w:t>k”) w terminie przypadaj</w:t>
        </w:r>
      </w:ins>
      <w:ins w:id="13138" w:author="Robert Pasternak" w:date="2021-06-08T14:49:00Z">
        <w:r w:rsidRPr="008416E6">
          <w:rPr>
            <w:shd w:val="clear" w:color="auto" w:fill="FFFFFF"/>
          </w:rPr>
          <w:t>ącym dla odbioru odpadów ulegających biodegradacji</w:t>
        </w:r>
      </w:ins>
      <w:ins w:id="13139" w:author="Robert Pasternak" w:date="2021-06-25T11:45:00Z">
        <w:r w:rsidRPr="008416E6">
          <w:rPr>
            <w:shd w:val="clear" w:color="auto" w:fill="FFFFFF"/>
          </w:rPr>
          <w:t>. Drzewka świąteczne („choinki”) zostaną odebrane przez Wykonawc</w:t>
        </w:r>
      </w:ins>
      <w:ins w:id="13140" w:author="Robert Pasternak" w:date="2021-06-25T11:46:00Z">
        <w:r w:rsidRPr="008416E6">
          <w:rPr>
            <w:shd w:val="clear" w:color="auto" w:fill="FFFFFF"/>
          </w:rPr>
          <w:t>ę w całości bez uprzedniej konieczności ich rozdrabniania</w:t>
        </w:r>
      </w:ins>
      <w:ins w:id="13141" w:author="Robert Pasternak" w:date="2021-07-02T09:00:00Z">
        <w:r w:rsidRPr="008416E6">
          <w:rPr>
            <w:shd w:val="clear" w:color="auto" w:fill="FFFFFF"/>
          </w:rPr>
          <w:t xml:space="preserve"> przez właściciela nieruchomości </w:t>
        </w:r>
      </w:ins>
      <w:ins w:id="13142" w:author="Robert Pasternak" w:date="2021-06-25T11:46:00Z">
        <w:r w:rsidRPr="008416E6">
          <w:rPr>
            <w:shd w:val="clear" w:color="auto" w:fill="FFFFFF"/>
          </w:rPr>
          <w:t xml:space="preserve">i umieszczania </w:t>
        </w:r>
      </w:ins>
      <w:ins w:id="13143" w:author="Robert Pasternak" w:date="2021-07-02T09:00:00Z">
        <w:r w:rsidRPr="008416E6">
          <w:rPr>
            <w:shd w:val="clear" w:color="auto" w:fill="FFFFFF"/>
          </w:rPr>
          <w:t xml:space="preserve">w </w:t>
        </w:r>
      </w:ins>
      <w:ins w:id="13144" w:author="Robert Pasternak" w:date="2021-06-25T11:46:00Z">
        <w:r w:rsidRPr="008416E6">
          <w:rPr>
            <w:shd w:val="clear" w:color="auto" w:fill="FFFFFF"/>
          </w:rPr>
          <w:t>pojemniku</w:t>
        </w:r>
      </w:ins>
      <w:ins w:id="13145" w:author="Robert Pasternak" w:date="2021-06-08T14:49:00Z">
        <w:r w:rsidRPr="008416E6">
          <w:rPr>
            <w:shd w:val="clear" w:color="auto" w:fill="FFFFFF"/>
          </w:rPr>
          <w:t>.</w:t>
        </w:r>
      </w:ins>
    </w:p>
    <w:p w14:paraId="1EACC929" w14:textId="3103C245" w:rsidR="00361B44" w:rsidRPr="008416E6" w:rsidDel="00AB55F9" w:rsidRDefault="00E11DE4">
      <w:pPr>
        <w:autoSpaceDE w:val="0"/>
        <w:autoSpaceDN w:val="0"/>
        <w:spacing w:line="312" w:lineRule="auto"/>
        <w:rPr>
          <w:del w:id="13146" w:author="Robert Pasternak" w:date="2021-05-12T13:07:00Z"/>
        </w:rPr>
      </w:pPr>
      <w:del w:id="13147" w:author="Robert Pasternak" w:date="2021-05-12T13:07:00Z">
        <w:r w:rsidRPr="008416E6">
          <w:rPr>
            <w:rPrChange w:id="13148" w:author="Robert Pasternak" w:date="2021-09-07T12:47:00Z">
              <w:rPr>
                <w:rFonts w:ascii="Times" w:hAnsi="Times" w:cs="Arial"/>
              </w:rPr>
            </w:rPrChange>
          </w:rPr>
          <w:delText xml:space="preserve">posiadać odpowiednią do Przedmiotu zamówienia bazę magazynowo- transportową usytuowaną na terenie Gminy Ostrowiec Świętokrzyski lub w odległości nie większej niż 60 km od granicy Gminy Ostrowiec Świętokrzyski, mierzonej zgodnie z odległością, jaką pokona każdy z wskazanych przez Wykonawcę specjalistycznych pojazdów do odbioru odpadów komunalnych, po najkrótszym odcinku drogi publicznej o nawierzchni utwardzonej pomiędzy bazą transportowo- magazynową a granicą Gminy Ostrowiec Świętokrzyski. Baza transportowo- magazynowa musi spełniaćwymogi prawne, w szczególności wymogi rozporządzenia Ministra Środowiska z dnia 11 stycznia 2013 roku w sprawie szczegółowych wymagań w zakresie odbierania odpadów komunalnych </w:delText>
        </w:r>
      </w:del>
      <w:del w:id="13149" w:author="Robert Pasternak" w:date="2019-08-23T11:48:00Z">
        <w:r w:rsidRPr="008416E6">
          <w:rPr>
            <w:rPrChange w:id="13150" w:author="Robert Pasternak" w:date="2021-09-07T12:47:00Z">
              <w:rPr>
                <w:rFonts w:ascii="Times" w:hAnsi="Times" w:cs="Arial"/>
              </w:rPr>
            </w:rPrChange>
          </w:rPr>
          <w:br/>
        </w:r>
      </w:del>
      <w:del w:id="13151" w:author="Robert Pasternak" w:date="2021-05-12T13:07:00Z">
        <w:r w:rsidRPr="008416E6">
          <w:rPr>
            <w:rPrChange w:id="13152" w:author="Robert Pasternak" w:date="2021-09-07T12:47:00Z">
              <w:rPr>
                <w:rFonts w:ascii="Times" w:hAnsi="Times" w:cs="Arial"/>
              </w:rPr>
            </w:rPrChange>
          </w:rPr>
          <w:delText xml:space="preserve">od właścicieli nieruchomości, a Wykonawca musi posiadać tytuł prawny do terenu, na którym znajduje się baza transportowo- magazynowa. Zamawiający zastrzega sobie prawo do przeprowadzenia kontroli wskazanej bazy oraz weryfikacji decyzji potwierdzających legalność bazy, w tym zgodności z obowiązującymi przepisami w zakresie gospodarki odpadami komunalnymi.W przypadku, gdy baza transportowo- magazynowa nie będzie spełniać wymogów określonych </w:delText>
        </w:r>
      </w:del>
      <w:del w:id="13153" w:author="Robert Pasternak" w:date="2019-08-23T11:48:00Z">
        <w:r w:rsidRPr="008416E6">
          <w:rPr>
            <w:rPrChange w:id="13154" w:author="Robert Pasternak" w:date="2021-09-07T12:47:00Z">
              <w:rPr>
                <w:rFonts w:ascii="Times" w:hAnsi="Times" w:cs="Arial"/>
              </w:rPr>
            </w:rPrChange>
          </w:rPr>
          <w:br/>
        </w:r>
      </w:del>
      <w:del w:id="13155" w:author="Robert Pasternak" w:date="2021-05-12T13:07:00Z">
        <w:r w:rsidRPr="008416E6">
          <w:rPr>
            <w:rPrChange w:id="13156" w:author="Robert Pasternak" w:date="2021-09-07T12:47:00Z">
              <w:rPr>
                <w:rFonts w:ascii="Times" w:hAnsi="Times" w:cs="Arial"/>
              </w:rPr>
            </w:rPrChange>
          </w:rPr>
          <w:delText>w przepisach prawa, Zamawiający może odstąpić od umowy z przyczyn zależnych od Wykonawcy;</w:delText>
        </w:r>
      </w:del>
    </w:p>
    <w:p w14:paraId="7840B05F" w14:textId="77777777" w:rsidR="00AB55F9" w:rsidRPr="008416E6" w:rsidDel="00942B8E" w:rsidRDefault="00AB55F9">
      <w:pPr>
        <w:autoSpaceDE w:val="0"/>
        <w:autoSpaceDN w:val="0"/>
        <w:spacing w:line="312" w:lineRule="auto"/>
        <w:ind w:left="1080"/>
        <w:rPr>
          <w:ins w:id="13157" w:author="kaluz" w:date="2021-09-07T05:52:00Z"/>
          <w:del w:id="13158" w:author="Robert Pasternak" w:date="2021-09-07T12:35:00Z"/>
          <w:rPrChange w:id="13159" w:author="Robert Pasternak" w:date="2021-09-07T12:47:00Z">
            <w:rPr>
              <w:ins w:id="13160" w:author="kaluz" w:date="2021-09-07T05:52:00Z"/>
              <w:del w:id="13161" w:author="Robert Pasternak" w:date="2021-09-07T12:35:00Z"/>
              <w:rFonts w:ascii="Times" w:hAnsi="Times" w:cs="Arial"/>
            </w:rPr>
          </w:rPrChange>
        </w:rPr>
        <w:pPrChange w:id="13162" w:author="kaluz" w:date="2021-09-07T05:52:00Z">
          <w:pPr>
            <w:numPr>
              <w:numId w:val="26"/>
            </w:numPr>
            <w:autoSpaceDE w:val="0"/>
            <w:autoSpaceDN w:val="0"/>
            <w:spacing w:line="360" w:lineRule="auto"/>
            <w:ind w:left="1080" w:hanging="360"/>
          </w:pPr>
        </w:pPrChange>
      </w:pPr>
    </w:p>
    <w:p w14:paraId="65ADF831" w14:textId="77777777" w:rsidR="00361B44" w:rsidRPr="008416E6" w:rsidRDefault="00E11DE4">
      <w:pPr>
        <w:numPr>
          <w:ilvl w:val="0"/>
          <w:numId w:val="26"/>
        </w:numPr>
        <w:autoSpaceDE w:val="0"/>
        <w:autoSpaceDN w:val="0"/>
        <w:spacing w:line="312" w:lineRule="auto"/>
        <w:rPr>
          <w:del w:id="13163" w:author="Robert Pasternak" w:date="2021-05-12T13:07:00Z"/>
          <w:rPrChange w:id="13164" w:author="Robert Pasternak" w:date="2021-09-07T12:47:00Z">
            <w:rPr>
              <w:del w:id="13165" w:author="Robert Pasternak" w:date="2021-05-12T13:07:00Z"/>
              <w:rFonts w:ascii="Times" w:hAnsi="Times" w:cs="Arial"/>
            </w:rPr>
          </w:rPrChange>
        </w:rPr>
        <w:pPrChange w:id="13166" w:author="Robert Pasternak" w:date="2021-05-13T11:34:00Z">
          <w:pPr>
            <w:numPr>
              <w:numId w:val="26"/>
            </w:numPr>
            <w:autoSpaceDE w:val="0"/>
            <w:autoSpaceDN w:val="0"/>
            <w:spacing w:line="360" w:lineRule="auto"/>
            <w:ind w:left="1080" w:hanging="360"/>
          </w:pPr>
        </w:pPrChange>
      </w:pPr>
      <w:del w:id="13167" w:author="Robert Pasternak" w:date="2021-05-12T13:07:00Z">
        <w:r w:rsidRPr="008416E6">
          <w:rPr>
            <w:rPrChange w:id="13168" w:author="Robert Pasternak" w:date="2021-09-07T12:47:00Z">
              <w:rPr>
                <w:rFonts w:ascii="Times" w:hAnsi="Times" w:cs="Arial"/>
              </w:rPr>
            </w:rPrChange>
          </w:rPr>
          <w:delText xml:space="preserve">w przypadku, gdy zadeklarował mycie pojemników na zmieszane odpady komunalne oraz odpady ulegające biodegradacji z terenu zabudowy jednorodzinnej, </w:delText>
        </w:r>
      </w:del>
      <w:del w:id="13169" w:author="Robert Pasternak" w:date="2019-08-23T11:49:00Z">
        <w:r w:rsidRPr="008416E6">
          <w:rPr>
            <w:rPrChange w:id="13170" w:author="Robert Pasternak" w:date="2021-09-07T12:47:00Z">
              <w:rPr>
                <w:rFonts w:ascii="Times" w:hAnsi="Times" w:cs="Arial"/>
              </w:rPr>
            </w:rPrChange>
          </w:rPr>
          <w:br/>
        </w:r>
      </w:del>
      <w:del w:id="13171" w:author="Robert Pasternak" w:date="2021-05-12T13:07:00Z">
        <w:r w:rsidRPr="008416E6">
          <w:rPr>
            <w:rPrChange w:id="13172" w:author="Robert Pasternak" w:date="2021-09-07T12:47:00Z">
              <w:rPr>
                <w:rFonts w:ascii="Times" w:hAnsi="Times" w:cs="Arial"/>
              </w:rPr>
            </w:rPrChange>
          </w:rPr>
          <w:delText xml:space="preserve">za co uzyskał dodatkowe punkty </w:delText>
        </w:r>
        <w:r w:rsidRPr="008416E6">
          <w:rPr>
            <w:bCs/>
            <w:rPrChange w:id="13173" w:author="Robert Pasternak" w:date="2021-09-07T12:47:00Z">
              <w:rPr>
                <w:rFonts w:ascii="Times" w:hAnsi="Times"/>
                <w:bCs/>
              </w:rPr>
            </w:rPrChange>
          </w:rPr>
          <w:delText xml:space="preserve">za spełnienie kryteriów niezwiązanych z ceną podczas oceny oferty, jest zobowiązany do mycia, dezynfekcji i dezynsekcji pojemników zgodnie z wymaganiami z zakresu ochrony środowiska i ochrony sanitarnej w miejscu odbioru odpadów raz wroku w okresie wiosna/lato przy użyciu specjalistycznego pojazdu śmieciarki- myjki, o zamkniętym obiegu wody. Wykonawca jest zobowiązany do przedstawiania pisemnych raportów z wykonania usługi, zawierających adresy nieruchomości, na których usługa była wykonana </w:delText>
        </w:r>
      </w:del>
      <w:del w:id="13174" w:author="Robert Pasternak" w:date="2019-08-23T11:49:00Z">
        <w:r w:rsidRPr="008416E6">
          <w:rPr>
            <w:bCs/>
            <w:rPrChange w:id="13175" w:author="Robert Pasternak" w:date="2021-09-07T12:47:00Z">
              <w:rPr>
                <w:rFonts w:ascii="Times" w:hAnsi="Times"/>
                <w:bCs/>
              </w:rPr>
            </w:rPrChange>
          </w:rPr>
          <w:br/>
        </w:r>
      </w:del>
      <w:del w:id="13176" w:author="Robert Pasternak" w:date="2021-05-12T13:07:00Z">
        <w:r w:rsidRPr="008416E6">
          <w:rPr>
            <w:bCs/>
            <w:rPrChange w:id="13177" w:author="Robert Pasternak" w:date="2021-09-07T12:47:00Z">
              <w:rPr>
                <w:rFonts w:ascii="Times" w:hAnsi="Times"/>
                <w:bCs/>
              </w:rPr>
            </w:rPrChange>
          </w:rPr>
          <w:delText>i rodzaj oraz liczbę pojemników poddanych myciu i dezynfekcji. Raporty</w:delText>
        </w:r>
      </w:del>
      <w:del w:id="13178" w:author="Robert Pasternak" w:date="2019-08-23T11:49:00Z">
        <w:r w:rsidRPr="008416E6">
          <w:rPr>
            <w:bCs/>
            <w:rPrChange w:id="13179" w:author="Robert Pasternak" w:date="2021-09-07T12:47:00Z">
              <w:rPr>
                <w:rFonts w:ascii="Times" w:hAnsi="Times"/>
                <w:bCs/>
              </w:rPr>
            </w:rPrChange>
          </w:rPr>
          <w:br/>
        </w:r>
      </w:del>
      <w:del w:id="13180" w:author="Robert Pasternak" w:date="2021-05-12T13:07:00Z">
        <w:r w:rsidRPr="008416E6">
          <w:rPr>
            <w:bCs/>
            <w:rPrChange w:id="13181" w:author="Robert Pasternak" w:date="2021-09-07T12:47:00Z">
              <w:rPr>
                <w:rFonts w:ascii="Times" w:hAnsi="Times"/>
                <w:bCs/>
              </w:rPr>
            </w:rPrChange>
          </w:rPr>
          <w:delText xml:space="preserve">za miesiąc, w którym usługa była wykonywana, Wykonawca jest zobowiązany dostarczyć Zamawiającemu wraz z Raportami, o których mowa w  §7 ust. 1 Umowy. Mycie, dezynfekcja i dezynsekcja pojemników musi odbywać się zgodnie </w:delText>
        </w:r>
      </w:del>
      <w:del w:id="13182" w:author="Robert Pasternak" w:date="2019-08-23T11:49:00Z">
        <w:r w:rsidRPr="008416E6">
          <w:rPr>
            <w:bCs/>
            <w:rPrChange w:id="13183" w:author="Robert Pasternak" w:date="2021-09-07T12:47:00Z">
              <w:rPr>
                <w:rFonts w:ascii="Times" w:hAnsi="Times"/>
                <w:bCs/>
              </w:rPr>
            </w:rPrChange>
          </w:rPr>
          <w:br/>
        </w:r>
      </w:del>
      <w:del w:id="13184" w:author="Robert Pasternak" w:date="2021-05-12T13:07:00Z">
        <w:r w:rsidRPr="008416E6">
          <w:rPr>
            <w:bCs/>
            <w:rPrChange w:id="13185" w:author="Robert Pasternak" w:date="2021-09-07T12:47:00Z">
              <w:rPr>
                <w:rFonts w:ascii="Times" w:hAnsi="Times"/>
                <w:bCs/>
              </w:rPr>
            </w:rPrChange>
          </w:rPr>
          <w:delText xml:space="preserve">z wymaganiami z zakresu ochrony środowiska (użycie produktów biobójczych </w:delText>
        </w:r>
      </w:del>
      <w:del w:id="13186" w:author="Robert Pasternak" w:date="2019-08-23T11:49:00Z">
        <w:r w:rsidRPr="008416E6">
          <w:rPr>
            <w:bCs/>
            <w:rPrChange w:id="13187" w:author="Robert Pasternak" w:date="2021-09-07T12:47:00Z">
              <w:rPr>
                <w:rFonts w:ascii="Times" w:hAnsi="Times"/>
                <w:bCs/>
              </w:rPr>
            </w:rPrChange>
          </w:rPr>
          <w:br/>
        </w:r>
      </w:del>
      <w:del w:id="13188" w:author="Robert Pasternak" w:date="2021-05-12T13:07:00Z">
        <w:r w:rsidRPr="008416E6">
          <w:rPr>
            <w:bCs/>
            <w:rPrChange w:id="13189" w:author="Robert Pasternak" w:date="2021-09-07T12:47:00Z">
              <w:rPr>
                <w:rFonts w:ascii="Times" w:hAnsi="Times"/>
                <w:bCs/>
              </w:rPr>
            </w:rPrChange>
          </w:rPr>
          <w:delText xml:space="preserve">w rozumieniu ustawy z dnia 9 października 2015 roku o produktach biobójczych) </w:delText>
        </w:r>
      </w:del>
      <w:del w:id="13190" w:author="Robert Pasternak" w:date="2019-08-23T11:49:00Z">
        <w:r w:rsidRPr="008416E6">
          <w:rPr>
            <w:bCs/>
            <w:rPrChange w:id="13191" w:author="Robert Pasternak" w:date="2021-09-07T12:47:00Z">
              <w:rPr>
                <w:rFonts w:ascii="Times" w:hAnsi="Times"/>
                <w:bCs/>
              </w:rPr>
            </w:rPrChange>
          </w:rPr>
          <w:br/>
        </w:r>
      </w:del>
      <w:del w:id="13192" w:author="Robert Pasternak" w:date="2021-05-12T13:07:00Z">
        <w:r w:rsidRPr="008416E6">
          <w:rPr>
            <w:bCs/>
            <w:rPrChange w:id="13193" w:author="Robert Pasternak" w:date="2021-09-07T12:47:00Z">
              <w:rPr>
                <w:rFonts w:ascii="Times" w:hAnsi="Times"/>
                <w:bCs/>
              </w:rPr>
            </w:rPrChange>
          </w:rPr>
          <w:delText>i ochrony sanitarnej. Wykonawca ma obowiązek wykorzystania do mycia pojemników środków biodegradowalnych i dezynfekujących posiadających atest Państwowego Zakładu Higieny, dopuszczający środek do obrotu na terenie Polski.  Wykonawca zobowiązany jest do uwzględnieniu w harmonogramach odbioru odpadów informacji o terminach realizacji usługi.</w:delText>
        </w:r>
      </w:del>
    </w:p>
    <w:p w14:paraId="5E1768E2" w14:textId="77777777" w:rsidR="00361B44" w:rsidRPr="008416E6" w:rsidRDefault="00361B44">
      <w:pPr>
        <w:autoSpaceDE w:val="0"/>
        <w:autoSpaceDN w:val="0"/>
        <w:spacing w:line="312" w:lineRule="auto"/>
        <w:rPr>
          <w:rPrChange w:id="13194" w:author="Robert Pasternak" w:date="2021-09-07T12:47:00Z">
            <w:rPr>
              <w:rFonts w:ascii="Times" w:hAnsi="Times" w:cs="Arial"/>
            </w:rPr>
          </w:rPrChange>
        </w:rPr>
        <w:pPrChange w:id="13195" w:author="Robert Pasternak" w:date="2021-05-13T11:34:00Z">
          <w:pPr>
            <w:autoSpaceDE w:val="0"/>
            <w:autoSpaceDN w:val="0"/>
            <w:spacing w:line="360" w:lineRule="auto"/>
          </w:pPr>
        </w:pPrChange>
      </w:pPr>
    </w:p>
    <w:p w14:paraId="431F9452" w14:textId="77777777" w:rsidR="00361B44" w:rsidRPr="008416E6" w:rsidRDefault="00E11DE4">
      <w:pPr>
        <w:pStyle w:val="Akapitzlist"/>
        <w:numPr>
          <w:ilvl w:val="0"/>
          <w:numId w:val="25"/>
        </w:numPr>
        <w:autoSpaceDE w:val="0"/>
        <w:autoSpaceDN w:val="0"/>
        <w:spacing w:line="312" w:lineRule="auto"/>
        <w:rPr>
          <w:rPrChange w:id="13196" w:author="Robert Pasternak" w:date="2021-09-07T12:47:00Z">
            <w:rPr>
              <w:rFonts w:ascii="Times" w:hAnsi="Times" w:cs="Arial"/>
            </w:rPr>
          </w:rPrChange>
        </w:rPr>
        <w:pPrChange w:id="13197" w:author="Robert Pasternak" w:date="2021-05-13T11:34:00Z">
          <w:pPr>
            <w:pStyle w:val="Akapitzlist"/>
            <w:numPr>
              <w:numId w:val="25"/>
            </w:numPr>
            <w:autoSpaceDE w:val="0"/>
            <w:autoSpaceDN w:val="0"/>
            <w:spacing w:line="360" w:lineRule="auto"/>
            <w:ind w:left="360" w:hanging="360"/>
          </w:pPr>
        </w:pPrChange>
      </w:pPr>
      <w:r w:rsidRPr="008416E6">
        <w:rPr>
          <w:rPrChange w:id="13198" w:author="Robert Pasternak" w:date="2021-09-07T12:47:00Z">
            <w:rPr>
              <w:rFonts w:ascii="Times" w:hAnsi="Times" w:cs="Arial"/>
            </w:rPr>
          </w:rPrChange>
        </w:rPr>
        <w:t>Wykonawca jest zobowiązany ponadto:</w:t>
      </w:r>
    </w:p>
    <w:p w14:paraId="2D89EF0C" w14:textId="77777777" w:rsidR="00361B44" w:rsidRPr="008416E6" w:rsidRDefault="00361B44">
      <w:pPr>
        <w:pStyle w:val="Akapitzlist"/>
        <w:autoSpaceDE w:val="0"/>
        <w:autoSpaceDN w:val="0"/>
        <w:spacing w:line="312" w:lineRule="auto"/>
        <w:ind w:left="360"/>
        <w:rPr>
          <w:b/>
          <w:rPrChange w:id="13199" w:author="Robert Pasternak" w:date="2021-09-07T12:47:00Z">
            <w:rPr>
              <w:rFonts w:ascii="Times" w:hAnsi="Times" w:cs="Arial"/>
              <w:b/>
            </w:rPr>
          </w:rPrChange>
        </w:rPr>
        <w:pPrChange w:id="13200" w:author="Robert Pasternak" w:date="2021-05-13T11:34:00Z">
          <w:pPr>
            <w:pStyle w:val="Akapitzlist"/>
            <w:autoSpaceDE w:val="0"/>
            <w:autoSpaceDN w:val="0"/>
            <w:spacing w:line="360" w:lineRule="auto"/>
            <w:ind w:left="360"/>
          </w:pPr>
        </w:pPrChange>
      </w:pPr>
    </w:p>
    <w:p w14:paraId="1FA4705C" w14:textId="77777777" w:rsidR="00EB52F5" w:rsidRPr="008416E6" w:rsidDel="00AB55F9" w:rsidRDefault="00E11DE4">
      <w:pPr>
        <w:pStyle w:val="Akapitzlist"/>
        <w:numPr>
          <w:ilvl w:val="0"/>
          <w:numId w:val="70"/>
        </w:numPr>
        <w:autoSpaceDE w:val="0"/>
        <w:autoSpaceDN w:val="0"/>
        <w:spacing w:line="312" w:lineRule="auto"/>
        <w:ind w:left="709"/>
        <w:rPr>
          <w:ins w:id="13201" w:author="Robert Pasternak" w:date="2021-07-28T13:02:00Z"/>
          <w:del w:id="13202" w:author="kaluz" w:date="2021-09-07T05:52:00Z"/>
        </w:rPr>
        <w:pPrChange w:id="13203" w:author="Robert Pasternak" w:date="2021-07-02T09:11:00Z">
          <w:pPr>
            <w:pStyle w:val="Akapitzlist"/>
            <w:numPr>
              <w:numId w:val="28"/>
            </w:numPr>
            <w:autoSpaceDE w:val="0"/>
            <w:autoSpaceDN w:val="0"/>
            <w:spacing w:line="360" w:lineRule="auto"/>
            <w:ind w:left="1068" w:hanging="360"/>
          </w:pPr>
        </w:pPrChange>
      </w:pPr>
      <w:r w:rsidRPr="008416E6">
        <w:rPr>
          <w:rPrChange w:id="13204" w:author="Robert Pasternak" w:date="2021-09-07T12:47:00Z">
            <w:rPr>
              <w:rFonts w:ascii="Times" w:hAnsi="Times" w:cs="Arial"/>
            </w:rPr>
          </w:rPrChange>
        </w:rPr>
        <w:t>w okresie realizacji Przedmiotu zamówienia</w:t>
      </w:r>
      <w:ins w:id="13205" w:author="Piotr Szumlak" w:date="2021-07-09T07:38:00Z">
        <w:r w:rsidR="00361B44" w:rsidRPr="008416E6">
          <w:t xml:space="preserve"> </w:t>
        </w:r>
      </w:ins>
      <w:r w:rsidRPr="008416E6">
        <w:rPr>
          <w:rPrChange w:id="13206" w:author="Robert Pasternak" w:date="2021-09-07T12:47:00Z">
            <w:rPr>
              <w:rFonts w:ascii="Times" w:hAnsi="Times" w:cs="Arial"/>
            </w:rPr>
          </w:rPrChange>
        </w:rPr>
        <w:t xml:space="preserve">do zatrudnienia na podstawie umowy o pracę, w rozumieniu </w:t>
      </w:r>
      <w:del w:id="13207" w:author="Robert Pasternak" w:date="2021-06-08T13:49:00Z">
        <w:r w:rsidRPr="008416E6">
          <w:rPr>
            <w:rPrChange w:id="13208" w:author="Robert Pasternak" w:date="2021-09-07T12:47:00Z">
              <w:rPr>
                <w:rFonts w:ascii="Times" w:hAnsi="Times" w:cs="Arial"/>
              </w:rPr>
            </w:rPrChange>
          </w:rPr>
          <w:delText xml:space="preserve">art. 22 §1 </w:delText>
        </w:r>
      </w:del>
      <w:r w:rsidRPr="008416E6">
        <w:rPr>
          <w:rPrChange w:id="13209" w:author="Robert Pasternak" w:date="2021-09-07T12:47:00Z">
            <w:rPr>
              <w:rFonts w:ascii="Times" w:hAnsi="Times" w:cs="Arial"/>
            </w:rPr>
          </w:rPrChange>
        </w:rPr>
        <w:t xml:space="preserve">ustawy z dnia 26 czerwca 1974 r. - Kodeks </w:t>
      </w:r>
      <w:r w:rsidR="00B10A5A" w:rsidRPr="008416E6">
        <w:rPr>
          <w:shd w:val="clear" w:color="auto" w:fill="FFFFFF" w:themeFill="background1"/>
        </w:rPr>
        <w:t xml:space="preserve">pracy </w:t>
      </w:r>
      <w:r w:rsidR="00B10A5A" w:rsidRPr="008416E6">
        <w:rPr>
          <w:shd w:val="clear" w:color="auto" w:fill="FFFFFF" w:themeFill="background1"/>
          <w:rPrChange w:id="13210" w:author="Robert Pasternak" w:date="2021-09-07T12:47:00Z">
            <w:rPr>
              <w:color w:val="222222"/>
              <w:shd w:val="clear" w:color="auto" w:fill="FFFFFF" w:themeFill="background1"/>
            </w:rPr>
          </w:rPrChange>
        </w:rPr>
        <w:t> </w:t>
      </w:r>
      <w:r w:rsidR="00B10A5A" w:rsidRPr="008416E6">
        <w:rPr>
          <w:shd w:val="clear" w:color="auto" w:fill="FFFFFF" w:themeFill="background1"/>
          <w:rPrChange w:id="13211" w:author="Robert Pasternak" w:date="2021-09-07T12:47:00Z">
            <w:rPr>
              <w:color w:val="222222"/>
              <w:shd w:val="clear" w:color="auto" w:fill="FFFFFF" w:themeFill="background1"/>
            </w:rPr>
          </w:rPrChange>
        </w:rPr>
        <w:br/>
      </w:r>
      <w:del w:id="13212" w:author="Robert Pasternak" w:date="2021-06-08T13:50:00Z">
        <w:r w:rsidR="00B10A5A" w:rsidRPr="008416E6">
          <w:rPr>
            <w:shd w:val="clear" w:color="auto" w:fill="FFFFFF" w:themeFill="background1"/>
            <w:rPrChange w:id="13213" w:author="Robert Pasternak" w:date="2021-09-07T12:47:00Z">
              <w:rPr>
                <w:color w:val="222222"/>
                <w:shd w:val="clear" w:color="auto" w:fill="FFFFFF" w:themeFill="background1"/>
              </w:rPr>
            </w:rPrChange>
          </w:rPr>
          <w:delText>(Dz.U. 2019 poz. 1040)</w:delText>
        </w:r>
      </w:del>
      <w:r w:rsidRPr="008416E6">
        <w:rPr>
          <w:rPrChange w:id="13214" w:author="Robert Pasternak" w:date="2021-09-07T12:47:00Z">
            <w:rPr>
              <w:rFonts w:ascii="Times" w:hAnsi="Times" w:cs="Arial"/>
            </w:rPr>
          </w:rPrChange>
        </w:rPr>
        <w:t>100% osób zaangażowanych bezpośrednio przy realizacji Przedmiotu zamówienia</w:t>
      </w:r>
      <w:ins w:id="13215" w:author="Robert Pasternak" w:date="2021-05-12T13:20:00Z">
        <w:r w:rsidRPr="008416E6">
          <w:rPr>
            <w:rPrChange w:id="13216" w:author="Robert Pasternak" w:date="2021-09-07T12:47:00Z">
              <w:rPr>
                <w:rFonts w:ascii="Times" w:hAnsi="Times" w:cs="Arial"/>
              </w:rPr>
            </w:rPrChange>
          </w:rPr>
          <w:t>. Zamawiający wymaga, aby w ca</w:t>
        </w:r>
      </w:ins>
      <w:ins w:id="13217" w:author="Robert Pasternak" w:date="2021-05-12T13:21:00Z">
        <w:r w:rsidRPr="008416E6">
          <w:rPr>
            <w:rPrChange w:id="13218" w:author="Robert Pasternak" w:date="2021-09-07T12:47:00Z">
              <w:rPr>
                <w:rFonts w:ascii="Times" w:hAnsi="Times" w:cs="Arial"/>
              </w:rPr>
            </w:rPrChange>
          </w:rPr>
          <w:t>łym okresie realizacji Przedmiotu zamówienia Wykonawca zatrudniał:</w:t>
        </w:r>
      </w:ins>
    </w:p>
    <w:p w14:paraId="02773A77" w14:textId="77777777" w:rsidR="00EB52F5" w:rsidRPr="008416E6" w:rsidDel="00AB55F9" w:rsidRDefault="00EB52F5">
      <w:pPr>
        <w:pStyle w:val="Akapitzlist"/>
        <w:numPr>
          <w:ilvl w:val="0"/>
          <w:numId w:val="70"/>
        </w:numPr>
        <w:autoSpaceDE w:val="0"/>
        <w:autoSpaceDN w:val="0"/>
        <w:spacing w:line="312" w:lineRule="auto"/>
        <w:ind w:left="709"/>
        <w:rPr>
          <w:ins w:id="13219" w:author="Robert Pasternak" w:date="2021-07-28T13:02:00Z"/>
          <w:del w:id="13220" w:author="kaluz" w:date="2021-09-07T05:52:00Z"/>
        </w:rPr>
        <w:pPrChange w:id="13221" w:author="Robert Pasternak" w:date="2021-07-28T13:02:00Z">
          <w:pPr>
            <w:pStyle w:val="Akapitzlist"/>
            <w:numPr>
              <w:numId w:val="28"/>
            </w:numPr>
            <w:autoSpaceDE w:val="0"/>
            <w:autoSpaceDN w:val="0"/>
            <w:spacing w:line="360" w:lineRule="auto"/>
            <w:ind w:left="1068" w:hanging="360"/>
          </w:pPr>
        </w:pPrChange>
      </w:pPr>
    </w:p>
    <w:p w14:paraId="330A8DD2" w14:textId="77777777" w:rsidR="00361B44" w:rsidRPr="008416E6" w:rsidRDefault="00E11DE4">
      <w:pPr>
        <w:pStyle w:val="Akapitzlist"/>
        <w:numPr>
          <w:ilvl w:val="0"/>
          <w:numId w:val="70"/>
        </w:numPr>
        <w:autoSpaceDE w:val="0"/>
        <w:autoSpaceDN w:val="0"/>
        <w:spacing w:line="312" w:lineRule="auto"/>
        <w:ind w:left="709"/>
        <w:rPr>
          <w:rPrChange w:id="13222" w:author="Robert Pasternak" w:date="2021-09-07T12:47:00Z">
            <w:rPr>
              <w:rFonts w:ascii="Times" w:hAnsi="Times" w:cs="Arial"/>
            </w:rPr>
          </w:rPrChange>
        </w:rPr>
        <w:pPrChange w:id="13223" w:author="kaluz" w:date="2021-09-07T05:52:00Z">
          <w:pPr>
            <w:pStyle w:val="Akapitzlist"/>
            <w:numPr>
              <w:numId w:val="28"/>
            </w:numPr>
            <w:autoSpaceDE w:val="0"/>
            <w:autoSpaceDN w:val="0"/>
            <w:spacing w:line="360" w:lineRule="auto"/>
            <w:ind w:left="1068" w:hanging="360"/>
          </w:pPr>
        </w:pPrChange>
      </w:pPr>
      <w:del w:id="13224" w:author="Robert Pasternak" w:date="2021-05-12T13:21:00Z">
        <w:r w:rsidRPr="008416E6">
          <w:rPr>
            <w:rPrChange w:id="13225" w:author="Robert Pasternak" w:date="2021-09-07T12:47:00Z">
              <w:rPr>
                <w:rFonts w:ascii="Times" w:hAnsi="Times" w:cs="Arial"/>
              </w:rPr>
            </w:rPrChange>
          </w:rPr>
          <w:delText>, w szczególności:</w:delText>
        </w:r>
      </w:del>
    </w:p>
    <w:p w14:paraId="36EF79AC" w14:textId="77777777" w:rsidR="00361B44" w:rsidRPr="008416E6" w:rsidRDefault="00361B44">
      <w:pPr>
        <w:pStyle w:val="Akapitzlist"/>
        <w:numPr>
          <w:ilvl w:val="0"/>
          <w:numId w:val="29"/>
        </w:numPr>
        <w:autoSpaceDE w:val="0"/>
        <w:autoSpaceDN w:val="0"/>
        <w:spacing w:line="312" w:lineRule="auto"/>
        <w:rPr>
          <w:rPrChange w:id="13226" w:author="Robert Pasternak" w:date="2021-09-07T12:47:00Z">
            <w:rPr>
              <w:rFonts w:ascii="Times" w:hAnsi="Times" w:cs="Arial"/>
            </w:rPr>
          </w:rPrChange>
        </w:rPr>
        <w:pPrChange w:id="13227" w:author="Robert Pasternak" w:date="2021-07-02T09:11:00Z">
          <w:pPr>
            <w:pStyle w:val="Akapitzlist"/>
            <w:numPr>
              <w:numId w:val="29"/>
            </w:numPr>
            <w:autoSpaceDE w:val="0"/>
            <w:autoSpaceDN w:val="0"/>
            <w:spacing w:line="360" w:lineRule="auto"/>
            <w:ind w:left="1068" w:hanging="360"/>
          </w:pPr>
        </w:pPrChange>
      </w:pPr>
      <w:ins w:id="13228" w:author="Piotr Szumlak" w:date="2021-07-09T07:38:00Z">
        <w:del w:id="13229" w:author="Robert Pasternak" w:date="2021-08-02T14:28:00Z">
          <w:r w:rsidRPr="008416E6" w:rsidDel="005A38AA">
            <w:delText xml:space="preserve"> </w:delText>
          </w:r>
        </w:del>
      </w:ins>
      <w:r w:rsidR="00E11DE4" w:rsidRPr="008416E6">
        <w:rPr>
          <w:rPrChange w:id="13230" w:author="Robert Pasternak" w:date="2021-09-07T12:47:00Z">
            <w:rPr>
              <w:rFonts w:ascii="Times" w:hAnsi="Times" w:cs="Arial"/>
            </w:rPr>
          </w:rPrChange>
        </w:rPr>
        <w:t>kierowców</w:t>
      </w:r>
      <w:ins w:id="13231" w:author="Robert Pasternak" w:date="2021-05-12T13:18:00Z">
        <w:r w:rsidR="00E11DE4" w:rsidRPr="008416E6">
          <w:rPr>
            <w:rPrChange w:id="13232" w:author="Robert Pasternak" w:date="2021-09-07T12:47:00Z">
              <w:rPr>
                <w:rFonts w:ascii="Times" w:hAnsi="Times" w:cs="Arial"/>
              </w:rPr>
            </w:rPrChange>
          </w:rPr>
          <w:t xml:space="preserve"> posiadających niezb</w:t>
        </w:r>
      </w:ins>
      <w:ins w:id="13233" w:author="Robert Pasternak" w:date="2021-05-12T13:19:00Z">
        <w:r w:rsidR="00E11DE4" w:rsidRPr="008416E6">
          <w:rPr>
            <w:rPrChange w:id="13234" w:author="Robert Pasternak" w:date="2021-09-07T12:47:00Z">
              <w:rPr>
                <w:rFonts w:ascii="Times" w:hAnsi="Times" w:cs="Arial"/>
              </w:rPr>
            </w:rPrChange>
          </w:rPr>
          <w:t>ędne uprawnienia do kierowania i obsługi pojazdów przeznaczonych do odbioru odpadów komunalnych z t</w:t>
        </w:r>
        <w:r w:rsidR="00B10A5A" w:rsidRPr="008416E6">
          <w:t xml:space="preserve">erenu </w:t>
        </w:r>
      </w:ins>
      <w:ins w:id="13235" w:author="Robert Pasternak" w:date="2021-07-02T09:12:00Z">
        <w:r w:rsidR="00746989" w:rsidRPr="008416E6">
          <w:t>G</w:t>
        </w:r>
      </w:ins>
      <w:ins w:id="13236" w:author="Robert Pasternak" w:date="2021-05-12T13:19:00Z">
        <w:r w:rsidR="00B10A5A" w:rsidRPr="008416E6">
          <w:t xml:space="preserve">miny, w tym </w:t>
        </w:r>
        <w:r w:rsidR="00E11DE4" w:rsidRPr="008416E6">
          <w:rPr>
            <w:rPrChange w:id="13237" w:author="Robert Pasternak" w:date="2021-09-07T12:47:00Z">
              <w:rPr>
                <w:rFonts w:ascii="Times" w:hAnsi="Times" w:cs="Arial"/>
              </w:rPr>
            </w:rPrChange>
          </w:rPr>
          <w:t>posiadających uprawnienia do obsługi pojazdów wyposa</w:t>
        </w:r>
      </w:ins>
      <w:ins w:id="13238" w:author="Robert Pasternak" w:date="2021-05-12T13:20:00Z">
        <w:r w:rsidR="00E11DE4" w:rsidRPr="008416E6">
          <w:rPr>
            <w:rPrChange w:id="13239" w:author="Robert Pasternak" w:date="2021-09-07T12:47:00Z">
              <w:rPr>
                <w:rFonts w:ascii="Times" w:hAnsi="Times" w:cs="Arial"/>
              </w:rPr>
            </w:rPrChange>
          </w:rPr>
          <w:t>żonych w system hydraulicznego dźwigu samochodowego (HDS)</w:t>
        </w:r>
      </w:ins>
      <w:ins w:id="13240" w:author="Robert Pasternak" w:date="2021-05-13T11:22:00Z">
        <w:r w:rsidR="00E11DE4" w:rsidRPr="008416E6">
          <w:rPr>
            <w:rPrChange w:id="13241" w:author="Robert Pasternak" w:date="2021-09-07T12:47:00Z">
              <w:rPr>
                <w:rFonts w:ascii="Times" w:hAnsi="Times" w:cs="Arial"/>
              </w:rPr>
            </w:rPrChange>
          </w:rPr>
          <w:t xml:space="preserve">, </w:t>
        </w:r>
      </w:ins>
      <w:del w:id="13242" w:author="Robert Pasternak" w:date="2021-05-12T13:20:00Z">
        <w:r w:rsidR="00E11DE4" w:rsidRPr="008416E6">
          <w:rPr>
            <w:rPrChange w:id="13243" w:author="Robert Pasternak" w:date="2021-09-07T12:47:00Z">
              <w:rPr>
                <w:rFonts w:ascii="Times" w:hAnsi="Times" w:cs="Arial"/>
              </w:rPr>
            </w:rPrChange>
          </w:rPr>
          <w:delText xml:space="preserve"> – warunek dotyczy osób kierujących pojazdami  przystosowanymi do odbioru i transportu odpadów</w:delText>
        </w:r>
      </w:del>
      <w:del w:id="13244" w:author="Robert Pasternak" w:date="2021-08-02T14:29:00Z">
        <w:r w:rsidR="00E11DE4" w:rsidRPr="008416E6" w:rsidDel="005A38AA">
          <w:rPr>
            <w:rPrChange w:id="13245" w:author="Robert Pasternak" w:date="2021-09-07T12:47:00Z">
              <w:rPr>
                <w:rFonts w:ascii="Times" w:hAnsi="Times" w:cs="Arial"/>
              </w:rPr>
            </w:rPrChange>
          </w:rPr>
          <w:delText>;</w:delText>
        </w:r>
      </w:del>
    </w:p>
    <w:p w14:paraId="1C1B97CC" w14:textId="77777777" w:rsidR="00361B44" w:rsidRPr="008416E6" w:rsidRDefault="00361B44">
      <w:pPr>
        <w:pStyle w:val="Akapitzlist"/>
        <w:numPr>
          <w:ilvl w:val="0"/>
          <w:numId w:val="29"/>
        </w:numPr>
        <w:autoSpaceDE w:val="0"/>
        <w:autoSpaceDN w:val="0"/>
        <w:spacing w:line="312" w:lineRule="auto"/>
        <w:rPr>
          <w:rPrChange w:id="13246" w:author="Robert Pasternak" w:date="2021-09-07T12:47:00Z">
            <w:rPr>
              <w:rFonts w:ascii="Times" w:hAnsi="Times" w:cs="Arial"/>
            </w:rPr>
          </w:rPrChange>
        </w:rPr>
        <w:pPrChange w:id="13247" w:author="Robert Pasternak" w:date="2021-05-13T11:34:00Z">
          <w:pPr>
            <w:pStyle w:val="Akapitzlist"/>
            <w:numPr>
              <w:numId w:val="29"/>
            </w:numPr>
            <w:autoSpaceDE w:val="0"/>
            <w:autoSpaceDN w:val="0"/>
            <w:spacing w:line="360" w:lineRule="auto"/>
            <w:ind w:left="1068" w:hanging="360"/>
          </w:pPr>
        </w:pPrChange>
      </w:pPr>
      <w:ins w:id="13248" w:author="Piotr Szumlak" w:date="2021-07-09T07:38:00Z">
        <w:del w:id="13249" w:author="Robert Pasternak" w:date="2021-08-02T14:29:00Z">
          <w:r w:rsidRPr="008416E6" w:rsidDel="005A38AA">
            <w:delText xml:space="preserve"> </w:delText>
          </w:r>
        </w:del>
      </w:ins>
      <w:r w:rsidR="00E11DE4" w:rsidRPr="008416E6">
        <w:rPr>
          <w:rPrChange w:id="13250" w:author="Robert Pasternak" w:date="2021-09-07T12:47:00Z">
            <w:rPr>
              <w:rFonts w:ascii="Times" w:hAnsi="Times" w:cs="Arial"/>
            </w:rPr>
          </w:rPrChange>
        </w:rPr>
        <w:t>os</w:t>
      </w:r>
      <w:ins w:id="13251" w:author="Robert Pasternak" w:date="2021-08-02T14:29:00Z">
        <w:r w:rsidR="005A38AA" w:rsidRPr="008416E6">
          <w:t>oby</w:t>
        </w:r>
      </w:ins>
      <w:del w:id="13252" w:author="Robert Pasternak" w:date="2021-08-02T14:29:00Z">
        <w:r w:rsidR="00E11DE4" w:rsidRPr="008416E6" w:rsidDel="005A38AA">
          <w:rPr>
            <w:rPrChange w:id="13253" w:author="Robert Pasternak" w:date="2021-09-07T12:47:00Z">
              <w:rPr>
                <w:rFonts w:ascii="Times" w:hAnsi="Times" w:cs="Arial"/>
              </w:rPr>
            </w:rPrChange>
          </w:rPr>
          <w:delText>ób</w:delText>
        </w:r>
      </w:del>
      <w:r w:rsidR="00E11DE4" w:rsidRPr="008416E6">
        <w:rPr>
          <w:rPrChange w:id="13254" w:author="Robert Pasternak" w:date="2021-09-07T12:47:00Z">
            <w:rPr>
              <w:rFonts w:ascii="Times" w:hAnsi="Times" w:cs="Arial"/>
            </w:rPr>
          </w:rPrChange>
        </w:rPr>
        <w:t xml:space="preserve"> obsługując</w:t>
      </w:r>
      <w:ins w:id="13255" w:author="Robert Pasternak" w:date="2021-08-02T14:29:00Z">
        <w:r w:rsidR="005A38AA" w:rsidRPr="008416E6">
          <w:t>e</w:t>
        </w:r>
      </w:ins>
      <w:del w:id="13256" w:author="Robert Pasternak" w:date="2021-08-02T14:29:00Z">
        <w:r w:rsidR="00E11DE4" w:rsidRPr="008416E6" w:rsidDel="005A38AA">
          <w:rPr>
            <w:rPrChange w:id="13257" w:author="Robert Pasternak" w:date="2021-09-07T12:47:00Z">
              <w:rPr>
                <w:rFonts w:ascii="Times" w:hAnsi="Times" w:cs="Arial"/>
              </w:rPr>
            </w:rPrChange>
          </w:rPr>
          <w:delText>ych</w:delText>
        </w:r>
      </w:del>
      <w:r w:rsidR="00E11DE4" w:rsidRPr="008416E6">
        <w:rPr>
          <w:rPrChange w:id="13258" w:author="Robert Pasternak" w:date="2021-09-07T12:47:00Z">
            <w:rPr>
              <w:rFonts w:ascii="Times" w:hAnsi="Times" w:cs="Arial"/>
            </w:rPr>
          </w:rPrChange>
        </w:rPr>
        <w:t xml:space="preserve"> załadunek odpadów do pojazdów;</w:t>
      </w:r>
    </w:p>
    <w:p w14:paraId="699B3E8E" w14:textId="77777777" w:rsidR="00361B44" w:rsidRPr="008416E6" w:rsidRDefault="005A38AA">
      <w:pPr>
        <w:pStyle w:val="Akapitzlist"/>
        <w:numPr>
          <w:ilvl w:val="0"/>
          <w:numId w:val="29"/>
        </w:numPr>
        <w:autoSpaceDE w:val="0"/>
        <w:autoSpaceDN w:val="0"/>
        <w:spacing w:line="312" w:lineRule="auto"/>
        <w:rPr>
          <w:rPrChange w:id="13259" w:author="Robert Pasternak" w:date="2021-09-07T12:47:00Z">
            <w:rPr>
              <w:rFonts w:ascii="Times" w:hAnsi="Times" w:cs="Arial"/>
            </w:rPr>
          </w:rPrChange>
        </w:rPr>
        <w:pPrChange w:id="13260" w:author="Robert Pasternak" w:date="2021-05-13T11:34:00Z">
          <w:pPr>
            <w:pStyle w:val="Akapitzlist"/>
            <w:numPr>
              <w:numId w:val="29"/>
            </w:numPr>
            <w:autoSpaceDE w:val="0"/>
            <w:autoSpaceDN w:val="0"/>
            <w:spacing w:line="360" w:lineRule="auto"/>
            <w:ind w:left="1068" w:hanging="360"/>
          </w:pPr>
        </w:pPrChange>
      </w:pPr>
      <w:ins w:id="13261" w:author="Robert Pasternak" w:date="2021-08-02T14:29:00Z">
        <w:r w:rsidRPr="008416E6">
          <w:t>osoby</w:t>
        </w:r>
      </w:ins>
      <w:del w:id="13262" w:author="Robert Pasternak" w:date="2021-08-02T14:29:00Z">
        <w:r w:rsidR="00E11DE4" w:rsidRPr="008416E6" w:rsidDel="005A38AA">
          <w:rPr>
            <w:rPrChange w:id="13263" w:author="Robert Pasternak" w:date="2021-09-07T12:47:00Z">
              <w:rPr>
                <w:rFonts w:ascii="Times" w:hAnsi="Times" w:cs="Arial"/>
              </w:rPr>
            </w:rPrChange>
          </w:rPr>
          <w:delText>os</w:delText>
        </w:r>
      </w:del>
      <w:ins w:id="13264" w:author="Piotr Szumlak" w:date="2021-07-09T07:38:00Z">
        <w:del w:id="13265" w:author="Robert Pasternak" w:date="2021-08-02T14:29:00Z">
          <w:r w:rsidR="00361B44" w:rsidRPr="008416E6" w:rsidDel="005A38AA">
            <w:delText>sześć os</w:delText>
          </w:r>
        </w:del>
        <w:r w:rsidR="00361B44" w:rsidRPr="008416E6">
          <w:t xml:space="preserve"> </w:t>
        </w:r>
      </w:ins>
      <w:del w:id="13266" w:author="Robert Pasternak" w:date="2021-05-13T08:02:00Z">
        <w:r w:rsidR="00E11DE4" w:rsidRPr="008416E6">
          <w:rPr>
            <w:rPrChange w:id="13267" w:author="Robert Pasternak" w:date="2021-09-07T12:47:00Z">
              <w:rPr>
                <w:rFonts w:ascii="Times" w:hAnsi="Times" w:cs="Arial"/>
              </w:rPr>
            </w:rPrChange>
          </w:rPr>
          <w:delText>oby (osób)</w:delText>
        </w:r>
      </w:del>
      <w:r w:rsidR="00E11DE4" w:rsidRPr="008416E6">
        <w:rPr>
          <w:rPrChange w:id="13268" w:author="Robert Pasternak" w:date="2021-09-07T12:47:00Z">
            <w:rPr>
              <w:rFonts w:ascii="Times" w:hAnsi="Times" w:cs="Arial"/>
            </w:rPr>
          </w:rPrChange>
        </w:rPr>
        <w:t>wykonujące</w:t>
      </w:r>
      <w:del w:id="13269" w:author="Robert Pasternak" w:date="2021-08-02T14:30:00Z">
        <w:r w:rsidR="00E11DE4" w:rsidRPr="008416E6" w:rsidDel="005A38AA">
          <w:rPr>
            <w:rPrChange w:id="13270" w:author="Robert Pasternak" w:date="2021-09-07T12:47:00Z">
              <w:rPr>
                <w:rFonts w:ascii="Times" w:hAnsi="Times" w:cs="Arial"/>
              </w:rPr>
            </w:rPrChange>
          </w:rPr>
          <w:delText>j</w:delText>
        </w:r>
      </w:del>
      <w:r w:rsidR="00E11DE4" w:rsidRPr="008416E6">
        <w:rPr>
          <w:rPrChange w:id="13271" w:author="Robert Pasternak" w:date="2021-09-07T12:47:00Z">
            <w:rPr>
              <w:rFonts w:ascii="Times" w:hAnsi="Times" w:cs="Arial"/>
            </w:rPr>
          </w:rPrChange>
        </w:rPr>
        <w:t xml:space="preserve"> </w:t>
      </w:r>
      <w:del w:id="13272" w:author="Robert Pasternak" w:date="2021-07-12T15:02:00Z">
        <w:r w:rsidR="00E11DE4" w:rsidRPr="008416E6" w:rsidDel="00B60ACC">
          <w:rPr>
            <w:rPrChange w:id="13273" w:author="Robert Pasternak" w:date="2021-09-07T12:47:00Z">
              <w:rPr>
                <w:rFonts w:ascii="Times" w:hAnsi="Times" w:cs="Arial"/>
              </w:rPr>
            </w:rPrChange>
          </w:rPr>
          <w:delText>następujące czynności</w:delText>
        </w:r>
      </w:del>
      <w:ins w:id="13274" w:author="Robert Pasternak" w:date="2021-07-12T15:02:00Z">
        <w:r w:rsidR="00B60ACC" w:rsidRPr="008416E6">
          <w:t>czynności</w:t>
        </w:r>
      </w:ins>
      <w:ins w:id="13275" w:author="Robert Pasternak" w:date="2021-06-24T13:35:00Z">
        <w:r w:rsidR="00262E52" w:rsidRPr="008416E6">
          <w:t xml:space="preserve"> administracyjno- biurowe</w:t>
        </w:r>
      </w:ins>
      <w:ins w:id="13276" w:author="Robert Pasternak" w:date="2021-07-12T15:02:00Z">
        <w:r w:rsidRPr="008416E6">
          <w:t xml:space="preserve">, </w:t>
        </w:r>
        <w:r w:rsidR="00B60ACC" w:rsidRPr="008416E6">
          <w:t>w szczególności</w:t>
        </w:r>
      </w:ins>
      <w:r w:rsidR="00E11DE4" w:rsidRPr="008416E6">
        <w:rPr>
          <w:rPrChange w:id="13277" w:author="Robert Pasternak" w:date="2021-09-07T12:47:00Z">
            <w:rPr>
              <w:rFonts w:ascii="Times" w:hAnsi="Times" w:cs="Arial"/>
            </w:rPr>
          </w:rPrChange>
        </w:rPr>
        <w:t>:</w:t>
      </w:r>
    </w:p>
    <w:p w14:paraId="03BBB870" w14:textId="77777777" w:rsidR="00361B44" w:rsidRPr="008416E6" w:rsidRDefault="00746989">
      <w:pPr>
        <w:pStyle w:val="Akapitzlist"/>
        <w:autoSpaceDE w:val="0"/>
        <w:autoSpaceDN w:val="0"/>
        <w:spacing w:line="312" w:lineRule="auto"/>
        <w:ind w:left="1440"/>
        <w:rPr>
          <w:rPrChange w:id="13278" w:author="Robert Pasternak" w:date="2021-09-07T12:47:00Z">
            <w:rPr>
              <w:rFonts w:ascii="Times" w:hAnsi="Times" w:cs="Arial"/>
            </w:rPr>
          </w:rPrChange>
        </w:rPr>
        <w:pPrChange w:id="13279" w:author="Robert Pasternak" w:date="2021-07-02T09:11:00Z">
          <w:pPr>
            <w:pStyle w:val="Akapitzlist"/>
            <w:numPr>
              <w:numId w:val="30"/>
            </w:numPr>
            <w:autoSpaceDE w:val="0"/>
            <w:autoSpaceDN w:val="0"/>
            <w:spacing w:line="360" w:lineRule="auto"/>
            <w:ind w:left="1440" w:hanging="360"/>
          </w:pPr>
        </w:pPrChange>
      </w:pPr>
      <w:ins w:id="13280" w:author="Robert Pasternak" w:date="2021-07-02T09:11:00Z">
        <w:r w:rsidRPr="008416E6">
          <w:t xml:space="preserve">- </w:t>
        </w:r>
      </w:ins>
      <w:r w:rsidR="00E11DE4" w:rsidRPr="008416E6">
        <w:rPr>
          <w:rPrChange w:id="13281" w:author="Robert Pasternak" w:date="2021-09-07T12:47:00Z">
            <w:rPr>
              <w:rFonts w:ascii="Times" w:hAnsi="Times" w:cs="Arial"/>
            </w:rPr>
          </w:rPrChange>
        </w:rPr>
        <w:t>sprawowanie nadzoru nad realizacją przedmiotu umowy,</w:t>
      </w:r>
    </w:p>
    <w:p w14:paraId="539F54E9" w14:textId="77777777" w:rsidR="00361B44" w:rsidRPr="008416E6" w:rsidRDefault="00746989">
      <w:pPr>
        <w:pStyle w:val="Akapitzlist"/>
        <w:autoSpaceDE w:val="0"/>
        <w:autoSpaceDN w:val="0"/>
        <w:spacing w:line="312" w:lineRule="auto"/>
        <w:ind w:left="1440"/>
        <w:rPr>
          <w:rPrChange w:id="13282" w:author="Robert Pasternak" w:date="2021-09-07T12:47:00Z">
            <w:rPr>
              <w:rFonts w:ascii="Times" w:hAnsi="Times" w:cs="Arial"/>
            </w:rPr>
          </w:rPrChange>
        </w:rPr>
        <w:pPrChange w:id="13283" w:author="Robert Pasternak" w:date="2021-07-02T09:12:00Z">
          <w:pPr>
            <w:pStyle w:val="Akapitzlist"/>
            <w:numPr>
              <w:numId w:val="30"/>
            </w:numPr>
            <w:autoSpaceDE w:val="0"/>
            <w:autoSpaceDN w:val="0"/>
            <w:spacing w:line="360" w:lineRule="auto"/>
            <w:ind w:left="1440" w:hanging="360"/>
          </w:pPr>
        </w:pPrChange>
      </w:pPr>
      <w:ins w:id="13284" w:author="Robert Pasternak" w:date="2021-07-02T09:12:00Z">
        <w:r w:rsidRPr="008416E6">
          <w:t xml:space="preserve">- </w:t>
        </w:r>
      </w:ins>
      <w:r w:rsidR="00E11DE4" w:rsidRPr="008416E6">
        <w:rPr>
          <w:rPrChange w:id="13285" w:author="Robert Pasternak" w:date="2021-09-07T12:47:00Z">
            <w:rPr>
              <w:rFonts w:ascii="Times" w:hAnsi="Times" w:cs="Arial"/>
            </w:rPr>
          </w:rPrChange>
        </w:rPr>
        <w:t>sprawozdawczość, raportowanie,</w:t>
      </w:r>
      <w:ins w:id="13286" w:author="Robert Pasternak" w:date="2021-05-12T13:22:00Z">
        <w:r w:rsidR="00E11DE4" w:rsidRPr="008416E6">
          <w:rPr>
            <w:rPrChange w:id="13287" w:author="Robert Pasternak" w:date="2021-09-07T12:47:00Z">
              <w:rPr>
                <w:rFonts w:ascii="Times" w:hAnsi="Times" w:cs="Arial"/>
              </w:rPr>
            </w:rPrChange>
          </w:rPr>
          <w:t xml:space="preserve"> ewidencjonowanie odpadów,</w:t>
        </w:r>
      </w:ins>
      <w:ins w:id="13288" w:author="Robert Pasternak" w:date="2021-05-13T08:07:00Z">
        <w:r w:rsidR="00E11DE4" w:rsidRPr="008416E6">
          <w:rPr>
            <w:rPrChange w:id="13289" w:author="Robert Pasternak" w:date="2021-09-07T12:47:00Z">
              <w:rPr>
                <w:rFonts w:ascii="Times" w:hAnsi="Times" w:cs="Arial"/>
              </w:rPr>
            </w:rPrChange>
          </w:rPr>
          <w:t xml:space="preserve"> </w:t>
        </w:r>
      </w:ins>
    </w:p>
    <w:p w14:paraId="22895FA3" w14:textId="178730F7" w:rsidR="00361B44" w:rsidRPr="008416E6" w:rsidRDefault="00746989">
      <w:pPr>
        <w:pStyle w:val="Akapitzlist"/>
        <w:autoSpaceDE w:val="0"/>
        <w:autoSpaceDN w:val="0"/>
        <w:spacing w:line="312" w:lineRule="auto"/>
        <w:ind w:left="1440"/>
        <w:rPr>
          <w:ins w:id="13290" w:author="Robert Pasternak" w:date="2021-08-02T14:31:00Z"/>
        </w:rPr>
        <w:pPrChange w:id="13291" w:author="Robert Pasternak" w:date="2021-07-02T09:12:00Z">
          <w:pPr>
            <w:pStyle w:val="Akapitzlist"/>
            <w:numPr>
              <w:numId w:val="30"/>
            </w:numPr>
            <w:autoSpaceDE w:val="0"/>
            <w:autoSpaceDN w:val="0"/>
            <w:spacing w:line="360" w:lineRule="auto"/>
            <w:ind w:left="1440" w:hanging="360"/>
          </w:pPr>
        </w:pPrChange>
      </w:pPr>
      <w:ins w:id="13292" w:author="Robert Pasternak" w:date="2021-07-02T09:12:00Z">
        <w:r w:rsidRPr="008416E6">
          <w:t xml:space="preserve">- </w:t>
        </w:r>
      </w:ins>
      <w:r w:rsidR="00E11DE4" w:rsidRPr="008416E6">
        <w:rPr>
          <w:rPrChange w:id="13293" w:author="Robert Pasternak" w:date="2021-09-07T12:47:00Z">
            <w:rPr>
              <w:rFonts w:ascii="Times" w:hAnsi="Times" w:cs="Arial"/>
            </w:rPr>
          </w:rPrChange>
        </w:rPr>
        <w:t xml:space="preserve">obsługa </w:t>
      </w:r>
      <w:del w:id="13294" w:author="Robert Pasternak" w:date="2024-07-16T14:48:00Z">
        <w:r w:rsidR="00E11DE4" w:rsidRPr="008416E6" w:rsidDel="0010536A">
          <w:rPr>
            <w:rPrChange w:id="13295" w:author="Robert Pasternak" w:date="2021-09-07T12:47:00Z">
              <w:rPr>
                <w:rFonts w:ascii="Times" w:hAnsi="Times" w:cs="Arial"/>
              </w:rPr>
            </w:rPrChange>
          </w:rPr>
          <w:delText>PSZOK</w:delText>
        </w:r>
      </w:del>
      <w:ins w:id="13296" w:author="Robert Pasternak" w:date="2021-05-12T13:23:00Z">
        <w:r w:rsidR="00E11DE4" w:rsidRPr="008416E6">
          <w:rPr>
            <w:rPrChange w:id="13297" w:author="Robert Pasternak" w:date="2021-09-07T12:47:00Z">
              <w:rPr>
                <w:rFonts w:ascii="Times" w:hAnsi="Times" w:cs="Arial"/>
              </w:rPr>
            </w:rPrChange>
          </w:rPr>
          <w:t>Punktu Obsługi Mieszkańca</w:t>
        </w:r>
      </w:ins>
      <w:r w:rsidR="00E11DE4" w:rsidRPr="008416E6">
        <w:rPr>
          <w:rPrChange w:id="13298" w:author="Robert Pasternak" w:date="2021-09-07T12:47:00Z">
            <w:rPr>
              <w:rFonts w:ascii="Times" w:hAnsi="Times" w:cs="Arial"/>
            </w:rPr>
          </w:rPrChange>
        </w:rPr>
        <w:t>;</w:t>
      </w:r>
    </w:p>
    <w:p w14:paraId="0B26C6C3" w14:textId="77777777" w:rsidR="005A38AA" w:rsidRPr="008416E6" w:rsidRDefault="005A38AA">
      <w:pPr>
        <w:pStyle w:val="Akapitzlist"/>
        <w:autoSpaceDE w:val="0"/>
        <w:autoSpaceDN w:val="0"/>
        <w:spacing w:line="312" w:lineRule="auto"/>
        <w:ind w:left="1440"/>
        <w:rPr>
          <w:ins w:id="13299" w:author="Robert Pasternak" w:date="2021-05-13T08:03:00Z"/>
          <w:rPrChange w:id="13300" w:author="Robert Pasternak" w:date="2021-09-07T12:47:00Z">
            <w:rPr>
              <w:ins w:id="13301" w:author="Robert Pasternak" w:date="2021-05-13T08:03:00Z"/>
              <w:rFonts w:ascii="Times" w:hAnsi="Times" w:cs="Arial"/>
            </w:rPr>
          </w:rPrChange>
        </w:rPr>
        <w:pPrChange w:id="13302" w:author="Robert Pasternak" w:date="2021-07-02T09:12:00Z">
          <w:pPr>
            <w:pStyle w:val="Akapitzlist"/>
            <w:numPr>
              <w:numId w:val="30"/>
            </w:numPr>
            <w:autoSpaceDE w:val="0"/>
            <w:autoSpaceDN w:val="0"/>
            <w:spacing w:line="360" w:lineRule="auto"/>
            <w:ind w:left="1440" w:hanging="360"/>
          </w:pPr>
        </w:pPrChange>
      </w:pPr>
    </w:p>
    <w:p w14:paraId="69A3D272" w14:textId="77777777" w:rsidR="00361B44" w:rsidRPr="008416E6" w:rsidRDefault="00E11DE4">
      <w:pPr>
        <w:autoSpaceDE w:val="0"/>
        <w:autoSpaceDN w:val="0"/>
        <w:spacing w:line="312" w:lineRule="auto"/>
        <w:rPr>
          <w:ins w:id="13303" w:author="Robert Pasternak" w:date="2021-08-02T14:31:00Z"/>
        </w:rPr>
        <w:pPrChange w:id="13304" w:author="Robert Pasternak" w:date="2021-05-13T11:34:00Z">
          <w:pPr>
            <w:pStyle w:val="Akapitzlist"/>
            <w:numPr>
              <w:numId w:val="30"/>
            </w:numPr>
            <w:autoSpaceDE w:val="0"/>
            <w:autoSpaceDN w:val="0"/>
            <w:spacing w:line="360" w:lineRule="auto"/>
            <w:ind w:left="1440" w:hanging="360"/>
          </w:pPr>
        </w:pPrChange>
      </w:pPr>
      <w:ins w:id="13305" w:author="Robert Pasternak" w:date="2021-05-13T08:05:00Z">
        <w:r w:rsidRPr="008416E6">
          <w:rPr>
            <w:rPrChange w:id="13306" w:author="Robert Pasternak" w:date="2021-09-07T12:47:00Z">
              <w:rPr>
                <w:rFonts w:ascii="Times" w:hAnsi="Times" w:cs="Arial"/>
              </w:rPr>
            </w:rPrChange>
          </w:rPr>
          <w:t xml:space="preserve">W przypadku, gdy w ocenie Wykonawcy prawidłowe realizowanie </w:t>
        </w:r>
      </w:ins>
      <w:ins w:id="13307" w:author="Robert Pasternak" w:date="2021-06-08T13:51:00Z">
        <w:r w:rsidR="00351521" w:rsidRPr="008416E6">
          <w:t>P</w:t>
        </w:r>
      </w:ins>
      <w:ins w:id="13308" w:author="Robert Pasternak" w:date="2021-05-13T08:05:00Z">
        <w:r w:rsidRPr="008416E6">
          <w:rPr>
            <w:rPrChange w:id="13309" w:author="Robert Pasternak" w:date="2021-09-07T12:47:00Z">
              <w:rPr>
                <w:rFonts w:ascii="Times" w:hAnsi="Times" w:cs="Arial"/>
              </w:rPr>
            </w:rPrChange>
          </w:rPr>
          <w:t>rzedmiotu zam</w:t>
        </w:r>
      </w:ins>
      <w:ins w:id="13310" w:author="Robert Pasternak" w:date="2021-05-13T08:06:00Z">
        <w:r w:rsidRPr="008416E6">
          <w:rPr>
            <w:rPrChange w:id="13311" w:author="Robert Pasternak" w:date="2021-09-07T12:47:00Z">
              <w:rPr>
                <w:rFonts w:ascii="Times" w:hAnsi="Times" w:cs="Arial"/>
              </w:rPr>
            </w:rPrChange>
          </w:rPr>
          <w:t xml:space="preserve">ówienia wymaga zatrudnienia pracowników wykonujących inne </w:t>
        </w:r>
      </w:ins>
      <w:ins w:id="13312" w:author="Robert Pasternak" w:date="2021-06-08T13:51:00Z">
        <w:r w:rsidR="00617C5A" w:rsidRPr="008416E6">
          <w:t xml:space="preserve">niż </w:t>
        </w:r>
      </w:ins>
      <w:ins w:id="13313" w:author="Robert Pasternak" w:date="2021-05-13T08:06:00Z">
        <w:r w:rsidRPr="008416E6">
          <w:rPr>
            <w:rPrChange w:id="13314" w:author="Robert Pasternak" w:date="2021-09-07T12:47:00Z">
              <w:rPr>
                <w:rFonts w:ascii="Times" w:hAnsi="Times" w:cs="Arial"/>
              </w:rPr>
            </w:rPrChange>
          </w:rPr>
          <w:t>powy</w:t>
        </w:r>
      </w:ins>
      <w:ins w:id="13315" w:author="Robert Pasternak" w:date="2021-05-13T08:07:00Z">
        <w:r w:rsidRPr="008416E6">
          <w:rPr>
            <w:rPrChange w:id="13316" w:author="Robert Pasternak" w:date="2021-09-07T12:47:00Z">
              <w:rPr>
                <w:rFonts w:ascii="Times" w:hAnsi="Times" w:cs="Arial"/>
              </w:rPr>
            </w:rPrChange>
          </w:rPr>
          <w:t>ższe czynno</w:t>
        </w:r>
      </w:ins>
      <w:ins w:id="13317" w:author="Robert Pasternak" w:date="2021-05-13T08:08:00Z">
        <w:r w:rsidRPr="008416E6">
          <w:rPr>
            <w:rPrChange w:id="13318" w:author="Robert Pasternak" w:date="2021-09-07T12:47:00Z">
              <w:rPr>
                <w:rFonts w:ascii="Times" w:hAnsi="Times" w:cs="Arial"/>
              </w:rPr>
            </w:rPrChange>
          </w:rPr>
          <w:t xml:space="preserve">ści, Wykonawca zobowiązany jest </w:t>
        </w:r>
      </w:ins>
      <w:ins w:id="13319" w:author="Robert Pasternak" w:date="2021-06-23T08:15:00Z">
        <w:del w:id="13320" w:author="Piotr Szumlak" w:date="2021-07-09T10:28:00Z">
          <w:r w:rsidR="00DC275A" w:rsidRPr="008416E6" w:rsidDel="00FF568F">
            <w:br/>
          </w:r>
        </w:del>
      </w:ins>
      <w:ins w:id="13321" w:author="Robert Pasternak" w:date="2021-05-13T08:08:00Z">
        <w:r w:rsidRPr="008416E6">
          <w:rPr>
            <w:rPrChange w:id="13322" w:author="Robert Pasternak" w:date="2021-09-07T12:47:00Z">
              <w:rPr>
                <w:rFonts w:ascii="Times" w:hAnsi="Times" w:cs="Arial"/>
              </w:rPr>
            </w:rPrChange>
          </w:rPr>
          <w:t>do</w:t>
        </w:r>
      </w:ins>
      <w:ins w:id="13323" w:author="Robert Pasternak" w:date="2021-05-13T08:10:00Z">
        <w:r w:rsidRPr="008416E6">
          <w:rPr>
            <w:rPrChange w:id="13324" w:author="Robert Pasternak" w:date="2021-09-07T12:47:00Z">
              <w:rPr>
                <w:rFonts w:ascii="Times" w:hAnsi="Times" w:cs="Arial"/>
              </w:rPr>
            </w:rPrChange>
          </w:rPr>
          <w:t xml:space="preserve"> zatrudnienia dodatkowych osób według własnych potrzeb.</w:t>
        </w:r>
      </w:ins>
      <w:ins w:id="13325" w:author="Robert Pasternak" w:date="2021-05-13T08:11:00Z">
        <w:r w:rsidRPr="008416E6">
          <w:rPr>
            <w:rPrChange w:id="13326" w:author="Robert Pasternak" w:date="2021-09-07T12:47:00Z">
              <w:rPr>
                <w:rFonts w:ascii="Times" w:hAnsi="Times" w:cs="Arial"/>
              </w:rPr>
            </w:rPrChange>
          </w:rPr>
          <w:t xml:space="preserve"> Wykonawcy nie przysługuje prawo do wzrostu należnego wynagrodzenia z tego </w:t>
        </w:r>
        <w:del w:id="13327" w:author="Piotr Szumlak" w:date="2021-07-09T07:38:00Z">
          <w:r w:rsidRPr="008416E6" w:rsidDel="00361B44">
            <w:rPr>
              <w:rPrChange w:id="13328" w:author="Robert Pasternak" w:date="2021-09-07T12:47:00Z">
                <w:rPr>
                  <w:rFonts w:ascii="Times" w:hAnsi="Times" w:cs="Arial"/>
                </w:rPr>
              </w:rPrChange>
            </w:rPr>
            <w:delText>tytułu</w:delText>
          </w:r>
        </w:del>
      </w:ins>
      <w:ins w:id="13329" w:author="Robert Pasternak" w:date="2021-07-02T09:04:00Z">
        <w:del w:id="13330" w:author="Piotr Szumlak" w:date="2021-07-09T07:38:00Z">
          <w:r w:rsidR="0003508C" w:rsidRPr="008416E6" w:rsidDel="00361B44">
            <w:delText>an</w:delText>
          </w:r>
        </w:del>
      </w:ins>
      <w:ins w:id="13331" w:author="Piotr Szumlak" w:date="2021-07-09T07:38:00Z">
        <w:r w:rsidR="00361B44" w:rsidRPr="008416E6">
          <w:t>tytułu an</w:t>
        </w:r>
      </w:ins>
      <w:ins w:id="13332" w:author="Robert Pasternak" w:date="2021-07-02T09:04:00Z">
        <w:r w:rsidR="0003508C" w:rsidRPr="008416E6">
          <w:t>i</w:t>
        </w:r>
      </w:ins>
      <w:ins w:id="13333" w:author="Robert Pasternak" w:date="2021-06-08T13:51:00Z">
        <w:r w:rsidR="00617C5A" w:rsidRPr="008416E6">
          <w:t xml:space="preserve"> prawo do wynagrodzenia dodatkowego</w:t>
        </w:r>
      </w:ins>
      <w:ins w:id="13334" w:author="Robert Pasternak" w:date="2021-05-13T08:11:00Z">
        <w:r w:rsidRPr="008416E6">
          <w:rPr>
            <w:rPrChange w:id="13335" w:author="Robert Pasternak" w:date="2021-09-07T12:47:00Z">
              <w:rPr>
                <w:rFonts w:ascii="Times" w:hAnsi="Times" w:cs="Arial"/>
              </w:rPr>
            </w:rPrChange>
          </w:rPr>
          <w:t>.</w:t>
        </w:r>
      </w:ins>
    </w:p>
    <w:p w14:paraId="4CCD54AD" w14:textId="77777777" w:rsidR="005A38AA" w:rsidRPr="008416E6" w:rsidRDefault="005A38AA">
      <w:pPr>
        <w:autoSpaceDE w:val="0"/>
        <w:autoSpaceDN w:val="0"/>
        <w:spacing w:line="312" w:lineRule="auto"/>
        <w:pPrChange w:id="13336" w:author="Robert Pasternak" w:date="2021-05-13T11:34:00Z">
          <w:pPr>
            <w:pStyle w:val="Akapitzlist"/>
            <w:numPr>
              <w:numId w:val="30"/>
            </w:numPr>
            <w:autoSpaceDE w:val="0"/>
            <w:autoSpaceDN w:val="0"/>
            <w:spacing w:line="360" w:lineRule="auto"/>
            <w:ind w:left="1440" w:hanging="360"/>
          </w:pPr>
        </w:pPrChange>
      </w:pPr>
    </w:p>
    <w:p w14:paraId="7C3654F3" w14:textId="4F8CB103" w:rsidR="00361B44" w:rsidRPr="008416E6" w:rsidDel="00AB55F9" w:rsidRDefault="00E11DE4">
      <w:pPr>
        <w:pStyle w:val="Akapitzlist5"/>
        <w:numPr>
          <w:ilvl w:val="0"/>
          <w:numId w:val="70"/>
        </w:numPr>
        <w:tabs>
          <w:tab w:val="center" w:pos="5180"/>
          <w:tab w:val="right" w:pos="9716"/>
        </w:tabs>
        <w:spacing w:before="20" w:after="20" w:line="312" w:lineRule="auto"/>
        <w:rPr>
          <w:ins w:id="13337" w:author="Robert Pasternak" w:date="2021-08-02T14:31:00Z"/>
          <w:del w:id="13338" w:author="kaluz" w:date="2021-09-07T05:52:00Z"/>
          <w:rFonts w:ascii="Times New Roman" w:hAnsi="Times New Roman"/>
          <w:sz w:val="24"/>
          <w:szCs w:val="24"/>
        </w:rPr>
        <w:pPrChange w:id="13339" w:author="Robert Pasternak" w:date="2021-07-02T09:12:00Z">
          <w:pPr>
            <w:pStyle w:val="Akapitzlist5"/>
            <w:tabs>
              <w:tab w:val="center" w:pos="5180"/>
              <w:tab w:val="right" w:pos="9716"/>
            </w:tabs>
            <w:spacing w:before="20" w:after="20" w:line="360" w:lineRule="auto"/>
            <w:ind w:left="1068"/>
          </w:pPr>
        </w:pPrChange>
      </w:pPr>
      <w:r w:rsidRPr="008416E6">
        <w:rPr>
          <w:rFonts w:ascii="Times New Roman" w:hAnsi="Times New Roman"/>
          <w:sz w:val="24"/>
          <w:szCs w:val="24"/>
          <w:rPrChange w:id="13340" w:author="Robert Pasternak" w:date="2021-09-07T12:47:00Z">
            <w:rPr>
              <w:rFonts w:ascii="Times" w:hAnsi="Times"/>
            </w:rPr>
          </w:rPrChange>
        </w:rPr>
        <w:t xml:space="preserve">wynagradzania pracowników wykonujących Przedmiot zamówienia, wskazanych </w:t>
      </w:r>
      <w:r w:rsidRPr="008416E6">
        <w:rPr>
          <w:rFonts w:ascii="Times New Roman" w:hAnsi="Times New Roman"/>
          <w:sz w:val="24"/>
          <w:szCs w:val="24"/>
          <w:rPrChange w:id="13341" w:author="Robert Pasternak" w:date="2021-09-07T12:47:00Z">
            <w:rPr>
              <w:rFonts w:ascii="Times" w:hAnsi="Times"/>
            </w:rPr>
          </w:rPrChange>
        </w:rPr>
        <w:br/>
        <w:t xml:space="preserve">w </w:t>
      </w:r>
      <w:del w:id="13342" w:author="Robert Pasternak" w:date="2021-06-21T10:24:00Z">
        <w:r w:rsidRPr="008416E6">
          <w:rPr>
            <w:rFonts w:ascii="Times New Roman" w:hAnsi="Times New Roman"/>
            <w:sz w:val="24"/>
            <w:szCs w:val="24"/>
            <w:rPrChange w:id="13343" w:author="Robert Pasternak" w:date="2021-09-07T12:47:00Z">
              <w:rPr>
                <w:rFonts w:ascii="Times" w:hAnsi="Times"/>
              </w:rPr>
            </w:rPrChange>
          </w:rPr>
          <w:delText xml:space="preserve">Wykazie </w:delText>
        </w:r>
      </w:del>
      <w:ins w:id="13344" w:author="Robert Pasternak" w:date="2021-06-21T10:24:00Z">
        <w:r w:rsidR="00BE402F" w:rsidRPr="008416E6">
          <w:t>w</w:t>
        </w:r>
        <w:r w:rsidRPr="008416E6">
          <w:rPr>
            <w:rFonts w:ascii="Times New Roman" w:hAnsi="Times New Roman"/>
            <w:sz w:val="24"/>
            <w:szCs w:val="24"/>
            <w:rPrChange w:id="13345" w:author="Robert Pasternak" w:date="2021-09-07T12:47:00Z">
              <w:rPr>
                <w:rFonts w:ascii="Times" w:hAnsi="Times"/>
              </w:rPr>
            </w:rPrChange>
          </w:rPr>
          <w:t xml:space="preserve">ykazie </w:t>
        </w:r>
      </w:ins>
      <w:del w:id="13346" w:author="Robert Pasternak" w:date="2021-06-21T10:24:00Z">
        <w:r w:rsidRPr="00611329">
          <w:rPr>
            <w:rFonts w:ascii="Times New Roman" w:hAnsi="Times New Roman"/>
            <w:sz w:val="24"/>
            <w:szCs w:val="24"/>
            <w:rPrChange w:id="13347" w:author="Robert Pasternak" w:date="2024-07-18T12:40:00Z">
              <w:rPr>
                <w:rFonts w:ascii="Times" w:hAnsi="Times"/>
              </w:rPr>
            </w:rPrChange>
          </w:rPr>
          <w:delText>Pracowników</w:delText>
        </w:r>
      </w:del>
      <w:ins w:id="13348" w:author="Robert Pasternak" w:date="2021-06-21T10:24:00Z">
        <w:r w:rsidR="00611329" w:rsidRPr="00611329">
          <w:rPr>
            <w:rFonts w:ascii="Times New Roman" w:hAnsi="Times New Roman"/>
            <w:sz w:val="24"/>
            <w:szCs w:val="24"/>
            <w:rPrChange w:id="13349" w:author="Robert Pasternak" w:date="2024-07-18T12:40:00Z">
              <w:rPr/>
            </w:rPrChange>
          </w:rPr>
          <w:t>p</w:t>
        </w:r>
        <w:r w:rsidRPr="00611329">
          <w:rPr>
            <w:rFonts w:ascii="Times New Roman" w:hAnsi="Times New Roman"/>
            <w:sz w:val="24"/>
            <w:szCs w:val="24"/>
            <w:rPrChange w:id="13350" w:author="Robert Pasternak" w:date="2024-07-18T12:40:00Z">
              <w:rPr>
                <w:rFonts w:ascii="Times" w:hAnsi="Times"/>
              </w:rPr>
            </w:rPrChange>
          </w:rPr>
          <w:t>r</w:t>
        </w:r>
        <w:r w:rsidRPr="008416E6">
          <w:rPr>
            <w:rFonts w:ascii="Times New Roman" w:hAnsi="Times New Roman"/>
            <w:sz w:val="24"/>
            <w:szCs w:val="24"/>
            <w:rPrChange w:id="13351" w:author="Robert Pasternak" w:date="2021-09-07T12:47:00Z">
              <w:rPr>
                <w:rFonts w:ascii="Times" w:hAnsi="Times"/>
              </w:rPr>
            </w:rPrChange>
          </w:rPr>
          <w:t>acowników</w:t>
        </w:r>
      </w:ins>
      <w:r w:rsidRPr="008416E6">
        <w:rPr>
          <w:rFonts w:ascii="Times New Roman" w:hAnsi="Times New Roman"/>
          <w:sz w:val="24"/>
          <w:szCs w:val="24"/>
          <w:rPrChange w:id="13352" w:author="Robert Pasternak" w:date="2021-09-07T12:47:00Z">
            <w:rPr>
              <w:rFonts w:ascii="Times" w:hAnsi="Times"/>
            </w:rPr>
          </w:rPrChange>
        </w:rPr>
        <w:t xml:space="preserve">, wynagrodzeniem za pracę równym lub przekraczającym równowartość wynagrodzenia minimalnego, o którym mowa w ustawie z dnia </w:t>
      </w:r>
      <w:r w:rsidRPr="008416E6">
        <w:rPr>
          <w:rFonts w:ascii="Times New Roman" w:hAnsi="Times New Roman"/>
          <w:sz w:val="24"/>
          <w:szCs w:val="24"/>
          <w:rPrChange w:id="13353" w:author="Robert Pasternak" w:date="2021-09-07T12:47:00Z">
            <w:rPr>
              <w:rFonts w:ascii="Times" w:hAnsi="Times"/>
            </w:rPr>
          </w:rPrChange>
        </w:rPr>
        <w:br/>
      </w:r>
      <w:r w:rsidRPr="008416E6">
        <w:rPr>
          <w:rFonts w:ascii="Times New Roman" w:hAnsi="Times New Roman"/>
          <w:sz w:val="24"/>
          <w:szCs w:val="24"/>
          <w:rPrChange w:id="13354" w:author="Robert Pasternak" w:date="2021-09-07T12:47:00Z">
            <w:rPr>
              <w:rFonts w:ascii="Times" w:hAnsi="Times"/>
            </w:rPr>
          </w:rPrChange>
        </w:rPr>
        <w:lastRenderedPageBreak/>
        <w:t>10 października 2002 r. o minimalnym wynagrodzeniu za pracę</w:t>
      </w:r>
      <w:ins w:id="13355" w:author="Robert Pasternak" w:date="2021-06-08T13:52:00Z">
        <w:r w:rsidR="00617C5A" w:rsidRPr="008416E6">
          <w:t>,</w:t>
        </w:r>
      </w:ins>
    </w:p>
    <w:p w14:paraId="4B65E1E4" w14:textId="77777777" w:rsidR="005A38AA" w:rsidRPr="008416E6" w:rsidRDefault="005A38AA">
      <w:pPr>
        <w:pStyle w:val="Akapitzlist5"/>
        <w:numPr>
          <w:ilvl w:val="0"/>
          <w:numId w:val="70"/>
        </w:numPr>
        <w:tabs>
          <w:tab w:val="center" w:pos="5180"/>
          <w:tab w:val="right" w:pos="9716"/>
        </w:tabs>
        <w:spacing w:before="20" w:after="20" w:line="312" w:lineRule="auto"/>
        <w:rPr>
          <w:ins w:id="13356" w:author="Robert Pasternak" w:date="2021-06-08T13:52:00Z"/>
          <w:rFonts w:ascii="Times New Roman" w:hAnsi="Times New Roman"/>
          <w:sz w:val="24"/>
          <w:szCs w:val="24"/>
        </w:rPr>
        <w:pPrChange w:id="13357" w:author="kaluz" w:date="2021-09-07T05:52:00Z">
          <w:pPr>
            <w:pStyle w:val="Akapitzlist5"/>
            <w:tabs>
              <w:tab w:val="center" w:pos="5180"/>
              <w:tab w:val="right" w:pos="9716"/>
            </w:tabs>
            <w:spacing w:before="20" w:after="20" w:line="360" w:lineRule="auto"/>
            <w:ind w:left="1068"/>
          </w:pPr>
        </w:pPrChange>
      </w:pPr>
    </w:p>
    <w:p w14:paraId="1E97CC29" w14:textId="77777777" w:rsidR="00361B44" w:rsidRPr="00611329" w:rsidRDefault="007F0FA3">
      <w:pPr>
        <w:pStyle w:val="Akapitzlist5"/>
        <w:numPr>
          <w:ilvl w:val="0"/>
          <w:numId w:val="70"/>
        </w:numPr>
        <w:tabs>
          <w:tab w:val="center" w:pos="5180"/>
          <w:tab w:val="right" w:pos="9716"/>
        </w:tabs>
        <w:spacing w:before="20" w:after="20" w:line="312" w:lineRule="auto"/>
        <w:rPr>
          <w:del w:id="13358" w:author="Robert Pasternak" w:date="2021-06-08T13:52:00Z"/>
          <w:rFonts w:ascii="Times New Roman" w:hAnsi="Times New Roman"/>
          <w:sz w:val="24"/>
          <w:szCs w:val="24"/>
        </w:rPr>
        <w:pPrChange w:id="13359" w:author="Robert Pasternak" w:date="2021-07-02T09:12:00Z">
          <w:pPr>
            <w:pStyle w:val="Akapitzlist5"/>
            <w:numPr>
              <w:numId w:val="28"/>
            </w:numPr>
            <w:tabs>
              <w:tab w:val="center" w:pos="5180"/>
              <w:tab w:val="right" w:pos="9716"/>
            </w:tabs>
            <w:spacing w:before="20" w:after="20" w:line="360" w:lineRule="auto"/>
            <w:ind w:left="1068" w:hanging="360"/>
          </w:pPr>
        </w:pPrChange>
      </w:pPr>
      <w:del w:id="13360" w:author="Robert Pasternak" w:date="2021-06-08T13:52:00Z">
        <w:r w:rsidRPr="00611329" w:rsidDel="00617C5A">
          <w:rPr>
            <w:rFonts w:ascii="Times New Roman" w:hAnsi="Times New Roman"/>
            <w:sz w:val="24"/>
            <w:szCs w:val="24"/>
            <w:rPrChange w:id="13361" w:author="Robert Pasternak" w:date="2024-07-18T12:41:00Z">
              <w:rPr/>
            </w:rPrChange>
          </w:rPr>
          <w:delText>(Dz. U. z 201</w:delText>
        </w:r>
        <w:r w:rsidR="00664C62" w:rsidRPr="00611329" w:rsidDel="00617C5A">
          <w:rPr>
            <w:rFonts w:ascii="Times New Roman" w:hAnsi="Times New Roman"/>
            <w:sz w:val="24"/>
            <w:szCs w:val="24"/>
            <w:rPrChange w:id="13362" w:author="Robert Pasternak" w:date="2024-07-18T12:41:00Z">
              <w:rPr/>
            </w:rPrChange>
          </w:rPr>
          <w:delText>8</w:delText>
        </w:r>
        <w:r w:rsidRPr="00611329" w:rsidDel="00617C5A">
          <w:rPr>
            <w:rFonts w:ascii="Times New Roman" w:hAnsi="Times New Roman"/>
            <w:sz w:val="24"/>
            <w:szCs w:val="24"/>
            <w:rPrChange w:id="13363" w:author="Robert Pasternak" w:date="2024-07-18T12:41:00Z">
              <w:rPr/>
            </w:rPrChange>
          </w:rPr>
          <w:delText xml:space="preserve"> r. po</w:delText>
        </w:r>
        <w:r w:rsidR="00962469" w:rsidRPr="00611329" w:rsidDel="00617C5A">
          <w:rPr>
            <w:rFonts w:ascii="Times New Roman" w:hAnsi="Times New Roman"/>
            <w:sz w:val="24"/>
            <w:szCs w:val="24"/>
            <w:rPrChange w:id="13364" w:author="Robert Pasternak" w:date="2024-07-18T12:41:00Z">
              <w:rPr/>
            </w:rPrChange>
          </w:rPr>
          <w:delText xml:space="preserve">z. </w:delText>
        </w:r>
        <w:r w:rsidR="00664C62" w:rsidRPr="00611329" w:rsidDel="00617C5A">
          <w:rPr>
            <w:rFonts w:ascii="Times New Roman" w:hAnsi="Times New Roman"/>
            <w:sz w:val="24"/>
            <w:szCs w:val="24"/>
            <w:rPrChange w:id="13365" w:author="Robert Pasternak" w:date="2024-07-18T12:41:00Z">
              <w:rPr/>
            </w:rPrChange>
          </w:rPr>
          <w:delText>2177</w:delText>
        </w:r>
        <w:r w:rsidR="00962469" w:rsidRPr="00611329" w:rsidDel="00617C5A">
          <w:rPr>
            <w:rFonts w:ascii="Times New Roman" w:hAnsi="Times New Roman"/>
            <w:sz w:val="24"/>
            <w:szCs w:val="24"/>
            <w:rPrChange w:id="13366" w:author="Robert Pasternak" w:date="2024-07-18T12:41:00Z">
              <w:rPr/>
            </w:rPrChange>
          </w:rPr>
          <w:delText>);</w:delText>
        </w:r>
      </w:del>
    </w:p>
    <w:p w14:paraId="407FFCB0" w14:textId="77777777" w:rsidR="00361B44" w:rsidRPr="00611329" w:rsidRDefault="00E11DE4">
      <w:pPr>
        <w:pStyle w:val="Akapitzlist5"/>
        <w:numPr>
          <w:ilvl w:val="0"/>
          <w:numId w:val="70"/>
        </w:numPr>
        <w:tabs>
          <w:tab w:val="center" w:pos="5180"/>
          <w:tab w:val="right" w:pos="9716"/>
        </w:tabs>
        <w:spacing w:before="20" w:after="20" w:line="312" w:lineRule="auto"/>
        <w:rPr>
          <w:del w:id="13367" w:author="Robert Pasternak" w:date="2021-05-12T13:24:00Z"/>
          <w:rFonts w:ascii="Times New Roman" w:hAnsi="Times New Roman"/>
          <w:sz w:val="24"/>
          <w:szCs w:val="24"/>
          <w:rPrChange w:id="13368" w:author="Robert Pasternak" w:date="2024-07-18T12:41:00Z">
            <w:rPr>
              <w:del w:id="13369" w:author="Robert Pasternak" w:date="2021-05-12T13:24:00Z"/>
              <w:rFonts w:ascii="Times" w:hAnsi="Times"/>
              <w:sz w:val="24"/>
              <w:szCs w:val="24"/>
            </w:rPr>
          </w:rPrChange>
        </w:rPr>
        <w:pPrChange w:id="13370" w:author="Robert Pasternak" w:date="2021-07-02T09:12:00Z">
          <w:pPr>
            <w:pStyle w:val="Akapitzlist5"/>
            <w:numPr>
              <w:numId w:val="28"/>
            </w:numPr>
            <w:tabs>
              <w:tab w:val="center" w:pos="5180"/>
              <w:tab w:val="right" w:pos="9716"/>
            </w:tabs>
            <w:spacing w:before="20" w:after="20" w:line="360" w:lineRule="auto"/>
            <w:ind w:left="1068" w:hanging="360"/>
          </w:pPr>
        </w:pPrChange>
      </w:pPr>
      <w:del w:id="13371" w:author="Robert Pasternak" w:date="2021-05-12T13:24:00Z">
        <w:r w:rsidRPr="00611329">
          <w:rPr>
            <w:rFonts w:ascii="Times New Roman" w:hAnsi="Times New Roman"/>
            <w:bCs/>
            <w:sz w:val="24"/>
            <w:szCs w:val="24"/>
            <w:rPrChange w:id="13372" w:author="Robert Pasternak" w:date="2024-07-18T12:41:00Z">
              <w:rPr>
                <w:rFonts w:ascii="Times" w:hAnsi="Times"/>
                <w:bCs/>
              </w:rPr>
            </w:rPrChange>
          </w:rPr>
          <w:delText xml:space="preserve">w okresie realizacji Przedmiotu zamówienia zatrudniać co najmniej zadeklarowaną ilość osób niepełnosprawnych (w rozumieniu ustawy z dnia z dnia 27 sierpnia </w:delText>
        </w:r>
        <w:r w:rsidRPr="00611329">
          <w:rPr>
            <w:rFonts w:ascii="Times New Roman" w:hAnsi="Times New Roman"/>
            <w:bCs/>
            <w:sz w:val="24"/>
            <w:szCs w:val="24"/>
            <w:rPrChange w:id="13373" w:author="Robert Pasternak" w:date="2024-07-18T12:41:00Z">
              <w:rPr>
                <w:rFonts w:ascii="Times" w:hAnsi="Times"/>
                <w:bCs/>
              </w:rPr>
            </w:rPrChange>
          </w:rPr>
          <w:br/>
          <w:delText>1997 r. o rehabilitacji zawodowej i społecznej oraz zatrudnieniu osób niepełnosprawnych) w przypadku, gdy Wykonawca zadeklarował zatrudnienie osób niepełnosprawnych przy realizacji Przedmiotu zamówienia, za co uzyskał punkty za spełnienie kryteriów niezwiązanych z ceną podczas oceny oferty;</w:delText>
        </w:r>
      </w:del>
    </w:p>
    <w:p w14:paraId="090DC3D5" w14:textId="77777777" w:rsidR="00361B44" w:rsidRPr="00611329" w:rsidRDefault="00E11DE4">
      <w:pPr>
        <w:pStyle w:val="Akapitzlist5"/>
        <w:numPr>
          <w:ilvl w:val="0"/>
          <w:numId w:val="70"/>
        </w:numPr>
        <w:tabs>
          <w:tab w:val="center" w:pos="5180"/>
          <w:tab w:val="right" w:pos="9716"/>
        </w:tabs>
        <w:spacing w:before="20" w:after="20" w:line="312" w:lineRule="auto"/>
        <w:rPr>
          <w:del w:id="13374" w:author="Robert Pasternak" w:date="2021-05-12T13:24:00Z"/>
          <w:rFonts w:ascii="Times New Roman" w:hAnsi="Times New Roman"/>
          <w:sz w:val="24"/>
          <w:szCs w:val="24"/>
          <w:rPrChange w:id="13375" w:author="Robert Pasternak" w:date="2024-07-18T12:41:00Z">
            <w:rPr>
              <w:del w:id="13376" w:author="Robert Pasternak" w:date="2021-05-12T13:24:00Z"/>
              <w:rFonts w:ascii="Times" w:hAnsi="Times"/>
              <w:sz w:val="24"/>
            </w:rPr>
          </w:rPrChange>
        </w:rPr>
        <w:pPrChange w:id="13377" w:author="Robert Pasternak" w:date="2021-07-02T09:12:00Z">
          <w:pPr>
            <w:pStyle w:val="Akapitzlist5"/>
            <w:numPr>
              <w:numId w:val="28"/>
            </w:numPr>
            <w:tabs>
              <w:tab w:val="center" w:pos="5180"/>
              <w:tab w:val="right" w:pos="9716"/>
            </w:tabs>
            <w:spacing w:before="20" w:after="20" w:line="360" w:lineRule="auto"/>
            <w:ind w:left="1068" w:hanging="360"/>
          </w:pPr>
        </w:pPrChange>
      </w:pPr>
      <w:del w:id="13378" w:author="Robert Pasternak" w:date="2021-05-12T13:24:00Z">
        <w:r w:rsidRPr="00611329">
          <w:rPr>
            <w:rFonts w:ascii="Times New Roman" w:hAnsi="Times New Roman"/>
            <w:sz w:val="24"/>
            <w:szCs w:val="24"/>
            <w:rPrChange w:id="13379" w:author="Robert Pasternak" w:date="2024-07-18T12:41:00Z">
              <w:rPr>
                <w:rFonts w:ascii="Times" w:hAnsi="Times"/>
              </w:rPr>
            </w:rPrChange>
          </w:rPr>
          <w:delText>obowiązek o którym mowa w lit. a, b, c dotyczy również Podwykonawców realizujących Przedmiot zamówienia;</w:delText>
        </w:r>
      </w:del>
    </w:p>
    <w:p w14:paraId="701E7853" w14:textId="77777777" w:rsidR="00361B44" w:rsidRPr="0044515F" w:rsidDel="00611329" w:rsidRDefault="00E11DE4">
      <w:pPr>
        <w:pStyle w:val="Akapitzlist5"/>
        <w:numPr>
          <w:ilvl w:val="0"/>
          <w:numId w:val="70"/>
        </w:numPr>
        <w:tabs>
          <w:tab w:val="center" w:pos="5180"/>
          <w:tab w:val="right" w:pos="9716"/>
        </w:tabs>
        <w:spacing w:before="20" w:after="20" w:line="312" w:lineRule="auto"/>
        <w:rPr>
          <w:del w:id="13380" w:author="Robert Pasternak" w:date="2021-05-12T13:35:00Z"/>
          <w:rFonts w:ascii="Times New Roman" w:hAnsi="Times New Roman"/>
          <w:sz w:val="24"/>
          <w:szCs w:val="24"/>
        </w:rPr>
        <w:pPrChange w:id="13381" w:author="kaluz" w:date="2021-09-07T05:53:00Z">
          <w:pPr>
            <w:pStyle w:val="Akapitzlist5"/>
            <w:tabs>
              <w:tab w:val="center" w:pos="5180"/>
              <w:tab w:val="right" w:pos="9716"/>
            </w:tabs>
            <w:spacing w:before="20" w:after="20" w:line="360" w:lineRule="auto"/>
            <w:ind w:left="1068"/>
          </w:pPr>
        </w:pPrChange>
      </w:pPr>
      <w:r w:rsidRPr="00611329">
        <w:rPr>
          <w:rFonts w:ascii="Times New Roman" w:hAnsi="Times New Roman"/>
          <w:sz w:val="24"/>
          <w:szCs w:val="24"/>
          <w:rPrChange w:id="13382" w:author="Robert Pasternak" w:date="2024-07-18T12:41:00Z">
            <w:rPr>
              <w:rFonts w:ascii="Times" w:hAnsi="Times"/>
            </w:rPr>
          </w:rPrChange>
        </w:rPr>
        <w:t>przedstawi</w:t>
      </w:r>
      <w:ins w:id="13383" w:author="Robert Pasternak" w:date="2021-07-02T09:12:00Z">
        <w:r w:rsidR="00746989" w:rsidRPr="00611329">
          <w:rPr>
            <w:rFonts w:ascii="Times New Roman" w:hAnsi="Times New Roman"/>
            <w:sz w:val="24"/>
            <w:szCs w:val="24"/>
            <w:rPrChange w:id="13384" w:author="Robert Pasternak" w:date="2024-07-18T12:41:00Z">
              <w:rPr/>
            </w:rPrChange>
          </w:rPr>
          <w:t>enia</w:t>
        </w:r>
      </w:ins>
      <w:del w:id="13385" w:author="Robert Pasternak" w:date="2021-07-02T09:12:00Z">
        <w:r w:rsidRPr="00611329">
          <w:rPr>
            <w:rFonts w:ascii="Times New Roman" w:hAnsi="Times New Roman"/>
            <w:sz w:val="24"/>
            <w:szCs w:val="24"/>
            <w:rPrChange w:id="13386" w:author="Robert Pasternak" w:date="2024-07-18T12:41:00Z">
              <w:rPr>
                <w:rFonts w:ascii="Times" w:hAnsi="Times"/>
              </w:rPr>
            </w:rPrChange>
          </w:rPr>
          <w:delText>ć</w:delText>
        </w:r>
      </w:del>
      <w:r w:rsidRPr="00611329">
        <w:rPr>
          <w:rFonts w:ascii="Times New Roman" w:hAnsi="Times New Roman"/>
          <w:sz w:val="24"/>
          <w:szCs w:val="24"/>
          <w:rPrChange w:id="13387" w:author="Robert Pasternak" w:date="2024-07-18T12:41:00Z">
            <w:rPr>
              <w:rFonts w:ascii="Times" w:hAnsi="Times"/>
            </w:rPr>
          </w:rPrChange>
        </w:rPr>
        <w:t xml:space="preserve"> w terminie do 14</w:t>
      </w:r>
      <w:ins w:id="13388" w:author="Piotr Szumlak" w:date="2021-07-09T10:29:00Z">
        <w:r w:rsidR="00FF568F" w:rsidRPr="00611329">
          <w:rPr>
            <w:rFonts w:ascii="Times New Roman" w:hAnsi="Times New Roman"/>
            <w:sz w:val="24"/>
            <w:szCs w:val="24"/>
            <w:rPrChange w:id="13389" w:author="Robert Pasternak" w:date="2024-07-18T12:41:00Z">
              <w:rPr/>
            </w:rPrChange>
          </w:rPr>
          <w:t xml:space="preserve"> </w:t>
        </w:r>
      </w:ins>
      <w:del w:id="13390" w:author="Robert Pasternak" w:date="2021-06-23T12:08:00Z">
        <w:r w:rsidRPr="00611329">
          <w:rPr>
            <w:rFonts w:ascii="Times New Roman" w:hAnsi="Times New Roman"/>
            <w:sz w:val="24"/>
            <w:szCs w:val="24"/>
            <w:rPrChange w:id="13391" w:author="Robert Pasternak" w:date="2024-07-18T12:41:00Z">
              <w:rPr>
                <w:rFonts w:ascii="Times" w:hAnsi="Times"/>
              </w:rPr>
            </w:rPrChange>
          </w:rPr>
          <w:delText>stycznia 202</w:delText>
        </w:r>
      </w:del>
      <w:del w:id="13392" w:author="Robert Pasternak" w:date="2021-05-12T13:29:00Z">
        <w:r w:rsidRPr="00611329">
          <w:rPr>
            <w:rFonts w:ascii="Times New Roman" w:hAnsi="Times New Roman"/>
            <w:sz w:val="24"/>
            <w:szCs w:val="24"/>
            <w:rPrChange w:id="13393" w:author="Robert Pasternak" w:date="2024-07-18T12:41:00Z">
              <w:rPr>
                <w:rFonts w:ascii="Times" w:hAnsi="Times"/>
              </w:rPr>
            </w:rPrChange>
          </w:rPr>
          <w:delText>0</w:delText>
        </w:r>
      </w:del>
      <w:del w:id="13394" w:author="Robert Pasternak" w:date="2021-06-23T12:08:00Z">
        <w:r w:rsidRPr="00611329">
          <w:rPr>
            <w:rFonts w:ascii="Times New Roman" w:hAnsi="Times New Roman"/>
            <w:sz w:val="24"/>
            <w:szCs w:val="24"/>
            <w:rPrChange w:id="13395" w:author="Robert Pasternak" w:date="2024-07-18T12:41:00Z">
              <w:rPr>
                <w:rFonts w:ascii="Times" w:hAnsi="Times"/>
              </w:rPr>
            </w:rPrChange>
          </w:rPr>
          <w:delText xml:space="preserve"> r.</w:delText>
        </w:r>
      </w:del>
      <w:ins w:id="13396" w:author="Robert Pasternak" w:date="2021-06-23T12:08:00Z">
        <w:r w:rsidR="00D65FEE" w:rsidRPr="00611329">
          <w:rPr>
            <w:rFonts w:ascii="Times New Roman" w:hAnsi="Times New Roman"/>
            <w:sz w:val="24"/>
            <w:szCs w:val="24"/>
            <w:rPrChange w:id="13397" w:author="Robert Pasternak" w:date="2024-07-18T12:41:00Z">
              <w:rPr/>
            </w:rPrChange>
          </w:rPr>
          <w:t>dni od dnia rozpoczęcia realizacji Przedmiotu zamówienia</w:t>
        </w:r>
      </w:ins>
      <w:ins w:id="13398" w:author="Piotr Szumlak" w:date="2021-07-09T07:38:00Z">
        <w:r w:rsidR="00361B44" w:rsidRPr="00611329">
          <w:rPr>
            <w:rFonts w:ascii="Times New Roman" w:hAnsi="Times New Roman"/>
            <w:sz w:val="24"/>
            <w:szCs w:val="24"/>
            <w:rPrChange w:id="13399" w:author="Robert Pasternak" w:date="2024-07-18T12:41:00Z">
              <w:rPr/>
            </w:rPrChange>
          </w:rPr>
          <w:t xml:space="preserve"> </w:t>
        </w:r>
      </w:ins>
      <w:r w:rsidRPr="00611329">
        <w:rPr>
          <w:rFonts w:ascii="Times New Roman" w:hAnsi="Times New Roman"/>
          <w:sz w:val="24"/>
          <w:szCs w:val="24"/>
          <w:rPrChange w:id="13400" w:author="Robert Pasternak" w:date="2024-07-18T12:41:00Z">
            <w:rPr>
              <w:rFonts w:ascii="Times" w:hAnsi="Times"/>
            </w:rPr>
          </w:rPrChange>
        </w:rPr>
        <w:t>wykaz osób</w:t>
      </w:r>
      <w:ins w:id="13401" w:author="Robert Pasternak" w:date="2021-06-08T13:52:00Z">
        <w:r w:rsidR="00617C5A" w:rsidRPr="00611329">
          <w:rPr>
            <w:rFonts w:ascii="Times New Roman" w:hAnsi="Times New Roman"/>
            <w:sz w:val="24"/>
            <w:szCs w:val="24"/>
            <w:rPrChange w:id="13402" w:author="Robert Pasternak" w:date="2024-07-18T12:41:00Z">
              <w:rPr/>
            </w:rPrChange>
          </w:rPr>
          <w:t xml:space="preserve"> (Wykaz Pracowników)</w:t>
        </w:r>
      </w:ins>
      <w:r w:rsidRPr="00611329">
        <w:rPr>
          <w:rFonts w:ascii="Times New Roman" w:hAnsi="Times New Roman"/>
          <w:sz w:val="24"/>
          <w:szCs w:val="24"/>
          <w:rPrChange w:id="13403" w:author="Robert Pasternak" w:date="2024-07-18T12:41:00Z">
            <w:rPr>
              <w:rFonts w:ascii="Times" w:hAnsi="Times"/>
            </w:rPr>
          </w:rPrChange>
        </w:rPr>
        <w:t xml:space="preserve">,o których mowa </w:t>
      </w:r>
      <w:del w:id="13404" w:author="Robert Pasternak" w:date="2021-06-08T13:53:00Z">
        <w:r w:rsidRPr="00611329">
          <w:rPr>
            <w:rFonts w:ascii="Times New Roman" w:hAnsi="Times New Roman"/>
            <w:sz w:val="24"/>
            <w:szCs w:val="24"/>
            <w:rPrChange w:id="13405" w:author="Robert Pasternak" w:date="2024-07-18T12:41:00Z">
              <w:rPr>
                <w:rFonts w:ascii="Times" w:hAnsi="Times"/>
              </w:rPr>
            </w:rPrChange>
          </w:rPr>
          <w:br/>
        </w:r>
      </w:del>
      <w:r w:rsidRPr="00611329">
        <w:rPr>
          <w:rFonts w:ascii="Times New Roman" w:hAnsi="Times New Roman"/>
          <w:sz w:val="24"/>
          <w:szCs w:val="24"/>
          <w:rPrChange w:id="13406" w:author="Robert Pasternak" w:date="2024-07-18T12:41:00Z">
            <w:rPr>
              <w:rFonts w:ascii="Times" w:hAnsi="Times"/>
            </w:rPr>
          </w:rPrChange>
        </w:rPr>
        <w:t xml:space="preserve">w </w:t>
      </w:r>
      <w:del w:id="13407" w:author="Robert Pasternak" w:date="2021-07-02T09:12:00Z">
        <w:r w:rsidRPr="00611329">
          <w:rPr>
            <w:rFonts w:ascii="Times New Roman" w:hAnsi="Times New Roman"/>
            <w:sz w:val="24"/>
            <w:szCs w:val="24"/>
            <w:rPrChange w:id="13408" w:author="Robert Pasternak" w:date="2024-07-18T12:41:00Z">
              <w:rPr>
                <w:rFonts w:ascii="Times" w:hAnsi="Times"/>
              </w:rPr>
            </w:rPrChange>
          </w:rPr>
          <w:delText>lit. a</w:delText>
        </w:r>
      </w:del>
      <w:ins w:id="13409" w:author="Robert Pasternak" w:date="2021-07-02T09:12:00Z">
        <w:r w:rsidR="00746989" w:rsidRPr="00611329">
          <w:rPr>
            <w:rFonts w:ascii="Times New Roman" w:hAnsi="Times New Roman"/>
            <w:sz w:val="24"/>
            <w:szCs w:val="24"/>
            <w:rPrChange w:id="13410" w:author="Robert Pasternak" w:date="2024-07-18T12:41:00Z">
              <w:rPr/>
            </w:rPrChange>
          </w:rPr>
          <w:t>ppkt. 1</w:t>
        </w:r>
      </w:ins>
      <w:ins w:id="13411" w:author="Robert Pasternak" w:date="2021-06-23T12:08:00Z">
        <w:r w:rsidR="00D65FEE" w:rsidRPr="00611329">
          <w:rPr>
            <w:rFonts w:ascii="Times New Roman" w:hAnsi="Times New Roman"/>
            <w:sz w:val="24"/>
            <w:szCs w:val="24"/>
            <w:rPrChange w:id="13412" w:author="Robert Pasternak" w:date="2024-07-18T12:41:00Z">
              <w:rPr/>
            </w:rPrChange>
          </w:rPr>
          <w:br/>
        </w:r>
      </w:ins>
      <w:del w:id="13413" w:author="Robert Pasternak" w:date="2021-05-12T13:31:00Z">
        <w:r w:rsidRPr="00611329">
          <w:rPr>
            <w:rFonts w:ascii="Times New Roman" w:hAnsi="Times New Roman"/>
            <w:sz w:val="24"/>
            <w:szCs w:val="24"/>
            <w:rPrChange w:id="13414" w:author="Robert Pasternak" w:date="2024-07-18T12:41:00Z">
              <w:rPr>
                <w:rFonts w:ascii="Times" w:hAnsi="Times"/>
              </w:rPr>
            </w:rPrChange>
          </w:rPr>
          <w:delText>i c</w:delText>
        </w:r>
      </w:del>
      <w:r w:rsidRPr="00611329">
        <w:rPr>
          <w:rFonts w:ascii="Times New Roman" w:hAnsi="Times New Roman"/>
          <w:sz w:val="24"/>
          <w:szCs w:val="24"/>
          <w:rPrChange w:id="13415" w:author="Robert Pasternak" w:date="2024-07-18T12:41:00Z">
            <w:rPr>
              <w:rFonts w:ascii="Times" w:hAnsi="Times"/>
            </w:rPr>
          </w:rPrChange>
        </w:rPr>
        <w:t xml:space="preserve">wraz z oświadczeniem, że są oni zatrudnieni na podstawie umowy </w:t>
      </w:r>
      <w:del w:id="13416" w:author="Robert Pasternak" w:date="2021-06-08T13:53:00Z">
        <w:r w:rsidRPr="00611329">
          <w:rPr>
            <w:rFonts w:ascii="Times New Roman" w:hAnsi="Times New Roman"/>
            <w:sz w:val="24"/>
            <w:szCs w:val="24"/>
            <w:rPrChange w:id="13417" w:author="Robert Pasternak" w:date="2024-07-18T12:41:00Z">
              <w:rPr>
                <w:rFonts w:ascii="Times" w:hAnsi="Times"/>
              </w:rPr>
            </w:rPrChange>
          </w:rPr>
          <w:br/>
        </w:r>
      </w:del>
      <w:r w:rsidRPr="00611329">
        <w:rPr>
          <w:rFonts w:ascii="Times New Roman" w:hAnsi="Times New Roman"/>
          <w:sz w:val="24"/>
          <w:szCs w:val="24"/>
          <w:rPrChange w:id="13418" w:author="Robert Pasternak" w:date="2024-07-18T12:41:00Z">
            <w:rPr>
              <w:rFonts w:ascii="Times" w:hAnsi="Times"/>
            </w:rPr>
          </w:rPrChange>
        </w:rPr>
        <w:t>o pracę (zgodnie ze wzorem stanowiącym</w:t>
      </w:r>
      <w:ins w:id="13419" w:author="Piotr Szumlak" w:date="2021-07-09T07:39:00Z">
        <w:r w:rsidR="00361B44" w:rsidRPr="00611329">
          <w:rPr>
            <w:rFonts w:ascii="Times New Roman" w:hAnsi="Times New Roman"/>
            <w:sz w:val="24"/>
            <w:szCs w:val="24"/>
            <w:rPrChange w:id="13420" w:author="Robert Pasternak" w:date="2024-07-18T12:41:00Z">
              <w:rPr/>
            </w:rPrChange>
          </w:rPr>
          <w:t xml:space="preserve"> </w:t>
        </w:r>
      </w:ins>
      <w:r w:rsidRPr="00611329">
        <w:rPr>
          <w:rFonts w:ascii="Times New Roman" w:hAnsi="Times New Roman"/>
          <w:sz w:val="24"/>
          <w:szCs w:val="24"/>
          <w:rPrChange w:id="13421" w:author="Robert Pasternak" w:date="2024-07-18T12:41:00Z">
            <w:rPr>
              <w:rFonts w:ascii="Times" w:hAnsi="Times"/>
            </w:rPr>
          </w:rPrChange>
        </w:rPr>
        <w:t xml:space="preserve">załącznik </w:t>
      </w:r>
      <w:del w:id="13422" w:author="Robert Pasternak" w:date="2021-07-02T09:13:00Z">
        <w:r w:rsidRPr="00611329">
          <w:rPr>
            <w:rFonts w:ascii="Times New Roman" w:hAnsi="Times New Roman"/>
            <w:sz w:val="24"/>
            <w:szCs w:val="24"/>
            <w:rPrChange w:id="13423" w:author="Robert Pasternak" w:date="2024-07-18T12:41:00Z">
              <w:rPr>
                <w:rFonts w:ascii="Times" w:hAnsi="Times" w:cs="Arial"/>
              </w:rPr>
            </w:rPrChange>
          </w:rPr>
          <w:delText xml:space="preserve">nr 2 </w:delText>
        </w:r>
      </w:del>
      <w:r w:rsidRPr="00611329">
        <w:rPr>
          <w:rFonts w:ascii="Times New Roman" w:hAnsi="Times New Roman"/>
          <w:sz w:val="24"/>
          <w:szCs w:val="24"/>
          <w:rPrChange w:id="13424" w:author="Robert Pasternak" w:date="2024-07-18T12:41:00Z">
            <w:rPr>
              <w:rFonts w:ascii="Times" w:hAnsi="Times" w:cs="Arial"/>
            </w:rPr>
          </w:rPrChange>
        </w:rPr>
        <w:t xml:space="preserve">do OPZ- Wykaz osób, </w:t>
      </w:r>
      <w:del w:id="13425" w:author="Robert Pasternak" w:date="2021-06-08T13:53:00Z">
        <w:r w:rsidRPr="00611329">
          <w:rPr>
            <w:rFonts w:ascii="Times New Roman" w:hAnsi="Times New Roman"/>
            <w:sz w:val="24"/>
            <w:szCs w:val="24"/>
            <w:rPrChange w:id="13426" w:author="Robert Pasternak" w:date="2024-07-18T12:41:00Z">
              <w:rPr>
                <w:rFonts w:ascii="Times" w:hAnsi="Times"/>
              </w:rPr>
            </w:rPrChange>
          </w:rPr>
          <w:br/>
        </w:r>
      </w:del>
      <w:r w:rsidRPr="00611329">
        <w:rPr>
          <w:rFonts w:ascii="Times New Roman" w:hAnsi="Times New Roman"/>
          <w:sz w:val="24"/>
          <w:szCs w:val="24"/>
          <w:rPrChange w:id="13427" w:author="Robert Pasternak" w:date="2024-07-18T12:41:00Z">
            <w:rPr>
              <w:rFonts w:ascii="Times" w:hAnsi="Times"/>
            </w:rPr>
          </w:rPrChange>
        </w:rPr>
        <w:t>które będą  uczestniczyć w wykonywaniu Przedmiotu zamówienia na terenie Gminy Ostrowiec Świętokrzyski).</w:t>
      </w:r>
      <w:ins w:id="13428" w:author="Robert Pasternak" w:date="2021-05-12T13:32:00Z">
        <w:r w:rsidRPr="00611329">
          <w:rPr>
            <w:rFonts w:ascii="Times New Roman" w:hAnsi="Times New Roman"/>
            <w:bCs/>
            <w:sz w:val="24"/>
            <w:szCs w:val="24"/>
            <w:rPrChange w:id="13429" w:author="Robert Pasternak" w:date="2024-07-18T12:41:00Z">
              <w:rPr>
                <w:rFonts w:ascii="Times" w:hAnsi="Times"/>
                <w:bCs/>
              </w:rPr>
            </w:rPrChange>
          </w:rPr>
          <w:t xml:space="preserve"> W przypadku zmian w wykazie os</w:t>
        </w:r>
      </w:ins>
      <w:ins w:id="13430" w:author="Robert Pasternak" w:date="2021-05-12T13:33:00Z">
        <w:r w:rsidRPr="00611329">
          <w:rPr>
            <w:rFonts w:ascii="Times New Roman" w:hAnsi="Times New Roman"/>
            <w:bCs/>
            <w:sz w:val="24"/>
            <w:szCs w:val="24"/>
            <w:rPrChange w:id="13431" w:author="Robert Pasternak" w:date="2024-07-18T12:41:00Z">
              <w:rPr>
                <w:rFonts w:ascii="Times" w:hAnsi="Times"/>
                <w:bCs/>
              </w:rPr>
            </w:rPrChange>
          </w:rPr>
          <w:t>ób zatrudnionych przy realizacji Przedmiotu zamówienia, Wykonawca zobowiązany jest przedk</w:t>
        </w:r>
      </w:ins>
      <w:ins w:id="13432" w:author="Robert Pasternak" w:date="2021-05-12T13:34:00Z">
        <w:r w:rsidRPr="00611329">
          <w:rPr>
            <w:rFonts w:ascii="Times New Roman" w:hAnsi="Times New Roman"/>
            <w:bCs/>
            <w:sz w:val="24"/>
            <w:szCs w:val="24"/>
            <w:rPrChange w:id="13433" w:author="Robert Pasternak" w:date="2024-07-18T12:41:00Z">
              <w:rPr>
                <w:rFonts w:ascii="Times" w:hAnsi="Times"/>
                <w:bCs/>
              </w:rPr>
            </w:rPrChange>
          </w:rPr>
          <w:t xml:space="preserve">ładać Zamawiającemu nowy wykaz pracowników (zgodnie ze wzorem stanowiącym załącznik do OPZ) wraz z raportem miesięcznym z realizacji </w:t>
        </w:r>
      </w:ins>
      <w:ins w:id="13434" w:author="Robert Pasternak" w:date="2021-05-12T13:35:00Z">
        <w:r w:rsidRPr="00611329">
          <w:rPr>
            <w:rFonts w:ascii="Times New Roman" w:hAnsi="Times New Roman"/>
            <w:bCs/>
            <w:sz w:val="24"/>
            <w:szCs w:val="24"/>
            <w:rPrChange w:id="13435" w:author="Robert Pasternak" w:date="2024-07-18T12:41:00Z">
              <w:rPr>
                <w:rFonts w:ascii="Times" w:hAnsi="Times"/>
                <w:bCs/>
              </w:rPr>
            </w:rPrChange>
          </w:rPr>
          <w:t>Przedmiotu zamówienia.</w:t>
        </w:r>
      </w:ins>
    </w:p>
    <w:p w14:paraId="5ED4BA2B" w14:textId="77777777" w:rsidR="00611329" w:rsidRPr="0044515F" w:rsidRDefault="00611329">
      <w:pPr>
        <w:pStyle w:val="Akapitzlist5"/>
        <w:tabs>
          <w:tab w:val="center" w:pos="5180"/>
          <w:tab w:val="right" w:pos="9716"/>
        </w:tabs>
        <w:spacing w:before="20" w:after="20" w:line="312" w:lineRule="auto"/>
        <w:ind w:left="1068"/>
        <w:rPr>
          <w:ins w:id="13436" w:author="Robert Pasternak" w:date="2024-07-18T12:41:00Z"/>
          <w:rFonts w:ascii="Times New Roman" w:hAnsi="Times New Roman"/>
          <w:sz w:val="24"/>
          <w:szCs w:val="24"/>
        </w:rPr>
        <w:pPrChange w:id="13437" w:author="Robert Pasternak" w:date="2024-07-18T12:41:00Z">
          <w:pPr>
            <w:pStyle w:val="Akapitzlist5"/>
            <w:tabs>
              <w:tab w:val="center" w:pos="5180"/>
              <w:tab w:val="right" w:pos="9716"/>
            </w:tabs>
            <w:spacing w:before="20" w:after="20" w:line="360" w:lineRule="auto"/>
            <w:ind w:left="1068"/>
          </w:pPr>
        </w:pPrChange>
      </w:pPr>
    </w:p>
    <w:p w14:paraId="5BFAFFF6" w14:textId="77777777" w:rsidR="005A38AA" w:rsidRPr="00611329" w:rsidDel="00AB55F9" w:rsidRDefault="005A38AA">
      <w:pPr>
        <w:pStyle w:val="Akapitzlist5"/>
        <w:tabs>
          <w:tab w:val="center" w:pos="5180"/>
          <w:tab w:val="right" w:pos="9716"/>
        </w:tabs>
        <w:spacing w:before="20" w:after="20" w:line="312" w:lineRule="auto"/>
        <w:ind w:left="1068"/>
        <w:rPr>
          <w:ins w:id="13438" w:author="Robert Pasternak" w:date="2021-08-02T14:31:00Z"/>
          <w:del w:id="13439" w:author="kaluz" w:date="2021-09-07T05:53:00Z"/>
          <w:rFonts w:ascii="Times New Roman" w:hAnsi="Times New Roman"/>
          <w:sz w:val="24"/>
          <w:szCs w:val="24"/>
          <w:rPrChange w:id="13440" w:author="Robert Pasternak" w:date="2024-07-18T12:41:00Z">
            <w:rPr>
              <w:ins w:id="13441" w:author="Robert Pasternak" w:date="2021-08-02T14:31:00Z"/>
              <w:del w:id="13442" w:author="kaluz" w:date="2021-09-07T05:53:00Z"/>
              <w:rFonts w:ascii="Times" w:hAnsi="Times"/>
              <w:sz w:val="24"/>
            </w:rPr>
          </w:rPrChange>
        </w:rPr>
        <w:pPrChange w:id="13443" w:author="Robert Pasternak" w:date="2024-07-18T12:41:00Z">
          <w:pPr>
            <w:pStyle w:val="Akapitzlist5"/>
            <w:numPr>
              <w:numId w:val="28"/>
            </w:numPr>
            <w:tabs>
              <w:tab w:val="center" w:pos="5180"/>
              <w:tab w:val="right" w:pos="9716"/>
            </w:tabs>
            <w:spacing w:before="20" w:after="20" w:line="360" w:lineRule="auto"/>
            <w:ind w:left="1068" w:hanging="360"/>
          </w:pPr>
        </w:pPrChange>
      </w:pPr>
    </w:p>
    <w:p w14:paraId="473A6B4A" w14:textId="77777777" w:rsidR="00361B44" w:rsidRPr="00611329" w:rsidRDefault="00361B44">
      <w:pPr>
        <w:pStyle w:val="Akapitzlist5"/>
        <w:tabs>
          <w:tab w:val="center" w:pos="5180"/>
          <w:tab w:val="right" w:pos="9716"/>
        </w:tabs>
        <w:spacing w:before="20" w:after="20" w:line="312" w:lineRule="auto"/>
        <w:ind w:left="1068"/>
        <w:rPr>
          <w:rFonts w:ascii="Times New Roman" w:hAnsi="Times New Roman"/>
          <w:sz w:val="24"/>
          <w:szCs w:val="24"/>
          <w:rPrChange w:id="13444" w:author="Robert Pasternak" w:date="2024-07-18T12:41:00Z">
            <w:rPr>
              <w:rFonts w:ascii="Times" w:hAnsi="Times"/>
              <w:sz w:val="24"/>
            </w:rPr>
          </w:rPrChange>
        </w:rPr>
        <w:pPrChange w:id="13445" w:author="Robert Pasternak" w:date="2024-07-18T12:41:00Z">
          <w:pPr>
            <w:pStyle w:val="Akapitzlist5"/>
            <w:tabs>
              <w:tab w:val="center" w:pos="5180"/>
              <w:tab w:val="right" w:pos="9716"/>
            </w:tabs>
            <w:spacing w:before="20" w:after="20" w:line="360" w:lineRule="auto"/>
            <w:ind w:left="1068"/>
          </w:pPr>
        </w:pPrChange>
      </w:pPr>
    </w:p>
    <w:p w14:paraId="01A3171A" w14:textId="43AEEC58" w:rsidR="005A38AA" w:rsidRPr="008416E6" w:rsidRDefault="00E11DE4">
      <w:pPr>
        <w:pStyle w:val="Akapitzlist5"/>
        <w:numPr>
          <w:ilvl w:val="0"/>
          <w:numId w:val="25"/>
        </w:numPr>
        <w:tabs>
          <w:tab w:val="center" w:pos="5180"/>
          <w:tab w:val="right" w:pos="9716"/>
        </w:tabs>
        <w:spacing w:before="20" w:after="20" w:line="312" w:lineRule="auto"/>
        <w:rPr>
          <w:rFonts w:ascii="Times New Roman" w:hAnsi="Times New Roman"/>
          <w:sz w:val="24"/>
          <w:szCs w:val="24"/>
          <w:rPrChange w:id="13446" w:author="Robert Pasternak" w:date="2021-09-07T12:47:00Z">
            <w:rPr>
              <w:rFonts w:ascii="Times" w:hAnsi="Times"/>
              <w:sz w:val="24"/>
              <w:szCs w:val="24"/>
            </w:rPr>
          </w:rPrChange>
        </w:rPr>
        <w:pPrChange w:id="13447" w:author="Robert Pasternak" w:date="2021-09-07T12:14:00Z">
          <w:pPr>
            <w:pStyle w:val="Akapitzlist5"/>
            <w:numPr>
              <w:numId w:val="25"/>
            </w:numPr>
            <w:tabs>
              <w:tab w:val="center" w:pos="5180"/>
              <w:tab w:val="right" w:pos="9716"/>
            </w:tabs>
            <w:spacing w:before="20" w:after="20" w:line="360" w:lineRule="auto"/>
            <w:ind w:left="360" w:hanging="360"/>
          </w:pPr>
        </w:pPrChange>
      </w:pPr>
      <w:r w:rsidRPr="008416E6">
        <w:rPr>
          <w:rFonts w:ascii="Times New Roman" w:hAnsi="Times New Roman"/>
          <w:bCs/>
          <w:sz w:val="24"/>
          <w:szCs w:val="24"/>
          <w:rPrChange w:id="13448" w:author="Robert Pasternak" w:date="2021-09-07T12:47:00Z">
            <w:rPr>
              <w:rFonts w:ascii="Times" w:hAnsi="Times"/>
              <w:bCs/>
              <w:sz w:val="24"/>
              <w:szCs w:val="24"/>
            </w:rPr>
          </w:rPrChange>
        </w:rPr>
        <w:t xml:space="preserve">W trakcie realizacji Przedmiotu zamówienia Zamawiający uprawniony jest do wykonywania czynności kontrolnych wobec Wykonawcy odnośnie spełniania przez niego lub Podwykonawcę wymogów zatrudnienia, o których mowa w pkt. 2 </w:t>
      </w:r>
      <w:del w:id="13449" w:author="Robert Pasternak" w:date="2021-07-02T09:13:00Z">
        <w:r w:rsidRPr="008416E6">
          <w:rPr>
            <w:rFonts w:ascii="Times New Roman" w:hAnsi="Times New Roman"/>
            <w:bCs/>
            <w:sz w:val="24"/>
            <w:szCs w:val="24"/>
            <w:rPrChange w:id="13450" w:author="Robert Pasternak" w:date="2021-09-07T12:47:00Z">
              <w:rPr>
                <w:rFonts w:ascii="Times" w:hAnsi="Times"/>
                <w:bCs/>
                <w:sz w:val="24"/>
                <w:szCs w:val="24"/>
              </w:rPr>
            </w:rPrChange>
          </w:rPr>
          <w:delText>lit. a</w:delText>
        </w:r>
      </w:del>
      <w:ins w:id="13451" w:author="Robert Pasternak" w:date="2021-07-02T09:13:00Z">
        <w:r w:rsidR="00746989" w:rsidRPr="008416E6">
          <w:rPr>
            <w:rFonts w:ascii="Times New Roman" w:hAnsi="Times New Roman"/>
            <w:bCs/>
            <w:sz w:val="24"/>
            <w:szCs w:val="24"/>
          </w:rPr>
          <w:t xml:space="preserve">ppkt. </w:t>
        </w:r>
      </w:ins>
      <w:ins w:id="13452" w:author="Robert Pasternak" w:date="2021-07-02T09:14:00Z">
        <w:r w:rsidR="00746989" w:rsidRPr="008416E6">
          <w:rPr>
            <w:rFonts w:ascii="Times New Roman" w:hAnsi="Times New Roman"/>
            <w:bCs/>
            <w:sz w:val="24"/>
            <w:szCs w:val="24"/>
          </w:rPr>
          <w:t>1</w:t>
        </w:r>
      </w:ins>
      <w:del w:id="13453" w:author="Robert Pasternak" w:date="2021-05-12T13:36:00Z">
        <w:r w:rsidRPr="008416E6">
          <w:rPr>
            <w:rFonts w:ascii="Times New Roman" w:hAnsi="Times New Roman"/>
            <w:bCs/>
            <w:sz w:val="24"/>
            <w:szCs w:val="24"/>
            <w:rPrChange w:id="13454" w:author="Robert Pasternak" w:date="2021-09-07T12:47:00Z">
              <w:rPr>
                <w:rFonts w:ascii="Times" w:hAnsi="Times"/>
                <w:bCs/>
                <w:sz w:val="24"/>
                <w:szCs w:val="24"/>
              </w:rPr>
            </w:rPrChange>
          </w:rPr>
          <w:delText xml:space="preserve">i c </w:delText>
        </w:r>
      </w:del>
      <w:r w:rsidRPr="008416E6">
        <w:rPr>
          <w:rFonts w:ascii="Times New Roman" w:hAnsi="Times New Roman"/>
          <w:bCs/>
          <w:sz w:val="24"/>
          <w:szCs w:val="24"/>
          <w:rPrChange w:id="13455" w:author="Robert Pasternak" w:date="2021-09-07T12:47:00Z">
            <w:rPr>
              <w:rFonts w:ascii="Times" w:hAnsi="Times"/>
              <w:bCs/>
              <w:sz w:val="24"/>
              <w:szCs w:val="24"/>
            </w:rPr>
          </w:rPrChange>
        </w:rPr>
        <w:t>– Zamawiający uprawniony jest w szczególności do:</w:t>
      </w:r>
    </w:p>
    <w:p w14:paraId="68B9FABD" w14:textId="77777777" w:rsidR="002E1F77" w:rsidRPr="008416E6" w:rsidRDefault="00E11DE4">
      <w:pPr>
        <w:pStyle w:val="Akapitzlist5"/>
        <w:numPr>
          <w:ilvl w:val="0"/>
          <w:numId w:val="37"/>
        </w:numPr>
        <w:tabs>
          <w:tab w:val="center" w:pos="5180"/>
          <w:tab w:val="right" w:pos="9716"/>
        </w:tabs>
        <w:spacing w:before="20" w:after="20" w:line="312" w:lineRule="auto"/>
        <w:ind w:left="1134"/>
        <w:rPr>
          <w:rFonts w:ascii="Times New Roman" w:hAnsi="Times New Roman"/>
          <w:sz w:val="24"/>
          <w:szCs w:val="24"/>
          <w:rPrChange w:id="13456" w:author="Robert Pasternak" w:date="2021-09-07T12:47:00Z">
            <w:rPr>
              <w:rFonts w:ascii="Times" w:hAnsi="Times"/>
              <w:sz w:val="24"/>
              <w:szCs w:val="24"/>
            </w:rPr>
          </w:rPrChange>
        </w:rPr>
        <w:pPrChange w:id="13457" w:author="Robert Pasternak" w:date="2021-07-28T13:03:00Z">
          <w:pPr>
            <w:pStyle w:val="Akapitzlist5"/>
            <w:numPr>
              <w:numId w:val="37"/>
            </w:numPr>
            <w:tabs>
              <w:tab w:val="center" w:pos="5180"/>
              <w:tab w:val="right" w:pos="9716"/>
            </w:tabs>
            <w:spacing w:before="20" w:after="20" w:line="360" w:lineRule="auto"/>
            <w:ind w:left="1788" w:hanging="360"/>
          </w:pPr>
        </w:pPrChange>
      </w:pPr>
      <w:r w:rsidRPr="008416E6">
        <w:rPr>
          <w:rFonts w:ascii="Times New Roman" w:hAnsi="Times New Roman"/>
          <w:sz w:val="24"/>
          <w:szCs w:val="24"/>
          <w:rPrChange w:id="13458" w:author="Robert Pasternak" w:date="2021-09-07T12:47:00Z">
            <w:rPr>
              <w:rFonts w:ascii="Times" w:hAnsi="Times"/>
              <w:sz w:val="24"/>
              <w:szCs w:val="24"/>
            </w:rPr>
          </w:rPrChange>
        </w:rPr>
        <w:t xml:space="preserve">żądania oświadczeń i dokumentów w zakresie potwierdzenia spełniania </w:t>
      </w:r>
      <w:r w:rsidRPr="008416E6">
        <w:rPr>
          <w:rFonts w:ascii="Times New Roman" w:hAnsi="Times New Roman"/>
          <w:sz w:val="24"/>
          <w:szCs w:val="24"/>
          <w:rPrChange w:id="13459" w:author="Robert Pasternak" w:date="2021-09-07T12:47:00Z">
            <w:rPr>
              <w:rFonts w:ascii="Times" w:hAnsi="Times"/>
              <w:sz w:val="24"/>
              <w:szCs w:val="24"/>
            </w:rPr>
          </w:rPrChange>
        </w:rPr>
        <w:br/>
        <w:t>ww. wymogów i dokonywania ich oceny,</w:t>
      </w:r>
    </w:p>
    <w:p w14:paraId="41D50AA4" w14:textId="77777777" w:rsidR="00361B44" w:rsidRPr="008416E6" w:rsidRDefault="00E11DE4">
      <w:pPr>
        <w:pStyle w:val="Akapitzlist5"/>
        <w:numPr>
          <w:ilvl w:val="0"/>
          <w:numId w:val="37"/>
        </w:numPr>
        <w:tabs>
          <w:tab w:val="center" w:pos="5180"/>
          <w:tab w:val="right" w:pos="9716"/>
        </w:tabs>
        <w:spacing w:before="20" w:after="20" w:line="312" w:lineRule="auto"/>
        <w:ind w:left="1134"/>
        <w:rPr>
          <w:rFonts w:ascii="Times New Roman" w:hAnsi="Times New Roman"/>
          <w:sz w:val="24"/>
          <w:szCs w:val="24"/>
          <w:rPrChange w:id="13460" w:author="Robert Pasternak" w:date="2021-09-07T12:47:00Z">
            <w:rPr>
              <w:rFonts w:ascii="Times" w:hAnsi="Times"/>
              <w:sz w:val="24"/>
              <w:szCs w:val="24"/>
            </w:rPr>
          </w:rPrChange>
        </w:rPr>
        <w:pPrChange w:id="13461" w:author="Robert Pasternak" w:date="2021-05-13T11:34:00Z">
          <w:pPr>
            <w:pStyle w:val="Akapitzlist5"/>
            <w:numPr>
              <w:numId w:val="37"/>
            </w:numPr>
            <w:tabs>
              <w:tab w:val="center" w:pos="5180"/>
              <w:tab w:val="right" w:pos="9716"/>
            </w:tabs>
            <w:spacing w:before="20" w:after="20" w:line="360" w:lineRule="auto"/>
            <w:ind w:left="1788" w:hanging="360"/>
          </w:pPr>
        </w:pPrChange>
      </w:pPr>
      <w:r w:rsidRPr="008416E6">
        <w:rPr>
          <w:rFonts w:ascii="Times New Roman" w:hAnsi="Times New Roman"/>
          <w:sz w:val="24"/>
          <w:szCs w:val="24"/>
          <w:rPrChange w:id="13462" w:author="Robert Pasternak" w:date="2021-09-07T12:47:00Z">
            <w:rPr>
              <w:rFonts w:ascii="Times" w:hAnsi="Times"/>
              <w:sz w:val="24"/>
              <w:szCs w:val="24"/>
            </w:rPr>
          </w:rPrChange>
        </w:rPr>
        <w:t>żądania wyjaśnień w przypadku wątpliwości w zakresie potwierdzenia spełniania ww. wymogów,</w:t>
      </w:r>
    </w:p>
    <w:p w14:paraId="2505FCB0" w14:textId="77777777" w:rsidR="00361B44" w:rsidRPr="008416E6" w:rsidRDefault="00E11DE4">
      <w:pPr>
        <w:pStyle w:val="Akapitzlist5"/>
        <w:numPr>
          <w:ilvl w:val="0"/>
          <w:numId w:val="37"/>
        </w:numPr>
        <w:tabs>
          <w:tab w:val="center" w:pos="5180"/>
          <w:tab w:val="right" w:pos="9716"/>
        </w:tabs>
        <w:spacing w:before="20" w:after="20" w:line="312" w:lineRule="auto"/>
        <w:ind w:left="1134"/>
        <w:rPr>
          <w:del w:id="13463" w:author="Robert Pasternak" w:date="2021-06-08T14:12:00Z"/>
          <w:rFonts w:ascii="Times New Roman" w:hAnsi="Times New Roman"/>
          <w:sz w:val="24"/>
          <w:szCs w:val="24"/>
          <w:rPrChange w:id="13464" w:author="Robert Pasternak" w:date="2021-09-07T12:47:00Z">
            <w:rPr>
              <w:del w:id="13465" w:author="Robert Pasternak" w:date="2021-06-08T14:12:00Z"/>
              <w:rFonts w:ascii="Times" w:hAnsi="Times"/>
              <w:sz w:val="24"/>
              <w:szCs w:val="24"/>
            </w:rPr>
          </w:rPrChange>
        </w:rPr>
        <w:pPrChange w:id="13466" w:author="Robert Pasternak" w:date="2021-05-13T11:34:00Z">
          <w:pPr>
            <w:pStyle w:val="Akapitzlist5"/>
            <w:numPr>
              <w:numId w:val="37"/>
            </w:numPr>
            <w:tabs>
              <w:tab w:val="center" w:pos="5180"/>
              <w:tab w:val="right" w:pos="9716"/>
            </w:tabs>
            <w:spacing w:before="20" w:after="20" w:line="360" w:lineRule="auto"/>
            <w:ind w:left="1788" w:hanging="360"/>
          </w:pPr>
        </w:pPrChange>
      </w:pPr>
      <w:r w:rsidRPr="008416E6">
        <w:rPr>
          <w:rFonts w:ascii="Times New Roman" w:hAnsi="Times New Roman"/>
          <w:sz w:val="24"/>
          <w:szCs w:val="24"/>
          <w:rPrChange w:id="13467" w:author="Robert Pasternak" w:date="2021-09-07T12:47:00Z">
            <w:rPr>
              <w:rFonts w:ascii="Times" w:hAnsi="Times"/>
            </w:rPr>
          </w:rPrChange>
        </w:rPr>
        <w:t>przeprowadzania kontroli w miejscu wykonywania Przedmiotu zamówienia.</w:t>
      </w:r>
    </w:p>
    <w:p w14:paraId="71BBADDF" w14:textId="77777777" w:rsidR="00361B44" w:rsidRPr="008416E6" w:rsidRDefault="00361B44">
      <w:pPr>
        <w:pStyle w:val="Akapitzlist5"/>
        <w:numPr>
          <w:ilvl w:val="0"/>
          <w:numId w:val="37"/>
        </w:numPr>
        <w:tabs>
          <w:tab w:val="center" w:pos="5180"/>
          <w:tab w:val="right" w:pos="9716"/>
        </w:tabs>
        <w:spacing w:before="20" w:after="20" w:line="312" w:lineRule="auto"/>
        <w:ind w:left="1134"/>
        <w:rPr>
          <w:rFonts w:ascii="Times New Roman" w:hAnsi="Times New Roman"/>
          <w:sz w:val="24"/>
          <w:szCs w:val="24"/>
          <w:rPrChange w:id="13468" w:author="Robert Pasternak" w:date="2021-09-07T12:47:00Z">
            <w:rPr>
              <w:rFonts w:ascii="Times" w:hAnsi="Times"/>
              <w:sz w:val="24"/>
              <w:szCs w:val="24"/>
            </w:rPr>
          </w:rPrChange>
        </w:rPr>
        <w:pPrChange w:id="13469" w:author="Robert Pasternak" w:date="2021-06-08T14:12:00Z">
          <w:pPr>
            <w:pStyle w:val="Akapitzlist5"/>
            <w:tabs>
              <w:tab w:val="center" w:pos="5180"/>
              <w:tab w:val="right" w:pos="9716"/>
            </w:tabs>
            <w:spacing w:before="20" w:after="20" w:line="360" w:lineRule="auto"/>
            <w:ind w:left="1788"/>
          </w:pPr>
        </w:pPrChange>
      </w:pPr>
    </w:p>
    <w:p w14:paraId="480A3E38" w14:textId="77777777" w:rsidR="00361B44" w:rsidRPr="008416E6" w:rsidRDefault="00BE2E76">
      <w:pPr>
        <w:pStyle w:val="Akapitzlist5"/>
        <w:numPr>
          <w:ilvl w:val="0"/>
          <w:numId w:val="25"/>
        </w:numPr>
        <w:tabs>
          <w:tab w:val="center" w:pos="5180"/>
          <w:tab w:val="right" w:pos="9716"/>
        </w:tabs>
        <w:spacing w:before="20" w:after="20" w:line="312" w:lineRule="auto"/>
        <w:rPr>
          <w:rFonts w:ascii="Times New Roman" w:hAnsi="Times New Roman"/>
          <w:sz w:val="24"/>
          <w:szCs w:val="24"/>
          <w:rPrChange w:id="13470" w:author="Robert Pasternak" w:date="2021-09-07T12:47:00Z">
            <w:rPr>
              <w:rFonts w:ascii="Times" w:hAnsi="Times"/>
              <w:sz w:val="24"/>
              <w:szCs w:val="24"/>
            </w:rPr>
          </w:rPrChange>
        </w:rPr>
        <w:pPrChange w:id="13471" w:author="Robert Pasternak" w:date="2021-07-02T09:13:00Z">
          <w:pPr>
            <w:pStyle w:val="Akapitzlist5"/>
            <w:numPr>
              <w:numId w:val="25"/>
            </w:numPr>
            <w:tabs>
              <w:tab w:val="center" w:pos="5180"/>
              <w:tab w:val="right" w:pos="9716"/>
            </w:tabs>
            <w:spacing w:before="20" w:after="20" w:line="360" w:lineRule="auto"/>
            <w:ind w:left="360" w:hanging="360"/>
          </w:pPr>
        </w:pPrChange>
      </w:pPr>
      <w:r w:rsidRPr="008416E6">
        <w:rPr>
          <w:rFonts w:ascii="Times New Roman" w:hAnsi="Times New Roman"/>
          <w:sz w:val="24"/>
          <w:szCs w:val="24"/>
        </w:rPr>
        <w:t xml:space="preserve">W trakcie realizacji </w:t>
      </w:r>
      <w:r w:rsidR="0076444A" w:rsidRPr="008416E6">
        <w:rPr>
          <w:rFonts w:ascii="Times New Roman" w:hAnsi="Times New Roman"/>
          <w:sz w:val="24"/>
          <w:szCs w:val="24"/>
        </w:rPr>
        <w:t xml:space="preserve">Przedmiotu </w:t>
      </w:r>
      <w:r w:rsidRPr="008416E6">
        <w:rPr>
          <w:rFonts w:ascii="Times New Roman" w:hAnsi="Times New Roman"/>
          <w:sz w:val="24"/>
          <w:szCs w:val="24"/>
        </w:rPr>
        <w:t>zamówienia</w:t>
      </w:r>
      <w:r w:rsidR="002F2B2F" w:rsidRPr="008416E6">
        <w:rPr>
          <w:rFonts w:ascii="Times New Roman" w:hAnsi="Times New Roman"/>
          <w:sz w:val="24"/>
          <w:szCs w:val="24"/>
        </w:rPr>
        <w:t>,</w:t>
      </w:r>
      <w:r w:rsidRPr="008416E6">
        <w:rPr>
          <w:rFonts w:ascii="Times New Roman" w:hAnsi="Times New Roman"/>
          <w:sz w:val="24"/>
          <w:szCs w:val="24"/>
        </w:rPr>
        <w:t xml:space="preserve"> na każde wezwanie Zamawiającego </w:t>
      </w:r>
      <w:r w:rsidR="0076444A" w:rsidRPr="008416E6">
        <w:rPr>
          <w:rFonts w:ascii="Times New Roman" w:hAnsi="Times New Roman"/>
          <w:sz w:val="24"/>
          <w:szCs w:val="24"/>
        </w:rPr>
        <w:br/>
      </w:r>
      <w:r w:rsidRPr="008416E6">
        <w:rPr>
          <w:rFonts w:ascii="Times New Roman" w:hAnsi="Times New Roman"/>
          <w:sz w:val="24"/>
          <w:szCs w:val="24"/>
        </w:rPr>
        <w:t>w wyznaczonym w tym wezwaniu terminie</w:t>
      </w:r>
      <w:r w:rsidR="00393482" w:rsidRPr="008416E6">
        <w:rPr>
          <w:rFonts w:ascii="Times New Roman" w:hAnsi="Times New Roman"/>
          <w:sz w:val="24"/>
          <w:szCs w:val="24"/>
        </w:rPr>
        <w:t xml:space="preserve">, nie krótszym niż </w:t>
      </w:r>
      <w:ins w:id="13472" w:author="Robert Pasternak" w:date="2021-06-08T13:56:00Z">
        <w:r w:rsidR="00617C5A" w:rsidRPr="008416E6">
          <w:rPr>
            <w:rFonts w:ascii="Times New Roman" w:hAnsi="Times New Roman"/>
            <w:sz w:val="24"/>
            <w:szCs w:val="24"/>
          </w:rPr>
          <w:t>5</w:t>
        </w:r>
      </w:ins>
      <w:del w:id="13473" w:author="Robert Pasternak" w:date="2021-06-08T13:56:00Z">
        <w:r w:rsidR="00393482" w:rsidRPr="008416E6" w:rsidDel="00617C5A">
          <w:rPr>
            <w:rFonts w:ascii="Times New Roman" w:hAnsi="Times New Roman"/>
            <w:sz w:val="24"/>
            <w:szCs w:val="24"/>
          </w:rPr>
          <w:delText>3</w:delText>
        </w:r>
      </w:del>
      <w:r w:rsidR="00393482" w:rsidRPr="008416E6">
        <w:rPr>
          <w:rFonts w:ascii="Times New Roman" w:hAnsi="Times New Roman"/>
          <w:sz w:val="24"/>
          <w:szCs w:val="24"/>
        </w:rPr>
        <w:t xml:space="preserve"> dni robocz</w:t>
      </w:r>
      <w:ins w:id="13474" w:author="Robert Pasternak" w:date="2021-07-02T09:14:00Z">
        <w:r w:rsidR="00746989" w:rsidRPr="008416E6">
          <w:rPr>
            <w:rFonts w:ascii="Times New Roman" w:hAnsi="Times New Roman"/>
            <w:sz w:val="24"/>
            <w:szCs w:val="24"/>
          </w:rPr>
          <w:t>ych</w:t>
        </w:r>
      </w:ins>
      <w:del w:id="13475" w:author="Robert Pasternak" w:date="2021-07-02T09:14:00Z">
        <w:r w:rsidR="00393482" w:rsidRPr="008416E6" w:rsidDel="00746989">
          <w:rPr>
            <w:rFonts w:ascii="Times New Roman" w:hAnsi="Times New Roman"/>
            <w:sz w:val="24"/>
            <w:szCs w:val="24"/>
          </w:rPr>
          <w:delText>e</w:delText>
        </w:r>
      </w:del>
      <w:r w:rsidR="00393482" w:rsidRPr="008416E6">
        <w:rPr>
          <w:rFonts w:ascii="Times New Roman" w:hAnsi="Times New Roman"/>
          <w:sz w:val="24"/>
          <w:szCs w:val="24"/>
        </w:rPr>
        <w:t xml:space="preserve">, </w:t>
      </w:r>
      <w:r w:rsidRPr="008416E6">
        <w:rPr>
          <w:rFonts w:ascii="Times New Roman" w:hAnsi="Times New Roman"/>
          <w:sz w:val="24"/>
          <w:szCs w:val="24"/>
        </w:rPr>
        <w:t>Wykonawca przedłoży Zamawiającemu wskazane poniżej dowody w celu potwierdzenia spełni</w:t>
      </w:r>
      <w:ins w:id="13476" w:author="Robert Pasternak" w:date="2021-07-02T09:14:00Z">
        <w:r w:rsidR="00746989" w:rsidRPr="008416E6">
          <w:rPr>
            <w:rFonts w:ascii="Times New Roman" w:hAnsi="Times New Roman"/>
            <w:sz w:val="24"/>
            <w:szCs w:val="24"/>
          </w:rPr>
          <w:t>ania</w:t>
        </w:r>
      </w:ins>
      <w:del w:id="13477" w:author="Robert Pasternak" w:date="2021-07-02T09:14:00Z">
        <w:r w:rsidRPr="008416E6" w:rsidDel="00746989">
          <w:rPr>
            <w:rFonts w:ascii="Times New Roman" w:hAnsi="Times New Roman"/>
            <w:sz w:val="24"/>
            <w:szCs w:val="24"/>
          </w:rPr>
          <w:delText>enia</w:delText>
        </w:r>
      </w:del>
      <w:r w:rsidRPr="008416E6">
        <w:rPr>
          <w:rFonts w:ascii="Times New Roman" w:hAnsi="Times New Roman"/>
          <w:sz w:val="24"/>
          <w:szCs w:val="24"/>
        </w:rPr>
        <w:t xml:space="preserve"> wymogu zatrudnienia na podstawie umowy o pracę przez Wykonawcę lub Podwykonawcę osób</w:t>
      </w:r>
      <w:r w:rsidR="00664C62" w:rsidRPr="008416E6">
        <w:rPr>
          <w:rFonts w:ascii="Times New Roman" w:hAnsi="Times New Roman"/>
          <w:sz w:val="24"/>
          <w:szCs w:val="24"/>
        </w:rPr>
        <w:t>,</w:t>
      </w:r>
      <w:r w:rsidRPr="008416E6">
        <w:rPr>
          <w:rFonts w:ascii="Times New Roman" w:hAnsi="Times New Roman"/>
          <w:sz w:val="24"/>
          <w:szCs w:val="24"/>
        </w:rPr>
        <w:t xml:space="preserve"> o których mowa w punkcie 2:</w:t>
      </w:r>
    </w:p>
    <w:p w14:paraId="4C01CE13" w14:textId="77777777" w:rsidR="00361B44" w:rsidRPr="008416E6" w:rsidRDefault="00BE2E76">
      <w:pPr>
        <w:pStyle w:val="Akapitzlist"/>
        <w:numPr>
          <w:ilvl w:val="0"/>
          <w:numId w:val="38"/>
        </w:numPr>
        <w:spacing w:before="120" w:line="312" w:lineRule="auto"/>
        <w:contextualSpacing/>
        <w:rPr>
          <w:i/>
        </w:rPr>
        <w:pPrChange w:id="13478" w:author="Robert Pasternak" w:date="2021-05-13T11:34:00Z">
          <w:pPr>
            <w:pStyle w:val="Akapitzlist"/>
            <w:numPr>
              <w:numId w:val="38"/>
            </w:numPr>
            <w:spacing w:before="120" w:line="360" w:lineRule="auto"/>
            <w:ind w:left="1080" w:hanging="360"/>
            <w:contextualSpacing/>
          </w:pPr>
        </w:pPrChange>
      </w:pPr>
      <w:r w:rsidRPr="008416E6">
        <w:t xml:space="preserve">oświadczenie </w:t>
      </w:r>
      <w:r w:rsidR="007C442F" w:rsidRPr="008416E6">
        <w:t>W</w:t>
      </w:r>
      <w:r w:rsidRPr="008416E6">
        <w:t xml:space="preserve">ykonawcy lub </w:t>
      </w:r>
      <w:r w:rsidR="007C442F" w:rsidRPr="008416E6">
        <w:t>P</w:t>
      </w:r>
      <w:r w:rsidRPr="008416E6">
        <w:t>odwykonawcy</w:t>
      </w:r>
      <w:ins w:id="13479" w:author="Piotr Szumlak" w:date="2021-07-09T07:39:00Z">
        <w:r w:rsidR="00361B44" w:rsidRPr="008416E6">
          <w:t xml:space="preserve"> </w:t>
        </w:r>
      </w:ins>
      <w:r w:rsidRPr="008416E6">
        <w:t xml:space="preserve">o zatrudnieniu na podstawie umowy o pracę osób wykonujących czynności, których dotyczy wezwanie </w:t>
      </w:r>
      <w:r w:rsidR="00323D25" w:rsidRPr="008416E6">
        <w:t>Z</w:t>
      </w:r>
      <w:r w:rsidRPr="008416E6">
        <w:t>amawiającego.</w:t>
      </w:r>
      <w:ins w:id="13480" w:author="Piotr Szumlak" w:date="2021-07-09T07:39:00Z">
        <w:r w:rsidR="00361B44" w:rsidRPr="008416E6">
          <w:t xml:space="preserve"> </w:t>
        </w:r>
      </w:ins>
      <w:r w:rsidRPr="008416E6">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w:t>
      </w:r>
      <w:ins w:id="13481" w:author="Piotr Szumlak" w:date="2021-07-09T07:39:00Z">
        <w:del w:id="13482" w:author="Robert Pasternak" w:date="2024-07-18T12:42:00Z">
          <w:r w:rsidR="00361B44" w:rsidRPr="008416E6" w:rsidDel="00611329">
            <w:br/>
          </w:r>
        </w:del>
      </w:ins>
      <w:r w:rsidRPr="008416E6">
        <w:t xml:space="preserve">o pracę i wymiaru etatu oraz podpis osoby uprawnionej do złożenia oświadczenia w imieniu </w:t>
      </w:r>
      <w:r w:rsidR="000B6EED" w:rsidRPr="008416E6">
        <w:t>W</w:t>
      </w:r>
      <w:r w:rsidRPr="008416E6">
        <w:t xml:space="preserve">ykonawcy </w:t>
      </w:r>
      <w:del w:id="13483" w:author="Robert Pasternak" w:date="2019-08-23T11:49:00Z">
        <w:r w:rsidR="00323D25" w:rsidRPr="008416E6" w:rsidDel="007E216D">
          <w:br/>
        </w:r>
      </w:del>
      <w:r w:rsidRPr="008416E6">
        <w:t xml:space="preserve">lub </w:t>
      </w:r>
      <w:r w:rsidR="000B6EED" w:rsidRPr="008416E6">
        <w:t>P</w:t>
      </w:r>
      <w:r w:rsidRPr="008416E6">
        <w:t>odwykonawcy;</w:t>
      </w:r>
    </w:p>
    <w:p w14:paraId="7C4B7FAC" w14:textId="77777777" w:rsidR="00361B44" w:rsidRPr="008416E6" w:rsidRDefault="00BE2E76">
      <w:pPr>
        <w:pStyle w:val="Akapitzlist"/>
        <w:numPr>
          <w:ilvl w:val="0"/>
          <w:numId w:val="38"/>
        </w:numPr>
        <w:spacing w:before="120" w:line="312" w:lineRule="auto"/>
        <w:contextualSpacing/>
        <w:rPr>
          <w:i/>
        </w:rPr>
        <w:pPrChange w:id="13484" w:author="Robert Pasternak" w:date="2021-05-13T11:34:00Z">
          <w:pPr>
            <w:pStyle w:val="Akapitzlist"/>
            <w:numPr>
              <w:numId w:val="38"/>
            </w:numPr>
            <w:spacing w:before="120" w:line="360" w:lineRule="auto"/>
            <w:ind w:left="1080" w:hanging="360"/>
            <w:contextualSpacing/>
          </w:pPr>
        </w:pPrChange>
      </w:pPr>
      <w:r w:rsidRPr="008416E6">
        <w:t xml:space="preserve">poświadczoną za zgodność z oryginałem odpowiednio przez </w:t>
      </w:r>
      <w:r w:rsidR="000B6EED" w:rsidRPr="008416E6">
        <w:t>W</w:t>
      </w:r>
      <w:r w:rsidRPr="008416E6">
        <w:t xml:space="preserve">ykonawcę </w:t>
      </w:r>
      <w:r w:rsidR="00323D25" w:rsidRPr="008416E6">
        <w:br/>
      </w:r>
      <w:r w:rsidRPr="008416E6">
        <w:t xml:space="preserve">lub </w:t>
      </w:r>
      <w:r w:rsidR="000B6EED" w:rsidRPr="008416E6">
        <w:t>P</w:t>
      </w:r>
      <w:r w:rsidRPr="008416E6">
        <w:t>odwykonawcę kopi</w:t>
      </w:r>
      <w:ins w:id="13485" w:author="Robert Pasternak" w:date="2021-07-02T09:15:00Z">
        <w:r w:rsidR="00746989" w:rsidRPr="008416E6">
          <w:t>e</w:t>
        </w:r>
      </w:ins>
      <w:ins w:id="13486" w:author="Piotr Szumlak" w:date="2021-07-09T07:39:00Z">
        <w:r w:rsidR="00361B44" w:rsidRPr="008416E6">
          <w:t xml:space="preserve"> </w:t>
        </w:r>
      </w:ins>
      <w:del w:id="13487" w:author="Robert Pasternak" w:date="2021-07-02T09:15:00Z">
        <w:r w:rsidRPr="008416E6" w:rsidDel="00746989">
          <w:delText>ę</w:delText>
        </w:r>
      </w:del>
      <w:del w:id="13488" w:author="Robert Pasternak" w:date="2021-07-02T09:16:00Z">
        <w:r w:rsidRPr="008416E6" w:rsidDel="00746989">
          <w:delText>umo</w:delText>
        </w:r>
      </w:del>
      <w:del w:id="13489" w:author="Robert Pasternak" w:date="2021-07-02T09:15:00Z">
        <w:r w:rsidRPr="008416E6" w:rsidDel="00746989">
          <w:delText>wy/</w:delText>
        </w:r>
      </w:del>
      <w:r w:rsidRPr="008416E6">
        <w:t xml:space="preserve">umów o pracę osób wykonujących w trakcie realizacji </w:t>
      </w:r>
      <w:r w:rsidR="00E0069A" w:rsidRPr="008416E6">
        <w:t>Przedmiotu zamówienia</w:t>
      </w:r>
      <w:r w:rsidRPr="008416E6">
        <w:t xml:space="preserve"> czynności, których dotyczy ww. oświadczenie </w:t>
      </w:r>
      <w:r w:rsidR="000B6EED" w:rsidRPr="008416E6">
        <w:t>W</w:t>
      </w:r>
      <w:r w:rsidRPr="008416E6">
        <w:t xml:space="preserve">ykonawcy lub </w:t>
      </w:r>
      <w:r w:rsidR="000B6EED" w:rsidRPr="008416E6">
        <w:rPr>
          <w:rPrChange w:id="13490" w:author="Robert Pasternak" w:date="2021-09-07T12:47:00Z">
            <w:rPr>
              <w:color w:val="000000"/>
            </w:rPr>
          </w:rPrChange>
        </w:rPr>
        <w:t>P</w:t>
      </w:r>
      <w:r w:rsidRPr="008416E6">
        <w:rPr>
          <w:rPrChange w:id="13491" w:author="Robert Pasternak" w:date="2021-09-07T12:47:00Z">
            <w:rPr>
              <w:color w:val="000000"/>
            </w:rPr>
          </w:rPrChange>
        </w:rPr>
        <w:t xml:space="preserve">odwykonawcy (wraz z dokumentem regulującym zakres obowiązków, jeżeli został sporządzony). </w:t>
      </w:r>
      <w:ins w:id="13492" w:author="Robert Pasternak" w:date="2021-07-02T09:16:00Z">
        <w:r w:rsidR="00746989" w:rsidRPr="008416E6">
          <w:rPr>
            <w:rPrChange w:id="13493" w:author="Robert Pasternak" w:date="2021-09-07T12:47:00Z">
              <w:rPr>
                <w:color w:val="000000"/>
              </w:rPr>
            </w:rPrChange>
          </w:rPr>
          <w:t xml:space="preserve">Każda </w:t>
        </w:r>
      </w:ins>
      <w:del w:id="13494" w:author="Robert Pasternak" w:date="2021-07-02T09:16:00Z">
        <w:r w:rsidRPr="008416E6" w:rsidDel="00746989">
          <w:rPr>
            <w:rPrChange w:id="13495" w:author="Robert Pasternak" w:date="2021-09-07T12:47:00Z">
              <w:rPr>
                <w:color w:val="000000"/>
              </w:rPr>
            </w:rPrChange>
          </w:rPr>
          <w:delText>K</w:delText>
        </w:r>
      </w:del>
      <w:ins w:id="13496" w:author="Robert Pasternak" w:date="2021-07-02T09:16:00Z">
        <w:r w:rsidR="00746989" w:rsidRPr="008416E6">
          <w:rPr>
            <w:rPrChange w:id="13497" w:author="Robert Pasternak" w:date="2021-09-07T12:47:00Z">
              <w:rPr>
                <w:color w:val="000000"/>
              </w:rPr>
            </w:rPrChange>
          </w:rPr>
          <w:t>k</w:t>
        </w:r>
      </w:ins>
      <w:r w:rsidRPr="008416E6">
        <w:rPr>
          <w:rPrChange w:id="13498" w:author="Robert Pasternak" w:date="2021-09-07T12:47:00Z">
            <w:rPr>
              <w:color w:val="000000"/>
            </w:rPr>
          </w:rPrChange>
        </w:rPr>
        <w:t>opia</w:t>
      </w:r>
      <w:ins w:id="13499" w:author="Piotr Szumlak" w:date="2021-07-09T07:39:00Z">
        <w:r w:rsidR="00361B44" w:rsidRPr="008416E6">
          <w:rPr>
            <w:rPrChange w:id="13500" w:author="Robert Pasternak" w:date="2021-09-07T12:47:00Z">
              <w:rPr>
                <w:color w:val="000000"/>
              </w:rPr>
            </w:rPrChange>
          </w:rPr>
          <w:t xml:space="preserve"> </w:t>
        </w:r>
      </w:ins>
      <w:del w:id="13501" w:author="Robert Pasternak" w:date="2021-07-02T09:16:00Z">
        <w:r w:rsidRPr="008416E6" w:rsidDel="00746989">
          <w:delText>umowy/</w:delText>
        </w:r>
      </w:del>
      <w:r w:rsidRPr="008416E6">
        <w:t xml:space="preserve">umów powinna zostać </w:t>
      </w:r>
      <w:r w:rsidR="00E11DE4" w:rsidRPr="008416E6">
        <w:rPr>
          <w:rPrChange w:id="13502" w:author="Robert Pasternak" w:date="2021-09-07T12:47:00Z">
            <w:rPr>
              <w:b/>
            </w:rPr>
          </w:rPrChange>
        </w:rPr>
        <w:lastRenderedPageBreak/>
        <w:t>zanonimizowana</w:t>
      </w:r>
      <w:r w:rsidRPr="008416E6">
        <w:t xml:space="preserve"> w sposób zapewniający ochronę danych osobowych pracowników, zgodnie z przepisami ustawy z dnia 10 maja 2018 r. </w:t>
      </w:r>
      <w:r w:rsidRPr="008416E6">
        <w:rPr>
          <w:iCs/>
        </w:rPr>
        <w:t>o ochronie danych osobowych</w:t>
      </w:r>
      <w:r w:rsidRPr="008416E6">
        <w:t xml:space="preserve"> (tj. w szczególności bez adresów</w:t>
      </w:r>
      <w:ins w:id="13503" w:author="Robert Pasternak" w:date="2021-07-02T09:16:00Z">
        <w:r w:rsidR="00746989" w:rsidRPr="008416E6">
          <w:t xml:space="preserve"> oraz </w:t>
        </w:r>
      </w:ins>
      <w:del w:id="13504" w:author="Robert Pasternak" w:date="2021-07-02T09:16:00Z">
        <w:r w:rsidRPr="008416E6" w:rsidDel="00746989">
          <w:delText xml:space="preserve">, </w:delText>
        </w:r>
      </w:del>
      <w:r w:rsidRPr="008416E6">
        <w:t>nr PESEL pr</w:t>
      </w:r>
      <w:r w:rsidR="00664C62" w:rsidRPr="008416E6">
        <w:t>acowników). Informacje takie ja</w:t>
      </w:r>
      <w:ins w:id="13505" w:author="Robert Pasternak" w:date="2021-06-21T15:04:00Z">
        <w:r w:rsidR="00E5434B" w:rsidRPr="008416E6">
          <w:t>k</w:t>
        </w:r>
      </w:ins>
      <w:r w:rsidRPr="008416E6">
        <w:t xml:space="preserve">: </w:t>
      </w:r>
      <w:ins w:id="13506" w:author="Robert Pasternak" w:date="2021-07-02T09:17:00Z">
        <w:r w:rsidR="00746989" w:rsidRPr="008416E6">
          <w:t xml:space="preserve">imię i nazwisko pracownika, </w:t>
        </w:r>
      </w:ins>
      <w:r w:rsidRPr="008416E6">
        <w:t>data zawarcia umowy, rodzaj umowy o pracę i wymiar etatu</w:t>
      </w:r>
      <w:ins w:id="13507" w:author="Robert Pasternak" w:date="2021-06-08T13:57:00Z">
        <w:r w:rsidR="00617C5A" w:rsidRPr="008416E6">
          <w:t>, miejsce wykonywania pracy, rodzaj wykonywanej pracy</w:t>
        </w:r>
      </w:ins>
      <w:r w:rsidRPr="008416E6">
        <w:t xml:space="preserve"> powinny być możliwe do </w:t>
      </w:r>
      <w:del w:id="13508" w:author="Robert Pasternak" w:date="2021-07-02T09:18:00Z">
        <w:r w:rsidRPr="008416E6" w:rsidDel="00746989">
          <w:delText>zidentyfikowania</w:delText>
        </w:r>
      </w:del>
      <w:ins w:id="13509" w:author="Robert Pasternak" w:date="2021-07-02T09:18:00Z">
        <w:r w:rsidR="00746989" w:rsidRPr="008416E6">
          <w:t>odczytania</w:t>
        </w:r>
      </w:ins>
      <w:r w:rsidRPr="008416E6">
        <w:t>;</w:t>
      </w:r>
    </w:p>
    <w:p w14:paraId="776DE257" w14:textId="77777777" w:rsidR="00361B44" w:rsidRPr="008416E6" w:rsidRDefault="007C442F">
      <w:pPr>
        <w:pStyle w:val="Akapitzlist"/>
        <w:numPr>
          <w:ilvl w:val="0"/>
          <w:numId w:val="38"/>
        </w:numPr>
        <w:spacing w:before="120" w:line="312" w:lineRule="auto"/>
        <w:contextualSpacing/>
        <w:rPr>
          <w:i/>
        </w:rPr>
        <w:pPrChange w:id="13510" w:author="Robert Pasternak" w:date="2021-05-13T11:34:00Z">
          <w:pPr>
            <w:pStyle w:val="Akapitzlist"/>
            <w:numPr>
              <w:numId w:val="38"/>
            </w:numPr>
            <w:spacing w:before="120" w:line="360" w:lineRule="auto"/>
            <w:ind w:left="1080" w:hanging="360"/>
            <w:contextualSpacing/>
          </w:pPr>
        </w:pPrChange>
      </w:pPr>
      <w:r w:rsidRPr="008416E6">
        <w:t xml:space="preserve">zaświadczenie właściwego oddziału ZUS potwierdzające opłacenie przez Wykonawcę lub Podwykonawcę składek na ubezpieczenia społeczne i zdrowotne </w:t>
      </w:r>
      <w:r w:rsidR="00E0069A" w:rsidRPr="008416E6">
        <w:br/>
      </w:r>
      <w:r w:rsidRPr="008416E6">
        <w:t>z tytułu zatrudnienia na podstawie umów o pracę</w:t>
      </w:r>
      <w:r w:rsidR="00E0069A" w:rsidRPr="008416E6">
        <w:t>;</w:t>
      </w:r>
    </w:p>
    <w:p w14:paraId="4D91235C" w14:textId="77777777" w:rsidR="00361B44" w:rsidRPr="008416E6" w:rsidRDefault="007C442F">
      <w:pPr>
        <w:pStyle w:val="Akapitzlist"/>
        <w:numPr>
          <w:ilvl w:val="0"/>
          <w:numId w:val="38"/>
        </w:numPr>
        <w:spacing w:before="120" w:line="312" w:lineRule="auto"/>
        <w:contextualSpacing/>
        <w:rPr>
          <w:del w:id="13511" w:author="Robert Pasternak" w:date="2021-06-07T18:27:00Z"/>
          <w:i/>
          <w:rPrChange w:id="13512" w:author="Robert Pasternak" w:date="2021-09-07T12:47:00Z">
            <w:rPr>
              <w:del w:id="13513" w:author="Robert Pasternak" w:date="2021-06-07T18:27:00Z"/>
            </w:rPr>
          </w:rPrChange>
        </w:rPr>
        <w:pPrChange w:id="13514" w:author="Robert Pasternak" w:date="2021-06-07T18:27:00Z">
          <w:pPr>
            <w:pStyle w:val="Akapitzlist"/>
            <w:spacing w:before="120" w:line="360" w:lineRule="auto"/>
            <w:ind w:left="1080"/>
            <w:contextualSpacing/>
          </w:pPr>
        </w:pPrChange>
      </w:pPr>
      <w:r w:rsidRPr="008416E6">
        <w:t xml:space="preserve">poświadczoną za zgodność z oryginałem odpowiednio przez Wykonawcę lub Podwykonawcę kopię dowodu potwierdzającego zgłoszenie pracownika przez pracodawcę do ubezpieczeń, zanonimizowaną w sposób zapewniający ochronę </w:t>
      </w:r>
      <w:r w:rsidR="001166D4" w:rsidRPr="008416E6">
        <w:t>danych osobowych pracownika.</w:t>
      </w:r>
    </w:p>
    <w:p w14:paraId="54064EB9" w14:textId="77777777" w:rsidR="00361B44" w:rsidRPr="008416E6" w:rsidRDefault="00361B44">
      <w:pPr>
        <w:pStyle w:val="Akapitzlist"/>
        <w:numPr>
          <w:ilvl w:val="0"/>
          <w:numId w:val="38"/>
        </w:numPr>
        <w:spacing w:before="120" w:line="312" w:lineRule="auto"/>
        <w:contextualSpacing/>
        <w:rPr>
          <w:i/>
          <w:rPrChange w:id="13515" w:author="Robert Pasternak" w:date="2021-09-07T12:47:00Z">
            <w:rPr/>
          </w:rPrChange>
        </w:rPr>
        <w:pPrChange w:id="13516" w:author="Robert Pasternak" w:date="2021-06-21T10:27:00Z">
          <w:pPr>
            <w:pStyle w:val="Akapitzlist"/>
            <w:spacing w:before="120" w:line="360" w:lineRule="auto"/>
            <w:ind w:left="1080"/>
            <w:contextualSpacing/>
          </w:pPr>
        </w:pPrChange>
      </w:pPr>
    </w:p>
    <w:p w14:paraId="1106E1EE" w14:textId="77777777" w:rsidR="00361B44" w:rsidRPr="008416E6" w:rsidRDefault="00BE2E76">
      <w:pPr>
        <w:pStyle w:val="Akapitzlist"/>
        <w:numPr>
          <w:ilvl w:val="0"/>
          <w:numId w:val="25"/>
        </w:numPr>
        <w:spacing w:before="120" w:line="312" w:lineRule="auto"/>
        <w:contextualSpacing/>
        <w:rPr>
          <w:del w:id="13517" w:author="Robert Pasternak" w:date="2021-06-07T18:27:00Z"/>
          <w:rPrChange w:id="13518" w:author="Robert Pasternak" w:date="2021-09-07T12:47:00Z">
            <w:rPr>
              <w:del w:id="13519" w:author="Robert Pasternak" w:date="2021-06-07T18:27:00Z"/>
              <w:color w:val="000000"/>
            </w:rPr>
          </w:rPrChange>
        </w:rPr>
        <w:pPrChange w:id="13520" w:author="Robert Pasternak" w:date="2021-07-02T09:13:00Z">
          <w:pPr>
            <w:pStyle w:val="Akapitzlist"/>
            <w:numPr>
              <w:numId w:val="25"/>
            </w:numPr>
            <w:spacing w:before="120" w:line="360" w:lineRule="auto"/>
            <w:ind w:left="360" w:hanging="360"/>
            <w:contextualSpacing/>
          </w:pPr>
        </w:pPrChange>
      </w:pPr>
      <w:r w:rsidRPr="008416E6">
        <w:t xml:space="preserve">Z tytułu niespełnienia przez </w:t>
      </w:r>
      <w:r w:rsidR="000B6EED" w:rsidRPr="008416E6">
        <w:rPr>
          <w:rPrChange w:id="13521" w:author="Robert Pasternak" w:date="2021-09-07T12:47:00Z">
            <w:rPr>
              <w:color w:val="000000"/>
            </w:rPr>
          </w:rPrChange>
        </w:rPr>
        <w:t>W</w:t>
      </w:r>
      <w:r w:rsidRPr="008416E6">
        <w:rPr>
          <w:rPrChange w:id="13522" w:author="Robert Pasternak" w:date="2021-09-07T12:47:00Z">
            <w:rPr>
              <w:color w:val="000000"/>
            </w:rPr>
          </w:rPrChange>
        </w:rPr>
        <w:t xml:space="preserve">ykonawcę lub </w:t>
      </w:r>
      <w:r w:rsidR="000B6EED" w:rsidRPr="008416E6">
        <w:rPr>
          <w:rPrChange w:id="13523" w:author="Robert Pasternak" w:date="2021-09-07T12:47:00Z">
            <w:rPr>
              <w:color w:val="000000"/>
            </w:rPr>
          </w:rPrChange>
        </w:rPr>
        <w:t>P</w:t>
      </w:r>
      <w:r w:rsidRPr="008416E6">
        <w:rPr>
          <w:rPrChange w:id="13524" w:author="Robert Pasternak" w:date="2021-09-07T12:47:00Z">
            <w:rPr>
              <w:color w:val="000000"/>
            </w:rPr>
          </w:rPrChange>
        </w:rPr>
        <w:t>odwykonawcę wymogu zatrudnienia na podstawie umowy o pracę osób</w:t>
      </w:r>
      <w:r w:rsidR="00664C62" w:rsidRPr="008416E6">
        <w:rPr>
          <w:rPrChange w:id="13525" w:author="Robert Pasternak" w:date="2021-09-07T12:47:00Z">
            <w:rPr>
              <w:color w:val="000000"/>
            </w:rPr>
          </w:rPrChange>
        </w:rPr>
        <w:t>,</w:t>
      </w:r>
      <w:ins w:id="13526" w:author="Piotr Szumlak" w:date="2021-07-09T08:53:00Z">
        <w:r w:rsidR="004934F2" w:rsidRPr="008416E6">
          <w:rPr>
            <w:rPrChange w:id="13527" w:author="Robert Pasternak" w:date="2021-09-07T12:47:00Z">
              <w:rPr>
                <w:color w:val="000000"/>
              </w:rPr>
            </w:rPrChange>
          </w:rPr>
          <w:t xml:space="preserve"> </w:t>
        </w:r>
      </w:ins>
      <w:r w:rsidR="000B6EED" w:rsidRPr="008416E6">
        <w:rPr>
          <w:rPrChange w:id="13528" w:author="Robert Pasternak" w:date="2021-09-07T12:47:00Z">
            <w:rPr>
              <w:color w:val="000000"/>
            </w:rPr>
          </w:rPrChange>
        </w:rPr>
        <w:t>o których mowa</w:t>
      </w:r>
      <w:r w:rsidR="0076444A" w:rsidRPr="008416E6">
        <w:rPr>
          <w:rPrChange w:id="13529" w:author="Robert Pasternak" w:date="2021-09-07T12:47:00Z">
            <w:rPr>
              <w:color w:val="000000"/>
            </w:rPr>
          </w:rPrChange>
        </w:rPr>
        <w:t xml:space="preserve"> w pkt.</w:t>
      </w:r>
      <w:ins w:id="13530" w:author="Robert Pasternak" w:date="2021-07-12T15:08:00Z">
        <w:r w:rsidR="00D51300" w:rsidRPr="008416E6">
          <w:rPr>
            <w:rPrChange w:id="13531" w:author="Robert Pasternak" w:date="2021-09-07T12:47:00Z">
              <w:rPr>
                <w:color w:val="000000"/>
              </w:rPr>
            </w:rPrChange>
          </w:rPr>
          <w:t xml:space="preserve"> </w:t>
        </w:r>
      </w:ins>
      <w:r w:rsidR="000B6EED" w:rsidRPr="008416E6">
        <w:rPr>
          <w:rPrChange w:id="13532" w:author="Robert Pasternak" w:date="2021-09-07T12:47:00Z">
            <w:rPr>
              <w:color w:val="000000"/>
            </w:rPr>
          </w:rPrChange>
        </w:rPr>
        <w:t>2, Z</w:t>
      </w:r>
      <w:r w:rsidRPr="008416E6">
        <w:rPr>
          <w:rPrChange w:id="13533" w:author="Robert Pasternak" w:date="2021-09-07T12:47:00Z">
            <w:rPr>
              <w:color w:val="000000"/>
            </w:rPr>
          </w:rPrChange>
        </w:rPr>
        <w:t xml:space="preserve">amawiający przewiduje sankcję w postaci obowiązku zapłaty przez </w:t>
      </w:r>
      <w:r w:rsidR="000B6EED" w:rsidRPr="008416E6">
        <w:rPr>
          <w:rPrChange w:id="13534" w:author="Robert Pasternak" w:date="2021-09-07T12:47:00Z">
            <w:rPr>
              <w:color w:val="000000"/>
            </w:rPr>
          </w:rPrChange>
        </w:rPr>
        <w:t>W</w:t>
      </w:r>
      <w:r w:rsidRPr="008416E6">
        <w:rPr>
          <w:rPrChange w:id="13535" w:author="Robert Pasternak" w:date="2021-09-07T12:47:00Z">
            <w:rPr>
              <w:color w:val="000000"/>
            </w:rPr>
          </w:rPrChange>
        </w:rPr>
        <w:t xml:space="preserve">ykonawcę kary umownej w wysokości określonej </w:t>
      </w:r>
      <w:ins w:id="13536" w:author="Robert Pasternak" w:date="2021-07-12T15:08:00Z">
        <w:r w:rsidR="00D51300" w:rsidRPr="008416E6">
          <w:rPr>
            <w:rPrChange w:id="13537" w:author="Robert Pasternak" w:date="2021-09-07T12:47:00Z">
              <w:rPr>
                <w:color w:val="000000"/>
              </w:rPr>
            </w:rPrChange>
          </w:rPr>
          <w:br/>
        </w:r>
      </w:ins>
      <w:ins w:id="13538" w:author="Robert Pasternak" w:date="2021-05-12T13:37:00Z">
        <w:del w:id="13539" w:author="Piotr Szumlak" w:date="2021-07-09T08:52:00Z">
          <w:r w:rsidR="004625E4" w:rsidRPr="008416E6" w:rsidDel="00780E6B">
            <w:rPr>
              <w:rPrChange w:id="13540" w:author="Robert Pasternak" w:date="2021-09-07T12:47:00Z">
                <w:rPr>
                  <w:color w:val="000000"/>
                </w:rPr>
              </w:rPrChange>
            </w:rPr>
            <w:br/>
          </w:r>
        </w:del>
      </w:ins>
      <w:del w:id="13541" w:author="Robert Pasternak" w:date="2019-08-23T11:49:00Z">
        <w:r w:rsidR="0076444A" w:rsidRPr="008416E6" w:rsidDel="007E216D">
          <w:rPr>
            <w:rPrChange w:id="13542" w:author="Robert Pasternak" w:date="2021-09-07T12:47:00Z">
              <w:rPr>
                <w:color w:val="000000"/>
              </w:rPr>
            </w:rPrChange>
          </w:rPr>
          <w:br/>
        </w:r>
      </w:del>
      <w:r w:rsidRPr="008416E6">
        <w:rPr>
          <w:rPrChange w:id="13543" w:author="Robert Pasternak" w:date="2021-09-07T12:47:00Z">
            <w:rPr>
              <w:color w:val="000000"/>
            </w:rPr>
          </w:rPrChange>
        </w:rPr>
        <w:t xml:space="preserve">w </w:t>
      </w:r>
      <w:del w:id="13544" w:author="Robert Pasternak" w:date="2021-06-08T13:57:00Z">
        <w:r w:rsidRPr="008416E6" w:rsidDel="00617C5A">
          <w:rPr>
            <w:rPrChange w:id="13545" w:author="Robert Pasternak" w:date="2021-09-07T12:47:00Z">
              <w:rPr>
                <w:color w:val="000000"/>
              </w:rPr>
            </w:rPrChange>
          </w:rPr>
          <w:delText>umow</w:delText>
        </w:r>
        <w:r w:rsidR="000B6EED" w:rsidRPr="008416E6" w:rsidDel="00617C5A">
          <w:rPr>
            <w:rPrChange w:id="13546" w:author="Robert Pasternak" w:date="2021-09-07T12:47:00Z">
              <w:rPr>
                <w:color w:val="000000"/>
              </w:rPr>
            </w:rPrChange>
          </w:rPr>
          <w:delText>ie</w:delText>
        </w:r>
      </w:del>
      <w:ins w:id="13547" w:author="Robert Pasternak" w:date="2021-06-08T13:57:00Z">
        <w:r w:rsidR="00617C5A" w:rsidRPr="008416E6">
          <w:rPr>
            <w:rPrChange w:id="13548" w:author="Robert Pasternak" w:date="2021-09-07T12:47:00Z">
              <w:rPr>
                <w:color w:val="000000"/>
              </w:rPr>
            </w:rPrChange>
          </w:rPr>
          <w:t>Umowie</w:t>
        </w:r>
      </w:ins>
      <w:r w:rsidRPr="008416E6">
        <w:rPr>
          <w:rPrChange w:id="13549" w:author="Robert Pasternak" w:date="2021-09-07T12:47:00Z">
            <w:rPr>
              <w:color w:val="000000"/>
            </w:rPr>
          </w:rPrChange>
        </w:rPr>
        <w:t xml:space="preserve">. Niezłożenie przez </w:t>
      </w:r>
      <w:r w:rsidR="000B6EED" w:rsidRPr="008416E6">
        <w:rPr>
          <w:rPrChange w:id="13550" w:author="Robert Pasternak" w:date="2021-09-07T12:47:00Z">
            <w:rPr>
              <w:color w:val="000000"/>
            </w:rPr>
          </w:rPrChange>
        </w:rPr>
        <w:t>W</w:t>
      </w:r>
      <w:r w:rsidRPr="008416E6">
        <w:rPr>
          <w:rPrChange w:id="13551" w:author="Robert Pasternak" w:date="2021-09-07T12:47:00Z">
            <w:rPr>
              <w:color w:val="000000"/>
            </w:rPr>
          </w:rPrChange>
        </w:rPr>
        <w:t xml:space="preserve">ykonawcę w wyznaczonym przez </w:t>
      </w:r>
      <w:r w:rsidR="00664C62" w:rsidRPr="008416E6">
        <w:rPr>
          <w:rPrChange w:id="13552" w:author="Robert Pasternak" w:date="2021-09-07T12:47:00Z">
            <w:rPr>
              <w:color w:val="000000"/>
            </w:rPr>
          </w:rPrChange>
        </w:rPr>
        <w:t>Z</w:t>
      </w:r>
      <w:r w:rsidRPr="008416E6">
        <w:rPr>
          <w:rPrChange w:id="13553" w:author="Robert Pasternak" w:date="2021-09-07T12:47:00Z">
            <w:rPr>
              <w:color w:val="000000"/>
            </w:rPr>
          </w:rPrChange>
        </w:rPr>
        <w:t xml:space="preserve">amawiającego terminie żądanych przez </w:t>
      </w:r>
      <w:r w:rsidR="00664C62" w:rsidRPr="008416E6">
        <w:rPr>
          <w:rPrChange w:id="13554" w:author="Robert Pasternak" w:date="2021-09-07T12:47:00Z">
            <w:rPr>
              <w:color w:val="000000"/>
            </w:rPr>
          </w:rPrChange>
        </w:rPr>
        <w:t>Z</w:t>
      </w:r>
      <w:r w:rsidRPr="008416E6">
        <w:rPr>
          <w:rPrChange w:id="13555" w:author="Robert Pasternak" w:date="2021-09-07T12:47:00Z">
            <w:rPr>
              <w:color w:val="000000"/>
            </w:rPr>
          </w:rPrChange>
        </w:rPr>
        <w:t xml:space="preserve">amawiającego dowodów w celu potwierdzenia spełnienia </w:t>
      </w:r>
      <w:r w:rsidRPr="008416E6">
        <w:t xml:space="preserve">przez </w:t>
      </w:r>
      <w:r w:rsidR="000B6EED" w:rsidRPr="008416E6">
        <w:rPr>
          <w:rPrChange w:id="13556" w:author="Robert Pasternak" w:date="2021-09-07T12:47:00Z">
            <w:rPr>
              <w:color w:val="000000"/>
            </w:rPr>
          </w:rPrChange>
        </w:rPr>
        <w:t>W</w:t>
      </w:r>
      <w:r w:rsidRPr="008416E6">
        <w:rPr>
          <w:rPrChange w:id="13557" w:author="Robert Pasternak" w:date="2021-09-07T12:47:00Z">
            <w:rPr>
              <w:color w:val="000000"/>
            </w:rPr>
          </w:rPrChange>
        </w:rPr>
        <w:t xml:space="preserve">ykonawcę lub </w:t>
      </w:r>
      <w:r w:rsidR="000B6EED" w:rsidRPr="008416E6">
        <w:rPr>
          <w:rPrChange w:id="13558" w:author="Robert Pasternak" w:date="2021-09-07T12:47:00Z">
            <w:rPr>
              <w:color w:val="000000"/>
            </w:rPr>
          </w:rPrChange>
        </w:rPr>
        <w:t>P</w:t>
      </w:r>
      <w:r w:rsidRPr="008416E6">
        <w:rPr>
          <w:rPrChange w:id="13559" w:author="Robert Pasternak" w:date="2021-09-07T12:47:00Z">
            <w:rPr>
              <w:color w:val="000000"/>
            </w:rPr>
          </w:rPrChange>
        </w:rPr>
        <w:t xml:space="preserve">odwykonawcę wymogu zatrudnienia na podstawie umowy o pracę traktowane będzie jako </w:t>
      </w:r>
      <w:r w:rsidRPr="008416E6">
        <w:t xml:space="preserve">niespełnienie przez </w:t>
      </w:r>
      <w:r w:rsidR="000B6EED" w:rsidRPr="008416E6">
        <w:rPr>
          <w:rPrChange w:id="13560" w:author="Robert Pasternak" w:date="2021-09-07T12:47:00Z">
            <w:rPr>
              <w:color w:val="000000"/>
            </w:rPr>
          </w:rPrChange>
        </w:rPr>
        <w:t>W</w:t>
      </w:r>
      <w:r w:rsidRPr="008416E6">
        <w:rPr>
          <w:rPrChange w:id="13561" w:author="Robert Pasternak" w:date="2021-09-07T12:47:00Z">
            <w:rPr>
              <w:color w:val="000000"/>
            </w:rPr>
          </w:rPrChange>
        </w:rPr>
        <w:t xml:space="preserve">ykonawcę lub </w:t>
      </w:r>
      <w:r w:rsidR="000B6EED" w:rsidRPr="008416E6">
        <w:rPr>
          <w:rPrChange w:id="13562" w:author="Robert Pasternak" w:date="2021-09-07T12:47:00Z">
            <w:rPr>
              <w:color w:val="000000"/>
            </w:rPr>
          </w:rPrChange>
        </w:rPr>
        <w:t>P</w:t>
      </w:r>
      <w:r w:rsidRPr="008416E6">
        <w:rPr>
          <w:rPrChange w:id="13563" w:author="Robert Pasternak" w:date="2021-09-07T12:47:00Z">
            <w:rPr>
              <w:color w:val="000000"/>
            </w:rPr>
          </w:rPrChange>
        </w:rPr>
        <w:t>odwykonawcę wymogu zatrudnienia na podstawie umowy o pracę osób</w:t>
      </w:r>
      <w:r w:rsidR="00323D25" w:rsidRPr="008416E6">
        <w:rPr>
          <w:rPrChange w:id="13564" w:author="Robert Pasternak" w:date="2021-09-07T12:47:00Z">
            <w:rPr>
              <w:color w:val="000000"/>
            </w:rPr>
          </w:rPrChange>
        </w:rPr>
        <w:t>,</w:t>
      </w:r>
      <w:ins w:id="13565" w:author="Piotr Szumlak" w:date="2021-07-09T08:53:00Z">
        <w:r w:rsidR="00DD6173" w:rsidRPr="008416E6">
          <w:rPr>
            <w:rPrChange w:id="13566" w:author="Robert Pasternak" w:date="2021-09-07T12:47:00Z">
              <w:rPr>
                <w:color w:val="000000"/>
              </w:rPr>
            </w:rPrChange>
          </w:rPr>
          <w:t xml:space="preserve"> </w:t>
        </w:r>
      </w:ins>
      <w:r w:rsidR="000B6EED" w:rsidRPr="008416E6">
        <w:rPr>
          <w:rPrChange w:id="13567" w:author="Robert Pasternak" w:date="2021-09-07T12:47:00Z">
            <w:rPr>
              <w:color w:val="000000"/>
            </w:rPr>
          </w:rPrChange>
        </w:rPr>
        <w:t>o których mowa</w:t>
      </w:r>
      <w:r w:rsidRPr="008416E6">
        <w:rPr>
          <w:rPrChange w:id="13568" w:author="Robert Pasternak" w:date="2021-09-07T12:47:00Z">
            <w:rPr>
              <w:color w:val="000000"/>
            </w:rPr>
          </w:rPrChange>
        </w:rPr>
        <w:t xml:space="preserve"> w punkcie </w:t>
      </w:r>
      <w:r w:rsidR="000B6EED" w:rsidRPr="008416E6">
        <w:rPr>
          <w:rPrChange w:id="13569" w:author="Robert Pasternak" w:date="2021-09-07T12:47:00Z">
            <w:rPr>
              <w:color w:val="000000"/>
            </w:rPr>
          </w:rPrChange>
        </w:rPr>
        <w:t>2.</w:t>
      </w:r>
    </w:p>
    <w:p w14:paraId="50162F51" w14:textId="77777777" w:rsidR="00361B44" w:rsidRPr="008416E6" w:rsidRDefault="00361B44">
      <w:pPr>
        <w:pStyle w:val="Akapitzlist"/>
        <w:numPr>
          <w:ilvl w:val="0"/>
          <w:numId w:val="25"/>
        </w:numPr>
        <w:spacing w:before="120" w:line="312" w:lineRule="auto"/>
        <w:contextualSpacing/>
        <w:rPr>
          <w:del w:id="13570" w:author="Robert Pasternak" w:date="2021-07-02T09:18:00Z"/>
        </w:rPr>
        <w:pPrChange w:id="13571" w:author="Robert Pasternak" w:date="2021-07-02T09:13:00Z">
          <w:pPr>
            <w:pStyle w:val="Akapitzlist"/>
            <w:spacing w:before="120" w:line="360" w:lineRule="auto"/>
            <w:ind w:left="360"/>
            <w:contextualSpacing/>
          </w:pPr>
        </w:pPrChange>
      </w:pPr>
    </w:p>
    <w:p w14:paraId="7E2217AE" w14:textId="77777777" w:rsidR="00361B44" w:rsidRPr="008416E6" w:rsidRDefault="00361B44">
      <w:pPr>
        <w:pStyle w:val="Akapitzlist"/>
        <w:numPr>
          <w:ilvl w:val="0"/>
          <w:numId w:val="25"/>
        </w:numPr>
        <w:spacing w:before="120" w:line="312" w:lineRule="auto"/>
        <w:contextualSpacing/>
        <w:rPr>
          <w:ins w:id="13572" w:author="Robert Pasternak" w:date="2021-07-02T09:18:00Z"/>
          <w:rPrChange w:id="13573" w:author="Robert Pasternak" w:date="2021-09-07T12:47:00Z">
            <w:rPr>
              <w:ins w:id="13574" w:author="Robert Pasternak" w:date="2021-07-02T09:18:00Z"/>
              <w:color w:val="000000"/>
            </w:rPr>
          </w:rPrChange>
        </w:rPr>
        <w:pPrChange w:id="13575" w:author="Robert Pasternak" w:date="2021-07-02T09:13:00Z">
          <w:pPr>
            <w:spacing w:before="120" w:line="360" w:lineRule="auto"/>
            <w:contextualSpacing/>
          </w:pPr>
        </w:pPrChange>
      </w:pPr>
    </w:p>
    <w:p w14:paraId="7CF36591" w14:textId="77777777" w:rsidR="00361B44" w:rsidRPr="008416E6" w:rsidRDefault="00BE2E76">
      <w:pPr>
        <w:pStyle w:val="Akapitzlist"/>
        <w:numPr>
          <w:ilvl w:val="0"/>
          <w:numId w:val="25"/>
        </w:numPr>
        <w:spacing w:before="120" w:line="312" w:lineRule="auto"/>
        <w:contextualSpacing/>
        <w:rPr>
          <w:del w:id="13576" w:author="Robert Pasternak" w:date="2021-05-12T13:38:00Z"/>
          <w:rPrChange w:id="13577" w:author="Robert Pasternak" w:date="2021-09-07T12:47:00Z">
            <w:rPr>
              <w:del w:id="13578" w:author="Robert Pasternak" w:date="2021-05-12T13:38:00Z"/>
              <w:color w:val="000000"/>
            </w:rPr>
          </w:rPrChange>
        </w:rPr>
        <w:pPrChange w:id="13579" w:author="Robert Pasternak" w:date="2021-07-02T09:13:00Z">
          <w:pPr>
            <w:pStyle w:val="Akapitzlist"/>
            <w:numPr>
              <w:numId w:val="25"/>
            </w:numPr>
            <w:spacing w:before="120" w:line="360" w:lineRule="auto"/>
            <w:ind w:left="360" w:hanging="360"/>
            <w:contextualSpacing/>
          </w:pPr>
        </w:pPrChange>
      </w:pPr>
      <w:r w:rsidRPr="008416E6">
        <w:rPr>
          <w:rPrChange w:id="13580" w:author="Robert Pasternak" w:date="2021-09-07T12:47:00Z">
            <w:rPr>
              <w:color w:val="000000"/>
            </w:rPr>
          </w:rPrChange>
        </w:rPr>
        <w:t xml:space="preserve">W przypadku uzasadnionych wątpliwości co do przestrzegania prawa pracy przez </w:t>
      </w:r>
      <w:r w:rsidR="000B6EED" w:rsidRPr="008416E6">
        <w:rPr>
          <w:rPrChange w:id="13581" w:author="Robert Pasternak" w:date="2021-09-07T12:47:00Z">
            <w:rPr>
              <w:color w:val="000000"/>
            </w:rPr>
          </w:rPrChange>
        </w:rPr>
        <w:t>W</w:t>
      </w:r>
      <w:r w:rsidRPr="008416E6">
        <w:rPr>
          <w:rPrChange w:id="13582" w:author="Robert Pasternak" w:date="2021-09-07T12:47:00Z">
            <w:rPr>
              <w:color w:val="000000"/>
            </w:rPr>
          </w:rPrChange>
        </w:rPr>
        <w:t xml:space="preserve">ykonawcę lub </w:t>
      </w:r>
      <w:r w:rsidR="000B6EED" w:rsidRPr="008416E6">
        <w:rPr>
          <w:rPrChange w:id="13583" w:author="Robert Pasternak" w:date="2021-09-07T12:47:00Z">
            <w:rPr>
              <w:color w:val="000000"/>
            </w:rPr>
          </w:rPrChange>
        </w:rPr>
        <w:t>P</w:t>
      </w:r>
      <w:r w:rsidRPr="008416E6">
        <w:rPr>
          <w:rPrChange w:id="13584" w:author="Robert Pasternak" w:date="2021-09-07T12:47:00Z">
            <w:rPr>
              <w:color w:val="000000"/>
            </w:rPr>
          </w:rPrChange>
        </w:rPr>
        <w:t xml:space="preserve">odwykonawcę, </w:t>
      </w:r>
      <w:r w:rsidR="000B6EED" w:rsidRPr="008416E6">
        <w:rPr>
          <w:rPrChange w:id="13585" w:author="Robert Pasternak" w:date="2021-09-07T12:47:00Z">
            <w:rPr>
              <w:color w:val="000000"/>
            </w:rPr>
          </w:rPrChange>
        </w:rPr>
        <w:t>Z</w:t>
      </w:r>
      <w:r w:rsidRPr="008416E6">
        <w:rPr>
          <w:rPrChange w:id="13586" w:author="Robert Pasternak" w:date="2021-09-07T12:47:00Z">
            <w:rPr>
              <w:color w:val="000000"/>
            </w:rPr>
          </w:rPrChange>
        </w:rPr>
        <w:t>amawiający może zwrócić się o przeprowadzenie kontroli przez Państwową</w:t>
      </w:r>
      <w:r w:rsidRPr="008416E6">
        <w:t xml:space="preserve"> Inspekcję Pracy.</w:t>
      </w:r>
    </w:p>
    <w:p w14:paraId="208C7984" w14:textId="77777777" w:rsidR="00361B44" w:rsidRPr="008416E6" w:rsidRDefault="00361B44">
      <w:pPr>
        <w:pStyle w:val="Akapitzlist"/>
        <w:numPr>
          <w:ilvl w:val="0"/>
          <w:numId w:val="25"/>
        </w:numPr>
        <w:spacing w:before="120" w:line="312" w:lineRule="auto"/>
        <w:contextualSpacing/>
        <w:pPrChange w:id="13587" w:author="Robert Pasternak" w:date="2021-07-02T09:13:00Z">
          <w:pPr>
            <w:spacing w:before="120" w:line="360" w:lineRule="auto"/>
            <w:contextualSpacing/>
          </w:pPr>
        </w:pPrChange>
      </w:pPr>
    </w:p>
    <w:p w14:paraId="481E90F3" w14:textId="77777777" w:rsidR="00361B44" w:rsidRPr="008416E6" w:rsidRDefault="00E11DE4">
      <w:pPr>
        <w:pStyle w:val="Akapitzlist"/>
        <w:numPr>
          <w:ilvl w:val="0"/>
          <w:numId w:val="25"/>
        </w:numPr>
        <w:suppressAutoHyphens/>
        <w:spacing w:line="312" w:lineRule="auto"/>
        <w:rPr>
          <w:rPrChange w:id="13588" w:author="Robert Pasternak" w:date="2021-09-07T12:47:00Z">
            <w:rPr>
              <w:rFonts w:ascii="Times" w:hAnsi="Times"/>
            </w:rPr>
          </w:rPrChange>
        </w:rPr>
        <w:pPrChange w:id="13589" w:author="Robert Pasternak" w:date="2021-07-02T09:13:00Z">
          <w:pPr>
            <w:pStyle w:val="Akapitzlist"/>
            <w:numPr>
              <w:numId w:val="25"/>
            </w:numPr>
            <w:suppressAutoHyphens/>
            <w:spacing w:line="360" w:lineRule="auto"/>
            <w:ind w:left="360" w:hanging="360"/>
          </w:pPr>
        </w:pPrChange>
      </w:pPr>
      <w:r w:rsidRPr="008416E6">
        <w:rPr>
          <w:rPrChange w:id="13590" w:author="Robert Pasternak" w:date="2021-09-07T12:47:00Z">
            <w:rPr>
              <w:rFonts w:ascii="Times" w:hAnsi="Times"/>
            </w:rPr>
          </w:rPrChange>
        </w:rPr>
        <w:t>Przed zawarciem z Zamawiającym Umowy, Wykonawca ma obowiązek:</w:t>
      </w:r>
    </w:p>
    <w:p w14:paraId="57AB8581" w14:textId="77777777" w:rsidR="00361B44" w:rsidRPr="008416E6" w:rsidRDefault="00E11DE4">
      <w:pPr>
        <w:pStyle w:val="Akapitzlist"/>
        <w:numPr>
          <w:ilvl w:val="0"/>
          <w:numId w:val="33"/>
        </w:numPr>
        <w:tabs>
          <w:tab w:val="left" w:pos="851"/>
        </w:tabs>
        <w:autoSpaceDE w:val="0"/>
        <w:autoSpaceDN w:val="0"/>
        <w:spacing w:line="312" w:lineRule="auto"/>
        <w:contextualSpacing/>
        <w:rPr>
          <w:rPrChange w:id="13591" w:author="Robert Pasternak" w:date="2021-09-07T12:47:00Z">
            <w:rPr>
              <w:rFonts w:ascii="Times" w:hAnsi="Times" w:cs="Arial"/>
            </w:rPr>
          </w:rPrChange>
        </w:rPr>
        <w:pPrChange w:id="13592" w:author="Robert Pasternak" w:date="2021-07-02T09:18:00Z">
          <w:pPr>
            <w:pStyle w:val="Akapitzlist"/>
            <w:numPr>
              <w:numId w:val="33"/>
            </w:numPr>
            <w:tabs>
              <w:tab w:val="left" w:pos="851"/>
            </w:tabs>
            <w:autoSpaceDE w:val="0"/>
            <w:autoSpaceDN w:val="0"/>
            <w:spacing w:line="360" w:lineRule="auto"/>
            <w:ind w:hanging="360"/>
            <w:contextualSpacing/>
          </w:pPr>
        </w:pPrChange>
      </w:pPr>
      <w:r w:rsidRPr="008416E6">
        <w:rPr>
          <w:rPrChange w:id="13593" w:author="Robert Pasternak" w:date="2021-09-07T12:47:00Z">
            <w:rPr>
              <w:rFonts w:ascii="Times" w:hAnsi="Times"/>
            </w:rPr>
          </w:rPrChange>
        </w:rPr>
        <w:t>posiadać aktualny</w:t>
      </w:r>
      <w:ins w:id="13594" w:author="Piotr Szumlak" w:date="2021-07-09T10:41:00Z">
        <w:r w:rsidR="003562CE" w:rsidRPr="008416E6">
          <w:t xml:space="preserve"> </w:t>
        </w:r>
      </w:ins>
      <w:r w:rsidRPr="008416E6">
        <w:rPr>
          <w:rPrChange w:id="13595" w:author="Robert Pasternak" w:date="2021-09-07T12:47:00Z">
            <w:rPr>
              <w:rFonts w:ascii="Times" w:hAnsi="Times"/>
            </w:rPr>
          </w:rPrChange>
        </w:rPr>
        <w:t xml:space="preserve">wpisu do rejestru działalności regulowanej, o którym mowa </w:t>
      </w:r>
      <w:ins w:id="13596" w:author="Piotr Szumlak" w:date="2021-07-09T10:41:00Z">
        <w:r w:rsidR="003562CE" w:rsidRPr="008416E6">
          <w:br/>
        </w:r>
      </w:ins>
      <w:r w:rsidRPr="008416E6">
        <w:rPr>
          <w:rPrChange w:id="13597" w:author="Robert Pasternak" w:date="2021-09-07T12:47:00Z">
            <w:rPr>
              <w:rFonts w:ascii="Times" w:hAnsi="Times"/>
            </w:rPr>
          </w:rPrChange>
        </w:rPr>
        <w:t xml:space="preserve">w art. 9b i 9c ustawy z dnia 13 września 1996 r. o utrzymaniu czystości i porządku </w:t>
      </w:r>
      <w:ins w:id="13598" w:author="Robert Pasternak" w:date="2019-08-23T11:49:00Z">
        <w:r w:rsidRPr="008416E6">
          <w:rPr>
            <w:rPrChange w:id="13599" w:author="Robert Pasternak" w:date="2021-09-07T12:47:00Z">
              <w:rPr>
                <w:rFonts w:ascii="Times" w:hAnsi="Times"/>
              </w:rPr>
            </w:rPrChange>
          </w:rPr>
          <w:br/>
        </w:r>
      </w:ins>
      <w:r w:rsidRPr="008416E6">
        <w:rPr>
          <w:rPrChange w:id="13600" w:author="Robert Pasternak" w:date="2021-09-07T12:47:00Z">
            <w:rPr>
              <w:rFonts w:ascii="Times" w:hAnsi="Times"/>
            </w:rPr>
          </w:rPrChange>
        </w:rPr>
        <w:t xml:space="preserve">w gminach, prowadzonego przez Prezydenta Miasta Ostrowca Świętokrzyskiego, </w:t>
      </w:r>
      <w:ins w:id="13601" w:author="Robert Pasternak" w:date="2019-08-23T11:49:00Z">
        <w:r w:rsidRPr="008416E6">
          <w:rPr>
            <w:rPrChange w:id="13602" w:author="Robert Pasternak" w:date="2021-09-07T12:47:00Z">
              <w:rPr>
                <w:rFonts w:ascii="Times" w:hAnsi="Times"/>
              </w:rPr>
            </w:rPrChange>
          </w:rPr>
          <w:br/>
        </w:r>
      </w:ins>
      <w:r w:rsidRPr="008416E6">
        <w:rPr>
          <w:rPrChange w:id="13603" w:author="Robert Pasternak" w:date="2021-09-07T12:47:00Z">
            <w:rPr>
              <w:rFonts w:ascii="Times" w:hAnsi="Times"/>
            </w:rPr>
          </w:rPrChange>
        </w:rPr>
        <w:t>w zakresie obejmującym Przedmiot zamówienia,</w:t>
      </w:r>
    </w:p>
    <w:p w14:paraId="6A2D8DC9" w14:textId="77777777" w:rsidR="00361B44" w:rsidRPr="008416E6" w:rsidRDefault="00E11DE4">
      <w:pPr>
        <w:pStyle w:val="Akapitzlist"/>
        <w:numPr>
          <w:ilvl w:val="0"/>
          <w:numId w:val="33"/>
        </w:numPr>
        <w:tabs>
          <w:tab w:val="left" w:pos="851"/>
        </w:tabs>
        <w:autoSpaceDE w:val="0"/>
        <w:autoSpaceDN w:val="0"/>
        <w:spacing w:line="312" w:lineRule="auto"/>
        <w:contextualSpacing/>
        <w:rPr>
          <w:rPrChange w:id="13604" w:author="Robert Pasternak" w:date="2021-09-07T12:47:00Z">
            <w:rPr>
              <w:rFonts w:ascii="Times" w:hAnsi="Times" w:cs="Arial"/>
            </w:rPr>
          </w:rPrChange>
        </w:rPr>
        <w:pPrChange w:id="13605" w:author="Robert Pasternak" w:date="2021-05-13T11:34:00Z">
          <w:pPr>
            <w:pStyle w:val="Akapitzlist"/>
            <w:numPr>
              <w:numId w:val="33"/>
            </w:numPr>
            <w:tabs>
              <w:tab w:val="left" w:pos="851"/>
            </w:tabs>
            <w:autoSpaceDE w:val="0"/>
            <w:autoSpaceDN w:val="0"/>
            <w:spacing w:line="360" w:lineRule="auto"/>
            <w:ind w:hanging="360"/>
            <w:contextualSpacing/>
          </w:pPr>
        </w:pPrChange>
      </w:pPr>
      <w:r w:rsidRPr="008416E6">
        <w:rPr>
          <w:rPrChange w:id="13606" w:author="Robert Pasternak" w:date="2021-09-07T12:47:00Z">
            <w:rPr>
              <w:rFonts w:ascii="Times" w:hAnsi="Times" w:cs="Arial"/>
            </w:rPr>
          </w:rPrChange>
        </w:rPr>
        <w:t xml:space="preserve">posiadać aktualny wpis do rejestru, o którym mowa w art. 49 ustawy </w:t>
      </w:r>
      <w:r w:rsidRPr="008416E6">
        <w:rPr>
          <w:rPrChange w:id="13607" w:author="Robert Pasternak" w:date="2021-09-07T12:47:00Z">
            <w:rPr>
              <w:rFonts w:ascii="Times" w:hAnsi="Times" w:cs="Arial"/>
            </w:rPr>
          </w:rPrChange>
        </w:rPr>
        <w:br/>
        <w:t>z dnia 14 grudnia 2012 r. o odpadach, w zakresie obejmującym Przedmiot zamówienia,</w:t>
      </w:r>
    </w:p>
    <w:p w14:paraId="70A555BF" w14:textId="77777777" w:rsidR="00361B44" w:rsidRPr="008416E6" w:rsidRDefault="00E11DE4">
      <w:pPr>
        <w:pStyle w:val="Akapitzlist"/>
        <w:numPr>
          <w:ilvl w:val="0"/>
          <w:numId w:val="33"/>
        </w:numPr>
        <w:tabs>
          <w:tab w:val="left" w:pos="851"/>
        </w:tabs>
        <w:autoSpaceDE w:val="0"/>
        <w:autoSpaceDN w:val="0"/>
        <w:spacing w:line="312" w:lineRule="auto"/>
        <w:contextualSpacing/>
        <w:rPr>
          <w:del w:id="13608" w:author="Robert Pasternak" w:date="2021-06-08T13:58:00Z"/>
          <w:strike/>
          <w:rPrChange w:id="13609" w:author="Robert Pasternak" w:date="2021-09-07T12:47:00Z">
            <w:rPr>
              <w:del w:id="13610" w:author="Robert Pasternak" w:date="2021-06-08T13:58:00Z"/>
              <w:rFonts w:ascii="Times" w:hAnsi="Times" w:cs="Arial"/>
              <w:color w:val="FF0000"/>
              <w:u w:val="single"/>
            </w:rPr>
          </w:rPrChange>
        </w:rPr>
        <w:pPrChange w:id="13611" w:author="Robert Pasternak" w:date="2021-05-13T11:34:00Z">
          <w:pPr>
            <w:pStyle w:val="Akapitzlist"/>
            <w:numPr>
              <w:numId w:val="33"/>
            </w:numPr>
            <w:tabs>
              <w:tab w:val="left" w:pos="851"/>
            </w:tabs>
            <w:autoSpaceDE w:val="0"/>
            <w:autoSpaceDN w:val="0"/>
            <w:spacing w:line="360" w:lineRule="auto"/>
            <w:ind w:hanging="360"/>
            <w:contextualSpacing/>
          </w:pPr>
        </w:pPrChange>
      </w:pPr>
      <w:del w:id="13612" w:author="Robert Pasternak" w:date="2021-06-08T13:58:00Z">
        <w:r w:rsidRPr="008416E6">
          <w:rPr>
            <w:strike/>
            <w:rPrChange w:id="13613" w:author="Robert Pasternak" w:date="2021-09-07T12:47:00Z">
              <w:rPr>
                <w:rFonts w:ascii="Times" w:hAnsi="Times" w:cs="Arial"/>
                <w:color w:val="FF0000"/>
                <w:u w:val="single"/>
              </w:rPr>
            </w:rPrChange>
          </w:rPr>
          <w:delText>przedłożyć zezwoleni</w:delText>
        </w:r>
      </w:del>
      <w:ins w:id="13614" w:author="Grzegorz" w:date="2019-08-23T10:54:00Z">
        <w:del w:id="13615" w:author="Robert Pasternak" w:date="2021-06-08T13:58:00Z">
          <w:r w:rsidRPr="008416E6">
            <w:rPr>
              <w:strike/>
              <w:rPrChange w:id="13616" w:author="Robert Pasternak" w:date="2021-09-07T12:47:00Z">
                <w:rPr>
                  <w:rFonts w:ascii="Times" w:hAnsi="Times" w:cs="Arial"/>
                  <w:color w:val="FF0000"/>
                  <w:u w:val="single"/>
                </w:rPr>
              </w:rPrChange>
            </w:rPr>
            <w:delText>e</w:delText>
          </w:r>
        </w:del>
      </w:ins>
      <w:del w:id="13617" w:author="Robert Pasternak" w:date="2021-06-08T13:58:00Z">
        <w:r w:rsidRPr="008416E6">
          <w:rPr>
            <w:strike/>
            <w:rPrChange w:id="13618" w:author="Robert Pasternak" w:date="2021-09-07T12:47:00Z">
              <w:rPr>
                <w:rFonts w:ascii="Times" w:hAnsi="Times" w:cs="Arial"/>
                <w:color w:val="FF0000"/>
                <w:u w:val="single"/>
              </w:rPr>
            </w:rPrChange>
          </w:rPr>
          <w:delText>a na zbieranie odpadów lub zezwolenie na wytwarzanie odpadów uwzględniające zbieranie odpadów (zgodnie z przepisami wynikającymi</w:delText>
        </w:r>
      </w:del>
      <w:del w:id="13619" w:author="Robert Pasternak" w:date="2021-06-07T18:41:00Z">
        <w:r w:rsidRPr="008416E6">
          <w:rPr>
            <w:strike/>
            <w:rPrChange w:id="13620" w:author="Robert Pasternak" w:date="2021-09-07T12:47:00Z">
              <w:rPr>
                <w:rFonts w:ascii="Times" w:hAnsi="Times" w:cs="Arial"/>
                <w:color w:val="FF0000"/>
                <w:u w:val="single"/>
              </w:rPr>
            </w:rPrChange>
          </w:rPr>
          <w:br/>
        </w:r>
      </w:del>
      <w:del w:id="13621" w:author="Robert Pasternak" w:date="2021-06-08T13:58:00Z">
        <w:r w:rsidRPr="008416E6">
          <w:rPr>
            <w:strike/>
            <w:rPrChange w:id="13622" w:author="Robert Pasternak" w:date="2021-09-07T12:47:00Z">
              <w:rPr>
                <w:rFonts w:ascii="Times" w:hAnsi="Times" w:cs="Arial"/>
                <w:color w:val="FF0000"/>
                <w:u w:val="single"/>
              </w:rPr>
            </w:rPrChange>
          </w:rPr>
          <w:delText xml:space="preserve">z obowiązującej ustawy z dnia 14 grudnia 2012 r. o odpadach) lub pozwolenie zintegrowane uwzględniające zbieranie odpadów, o którym mowa w ustawie </w:delText>
        </w:r>
        <w:r w:rsidRPr="008416E6">
          <w:rPr>
            <w:strike/>
            <w:rPrChange w:id="13623" w:author="Robert Pasternak" w:date="2021-09-07T12:47:00Z">
              <w:rPr>
                <w:rFonts w:ascii="Times" w:hAnsi="Times" w:cs="Arial"/>
                <w:color w:val="FF0000"/>
                <w:u w:val="single"/>
              </w:rPr>
            </w:rPrChange>
          </w:rPr>
          <w:br/>
          <w:delText>z dnia 27 kwietnia 2001 r. – Prawo ochrony środowiska, obejmujące co najmniej Przedmiot zamówienia</w:delText>
        </w:r>
      </w:del>
      <w:del w:id="13624" w:author="Robert Pasternak" w:date="2021-05-12T13:39:00Z">
        <w:r w:rsidRPr="008416E6">
          <w:rPr>
            <w:strike/>
            <w:rPrChange w:id="13625" w:author="Robert Pasternak" w:date="2021-09-07T12:47:00Z">
              <w:rPr>
                <w:rFonts w:ascii="Times" w:hAnsi="Times" w:cs="Arial"/>
                <w:color w:val="FF0000"/>
                <w:u w:val="single"/>
              </w:rPr>
            </w:rPrChange>
          </w:rPr>
          <w:delText>lub potwierdzoną za zgodność z oryginałem k</w:delText>
        </w:r>
      </w:del>
      <w:ins w:id="13626" w:author="Grzegorz" w:date="2019-08-23T10:55:00Z">
        <w:del w:id="13627" w:author="Robert Pasternak" w:date="2021-05-12T13:39:00Z">
          <w:r w:rsidRPr="008416E6">
            <w:rPr>
              <w:strike/>
              <w:rPrChange w:id="13628" w:author="Robert Pasternak" w:date="2021-09-07T12:47:00Z">
                <w:rPr>
                  <w:rFonts w:ascii="Times" w:hAnsi="Times" w:cs="Arial"/>
                  <w:color w:val="FF0000"/>
                  <w:u w:val="single"/>
                </w:rPr>
              </w:rPrChange>
            </w:rPr>
            <w:delText>o</w:delText>
          </w:r>
        </w:del>
      </w:ins>
      <w:del w:id="13629" w:author="Robert Pasternak" w:date="2021-05-12T13:39:00Z">
        <w:r w:rsidRPr="008416E6">
          <w:rPr>
            <w:strike/>
            <w:rPrChange w:id="13630" w:author="Robert Pasternak" w:date="2021-09-07T12:47:00Z">
              <w:rPr>
                <w:rFonts w:ascii="Times" w:hAnsi="Times" w:cs="Arial"/>
                <w:color w:val="FF0000"/>
                <w:u w:val="single"/>
              </w:rPr>
            </w:rPrChange>
          </w:rPr>
          <w:delText xml:space="preserve">pię złożonego </w:delText>
        </w:r>
        <w:r w:rsidRPr="008416E6">
          <w:rPr>
            <w:strike/>
            <w:rPrChange w:id="13631" w:author="Robert Pasternak" w:date="2021-09-07T12:47:00Z">
              <w:rPr>
                <w:rFonts w:ascii="Times" w:hAnsi="Times" w:cs="Arial"/>
                <w:color w:val="FF0000"/>
                <w:u w:val="single"/>
              </w:rPr>
            </w:rPrChange>
          </w:rPr>
          <w:br/>
          <w:delText xml:space="preserve">do właściwego organu wniosku o wydanie powyższego </w:delText>
        </w:r>
      </w:del>
      <w:ins w:id="13632" w:author="Grzegorz" w:date="2019-08-23T10:56:00Z">
        <w:del w:id="13633" w:author="Robert Pasternak" w:date="2021-05-12T13:39:00Z">
          <w:r w:rsidRPr="008416E6">
            <w:rPr>
              <w:strike/>
              <w:rPrChange w:id="13634" w:author="Robert Pasternak" w:date="2021-09-07T12:47:00Z">
                <w:rPr>
                  <w:rFonts w:ascii="Times" w:hAnsi="Times" w:cs="Arial"/>
                  <w:color w:val="FF0000"/>
                  <w:u w:val="single"/>
                </w:rPr>
              </w:rPrChange>
            </w:rPr>
            <w:delText xml:space="preserve">jednego z powyższych </w:delText>
          </w:r>
        </w:del>
      </w:ins>
      <w:del w:id="13635" w:author="Robert Pasternak" w:date="2021-05-12T13:39:00Z">
        <w:r w:rsidRPr="008416E6">
          <w:rPr>
            <w:strike/>
            <w:rPrChange w:id="13636" w:author="Robert Pasternak" w:date="2021-09-07T12:47:00Z">
              <w:rPr>
                <w:rFonts w:ascii="Times" w:hAnsi="Times" w:cs="Arial"/>
                <w:color w:val="FF0000"/>
                <w:u w:val="single"/>
              </w:rPr>
            </w:rPrChange>
          </w:rPr>
          <w:delText>zezwolenia</w:delText>
        </w:r>
      </w:del>
      <w:ins w:id="13637" w:author="Grzegorz" w:date="2019-08-23T10:56:00Z">
        <w:del w:id="13638" w:author="Robert Pasternak" w:date="2021-05-12T13:39:00Z">
          <w:r w:rsidRPr="008416E6">
            <w:rPr>
              <w:strike/>
              <w:rPrChange w:id="13639" w:author="Robert Pasternak" w:date="2021-09-07T12:47:00Z">
                <w:rPr>
                  <w:rFonts w:ascii="Times" w:hAnsi="Times" w:cs="Arial"/>
                  <w:color w:val="FF0000"/>
                  <w:u w:val="single"/>
                </w:rPr>
              </w:rPrChange>
            </w:rPr>
            <w:delText>zezwoleń</w:delText>
          </w:r>
        </w:del>
      </w:ins>
      <w:del w:id="13640" w:author="Robert Pasternak" w:date="2021-05-12T13:39:00Z">
        <w:r w:rsidRPr="008416E6">
          <w:rPr>
            <w:strike/>
            <w:rPrChange w:id="13641" w:author="Robert Pasternak" w:date="2021-09-07T12:47:00Z">
              <w:rPr>
                <w:rFonts w:ascii="Times" w:hAnsi="Times" w:cs="Arial"/>
                <w:color w:val="FF0000"/>
                <w:u w:val="single"/>
              </w:rPr>
            </w:rPrChange>
          </w:rPr>
          <w:delText xml:space="preserve">, obejmującego </w:delText>
        </w:r>
        <w:r w:rsidRPr="008416E6">
          <w:rPr>
            <w:strike/>
            <w:rPrChange w:id="13642" w:author="Robert Pasternak" w:date="2021-09-07T12:47:00Z">
              <w:rPr>
                <w:rFonts w:ascii="Times" w:hAnsi="Times" w:cs="Arial"/>
                <w:color w:val="FF0000"/>
                <w:u w:val="single"/>
              </w:rPr>
            </w:rPrChange>
          </w:rPr>
          <w:br/>
          <w:delText xml:space="preserve">co najmniej Przedmiot zamówienia.  </w:delText>
        </w:r>
      </w:del>
    </w:p>
    <w:p w14:paraId="11D778A6" w14:textId="77777777" w:rsidR="00361B44" w:rsidRPr="008416E6" w:rsidRDefault="00E11DE4">
      <w:pPr>
        <w:pStyle w:val="Akapitzlist"/>
        <w:numPr>
          <w:ilvl w:val="0"/>
          <w:numId w:val="33"/>
        </w:numPr>
        <w:tabs>
          <w:tab w:val="left" w:pos="851"/>
        </w:tabs>
        <w:autoSpaceDE w:val="0"/>
        <w:autoSpaceDN w:val="0"/>
        <w:spacing w:line="312" w:lineRule="auto"/>
        <w:contextualSpacing/>
        <w:rPr>
          <w:rPrChange w:id="13643" w:author="Robert Pasternak" w:date="2021-09-07T12:47:00Z">
            <w:rPr>
              <w:rFonts w:ascii="Times" w:hAnsi="Times" w:cs="Arial"/>
            </w:rPr>
          </w:rPrChange>
        </w:rPr>
        <w:pPrChange w:id="13644" w:author="Robert Pasternak" w:date="2021-05-13T11:34:00Z">
          <w:pPr>
            <w:pStyle w:val="Akapitzlist"/>
            <w:numPr>
              <w:numId w:val="33"/>
            </w:numPr>
            <w:tabs>
              <w:tab w:val="left" w:pos="851"/>
            </w:tabs>
            <w:autoSpaceDE w:val="0"/>
            <w:autoSpaceDN w:val="0"/>
            <w:spacing w:line="360" w:lineRule="auto"/>
            <w:ind w:hanging="360"/>
            <w:contextualSpacing/>
          </w:pPr>
        </w:pPrChange>
      </w:pPr>
      <w:r w:rsidRPr="008416E6">
        <w:rPr>
          <w:rPrChange w:id="13645" w:author="Robert Pasternak" w:date="2021-09-07T12:47:00Z">
            <w:rPr>
              <w:rFonts w:ascii="Times" w:hAnsi="Times" w:cs="Arial"/>
            </w:rPr>
          </w:rPrChange>
        </w:rPr>
        <w:t xml:space="preserve">przedłożyć </w:t>
      </w:r>
      <w:ins w:id="13646" w:author="Robert Pasternak" w:date="2021-06-25T10:10:00Z">
        <w:r w:rsidR="00716C36" w:rsidRPr="008416E6">
          <w:t>umowę zawartą z</w:t>
        </w:r>
      </w:ins>
      <w:ins w:id="13647" w:author="Piotr Szumlak" w:date="2021-07-09T10:42:00Z">
        <w:r w:rsidR="003562CE" w:rsidRPr="008416E6">
          <w:t xml:space="preserve"> </w:t>
        </w:r>
      </w:ins>
      <w:ins w:id="13648" w:author="Robert Pasternak" w:date="2021-06-25T10:10:00Z">
        <w:r w:rsidR="00716C36" w:rsidRPr="008416E6">
          <w:t>instalacją komunalną</w:t>
        </w:r>
      </w:ins>
      <w:ins w:id="13649" w:author="Piotr Szumlak" w:date="2021-07-09T10:42:00Z">
        <w:r w:rsidR="003562CE" w:rsidRPr="008416E6">
          <w:t xml:space="preserve"> </w:t>
        </w:r>
      </w:ins>
      <w:ins w:id="13650" w:author="Robert Pasternak" w:date="2021-07-02T09:19:00Z">
        <w:r w:rsidR="00746989" w:rsidRPr="008416E6">
          <w:t>dotyczącą przyjmowania</w:t>
        </w:r>
      </w:ins>
      <w:ins w:id="13651" w:author="Robert Pasternak" w:date="2021-06-25T10:10:00Z">
        <w:r w:rsidR="00716C36" w:rsidRPr="008416E6">
          <w:t xml:space="preserve"> przez instalację</w:t>
        </w:r>
      </w:ins>
      <w:ins w:id="13652" w:author="Robert Pasternak" w:date="2021-07-02T09:20:00Z">
        <w:r w:rsidR="00746989" w:rsidRPr="008416E6">
          <w:t>,</w:t>
        </w:r>
      </w:ins>
      <w:ins w:id="13653" w:author="Robert Pasternak" w:date="2021-06-25T10:10:00Z">
        <w:r w:rsidR="00716C36" w:rsidRPr="008416E6">
          <w:t xml:space="preserve"> co najmniej</w:t>
        </w:r>
      </w:ins>
      <w:ins w:id="13654" w:author="Piotr Szumlak" w:date="2021-07-09T10:42:00Z">
        <w:r w:rsidR="003562CE" w:rsidRPr="008416E6">
          <w:t xml:space="preserve"> </w:t>
        </w:r>
      </w:ins>
      <w:ins w:id="13655" w:author="Robert Pasternak" w:date="2021-06-25T10:10:00Z">
        <w:r w:rsidR="00716C36" w:rsidRPr="008416E6">
          <w:rPr>
            <w:lang w:eastAsia="en-US"/>
          </w:rPr>
          <w:t>niesegregowanych (zmieszanych) odpadów komunalnych oraz odpadów ulegających biodegradacji</w:t>
        </w:r>
        <w:r w:rsidR="00716C36" w:rsidRPr="008416E6">
          <w:t xml:space="preserve"> – umowa musi być zawarta z instalacją spełniającą wymogi dotyczące zasady bliskości</w:t>
        </w:r>
      </w:ins>
      <w:ins w:id="13656" w:author="Robert Pasternak" w:date="2021-06-25T10:11:00Z">
        <w:r w:rsidR="00716C36" w:rsidRPr="008416E6">
          <w:t>,</w:t>
        </w:r>
      </w:ins>
      <w:ins w:id="13657" w:author="Robert Pasternak" w:date="2021-06-25T10:10:00Z">
        <w:r w:rsidR="00716C36" w:rsidRPr="008416E6">
          <w:t xml:space="preserve"> o której mowa w art. 20 ustawy </w:t>
        </w:r>
      </w:ins>
      <w:ins w:id="13658" w:author="Piotr Szumlak" w:date="2021-07-09T10:42:00Z">
        <w:r w:rsidR="003562CE" w:rsidRPr="008416E6">
          <w:br/>
        </w:r>
      </w:ins>
      <w:ins w:id="13659" w:author="Robert Pasternak" w:date="2021-06-25T10:10:00Z">
        <w:r w:rsidR="00716C36" w:rsidRPr="008416E6">
          <w:t>o odpadach</w:t>
        </w:r>
      </w:ins>
      <w:del w:id="13660" w:author="Robert Pasternak" w:date="2021-06-25T10:10:00Z">
        <w:r w:rsidRPr="008416E6">
          <w:rPr>
            <w:rPrChange w:id="13661" w:author="Robert Pasternak" w:date="2021-09-07T12:47:00Z">
              <w:rPr>
                <w:rFonts w:ascii="Times" w:hAnsi="Times" w:cs="Arial"/>
              </w:rPr>
            </w:rPrChange>
          </w:rPr>
          <w:delText>umowę z</w:delText>
        </w:r>
      </w:del>
      <w:del w:id="13662" w:author="Robert Pasternak" w:date="2021-06-07T18:44:00Z">
        <w:r w:rsidRPr="008416E6">
          <w:rPr>
            <w:rPrChange w:id="13663" w:author="Robert Pasternak" w:date="2021-09-07T12:47:00Z">
              <w:rPr>
                <w:rFonts w:ascii="Times" w:hAnsi="Times" w:cs="Arial"/>
              </w:rPr>
            </w:rPrChange>
          </w:rPr>
          <w:delText xml:space="preserve">właściwą dla Zamawiającego regionalną instalacją przetwarzania odpadów komunalnych, </w:delText>
        </w:r>
      </w:del>
      <w:ins w:id="13664" w:author="Robert Pasternak" w:date="2021-06-07T19:26:00Z">
        <w:r w:rsidR="00673AF2" w:rsidRPr="008416E6">
          <w:rPr>
            <w:lang w:eastAsia="en-US"/>
          </w:rPr>
          <w:t>,</w:t>
        </w:r>
      </w:ins>
    </w:p>
    <w:p w14:paraId="123C4050" w14:textId="77777777" w:rsidR="00361B44" w:rsidRPr="008416E6" w:rsidRDefault="00E11DE4">
      <w:pPr>
        <w:pStyle w:val="Akapitzlist"/>
        <w:numPr>
          <w:ilvl w:val="0"/>
          <w:numId w:val="33"/>
        </w:numPr>
        <w:suppressAutoHyphens/>
        <w:spacing w:line="312" w:lineRule="auto"/>
        <w:rPr>
          <w:ins w:id="13665" w:author="Robert Pasternak" w:date="2021-06-08T14:03:00Z"/>
        </w:rPr>
        <w:pPrChange w:id="13666" w:author="Robert Pasternak" w:date="2021-05-13T11:34:00Z">
          <w:pPr>
            <w:pStyle w:val="Akapitzlist"/>
            <w:numPr>
              <w:numId w:val="33"/>
            </w:numPr>
            <w:suppressAutoHyphens/>
            <w:spacing w:line="360" w:lineRule="auto"/>
            <w:ind w:hanging="360"/>
          </w:pPr>
        </w:pPrChange>
      </w:pPr>
      <w:r w:rsidRPr="008416E6">
        <w:rPr>
          <w:rPrChange w:id="13667" w:author="Robert Pasternak" w:date="2021-09-07T12:47:00Z">
            <w:rPr>
              <w:rFonts w:ascii="Times" w:hAnsi="Times" w:cs="Arial"/>
            </w:rPr>
          </w:rPrChange>
        </w:rPr>
        <w:t xml:space="preserve">przedłożyć umowy z </w:t>
      </w:r>
      <w:ins w:id="13668" w:author="Robert Pasternak" w:date="2021-06-07T19:28:00Z">
        <w:r w:rsidRPr="008416E6">
          <w:rPr>
            <w:rPrChange w:id="13669" w:author="Robert Pasternak" w:date="2021-09-07T12:47:00Z">
              <w:rPr>
                <w:color w:val="FF0000"/>
              </w:rPr>
            </w:rPrChange>
          </w:rPr>
          <w:t xml:space="preserve">pozostałymi </w:t>
        </w:r>
      </w:ins>
      <w:r w:rsidRPr="008416E6">
        <w:rPr>
          <w:rPrChange w:id="13670" w:author="Robert Pasternak" w:date="2021-09-07T12:47:00Z">
            <w:rPr>
              <w:rFonts w:ascii="Times" w:hAnsi="Times" w:cs="Arial"/>
            </w:rPr>
          </w:rPrChange>
        </w:rPr>
        <w:t>instalacjami</w:t>
      </w:r>
      <w:ins w:id="13671" w:author="Piotr Szumlak" w:date="2021-07-09T10:42:00Z">
        <w:r w:rsidR="003562CE" w:rsidRPr="008416E6">
          <w:t xml:space="preserve"> </w:t>
        </w:r>
      </w:ins>
      <w:ins w:id="13672" w:author="Robert Pasternak" w:date="2021-06-07T19:29:00Z">
        <w:r w:rsidRPr="008416E6">
          <w:rPr>
            <w:rPrChange w:id="13673" w:author="Robert Pasternak" w:date="2021-09-07T12:47:00Z">
              <w:rPr>
                <w:color w:val="FF0000"/>
              </w:rPr>
            </w:rPrChange>
          </w:rPr>
          <w:t xml:space="preserve">wskazanymi przez Wykonawcę </w:t>
        </w:r>
      </w:ins>
      <w:ins w:id="13674" w:author="Robert Pasternak" w:date="2021-06-07T19:32:00Z">
        <w:r w:rsidRPr="008416E6">
          <w:rPr>
            <w:rPrChange w:id="13675" w:author="Robert Pasternak" w:date="2021-09-07T12:47:00Z">
              <w:rPr>
                <w:color w:val="FF0000"/>
              </w:rPr>
            </w:rPrChange>
          </w:rPr>
          <w:br/>
        </w:r>
      </w:ins>
      <w:ins w:id="13676" w:author="Robert Pasternak" w:date="2021-06-07T19:29:00Z">
        <w:r w:rsidRPr="008416E6">
          <w:rPr>
            <w:rPrChange w:id="13677" w:author="Robert Pasternak" w:date="2021-09-07T12:47:00Z">
              <w:rPr>
                <w:color w:val="FF0000"/>
              </w:rPr>
            </w:rPrChange>
          </w:rPr>
          <w:t xml:space="preserve">w ofercie, </w:t>
        </w:r>
      </w:ins>
      <w:ins w:id="13678" w:author="Robert Pasternak" w:date="2021-06-07T19:28:00Z">
        <w:r w:rsidRPr="008416E6">
          <w:rPr>
            <w:rPrChange w:id="13679" w:author="Robert Pasternak" w:date="2021-09-07T12:47:00Z">
              <w:rPr>
                <w:color w:val="FF0000"/>
              </w:rPr>
            </w:rPrChange>
          </w:rPr>
          <w:t xml:space="preserve">do których </w:t>
        </w:r>
      </w:ins>
      <w:ins w:id="13680" w:author="Robert Pasternak" w:date="2021-06-07T19:29:00Z">
        <w:r w:rsidRPr="008416E6">
          <w:rPr>
            <w:rPrChange w:id="13681" w:author="Robert Pasternak" w:date="2021-09-07T12:47:00Z">
              <w:rPr>
                <w:color w:val="FF0000"/>
              </w:rPr>
            </w:rPrChange>
          </w:rPr>
          <w:t xml:space="preserve">Wykonawca </w:t>
        </w:r>
      </w:ins>
      <w:ins w:id="13682" w:author="Robert Pasternak" w:date="2021-06-07T19:30:00Z">
        <w:r w:rsidRPr="008416E6">
          <w:rPr>
            <w:rPrChange w:id="13683" w:author="Robert Pasternak" w:date="2021-09-07T12:47:00Z">
              <w:rPr>
                <w:color w:val="FF0000"/>
              </w:rPr>
            </w:rPrChange>
          </w:rPr>
          <w:t>przekazywał będzie pozostałe</w:t>
        </w:r>
      </w:ins>
      <w:ins w:id="13684" w:author="Robert Pasternak" w:date="2021-06-07T19:32:00Z">
        <w:r w:rsidRPr="008416E6">
          <w:rPr>
            <w:rPrChange w:id="13685" w:author="Robert Pasternak" w:date="2021-09-07T12:47:00Z">
              <w:rPr>
                <w:color w:val="FF0000"/>
              </w:rPr>
            </w:rPrChange>
          </w:rPr>
          <w:t xml:space="preserve"> odpady objęte Przedmiotem zamówienia</w:t>
        </w:r>
      </w:ins>
      <w:ins w:id="13686" w:author="Robert Pasternak" w:date="2021-06-07T19:30:00Z">
        <w:r w:rsidRPr="008416E6">
          <w:rPr>
            <w:rPrChange w:id="13687" w:author="Robert Pasternak" w:date="2021-09-07T12:47:00Z">
              <w:rPr>
                <w:color w:val="FF0000"/>
              </w:rPr>
            </w:rPrChange>
          </w:rPr>
          <w:t>, w tym odpady selektywnie zbierane</w:t>
        </w:r>
      </w:ins>
      <w:ins w:id="13688" w:author="Robert Pasternak" w:date="2021-06-08T14:01:00Z">
        <w:r w:rsidR="00533824" w:rsidRPr="008416E6">
          <w:t>,</w:t>
        </w:r>
      </w:ins>
    </w:p>
    <w:p w14:paraId="2C7C05E5" w14:textId="21F6FAAF" w:rsidR="00361B44" w:rsidRPr="008416E6" w:rsidRDefault="0042511E">
      <w:pPr>
        <w:pStyle w:val="Akapitzlist"/>
        <w:numPr>
          <w:ilvl w:val="0"/>
          <w:numId w:val="33"/>
        </w:numPr>
        <w:suppressAutoHyphens/>
        <w:spacing w:line="312" w:lineRule="auto"/>
        <w:rPr>
          <w:rPrChange w:id="13689" w:author="Robert Pasternak" w:date="2021-09-07T12:47:00Z">
            <w:rPr>
              <w:rFonts w:ascii="Times" w:hAnsi="Times"/>
            </w:rPr>
          </w:rPrChange>
        </w:rPr>
        <w:pPrChange w:id="13690" w:author="Robert Pasternak" w:date="2021-06-08T14:12:00Z">
          <w:pPr>
            <w:pStyle w:val="Akapitzlist"/>
            <w:numPr>
              <w:numId w:val="33"/>
            </w:numPr>
            <w:suppressAutoHyphens/>
            <w:spacing w:line="360" w:lineRule="auto"/>
            <w:ind w:hanging="360"/>
          </w:pPr>
        </w:pPrChange>
      </w:pPr>
      <w:ins w:id="13691" w:author="Robert Pasternak" w:date="2021-06-24T14:12:00Z">
        <w:r w:rsidRPr="008416E6">
          <w:lastRenderedPageBreak/>
          <w:t>w</w:t>
        </w:r>
      </w:ins>
      <w:ins w:id="13692" w:author="Robert Pasternak" w:date="2021-06-25T10:13:00Z">
        <w:r w:rsidR="00E11DE4" w:rsidRPr="008416E6">
          <w:rPr>
            <w:rPrChange w:id="13693" w:author="Robert Pasternak" w:date="2021-09-07T12:47:00Z">
              <w:rPr>
                <w:color w:val="FF0000"/>
              </w:rPr>
            </w:rPrChange>
          </w:rPr>
          <w:t xml:space="preserve"> przypadku, gdy na etapie składania ofert Wykonawca przedłożył promesę </w:t>
        </w:r>
        <w:r w:rsidR="00716C36" w:rsidRPr="008416E6">
          <w:rPr>
            <w:bCs/>
          </w:rPr>
          <w:t xml:space="preserve">od podmiotu/ów posiadającego/ych </w:t>
        </w:r>
        <w:r w:rsidR="00716C36" w:rsidRPr="008416E6">
          <w:rPr>
            <w:rPrChange w:id="13694" w:author="Robert Pasternak" w:date="2021-09-07T12:47:00Z">
              <w:rPr>
                <w:color w:val="000000" w:themeColor="text1"/>
              </w:rPr>
            </w:rPrChange>
          </w:rPr>
          <w:t xml:space="preserve">ważne zezwolenie na wytwarzanie odpadów </w:t>
        </w:r>
        <w:r w:rsidR="00716C36" w:rsidRPr="008416E6">
          <w:rPr>
            <w:rPrChange w:id="13695" w:author="Robert Pasternak" w:date="2021-09-07T12:47:00Z">
              <w:rPr>
                <w:color w:val="000000" w:themeColor="text1"/>
              </w:rPr>
            </w:rPrChange>
          </w:rPr>
          <w:br/>
          <w:t xml:space="preserve">z uwzględnieniem przetwarzania odpadów w związku z eksploatacją sortowni odpadów lub pozwolenie zintegrowane obejmujące wytwarzanie odpadów </w:t>
        </w:r>
      </w:ins>
      <w:ins w:id="13696" w:author="Robert Pasternak" w:date="2021-09-07T12:36:00Z">
        <w:del w:id="13697" w:author="Robert Pasternak [2]" w:date="2024-09-18T00:56:00Z">
          <w:r w:rsidR="00942B8E" w:rsidRPr="008416E6" w:rsidDel="008A2214">
            <w:rPr>
              <w:rPrChange w:id="13698" w:author="Robert Pasternak" w:date="2021-09-07T12:47:00Z">
                <w:rPr>
                  <w:color w:val="000000" w:themeColor="text1"/>
                </w:rPr>
              </w:rPrChange>
            </w:rPr>
            <w:br/>
          </w:r>
        </w:del>
      </w:ins>
      <w:ins w:id="13699" w:author="Piotr Szumlak" w:date="2021-07-09T10:43:00Z">
        <w:del w:id="13700" w:author="Robert Pasternak" w:date="2021-07-12T15:09:00Z">
          <w:r w:rsidR="003562CE" w:rsidRPr="008416E6" w:rsidDel="00D51300">
            <w:rPr>
              <w:rPrChange w:id="13701" w:author="Robert Pasternak" w:date="2021-09-07T12:47:00Z">
                <w:rPr>
                  <w:color w:val="000000" w:themeColor="text1"/>
                </w:rPr>
              </w:rPrChange>
            </w:rPr>
            <w:br/>
          </w:r>
        </w:del>
      </w:ins>
      <w:ins w:id="13702" w:author="Robert Pasternak" w:date="2021-06-25T10:13:00Z">
        <w:r w:rsidR="00716C36" w:rsidRPr="008416E6">
          <w:rPr>
            <w:rPrChange w:id="13703" w:author="Robert Pasternak" w:date="2021-09-07T12:47:00Z">
              <w:rPr>
                <w:color w:val="000000" w:themeColor="text1"/>
              </w:rPr>
            </w:rPrChange>
          </w:rPr>
          <w:t xml:space="preserve">z uwzględnieniem przetwarzania odpadów w związku z eksploatacją sortowni odpadów </w:t>
        </w:r>
      </w:ins>
      <w:ins w:id="13704" w:author="kaluz" w:date="2021-09-07T05:54:00Z">
        <w:r w:rsidR="00AB55F9" w:rsidRPr="008416E6">
          <w:rPr>
            <w:lang w:eastAsia="en-US"/>
            <w:rPrChange w:id="13705" w:author="Robert Pasternak" w:date="2021-09-07T12:47:00Z">
              <w:rPr>
                <w:color w:val="FF0000"/>
                <w:lang w:eastAsia="en-US"/>
              </w:rPr>
            </w:rPrChange>
          </w:rPr>
          <w:t xml:space="preserve">lub pozwolenie na przetwarzanie odpadów w związku z eksploatacją sortowni odpadów </w:t>
        </w:r>
      </w:ins>
      <w:ins w:id="13706" w:author="Robert Pasternak" w:date="2021-06-25T10:13:00Z">
        <w:r w:rsidR="00716C36" w:rsidRPr="008416E6">
          <w:rPr>
            <w:rPrChange w:id="13707" w:author="Robert Pasternak" w:date="2021-09-07T12:47:00Z">
              <w:rPr>
                <w:color w:val="000000" w:themeColor="text1"/>
              </w:rPr>
            </w:rPrChange>
          </w:rPr>
          <w:t>w zakresie obejmującym, co najmniej odpady przewidziane do przetworzenia o kodzie 15 01 01, 15 01 02, 15 01 04, 15 01 05, 15 01 0</w:t>
        </w:r>
        <w:r w:rsidR="0072219D" w:rsidRPr="008416E6">
          <w:rPr>
            <w:rPrChange w:id="13708" w:author="Robert Pasternak" w:date="2021-09-07T12:47:00Z">
              <w:rPr>
                <w:color w:val="000000" w:themeColor="text1"/>
              </w:rPr>
            </w:rPrChange>
          </w:rPr>
          <w:t>6,  20 01 01, 20 01 39</w:t>
        </w:r>
        <w:r w:rsidR="00716C36" w:rsidRPr="008416E6">
          <w:rPr>
            <w:rPrChange w:id="13709" w:author="Robert Pasternak" w:date="2021-09-07T12:47:00Z">
              <w:rPr>
                <w:color w:val="000000" w:themeColor="text1"/>
              </w:rPr>
            </w:rPrChange>
          </w:rPr>
          <w:t xml:space="preserve"> gwarantującą zawarcie przez podmiot/y wystawiający/e promesę umowy </w:t>
        </w:r>
      </w:ins>
      <w:ins w:id="13710" w:author="Robert Pasternak" w:date="2021-09-07T12:15:00Z">
        <w:del w:id="13711" w:author="Robert Pasternak [2]" w:date="2024-09-18T00:56:00Z">
          <w:r w:rsidR="002F4497" w:rsidRPr="008416E6" w:rsidDel="008A2214">
            <w:rPr>
              <w:rPrChange w:id="13712" w:author="Robert Pasternak" w:date="2021-09-07T12:47:00Z">
                <w:rPr>
                  <w:color w:val="000000" w:themeColor="text1"/>
                </w:rPr>
              </w:rPrChange>
            </w:rPr>
            <w:br/>
          </w:r>
        </w:del>
      </w:ins>
      <w:ins w:id="13713" w:author="Robert Pasternak" w:date="2021-06-25T10:13:00Z">
        <w:r w:rsidR="00716C36" w:rsidRPr="008416E6">
          <w:rPr>
            <w:rPrChange w:id="13714" w:author="Robert Pasternak" w:date="2021-09-07T12:47:00Z">
              <w:rPr>
                <w:color w:val="000000" w:themeColor="text1"/>
              </w:rPr>
            </w:rPrChange>
          </w:rPr>
          <w:t xml:space="preserve">z Wykonawcą na przyjęcie do zagospodarowania i poddania procesowi ręcznego </w:t>
        </w:r>
      </w:ins>
      <w:ins w:id="13715" w:author="Robert Pasternak" w:date="2021-09-07T12:15:00Z">
        <w:del w:id="13716" w:author="Robert Pasternak [2]" w:date="2024-09-18T00:56:00Z">
          <w:r w:rsidR="002F4497" w:rsidRPr="008416E6" w:rsidDel="008A2214">
            <w:rPr>
              <w:rPrChange w:id="13717" w:author="Robert Pasternak" w:date="2021-09-07T12:47:00Z">
                <w:rPr>
                  <w:color w:val="000000" w:themeColor="text1"/>
                </w:rPr>
              </w:rPrChange>
            </w:rPr>
            <w:br/>
          </w:r>
        </w:del>
      </w:ins>
      <w:ins w:id="13718" w:author="Robert Pasternak" w:date="2021-06-25T10:13:00Z">
        <w:r w:rsidR="00716C36" w:rsidRPr="008416E6">
          <w:rPr>
            <w:rPrChange w:id="13719" w:author="Robert Pasternak" w:date="2021-09-07T12:47:00Z">
              <w:rPr>
                <w:color w:val="000000" w:themeColor="text1"/>
              </w:rPr>
            </w:rPrChange>
          </w:rPr>
          <w:t xml:space="preserve">lub mechanicznego sortowania odpadów komunalnych o kodach 15 01 01, 15 01 02, 15 01 04, 15 01 05, 15 01 06,  </w:t>
        </w:r>
        <w:r w:rsidR="0072219D" w:rsidRPr="008416E6">
          <w:rPr>
            <w:rPrChange w:id="13720" w:author="Robert Pasternak" w:date="2021-09-07T12:47:00Z">
              <w:rPr>
                <w:color w:val="000000" w:themeColor="text1"/>
              </w:rPr>
            </w:rPrChange>
          </w:rPr>
          <w:t>20 01 01, 20 01 39</w:t>
        </w:r>
        <w:r w:rsidR="00716C36" w:rsidRPr="008416E6">
          <w:rPr>
            <w:rPrChange w:id="13721" w:author="Robert Pasternak" w:date="2021-09-07T12:47:00Z">
              <w:rPr>
                <w:color w:val="000000" w:themeColor="text1"/>
              </w:rPr>
            </w:rPrChange>
          </w:rPr>
          <w:t xml:space="preserve"> pochodzących </w:t>
        </w:r>
      </w:ins>
      <w:ins w:id="13722" w:author="Piotr Szumlak" w:date="2021-07-09T10:43:00Z">
        <w:del w:id="13723" w:author="Robert Pasternak" w:date="2021-07-12T15:09:00Z">
          <w:r w:rsidR="003562CE" w:rsidRPr="008416E6" w:rsidDel="00D51300">
            <w:rPr>
              <w:rPrChange w:id="13724" w:author="Robert Pasternak" w:date="2021-09-07T12:47:00Z">
                <w:rPr>
                  <w:color w:val="000000" w:themeColor="text1"/>
                </w:rPr>
              </w:rPrChange>
            </w:rPr>
            <w:br/>
          </w:r>
        </w:del>
      </w:ins>
      <w:ins w:id="13725" w:author="Robert Pasternak" w:date="2021-06-25T10:13:00Z">
        <w:r w:rsidR="00716C36" w:rsidRPr="008416E6">
          <w:rPr>
            <w:rPrChange w:id="13726" w:author="Robert Pasternak" w:date="2021-09-07T12:47:00Z">
              <w:rPr>
                <w:color w:val="000000" w:themeColor="text1"/>
              </w:rPr>
            </w:rPrChange>
          </w:rPr>
          <w:t xml:space="preserve">z terenu Gminy Ostrowiec Świętokrzyski, </w:t>
        </w:r>
      </w:ins>
      <w:ins w:id="13727" w:author="Robert Pasternak" w:date="2021-06-25T10:14:00Z">
        <w:del w:id="13728" w:author="Piotr Szumlak" w:date="2021-07-09T10:43:00Z">
          <w:r w:rsidR="00716C36" w:rsidRPr="008416E6" w:rsidDel="003562CE">
            <w:rPr>
              <w:rPrChange w:id="13729" w:author="Robert Pasternak" w:date="2021-09-07T12:47:00Z">
                <w:rPr>
                  <w:color w:val="000000" w:themeColor="text1"/>
                </w:rPr>
              </w:rPrChange>
            </w:rPr>
            <w:br/>
          </w:r>
        </w:del>
      </w:ins>
      <w:ins w:id="13730" w:author="Robert Pasternak" w:date="2021-06-25T10:13:00Z">
        <w:r w:rsidR="00716C36" w:rsidRPr="008416E6">
          <w:rPr>
            <w:rPrChange w:id="13731" w:author="Robert Pasternak" w:date="2021-09-07T12:47:00Z">
              <w:rPr>
                <w:color w:val="000000" w:themeColor="text1"/>
              </w:rPr>
            </w:rPrChange>
          </w:rPr>
          <w:t>w sytuacji gdy oferta Wykonawcy zostanie uznana przez Zamawiającego za najkorzystniejszą</w:t>
        </w:r>
      </w:ins>
      <w:ins w:id="13732" w:author="Robert Pasternak" w:date="2021-06-25T10:14:00Z">
        <w:r w:rsidR="00716C36" w:rsidRPr="008416E6">
          <w:rPr>
            <w:rPrChange w:id="13733" w:author="Robert Pasternak" w:date="2021-09-07T12:47:00Z">
              <w:rPr>
                <w:color w:val="000000" w:themeColor="text1"/>
              </w:rPr>
            </w:rPrChange>
          </w:rPr>
          <w:t>, przedłożyć</w:t>
        </w:r>
      </w:ins>
      <w:ins w:id="13734" w:author="Piotr Szumlak" w:date="2021-07-09T10:43:00Z">
        <w:r w:rsidR="003562CE" w:rsidRPr="008416E6">
          <w:rPr>
            <w:rPrChange w:id="13735" w:author="Robert Pasternak" w:date="2021-09-07T12:47:00Z">
              <w:rPr>
                <w:color w:val="000000" w:themeColor="text1"/>
              </w:rPr>
            </w:rPrChange>
          </w:rPr>
          <w:t xml:space="preserve"> </w:t>
        </w:r>
      </w:ins>
      <w:ins w:id="13736" w:author="Robert Pasternak" w:date="2021-06-08T14:02:00Z">
        <w:r w:rsidR="00533824" w:rsidRPr="008416E6">
          <w:rPr>
            <w:lang w:eastAsia="en-US"/>
            <w:rPrChange w:id="13737" w:author="Robert Pasternak" w:date="2021-09-07T12:47:00Z">
              <w:rPr>
                <w:color w:val="000000" w:themeColor="text1"/>
                <w:lang w:eastAsia="en-US"/>
              </w:rPr>
            </w:rPrChange>
          </w:rPr>
          <w:t xml:space="preserve">umowę/y </w:t>
        </w:r>
      </w:ins>
      <w:ins w:id="13738" w:author="Piotr Szumlak" w:date="2021-07-09T10:43:00Z">
        <w:del w:id="13739" w:author="Robert Pasternak" w:date="2021-07-12T15:09:00Z">
          <w:r w:rsidR="003562CE" w:rsidRPr="008416E6" w:rsidDel="00D51300">
            <w:rPr>
              <w:lang w:eastAsia="en-US"/>
              <w:rPrChange w:id="13740" w:author="Robert Pasternak" w:date="2021-09-07T12:47:00Z">
                <w:rPr>
                  <w:color w:val="000000" w:themeColor="text1"/>
                  <w:lang w:eastAsia="en-US"/>
                </w:rPr>
              </w:rPrChange>
            </w:rPr>
            <w:br/>
          </w:r>
        </w:del>
      </w:ins>
      <w:ins w:id="13741" w:author="Robert Pasternak" w:date="2021-06-08T14:02:00Z">
        <w:r w:rsidR="00533824" w:rsidRPr="008416E6">
          <w:rPr>
            <w:lang w:eastAsia="en-US"/>
            <w:rPrChange w:id="13742" w:author="Robert Pasternak" w:date="2021-09-07T12:47:00Z">
              <w:rPr>
                <w:color w:val="000000" w:themeColor="text1"/>
                <w:lang w:eastAsia="en-US"/>
              </w:rPr>
            </w:rPrChange>
          </w:rPr>
          <w:t xml:space="preserve">z podmiotem/ami posiadającym/i ważne zezwolenie na wytwarzanie odpadów </w:t>
        </w:r>
      </w:ins>
      <w:ins w:id="13743" w:author="Piotr Szumlak" w:date="2021-07-09T10:43:00Z">
        <w:del w:id="13744" w:author="Robert Pasternak" w:date="2021-07-12T15:09:00Z">
          <w:r w:rsidR="003562CE" w:rsidRPr="008416E6" w:rsidDel="00D51300">
            <w:rPr>
              <w:lang w:eastAsia="en-US"/>
              <w:rPrChange w:id="13745" w:author="Robert Pasternak" w:date="2021-09-07T12:47:00Z">
                <w:rPr>
                  <w:color w:val="000000" w:themeColor="text1"/>
                  <w:lang w:eastAsia="en-US"/>
                </w:rPr>
              </w:rPrChange>
            </w:rPr>
            <w:br/>
          </w:r>
        </w:del>
      </w:ins>
      <w:ins w:id="13746" w:author="Robert Pasternak" w:date="2021-06-08T14:02:00Z">
        <w:r w:rsidR="00533824" w:rsidRPr="008416E6">
          <w:rPr>
            <w:lang w:eastAsia="en-US"/>
            <w:rPrChange w:id="13747" w:author="Robert Pasternak" w:date="2021-09-07T12:47:00Z">
              <w:rPr>
                <w:color w:val="000000" w:themeColor="text1"/>
                <w:lang w:eastAsia="en-US"/>
              </w:rPr>
            </w:rPrChange>
          </w:rPr>
          <w:t xml:space="preserve">z uwzględnieniem przetwarzania odpadów </w:t>
        </w:r>
      </w:ins>
      <w:ins w:id="13748" w:author="Robert Pasternak" w:date="2021-06-25T10:15:00Z">
        <w:del w:id="13749" w:author="Piotr Szumlak" w:date="2021-07-09T10:43:00Z">
          <w:r w:rsidR="00716C36" w:rsidRPr="008416E6" w:rsidDel="003562CE">
            <w:rPr>
              <w:lang w:eastAsia="en-US"/>
              <w:rPrChange w:id="13750" w:author="Robert Pasternak" w:date="2021-09-07T12:47:00Z">
                <w:rPr>
                  <w:color w:val="000000" w:themeColor="text1"/>
                  <w:lang w:eastAsia="en-US"/>
                </w:rPr>
              </w:rPrChange>
            </w:rPr>
            <w:br/>
          </w:r>
        </w:del>
      </w:ins>
      <w:ins w:id="13751" w:author="Robert Pasternak" w:date="2021-06-08T14:02:00Z">
        <w:r w:rsidR="00533824" w:rsidRPr="008416E6">
          <w:rPr>
            <w:lang w:eastAsia="en-US"/>
            <w:rPrChange w:id="13752" w:author="Robert Pasternak" w:date="2021-09-07T12:47:00Z">
              <w:rPr>
                <w:color w:val="000000" w:themeColor="text1"/>
                <w:lang w:eastAsia="en-US"/>
              </w:rPr>
            </w:rPrChange>
          </w:rPr>
          <w:t xml:space="preserve">w związku z eksploatacją sortowni odpadów </w:t>
        </w:r>
      </w:ins>
      <w:ins w:id="13753" w:author="kaluz" w:date="2021-09-07T05:54:00Z">
        <w:r w:rsidR="00AB55F9" w:rsidRPr="008416E6">
          <w:rPr>
            <w:lang w:eastAsia="en-US"/>
            <w:rPrChange w:id="13754" w:author="Robert Pasternak" w:date="2021-09-07T12:47:00Z">
              <w:rPr>
                <w:color w:val="FF0000"/>
                <w:lang w:eastAsia="en-US"/>
              </w:rPr>
            </w:rPrChange>
          </w:rPr>
          <w:t xml:space="preserve">lub pozwolenie na przetwarzanie odpadów w związku z eksploatacją sortowni odpadów </w:t>
        </w:r>
      </w:ins>
      <w:ins w:id="13755" w:author="Robert Pasternak" w:date="2021-06-08T14:02:00Z">
        <w:r w:rsidR="00533824" w:rsidRPr="008416E6">
          <w:rPr>
            <w:lang w:eastAsia="en-US"/>
            <w:rPrChange w:id="13756" w:author="Robert Pasternak" w:date="2021-09-07T12:47:00Z">
              <w:rPr>
                <w:color w:val="000000" w:themeColor="text1"/>
                <w:lang w:eastAsia="en-US"/>
              </w:rPr>
            </w:rPrChange>
          </w:rPr>
          <w:t>w zakresie obejmującym, co najmniej odpady przewidziane do przetworzenia o kodzie 15 01 01, 15 01 02, 15 01 04, 15 01 05, 15 01 0</w:t>
        </w:r>
        <w:r w:rsidR="0072219D" w:rsidRPr="008416E6">
          <w:rPr>
            <w:lang w:eastAsia="en-US"/>
            <w:rPrChange w:id="13757" w:author="Robert Pasternak" w:date="2021-09-07T12:47:00Z">
              <w:rPr>
                <w:color w:val="000000" w:themeColor="text1"/>
                <w:lang w:eastAsia="en-US"/>
              </w:rPr>
            </w:rPrChange>
          </w:rPr>
          <w:t>6,  20 01 01, 20 01 39</w:t>
        </w:r>
        <w:r w:rsidR="00533824" w:rsidRPr="008416E6">
          <w:rPr>
            <w:lang w:eastAsia="en-US"/>
            <w:rPrChange w:id="13758" w:author="Robert Pasternak" w:date="2021-09-07T12:47:00Z">
              <w:rPr>
                <w:color w:val="000000" w:themeColor="text1"/>
                <w:lang w:eastAsia="en-US"/>
              </w:rPr>
            </w:rPrChange>
          </w:rPr>
          <w:t xml:space="preserve">. </w:t>
        </w:r>
      </w:ins>
      <w:ins w:id="13759" w:author="Robert Pasternak" w:date="2021-06-08T14:05:00Z">
        <w:r w:rsidR="00533824" w:rsidRPr="008416E6">
          <w:rPr>
            <w:lang w:eastAsia="en-US"/>
            <w:rPrChange w:id="13760" w:author="Robert Pasternak" w:date="2021-09-07T12:47:00Z">
              <w:rPr>
                <w:color w:val="000000" w:themeColor="text1"/>
                <w:lang w:eastAsia="en-US"/>
              </w:rPr>
            </w:rPrChange>
          </w:rPr>
          <w:t>Przedłożon</w:t>
        </w:r>
      </w:ins>
      <w:ins w:id="13761" w:author="Robert Pasternak" w:date="2021-06-25T10:15:00Z">
        <w:r w:rsidR="00716C36" w:rsidRPr="008416E6">
          <w:rPr>
            <w:lang w:eastAsia="en-US"/>
            <w:rPrChange w:id="13762" w:author="Robert Pasternak" w:date="2021-09-07T12:47:00Z">
              <w:rPr>
                <w:color w:val="000000" w:themeColor="text1"/>
                <w:lang w:eastAsia="en-US"/>
              </w:rPr>
            </w:rPrChange>
          </w:rPr>
          <w:t>a</w:t>
        </w:r>
      </w:ins>
      <w:ins w:id="13763" w:author="Robert Pasternak" w:date="2021-06-08T14:05:00Z">
        <w:r w:rsidR="00533824" w:rsidRPr="008416E6">
          <w:rPr>
            <w:lang w:eastAsia="en-US"/>
            <w:rPrChange w:id="13764" w:author="Robert Pasternak" w:date="2021-09-07T12:47:00Z">
              <w:rPr>
                <w:color w:val="000000" w:themeColor="text1"/>
                <w:lang w:eastAsia="en-US"/>
              </w:rPr>
            </w:rPrChange>
          </w:rPr>
          <w:t xml:space="preserve"> umowa/y muszą spełniać wymogi dotyczące ilo</w:t>
        </w:r>
      </w:ins>
      <w:ins w:id="13765" w:author="Robert Pasternak" w:date="2021-06-08T14:06:00Z">
        <w:r w:rsidR="00533824" w:rsidRPr="008416E6">
          <w:rPr>
            <w:lang w:eastAsia="en-US"/>
            <w:rPrChange w:id="13766" w:author="Robert Pasternak" w:date="2021-09-07T12:47:00Z">
              <w:rPr>
                <w:color w:val="000000" w:themeColor="text1"/>
                <w:lang w:eastAsia="en-US"/>
              </w:rPr>
            </w:rPrChange>
          </w:rPr>
          <w:t>ści odpadów poddanych procesowi sortowania</w:t>
        </w:r>
      </w:ins>
      <w:ins w:id="13767" w:author="Robert Pasternak" w:date="2021-06-08T14:08:00Z">
        <w:r w:rsidR="00533824" w:rsidRPr="008416E6">
          <w:rPr>
            <w:lang w:eastAsia="en-US"/>
            <w:rPrChange w:id="13768" w:author="Robert Pasternak" w:date="2021-09-07T12:47:00Z">
              <w:rPr>
                <w:color w:val="000000" w:themeColor="text1"/>
                <w:lang w:eastAsia="en-US"/>
              </w:rPr>
            </w:rPrChange>
          </w:rPr>
          <w:t>,</w:t>
        </w:r>
      </w:ins>
      <w:ins w:id="13769" w:author="Robert Pasternak" w:date="2021-06-08T14:06:00Z">
        <w:r w:rsidR="00533824" w:rsidRPr="008416E6">
          <w:rPr>
            <w:lang w:eastAsia="en-US"/>
            <w:rPrChange w:id="13770" w:author="Robert Pasternak" w:date="2021-09-07T12:47:00Z">
              <w:rPr>
                <w:color w:val="000000" w:themeColor="text1"/>
                <w:lang w:eastAsia="en-US"/>
              </w:rPr>
            </w:rPrChange>
          </w:rPr>
          <w:t xml:space="preserve"> </w:t>
        </w:r>
      </w:ins>
      <w:ins w:id="13771" w:author="Robert Pasternak" w:date="2024-07-18T12:44:00Z">
        <w:del w:id="13772" w:author="Robert Pasternak [2]" w:date="2024-09-18T00:56:00Z">
          <w:r w:rsidR="00611329" w:rsidDel="008A2214">
            <w:rPr>
              <w:lang w:eastAsia="en-US"/>
            </w:rPr>
            <w:br/>
          </w:r>
        </w:del>
      </w:ins>
      <w:ins w:id="13773" w:author="Robert Pasternak" w:date="2021-06-08T14:06:00Z">
        <w:r w:rsidR="00533824" w:rsidRPr="008416E6">
          <w:rPr>
            <w:lang w:eastAsia="en-US"/>
            <w:rPrChange w:id="13774" w:author="Robert Pasternak" w:date="2021-09-07T12:47:00Z">
              <w:rPr>
                <w:color w:val="000000" w:themeColor="text1"/>
                <w:lang w:eastAsia="en-US"/>
              </w:rPr>
            </w:rPrChange>
          </w:rPr>
          <w:t>o kt</w:t>
        </w:r>
      </w:ins>
      <w:ins w:id="13775" w:author="Robert Pasternak" w:date="2021-06-08T14:07:00Z">
        <w:r w:rsidR="00533824" w:rsidRPr="008416E6">
          <w:rPr>
            <w:lang w:eastAsia="en-US"/>
            <w:rPrChange w:id="13776" w:author="Robert Pasternak" w:date="2021-09-07T12:47:00Z">
              <w:rPr>
                <w:color w:val="000000" w:themeColor="text1"/>
                <w:lang w:eastAsia="en-US"/>
              </w:rPr>
            </w:rPrChange>
          </w:rPr>
          <w:t xml:space="preserve">órych mowa </w:t>
        </w:r>
      </w:ins>
      <w:ins w:id="13777" w:author="kaluz" w:date="2021-09-07T05:55:00Z">
        <w:del w:id="13778" w:author="Robert Pasternak" w:date="2021-09-07T12:15:00Z">
          <w:r w:rsidR="00AB55F9" w:rsidRPr="008416E6" w:rsidDel="002F4497">
            <w:rPr>
              <w:lang w:eastAsia="en-US"/>
              <w:rPrChange w:id="13779" w:author="Robert Pasternak" w:date="2021-09-07T12:47:00Z">
                <w:rPr>
                  <w:color w:val="000000" w:themeColor="text1"/>
                  <w:lang w:eastAsia="en-US"/>
                </w:rPr>
              </w:rPrChange>
            </w:rPr>
            <w:br/>
          </w:r>
        </w:del>
      </w:ins>
      <w:ins w:id="13780" w:author="Robert Pasternak" w:date="2021-06-08T14:07:00Z">
        <w:r w:rsidR="00533824" w:rsidRPr="008416E6">
          <w:rPr>
            <w:lang w:eastAsia="en-US"/>
            <w:rPrChange w:id="13781" w:author="Robert Pasternak" w:date="2021-09-07T12:47:00Z">
              <w:rPr>
                <w:color w:val="000000" w:themeColor="text1"/>
                <w:lang w:eastAsia="en-US"/>
              </w:rPr>
            </w:rPrChange>
          </w:rPr>
          <w:t>w Rozdziale IV pkt. 11 OPZ</w:t>
        </w:r>
        <w:r w:rsidR="00E11DE4" w:rsidRPr="008416E6">
          <w:rPr>
            <w:lang w:eastAsia="en-US"/>
          </w:rPr>
          <w:t>.</w:t>
        </w:r>
      </w:ins>
      <w:del w:id="13782" w:author="Robert Pasternak" w:date="2021-06-07T19:28:00Z">
        <w:r w:rsidR="00E11DE4" w:rsidRPr="008416E6">
          <w:rPr>
            <w:rPrChange w:id="13783" w:author="Robert Pasternak" w:date="2021-09-07T12:47:00Z">
              <w:rPr>
                <w:rFonts w:ascii="Times" w:hAnsi="Times" w:cs="Arial"/>
              </w:rPr>
            </w:rPrChange>
          </w:rPr>
          <w:delText xml:space="preserve"> odzysku, unieszkodliwiania odpadów,</w:delText>
        </w:r>
      </w:del>
    </w:p>
    <w:p w14:paraId="03C9DEC4" w14:textId="6DBC913E" w:rsidR="00942B8E" w:rsidRPr="008416E6" w:rsidRDefault="00E11DE4">
      <w:pPr>
        <w:pStyle w:val="Akapitzlist"/>
        <w:numPr>
          <w:ilvl w:val="0"/>
          <w:numId w:val="33"/>
        </w:numPr>
        <w:tabs>
          <w:tab w:val="left" w:pos="851"/>
        </w:tabs>
        <w:autoSpaceDE w:val="0"/>
        <w:autoSpaceDN w:val="0"/>
        <w:spacing w:line="312" w:lineRule="auto"/>
        <w:contextualSpacing/>
        <w:rPr>
          <w:ins w:id="13784" w:author="Robert Pasternak" w:date="2021-06-25T11:21:00Z"/>
        </w:rPr>
        <w:pPrChange w:id="13785" w:author="Robert Pasternak" w:date="2024-07-18T12:45:00Z">
          <w:pPr>
            <w:pStyle w:val="Akapitzlist"/>
            <w:numPr>
              <w:numId w:val="33"/>
            </w:numPr>
            <w:tabs>
              <w:tab w:val="left" w:pos="851"/>
            </w:tabs>
            <w:autoSpaceDE w:val="0"/>
            <w:autoSpaceDN w:val="0"/>
            <w:spacing w:line="360" w:lineRule="auto"/>
            <w:ind w:hanging="360"/>
            <w:contextualSpacing/>
          </w:pPr>
        </w:pPrChange>
      </w:pPr>
      <w:r w:rsidRPr="008416E6">
        <w:rPr>
          <w:rPrChange w:id="13786" w:author="Robert Pasternak" w:date="2021-09-07T12:47:00Z">
            <w:rPr>
              <w:rFonts w:ascii="Times" w:hAnsi="Times" w:cs="Arial"/>
            </w:rPr>
          </w:rPrChange>
        </w:rPr>
        <w:t>przedłożyć dokument potwierdzający, że Wykonawca posiada</w:t>
      </w:r>
      <w:ins w:id="13787" w:author="Piotr Szumlak" w:date="2021-07-09T10:44:00Z">
        <w:r w:rsidR="003562CE" w:rsidRPr="008416E6">
          <w:t xml:space="preserve"> </w:t>
        </w:r>
      </w:ins>
      <w:r w:rsidRPr="008416E6">
        <w:rPr>
          <w:rPrChange w:id="13788" w:author="Robert Pasternak" w:date="2021-09-07T12:47:00Z">
            <w:rPr>
              <w:rFonts w:ascii="Times" w:hAnsi="Times" w:cs="Arial"/>
            </w:rPr>
          </w:rPrChange>
        </w:rPr>
        <w:t>umowę (polisę)</w:t>
      </w:r>
      <w:ins w:id="13789" w:author="Piotr Szumlak" w:date="2021-07-09T10:44:00Z">
        <w:r w:rsidR="003562CE" w:rsidRPr="008416E6">
          <w:t xml:space="preserve"> </w:t>
        </w:r>
      </w:ins>
      <w:r w:rsidRPr="008416E6">
        <w:rPr>
          <w:rPrChange w:id="13790" w:author="Robert Pasternak" w:date="2021-09-07T12:47:00Z">
            <w:rPr>
              <w:rFonts w:ascii="Times" w:hAnsi="Times" w:cs="Arial"/>
            </w:rPr>
          </w:rPrChange>
        </w:rPr>
        <w:t xml:space="preserve">ubezpieczenia od odpowiedzialności cywilnej w zakresie prowadzonej działalności związanej z Przedmiotem zamówienia, na kwotę nie mniejszą niż </w:t>
      </w:r>
      <w:del w:id="13791" w:author="Robert Pasternak" w:date="2021-05-12T13:39:00Z">
        <w:r w:rsidRPr="008416E6">
          <w:rPr>
            <w:rPrChange w:id="13792" w:author="Robert Pasternak" w:date="2021-09-07T12:47:00Z">
              <w:rPr>
                <w:rFonts w:ascii="Times" w:hAnsi="Times" w:cs="Arial"/>
              </w:rPr>
            </w:rPrChange>
          </w:rPr>
          <w:delText>2 </w:delText>
        </w:r>
      </w:del>
      <w:ins w:id="13793" w:author="Robert Pasternak" w:date="2024-07-18T12:45:00Z">
        <w:r w:rsidR="00611329">
          <w:t>1</w:t>
        </w:r>
      </w:ins>
      <w:ins w:id="13794" w:author="Robert Pasternak" w:date="2021-05-12T13:39:00Z">
        <w:r w:rsidRPr="008416E6">
          <w:rPr>
            <w:rPrChange w:id="13795" w:author="Robert Pasternak" w:date="2021-09-07T12:47:00Z">
              <w:rPr>
                <w:rFonts w:ascii="Times" w:hAnsi="Times" w:cs="Arial"/>
              </w:rPr>
            </w:rPrChange>
          </w:rPr>
          <w:t> </w:t>
        </w:r>
      </w:ins>
      <w:r w:rsidRPr="008416E6">
        <w:rPr>
          <w:rPrChange w:id="13796" w:author="Robert Pasternak" w:date="2021-09-07T12:47:00Z">
            <w:rPr>
              <w:rFonts w:ascii="Times" w:hAnsi="Times" w:cs="Arial"/>
            </w:rPr>
          </w:rPrChange>
        </w:rPr>
        <w:t xml:space="preserve">000 000,00 zł (słownie: </w:t>
      </w:r>
      <w:ins w:id="13797" w:author="Robert Pasternak" w:date="2024-07-18T12:45:00Z">
        <w:r w:rsidR="00611329">
          <w:t>jeden</w:t>
        </w:r>
      </w:ins>
      <w:ins w:id="13798" w:author="Piotr Szumlak" w:date="2021-07-09T10:44:00Z">
        <w:r w:rsidR="003562CE" w:rsidRPr="008416E6">
          <w:t xml:space="preserve"> </w:t>
        </w:r>
      </w:ins>
      <w:ins w:id="13799" w:author="Robert Pasternak" w:date="2021-05-12T13:40:00Z">
        <w:r w:rsidRPr="008416E6">
          <w:rPr>
            <w:rPrChange w:id="13800" w:author="Robert Pasternak" w:date="2021-09-07T12:47:00Z">
              <w:rPr>
                <w:rFonts w:ascii="Times" w:hAnsi="Times" w:cs="Arial"/>
              </w:rPr>
            </w:rPrChange>
          </w:rPr>
          <w:t>milion</w:t>
        </w:r>
      </w:ins>
      <w:ins w:id="13801" w:author="Robert Pasternak" w:date="2021-07-02T09:20:00Z">
        <w:r w:rsidR="00746989" w:rsidRPr="008416E6">
          <w:t>y</w:t>
        </w:r>
      </w:ins>
      <w:ins w:id="13802" w:author="Piotr Szumlak" w:date="2021-07-09T10:44:00Z">
        <w:r w:rsidR="003562CE" w:rsidRPr="008416E6">
          <w:t xml:space="preserve"> </w:t>
        </w:r>
      </w:ins>
      <w:del w:id="13803" w:author="Robert Pasternak" w:date="2021-05-12T13:39:00Z">
        <w:r w:rsidRPr="008416E6">
          <w:rPr>
            <w:rPrChange w:id="13804" w:author="Robert Pasternak" w:date="2021-09-07T12:47:00Z">
              <w:rPr>
                <w:rFonts w:ascii="Times" w:hAnsi="Times" w:cs="Arial"/>
              </w:rPr>
            </w:rPrChange>
          </w:rPr>
          <w:delText xml:space="preserve">dwa miliony </w:delText>
        </w:r>
      </w:del>
      <w:r w:rsidRPr="008416E6">
        <w:rPr>
          <w:rPrChange w:id="13805" w:author="Robert Pasternak" w:date="2021-09-07T12:47:00Z">
            <w:rPr>
              <w:rFonts w:ascii="Times" w:hAnsi="Times" w:cs="Arial"/>
            </w:rPr>
          </w:rPrChange>
        </w:rPr>
        <w:t>złotych) obowiązującą</w:t>
      </w:r>
      <w:ins w:id="13806" w:author="Piotr Szumlak" w:date="2021-07-09T10:44:00Z">
        <w:r w:rsidR="003562CE" w:rsidRPr="008416E6">
          <w:t xml:space="preserve"> </w:t>
        </w:r>
      </w:ins>
      <w:r w:rsidRPr="008416E6">
        <w:rPr>
          <w:rPrChange w:id="13807" w:author="Robert Pasternak" w:date="2021-09-07T12:47:00Z">
            <w:rPr>
              <w:rFonts w:ascii="Times" w:hAnsi="Times" w:cs="Arial"/>
            </w:rPr>
          </w:rPrChange>
        </w:rPr>
        <w:t>w całym okresie realizacji Przedmiotu zamówienia</w:t>
      </w:r>
      <w:ins w:id="13808" w:author="Robert Pasternak" w:date="2021-06-25T11:22:00Z">
        <w:r w:rsidR="00CB1BA6" w:rsidRPr="008416E6">
          <w:t xml:space="preserve"> wraz z dokumentami potwierdzającymi opłacenie składki ubezpieczeniowej określonej w umowie (polisie)</w:t>
        </w:r>
      </w:ins>
      <w:ins w:id="13809" w:author="Robert Pasternak" w:date="2021-07-02T09:21:00Z">
        <w:r w:rsidR="00EB73AA" w:rsidRPr="008416E6">
          <w:t>.</w:t>
        </w:r>
      </w:ins>
      <w:ins w:id="13810" w:author="Robert Pasternak" w:date="2021-07-12T15:11:00Z">
        <w:r w:rsidR="00D51300" w:rsidRPr="008416E6">
          <w:t xml:space="preserve"> </w:t>
        </w:r>
      </w:ins>
      <w:del w:id="13811" w:author="Robert Pasternak" w:date="2021-07-02T09:21:00Z">
        <w:r w:rsidRPr="008416E6">
          <w:rPr>
            <w:rPrChange w:id="13812" w:author="Robert Pasternak" w:date="2021-09-07T12:47:00Z">
              <w:rPr>
                <w:rFonts w:ascii="Times" w:hAnsi="Times" w:cs="Arial"/>
              </w:rPr>
            </w:rPrChange>
          </w:rPr>
          <w:delText>- w</w:delText>
        </w:r>
      </w:del>
      <w:ins w:id="13813" w:author="Robert Pasternak" w:date="2021-07-02T09:21:00Z">
        <w:r w:rsidR="00EB73AA" w:rsidRPr="008416E6">
          <w:t>W</w:t>
        </w:r>
      </w:ins>
      <w:r w:rsidRPr="008416E6">
        <w:rPr>
          <w:rPrChange w:id="13814" w:author="Robert Pasternak" w:date="2021-09-07T12:47:00Z">
            <w:rPr>
              <w:rFonts w:ascii="Times" w:hAnsi="Times" w:cs="Arial"/>
            </w:rPr>
          </w:rPrChange>
        </w:rPr>
        <w:t xml:space="preserve"> przypadku, gdy umowa (polisa) ubezpieczenia obejmuje okres krótszy niż okres realizacji Przedmiotu zamówienia Wykonawca </w:t>
      </w:r>
      <w:ins w:id="13815" w:author="Robert Pasternak" w:date="2021-07-12T15:10:00Z">
        <w:r w:rsidR="00D51300" w:rsidRPr="008416E6">
          <w:t>z</w:t>
        </w:r>
      </w:ins>
      <w:r w:rsidRPr="008416E6">
        <w:rPr>
          <w:rPrChange w:id="13816" w:author="Robert Pasternak" w:date="2021-09-07T12:47:00Z">
            <w:rPr>
              <w:rFonts w:ascii="Times" w:hAnsi="Times" w:cs="Arial"/>
            </w:rPr>
          </w:rPrChange>
        </w:rPr>
        <w:t xml:space="preserve">obowiązany jest </w:t>
      </w:r>
      <w:del w:id="13817" w:author="Robert Pasternak" w:date="2021-06-25T11:22:00Z">
        <w:r w:rsidRPr="008416E6">
          <w:rPr>
            <w:rPrChange w:id="13818" w:author="Robert Pasternak" w:date="2021-09-07T12:47:00Z">
              <w:rPr>
                <w:rFonts w:ascii="Times" w:hAnsi="Times" w:cs="Arial"/>
              </w:rPr>
            </w:rPrChange>
          </w:rPr>
          <w:br/>
        </w:r>
      </w:del>
      <w:r w:rsidRPr="008416E6">
        <w:rPr>
          <w:rPrChange w:id="13819" w:author="Robert Pasternak" w:date="2021-09-07T12:47:00Z">
            <w:rPr>
              <w:rFonts w:ascii="Times" w:hAnsi="Times" w:cs="Arial"/>
            </w:rPr>
          </w:rPrChange>
        </w:rPr>
        <w:t xml:space="preserve">do przedkładania w terminie do 3 dni roboczych </w:t>
      </w:r>
      <w:ins w:id="13820" w:author="Robert Pasternak" w:date="2021-06-25T11:22:00Z">
        <w:r w:rsidR="00CB1BA6" w:rsidRPr="008416E6">
          <w:br/>
        </w:r>
      </w:ins>
      <w:r w:rsidRPr="008416E6">
        <w:rPr>
          <w:rPrChange w:id="13821" w:author="Robert Pasternak" w:date="2021-09-07T12:47:00Z">
            <w:rPr>
              <w:rFonts w:ascii="Times" w:hAnsi="Times" w:cs="Arial"/>
            </w:rPr>
          </w:rPrChange>
        </w:rPr>
        <w:t>od wygaśnięcia poprzedniej umowy (polisy) kolejnych umów (polis) tak,</w:t>
      </w:r>
      <w:ins w:id="13822" w:author="Robert Pasternak" w:date="2021-06-25T11:23:00Z">
        <w:r w:rsidR="00CB1BA6" w:rsidRPr="008416E6">
          <w:br/>
        </w:r>
      </w:ins>
      <w:r w:rsidRPr="008416E6">
        <w:rPr>
          <w:rPrChange w:id="13823" w:author="Robert Pasternak" w:date="2021-09-07T12:47:00Z">
            <w:rPr>
              <w:rFonts w:ascii="Times" w:hAnsi="Times" w:cs="Arial"/>
            </w:rPr>
          </w:rPrChange>
        </w:rPr>
        <w:t xml:space="preserve">aby zachowana była ciągłość ubezpieczenia – </w:t>
      </w:r>
      <w:del w:id="13824" w:author="Robert Pasternak" w:date="2021-06-25T11:22:00Z">
        <w:r w:rsidRPr="008416E6">
          <w:rPr>
            <w:rPrChange w:id="13825" w:author="Robert Pasternak" w:date="2021-09-07T12:47:00Z">
              <w:rPr>
                <w:rFonts w:ascii="Times" w:hAnsi="Times" w:cs="Arial"/>
              </w:rPr>
            </w:rPrChange>
          </w:rPr>
          <w:br/>
        </w:r>
      </w:del>
      <w:r w:rsidRPr="008416E6">
        <w:rPr>
          <w:rPrChange w:id="13826" w:author="Robert Pasternak" w:date="2021-09-07T12:47:00Z">
            <w:rPr>
              <w:rFonts w:ascii="Times" w:hAnsi="Times" w:cs="Arial"/>
            </w:rPr>
          </w:rPrChange>
        </w:rPr>
        <w:t xml:space="preserve">w przypadku nie przedstawienia przez Wykonawcę w określonym terminie dokumentów potwierdzających ciągłość umowy (polisy) ubezpieczenia </w:t>
      </w:r>
      <w:del w:id="13827" w:author="Robert Pasternak" w:date="2021-06-25T11:22:00Z">
        <w:r w:rsidRPr="008416E6">
          <w:rPr>
            <w:rPrChange w:id="13828" w:author="Robert Pasternak" w:date="2021-09-07T12:47:00Z">
              <w:rPr>
                <w:rFonts w:ascii="Times" w:hAnsi="Times" w:cs="Arial"/>
              </w:rPr>
            </w:rPrChange>
          </w:rPr>
          <w:br/>
        </w:r>
      </w:del>
      <w:r w:rsidRPr="008416E6">
        <w:rPr>
          <w:rPrChange w:id="13829" w:author="Robert Pasternak" w:date="2021-09-07T12:47:00Z">
            <w:rPr>
              <w:rFonts w:ascii="Times" w:hAnsi="Times" w:cs="Arial"/>
            </w:rPr>
          </w:rPrChange>
        </w:rPr>
        <w:t xml:space="preserve">od odpowiedzialności cywilnej w zakresie prowadzonej działalności związanej </w:t>
      </w:r>
      <w:del w:id="13830" w:author="Robert Pasternak" w:date="2021-06-25T11:22:00Z">
        <w:r w:rsidRPr="008416E6">
          <w:rPr>
            <w:rPrChange w:id="13831" w:author="Robert Pasternak" w:date="2021-09-07T12:47:00Z">
              <w:rPr>
                <w:rFonts w:ascii="Times" w:hAnsi="Times" w:cs="Arial"/>
              </w:rPr>
            </w:rPrChange>
          </w:rPr>
          <w:br/>
        </w:r>
      </w:del>
      <w:r w:rsidRPr="008416E6">
        <w:rPr>
          <w:rPrChange w:id="13832" w:author="Robert Pasternak" w:date="2021-09-07T12:47:00Z">
            <w:rPr>
              <w:rFonts w:ascii="Times" w:hAnsi="Times" w:cs="Arial"/>
            </w:rPr>
          </w:rPrChange>
        </w:rPr>
        <w:t xml:space="preserve">z Przedmiotem zamówienia, stanowić to będzie podstawę do </w:t>
      </w:r>
      <w:del w:id="13833" w:author="Robert Pasternak" w:date="2021-07-28T13:03:00Z">
        <w:r w:rsidRPr="008416E6" w:rsidDel="00EB52F5">
          <w:rPr>
            <w:rPrChange w:id="13834" w:author="Robert Pasternak" w:date="2021-09-07T12:47:00Z">
              <w:rPr>
                <w:rFonts w:ascii="Times" w:hAnsi="Times" w:cs="Arial"/>
              </w:rPr>
            </w:rPrChange>
          </w:rPr>
          <w:delText xml:space="preserve">rozwiązania </w:delText>
        </w:r>
      </w:del>
      <w:ins w:id="13835" w:author="Robert Pasternak" w:date="2021-07-28T13:03:00Z">
        <w:r w:rsidR="00EB52F5" w:rsidRPr="008416E6">
          <w:t>wypowiedzenia</w:t>
        </w:r>
        <w:r w:rsidR="00EB52F5" w:rsidRPr="008416E6">
          <w:rPr>
            <w:rPrChange w:id="13836" w:author="Robert Pasternak" w:date="2021-09-07T12:47:00Z">
              <w:rPr>
                <w:rFonts w:ascii="Times" w:hAnsi="Times" w:cs="Arial"/>
              </w:rPr>
            </w:rPrChange>
          </w:rPr>
          <w:t xml:space="preserve"> </w:t>
        </w:r>
      </w:ins>
      <w:r w:rsidRPr="008416E6">
        <w:rPr>
          <w:rPrChange w:id="13837" w:author="Robert Pasternak" w:date="2021-09-07T12:47:00Z">
            <w:rPr>
              <w:rFonts w:ascii="Times" w:hAnsi="Times" w:cs="Arial"/>
            </w:rPr>
          </w:rPrChange>
        </w:rPr>
        <w:t xml:space="preserve">umowy przez Zamawiającego z przyczyn leżących po stronie Wykonawcy,  </w:t>
      </w:r>
    </w:p>
    <w:p w14:paraId="31142E11" w14:textId="77777777" w:rsidR="00361B44" w:rsidRPr="008416E6" w:rsidRDefault="00361B44">
      <w:pPr>
        <w:pStyle w:val="Akapitzlist"/>
        <w:numPr>
          <w:ilvl w:val="0"/>
          <w:numId w:val="33"/>
        </w:numPr>
        <w:tabs>
          <w:tab w:val="left" w:pos="851"/>
        </w:tabs>
        <w:autoSpaceDE w:val="0"/>
        <w:autoSpaceDN w:val="0"/>
        <w:spacing w:line="312" w:lineRule="auto"/>
        <w:contextualSpacing/>
        <w:rPr>
          <w:del w:id="13838" w:author="Robert Pasternak" w:date="2021-06-25T11:21:00Z"/>
          <w:rPrChange w:id="13839" w:author="Robert Pasternak" w:date="2021-09-07T12:47:00Z">
            <w:rPr>
              <w:del w:id="13840" w:author="Robert Pasternak" w:date="2021-06-25T11:21:00Z"/>
              <w:rFonts w:ascii="Times" w:hAnsi="Times" w:cs="Arial"/>
            </w:rPr>
          </w:rPrChange>
        </w:rPr>
        <w:pPrChange w:id="13841" w:author="Robert Pasternak" w:date="2021-06-25T11:21:00Z">
          <w:pPr>
            <w:pStyle w:val="Akapitzlist"/>
            <w:numPr>
              <w:numId w:val="33"/>
            </w:numPr>
            <w:tabs>
              <w:tab w:val="left" w:pos="851"/>
            </w:tabs>
            <w:autoSpaceDE w:val="0"/>
            <w:autoSpaceDN w:val="0"/>
            <w:spacing w:line="360" w:lineRule="auto"/>
            <w:ind w:hanging="360"/>
            <w:contextualSpacing/>
          </w:pPr>
        </w:pPrChange>
      </w:pPr>
    </w:p>
    <w:p w14:paraId="6E380815" w14:textId="64CFC23B" w:rsidR="00361B44" w:rsidRPr="008416E6" w:rsidDel="005F5199" w:rsidRDefault="00E11DE4">
      <w:pPr>
        <w:pStyle w:val="Akapitzlist"/>
        <w:numPr>
          <w:ilvl w:val="0"/>
          <w:numId w:val="33"/>
        </w:numPr>
        <w:rPr>
          <w:del w:id="13842" w:author="Robert Pasternak" w:date="2021-06-07T18:46:00Z"/>
        </w:rPr>
      </w:pPr>
      <w:r w:rsidRPr="008416E6">
        <w:rPr>
          <w:rPrChange w:id="13843" w:author="Robert Pasternak" w:date="2021-09-07T12:47:00Z">
            <w:rPr>
              <w:rFonts w:ascii="Times" w:hAnsi="Times" w:cs="Arial"/>
            </w:rPr>
          </w:rPrChange>
        </w:rPr>
        <w:t>wnieść</w:t>
      </w:r>
      <w:ins w:id="13844" w:author="Piotr Szumlak" w:date="2021-07-09T10:45:00Z">
        <w:r w:rsidR="003562CE" w:rsidRPr="008416E6">
          <w:t xml:space="preserve"> </w:t>
        </w:r>
      </w:ins>
      <w:r w:rsidRPr="008416E6">
        <w:rPr>
          <w:rPrChange w:id="13845" w:author="Robert Pasternak" w:date="2021-09-07T12:47:00Z">
            <w:rPr>
              <w:rFonts w:ascii="Times" w:hAnsi="Times" w:cs="Arial"/>
            </w:rPr>
          </w:rPrChange>
        </w:rPr>
        <w:t xml:space="preserve">zabezpieczenie należytego wykonania Przedmiotu zamówienia, </w:t>
      </w:r>
      <w:r w:rsidRPr="008416E6">
        <w:rPr>
          <w:rPrChange w:id="13846" w:author="Robert Pasternak" w:date="2021-09-07T12:47:00Z">
            <w:rPr>
              <w:rFonts w:ascii="Times" w:hAnsi="Times" w:cs="Arial"/>
            </w:rPr>
          </w:rPrChange>
        </w:rPr>
        <w:br/>
        <w:t xml:space="preserve">o którym mowa w </w:t>
      </w:r>
      <w:del w:id="13847" w:author="Robert Pasternak" w:date="2021-05-12T13:40:00Z">
        <w:r w:rsidRPr="008416E6">
          <w:rPr>
            <w:rPrChange w:id="13848" w:author="Robert Pasternak" w:date="2021-09-07T12:47:00Z">
              <w:rPr>
                <w:rFonts w:ascii="Times" w:hAnsi="Times" w:cs="Times"/>
              </w:rPr>
            </w:rPrChange>
          </w:rPr>
          <w:delText xml:space="preserve">§10 </w:delText>
        </w:r>
      </w:del>
      <w:ins w:id="13849" w:author="Robert Pasternak" w:date="2021-05-12T13:40:00Z">
        <w:r w:rsidRPr="008416E6">
          <w:rPr>
            <w:rPrChange w:id="13850" w:author="Robert Pasternak" w:date="2021-09-07T12:47:00Z">
              <w:rPr>
                <w:rFonts w:ascii="Times" w:hAnsi="Times" w:cs="Arial"/>
              </w:rPr>
            </w:rPrChange>
          </w:rPr>
          <w:t>u</w:t>
        </w:r>
      </w:ins>
      <w:del w:id="13851" w:author="Robert Pasternak" w:date="2021-05-12T13:40:00Z">
        <w:r w:rsidRPr="008416E6">
          <w:rPr>
            <w:rPrChange w:id="13852" w:author="Robert Pasternak" w:date="2021-09-07T12:47:00Z">
              <w:rPr>
                <w:rFonts w:ascii="Times" w:hAnsi="Times" w:cs="Arial"/>
              </w:rPr>
            </w:rPrChange>
          </w:rPr>
          <w:delText>U</w:delText>
        </w:r>
      </w:del>
      <w:r w:rsidRPr="008416E6">
        <w:rPr>
          <w:rPrChange w:id="13853" w:author="Robert Pasternak" w:date="2021-09-07T12:47:00Z">
            <w:rPr>
              <w:rFonts w:ascii="Times" w:hAnsi="Times" w:cs="Arial"/>
            </w:rPr>
          </w:rPrChange>
        </w:rPr>
        <w:t>mow</w:t>
      </w:r>
      <w:ins w:id="13854" w:author="Robert Pasternak" w:date="2021-05-12T13:40:00Z">
        <w:r w:rsidRPr="008416E6">
          <w:rPr>
            <w:rPrChange w:id="13855" w:author="Robert Pasternak" w:date="2021-09-07T12:47:00Z">
              <w:rPr>
                <w:rFonts w:ascii="Times" w:hAnsi="Times" w:cs="Arial"/>
              </w:rPr>
            </w:rPrChange>
          </w:rPr>
          <w:t>ie</w:t>
        </w:r>
      </w:ins>
      <w:del w:id="13856" w:author="Robert Pasternak" w:date="2021-05-12T13:40:00Z">
        <w:r w:rsidRPr="008416E6">
          <w:rPr>
            <w:rPrChange w:id="13857" w:author="Robert Pasternak" w:date="2021-09-07T12:47:00Z">
              <w:rPr>
                <w:rFonts w:ascii="Times" w:hAnsi="Times" w:cs="Arial"/>
              </w:rPr>
            </w:rPrChange>
          </w:rPr>
          <w:delText>y</w:delText>
        </w:r>
      </w:del>
      <w:r w:rsidR="007B23AE" w:rsidRPr="008416E6">
        <w:t xml:space="preserve">. Zabezpieczenie należytego wykonania Przedmiotu </w:t>
      </w:r>
      <w:r w:rsidR="00B34B49" w:rsidRPr="008416E6">
        <w:t>zamówienia</w:t>
      </w:r>
      <w:r w:rsidR="007B23AE" w:rsidRPr="008416E6">
        <w:t xml:space="preserve"> wnoszone w formie innej niż pieniężnej nie może wygasnąć wcześniej </w:t>
      </w:r>
      <w:r w:rsidR="00974B1A" w:rsidRPr="008416E6">
        <w:br/>
      </w:r>
      <w:r w:rsidR="007B23AE" w:rsidRPr="008416E6">
        <w:lastRenderedPageBreak/>
        <w:t xml:space="preserve">niż w terminie </w:t>
      </w:r>
      <w:del w:id="13858" w:author="Robert Pasternak" w:date="2021-05-12T13:41:00Z">
        <w:r w:rsidR="007B23AE" w:rsidRPr="008416E6" w:rsidDel="004625E4">
          <w:delText xml:space="preserve">30 </w:delText>
        </w:r>
      </w:del>
      <w:ins w:id="13859" w:author="Robert Pasternak" w:date="2021-05-12T13:41:00Z">
        <w:r w:rsidR="004625E4" w:rsidRPr="008416E6">
          <w:t xml:space="preserve">60 </w:t>
        </w:r>
      </w:ins>
      <w:r w:rsidR="007B23AE" w:rsidRPr="008416E6">
        <w:t xml:space="preserve">dni od dnia przekazania przez Wykonawcę Raportu za miesiąc </w:t>
      </w:r>
      <w:r w:rsidR="00F41CF4" w:rsidRPr="008416E6">
        <w:t>grudzień</w:t>
      </w:r>
      <w:ins w:id="13860" w:author="Piotr Szumlak" w:date="2021-07-09T10:45:00Z">
        <w:r w:rsidR="003562CE" w:rsidRPr="008416E6">
          <w:t xml:space="preserve"> </w:t>
        </w:r>
      </w:ins>
      <w:del w:id="13861" w:author="Robert Pasternak" w:date="2021-05-12T13:40:00Z">
        <w:r w:rsidR="007B23AE" w:rsidRPr="008416E6" w:rsidDel="004625E4">
          <w:delText xml:space="preserve">2021 </w:delText>
        </w:r>
      </w:del>
      <w:ins w:id="13862" w:author="Robert Pasternak" w:date="2021-05-12T13:40:00Z">
        <w:r w:rsidR="004625E4" w:rsidRPr="008416E6">
          <w:t>202</w:t>
        </w:r>
      </w:ins>
      <w:ins w:id="13863" w:author="Robert Pasternak" w:date="2024-07-18T12:46:00Z">
        <w:r w:rsidR="00A00DA8">
          <w:t>5</w:t>
        </w:r>
      </w:ins>
      <w:ins w:id="13864" w:author="Piotr Szumlak" w:date="2021-07-09T10:45:00Z">
        <w:r w:rsidR="003562CE" w:rsidRPr="008416E6">
          <w:t xml:space="preserve"> </w:t>
        </w:r>
      </w:ins>
      <w:r w:rsidR="007B23AE" w:rsidRPr="008416E6">
        <w:t>roku i jego akceptacji</w:t>
      </w:r>
      <w:r w:rsidR="00F41CF4" w:rsidRPr="008416E6">
        <w:t xml:space="preserve"> przez Zamawiającego</w:t>
      </w:r>
      <w:r w:rsidR="007B23AE" w:rsidRPr="008416E6">
        <w:t>. Zabezpieczenie w formie gwarancji bankowej lub ubezpieczeniowej lub w formie poręczenia powinno być ustanowione jako bezwarunkowe i nieodwołalne.</w:t>
      </w:r>
      <w:r w:rsidR="00B34B49" w:rsidRPr="008416E6">
        <w:t xml:space="preserve"> Zabezpieczenie w formie niepieniężnej winno by</w:t>
      </w:r>
      <w:r w:rsidR="00F41CF4" w:rsidRPr="008416E6">
        <w:t xml:space="preserve">ć wystawione na Zamawiającego, </w:t>
      </w:r>
      <w:r w:rsidR="00B34B49" w:rsidRPr="008416E6">
        <w:t>a oryginał dokumentów złożony w kasie Zamawiają</w:t>
      </w:r>
      <w:r w:rsidR="00F41CF4" w:rsidRPr="008416E6">
        <w:t xml:space="preserve">cego. Zabezpieczenie wniesione </w:t>
      </w:r>
      <w:r w:rsidR="00B34B49" w:rsidRPr="008416E6">
        <w:t xml:space="preserve">w formie pieniężnej Zamawiający zwróci </w:t>
      </w:r>
      <w:r w:rsidR="00F41CF4" w:rsidRPr="008416E6">
        <w:t xml:space="preserve">wraz z odsetkami, wynikającymi </w:t>
      </w:r>
      <w:r w:rsidR="00B34B49" w:rsidRPr="008416E6">
        <w:t xml:space="preserve">z oprocentowania rachunku bankowego, na którym będzie ono przechowywane, pomniejszone o koszty prowadzenia tego rachunku oraz prowizję bankową, za przelew na rachunek bankowy Wykonawcy. </w:t>
      </w:r>
      <w:r w:rsidR="007B23AE" w:rsidRPr="008416E6">
        <w:t xml:space="preserve"> Zabezpieczenie wynikające z poręczenia lub gwarancji powinno podlegać wyłącznie prawu polskiemu oraz zgodnie z wyborem Zamawiającego wskazywać jako sąd właściwy sąd </w:t>
      </w:r>
      <w:r w:rsidR="000E5FD2" w:rsidRPr="008416E6">
        <w:t>miejsca spełniania świadczenia lub sąd właści</w:t>
      </w:r>
      <w:r w:rsidR="00B34B49" w:rsidRPr="008416E6">
        <w:t xml:space="preserve">wy miejscowo dla </w:t>
      </w:r>
      <w:ins w:id="13865" w:author="Robert Pasternak" w:date="2021-07-02T09:21:00Z">
        <w:r w:rsidR="00EB73AA" w:rsidRPr="008416E6">
          <w:t xml:space="preserve">siedziby </w:t>
        </w:r>
      </w:ins>
      <w:r w:rsidR="00B34B49" w:rsidRPr="008416E6">
        <w:t xml:space="preserve">Zamawiającego. </w:t>
      </w:r>
      <w:r w:rsidR="00255535" w:rsidRPr="008416E6">
        <w:t xml:space="preserve">Nie wniesienie przez Wykonawcę zabezpieczenia należytego wykonania Przedmiotu zamówienia lub nie dostarczenie stosownych dokumentów przed zawarciem </w:t>
      </w:r>
      <w:r w:rsidR="009C79E9" w:rsidRPr="008416E6">
        <w:t>U</w:t>
      </w:r>
      <w:r w:rsidR="00255535" w:rsidRPr="008416E6">
        <w:t xml:space="preserve">mowy, skutkować będzie nie zawarciem </w:t>
      </w:r>
      <w:r w:rsidR="009C79E9" w:rsidRPr="008416E6">
        <w:t>U</w:t>
      </w:r>
      <w:r w:rsidR="00255535" w:rsidRPr="008416E6">
        <w:t xml:space="preserve">mowy </w:t>
      </w:r>
      <w:del w:id="13866" w:author="Robert Pasternak" w:date="2021-06-25T10:56:00Z">
        <w:r w:rsidR="009C79E9" w:rsidRPr="008416E6" w:rsidDel="00E471A5">
          <w:br/>
        </w:r>
      </w:del>
      <w:r w:rsidR="00255535" w:rsidRPr="008416E6">
        <w:t>z winy Wykonawcy</w:t>
      </w:r>
      <w:r w:rsidR="00AB22E1" w:rsidRPr="008416E6">
        <w:t>,</w:t>
      </w:r>
    </w:p>
    <w:p w14:paraId="18357866" w14:textId="77777777" w:rsidR="005F5199" w:rsidRPr="008416E6" w:rsidRDefault="005F5199">
      <w:pPr>
        <w:pStyle w:val="Akapitzlist"/>
        <w:numPr>
          <w:ilvl w:val="0"/>
          <w:numId w:val="33"/>
        </w:numPr>
        <w:rPr>
          <w:ins w:id="13867" w:author="kaluz" w:date="2021-09-07T05:55:00Z"/>
        </w:rPr>
        <w:pPrChange w:id="13868" w:author="Robert Pasternak" w:date="2021-06-25T11:21:00Z">
          <w:pPr>
            <w:pStyle w:val="Akapitzlist"/>
            <w:numPr>
              <w:numId w:val="33"/>
            </w:numPr>
            <w:tabs>
              <w:tab w:val="left" w:pos="851"/>
            </w:tabs>
            <w:autoSpaceDE w:val="0"/>
            <w:autoSpaceDN w:val="0"/>
            <w:spacing w:line="360" w:lineRule="auto"/>
            <w:ind w:hanging="360"/>
            <w:contextualSpacing/>
          </w:pPr>
        </w:pPrChange>
      </w:pPr>
    </w:p>
    <w:p w14:paraId="769AF986" w14:textId="17B2EA1A" w:rsidR="00361B44" w:rsidRPr="008416E6" w:rsidDel="004D4E38" w:rsidRDefault="00361B44">
      <w:pPr>
        <w:pStyle w:val="Akapitzlist"/>
        <w:rPr>
          <w:ins w:id="13869" w:author="Robert Pasternak" w:date="2021-06-25T11:21:00Z"/>
          <w:del w:id="13870" w:author="Grzegorz" w:date="2021-09-07T12:03:00Z"/>
        </w:rPr>
        <w:pPrChange w:id="13871" w:author="kaluz" w:date="2021-09-07T05:55:00Z">
          <w:pPr>
            <w:suppressAutoHyphens/>
            <w:spacing w:line="360" w:lineRule="auto"/>
          </w:pPr>
        </w:pPrChange>
      </w:pPr>
    </w:p>
    <w:p w14:paraId="32637919" w14:textId="77777777" w:rsidR="008A78B4" w:rsidRPr="0044515F" w:rsidRDefault="00B10A5A">
      <w:pPr>
        <w:pStyle w:val="Akapitzlist"/>
        <w:numPr>
          <w:ilvl w:val="0"/>
          <w:numId w:val="33"/>
        </w:numPr>
        <w:rPr>
          <w:ins w:id="13872" w:author="Robert Pasternak" w:date="2021-07-28T13:04:00Z"/>
        </w:rPr>
        <w:pPrChange w:id="13873" w:author="Robert Pasternak" w:date="2021-06-25T11:21:00Z">
          <w:pPr>
            <w:suppressAutoHyphens/>
            <w:spacing w:line="360" w:lineRule="auto"/>
          </w:pPr>
        </w:pPrChange>
      </w:pPr>
      <w:ins w:id="13874" w:author="Robert Pasternak" w:date="2021-06-25T11:20:00Z">
        <w:r w:rsidRPr="008416E6">
          <w:rPr>
            <w:bCs/>
          </w:rPr>
          <w:t xml:space="preserve">przedłożyć umowę regulującą współpracę </w:t>
        </w:r>
        <w:r w:rsidR="00E11DE4" w:rsidRPr="008416E6">
          <w:rPr>
            <w:bCs/>
          </w:rPr>
          <w:t>członków konsorcjum/ wspólników spółki cywilnej – jeżeli za najkorzystniejszą uznana zostanie oferta złożona przez konsorcjum lub spółkę cywilną</w:t>
        </w:r>
      </w:ins>
      <w:ins w:id="13875" w:author="Robert Pasternak" w:date="2021-07-12T15:13:00Z">
        <w:r w:rsidR="008A78B4" w:rsidRPr="008416E6">
          <w:rPr>
            <w:bCs/>
          </w:rPr>
          <w:t>,</w:t>
        </w:r>
      </w:ins>
    </w:p>
    <w:p w14:paraId="2D2991D2" w14:textId="3D02C6C8" w:rsidR="00361B44" w:rsidRPr="008416E6" w:rsidDel="005F5199" w:rsidRDefault="008A78B4">
      <w:pPr>
        <w:pStyle w:val="Akapitzlist"/>
        <w:numPr>
          <w:ilvl w:val="0"/>
          <w:numId w:val="33"/>
        </w:numPr>
        <w:rPr>
          <w:del w:id="13876" w:author="Robert Pasternak" w:date="2021-05-13T11:59:00Z"/>
        </w:rPr>
      </w:pPr>
      <w:ins w:id="13877" w:author="Robert Pasternak" w:date="2021-07-12T15:13:00Z">
        <w:r w:rsidRPr="008416E6">
          <w:rPr>
            <w:bCs/>
          </w:rPr>
          <w:t xml:space="preserve">przedłożyć </w:t>
        </w:r>
      </w:ins>
      <w:ins w:id="13878" w:author="Robert Pasternak" w:date="2021-07-12T15:18:00Z">
        <w:r w:rsidR="00D57907" w:rsidRPr="008416E6">
          <w:rPr>
            <w:bCs/>
          </w:rPr>
          <w:t xml:space="preserve">do akceptacji </w:t>
        </w:r>
      </w:ins>
      <w:ins w:id="13879" w:author="Robert Pasternak" w:date="2021-07-12T15:13:00Z">
        <w:r w:rsidRPr="008416E6">
          <w:rPr>
            <w:bCs/>
          </w:rPr>
          <w:t>opracowan</w:t>
        </w:r>
      </w:ins>
      <w:ins w:id="13880" w:author="Robert Pasternak" w:date="2021-07-12T15:14:00Z">
        <w:r w:rsidRPr="008416E6">
          <w:rPr>
            <w:bCs/>
          </w:rPr>
          <w:t>y</w:t>
        </w:r>
      </w:ins>
      <w:ins w:id="13881" w:author="Robert Pasternak" w:date="2021-07-12T15:13:00Z">
        <w:r w:rsidRPr="008416E6">
          <w:rPr>
            <w:bCs/>
          </w:rPr>
          <w:t xml:space="preserve"> przez </w:t>
        </w:r>
      </w:ins>
      <w:ins w:id="13882" w:author="Robert Pasternak" w:date="2021-07-12T15:14:00Z">
        <w:r w:rsidRPr="008416E6">
          <w:rPr>
            <w:bCs/>
          </w:rPr>
          <w:t>Wykonawcę harmonogram odbioru odpadów komunalnych z terenu nieruchomości zamieszkałych, obejmuj</w:t>
        </w:r>
      </w:ins>
      <w:ins w:id="13883" w:author="Robert Pasternak" w:date="2021-07-12T15:15:00Z">
        <w:r w:rsidRPr="008416E6">
          <w:rPr>
            <w:bCs/>
          </w:rPr>
          <w:t xml:space="preserve">ący okres </w:t>
        </w:r>
        <w:r w:rsidRPr="008416E6">
          <w:rPr>
            <w:bCs/>
          </w:rPr>
          <w:br/>
          <w:t>od 01.01.202</w:t>
        </w:r>
      </w:ins>
      <w:ins w:id="13884" w:author="Robert Pasternak" w:date="2024-07-18T12:49:00Z">
        <w:r w:rsidR="0005101F">
          <w:rPr>
            <w:bCs/>
          </w:rPr>
          <w:t>5</w:t>
        </w:r>
      </w:ins>
      <w:ins w:id="13885" w:author="Robert Pasternak" w:date="2021-07-12T15:15:00Z">
        <w:r w:rsidR="0005101F">
          <w:rPr>
            <w:bCs/>
          </w:rPr>
          <w:t xml:space="preserve"> roku do 31.12.2025</w:t>
        </w:r>
        <w:r w:rsidRPr="008416E6">
          <w:rPr>
            <w:bCs/>
          </w:rPr>
          <w:t xml:space="preserve"> roku</w:t>
        </w:r>
      </w:ins>
      <w:ins w:id="13886" w:author="kaluz" w:date="2021-09-07T05:55:00Z">
        <w:r w:rsidR="005F5199" w:rsidRPr="008416E6">
          <w:rPr>
            <w:bCs/>
          </w:rPr>
          <w:t xml:space="preserve">, który po akceptacji przez Zamawiającego </w:t>
        </w:r>
      </w:ins>
      <w:ins w:id="13887" w:author="kaluz" w:date="2021-09-07T05:56:00Z">
        <w:r w:rsidR="005F5199" w:rsidRPr="008416E6">
          <w:rPr>
            <w:bCs/>
          </w:rPr>
          <w:t>stanowił będzie załącznik nr 6 do umowy</w:t>
        </w:r>
        <w:r w:rsidR="005F5199" w:rsidRPr="008416E6">
          <w:t>,</w:t>
        </w:r>
      </w:ins>
      <w:ins w:id="13888" w:author="Robert Pasternak" w:date="2021-07-12T15:15:00Z">
        <w:del w:id="13889" w:author="kaluz" w:date="2021-09-07T05:56:00Z">
          <w:r w:rsidRPr="008416E6" w:rsidDel="005F5199">
            <w:rPr>
              <w:bCs/>
            </w:rPr>
            <w:delText>.</w:delText>
          </w:r>
        </w:del>
      </w:ins>
      <w:del w:id="13890" w:author="Robert Pasternak" w:date="2021-06-07T18:46:00Z">
        <w:r w:rsidR="00E11DE4" w:rsidRPr="008416E6">
          <w:delText>przedłożyć Zamawiającemu harmonogram odbioru odpadów komunalnych obejmujący okres od 01 stycznia 202</w:delText>
        </w:r>
      </w:del>
      <w:del w:id="13891" w:author="Robert Pasternak" w:date="2021-05-12T13:41:00Z">
        <w:r w:rsidR="00E11DE4" w:rsidRPr="008416E6">
          <w:delText>0</w:delText>
        </w:r>
      </w:del>
      <w:del w:id="13892" w:author="Robert Pasternak" w:date="2021-06-07T18:46:00Z">
        <w:r w:rsidR="00E11DE4" w:rsidRPr="008416E6">
          <w:delText xml:space="preserve"> roku do 31 grudnia 202</w:delText>
        </w:r>
      </w:del>
      <w:del w:id="13893" w:author="Robert Pasternak" w:date="2021-05-12T13:41:00Z">
        <w:r w:rsidR="00E11DE4" w:rsidRPr="008416E6">
          <w:delText>0</w:delText>
        </w:r>
      </w:del>
      <w:del w:id="13894" w:author="Robert Pasternak" w:date="2021-06-07T18:46:00Z">
        <w:r w:rsidR="00E11DE4" w:rsidRPr="008416E6">
          <w:delText xml:space="preserve"> roku.</w:delText>
        </w:r>
      </w:del>
    </w:p>
    <w:p w14:paraId="0A0B1638" w14:textId="77777777" w:rsidR="005F5199" w:rsidRPr="008416E6" w:rsidRDefault="005F5199">
      <w:pPr>
        <w:pStyle w:val="Akapitzlist"/>
        <w:numPr>
          <w:ilvl w:val="0"/>
          <w:numId w:val="33"/>
        </w:numPr>
        <w:rPr>
          <w:ins w:id="13895" w:author="kaluz" w:date="2021-09-07T05:56:00Z"/>
          <w:rPrChange w:id="13896" w:author="Robert Pasternak" w:date="2021-09-07T12:47:00Z">
            <w:rPr>
              <w:ins w:id="13897" w:author="kaluz" w:date="2021-09-07T05:56:00Z"/>
              <w:rFonts w:ascii="Times" w:hAnsi="Times" w:cs="Arial"/>
            </w:rPr>
          </w:rPrChange>
        </w:rPr>
        <w:pPrChange w:id="13898" w:author="Robert Pasternak" w:date="2021-07-28T13:04:00Z">
          <w:pPr>
            <w:pStyle w:val="Akapitzlist"/>
            <w:numPr>
              <w:numId w:val="33"/>
            </w:numPr>
            <w:tabs>
              <w:tab w:val="left" w:pos="851"/>
            </w:tabs>
            <w:autoSpaceDE w:val="0"/>
            <w:autoSpaceDN w:val="0"/>
            <w:spacing w:line="360" w:lineRule="auto"/>
            <w:ind w:hanging="360"/>
            <w:contextualSpacing/>
          </w:pPr>
        </w:pPrChange>
      </w:pPr>
    </w:p>
    <w:p w14:paraId="33A8383E" w14:textId="74D7B386" w:rsidR="0005101F" w:rsidRDefault="004D4E38">
      <w:pPr>
        <w:pStyle w:val="Akapitzlist"/>
        <w:numPr>
          <w:ilvl w:val="0"/>
          <w:numId w:val="33"/>
        </w:numPr>
        <w:rPr>
          <w:ins w:id="13899" w:author="Robert Pasternak" w:date="2024-07-18T12:53:00Z"/>
        </w:rPr>
        <w:pPrChange w:id="13900" w:author="Robert Pasternak" w:date="2021-07-28T13:04:00Z">
          <w:pPr>
            <w:suppressAutoHyphens/>
            <w:spacing w:line="360" w:lineRule="auto"/>
          </w:pPr>
        </w:pPrChange>
      </w:pPr>
      <w:ins w:id="13901" w:author="Grzegorz" w:date="2021-09-07T12:02:00Z">
        <w:r w:rsidRPr="008416E6">
          <w:rPr>
            <w:rPrChange w:id="13902" w:author="Robert Pasternak" w:date="2021-09-07T12:47:00Z">
              <w:rPr>
                <w:color w:val="FF0000"/>
              </w:rPr>
            </w:rPrChange>
          </w:rPr>
          <w:t xml:space="preserve">przedłożyć </w:t>
        </w:r>
      </w:ins>
      <w:ins w:id="13903" w:author="kaluz" w:date="2021-09-07T05:59:00Z">
        <w:del w:id="13904" w:author="Robert Pasternak" w:date="2024-07-18T12:50:00Z">
          <w:r w:rsidR="005F5199" w:rsidRPr="008416E6" w:rsidDel="0005101F">
            <w:delText xml:space="preserve">wymagane do prowadzenia PSZOK </w:delText>
          </w:r>
        </w:del>
        <w:r w:rsidR="005F5199" w:rsidRPr="008416E6">
          <w:t xml:space="preserve">zezwolenie na zbieranie </w:t>
        </w:r>
      </w:ins>
      <w:ins w:id="13905" w:author="Robert Pasternak" w:date="2024-07-18T12:51:00Z">
        <w:r w:rsidR="0005101F">
          <w:t xml:space="preserve">lub magazynowanie </w:t>
        </w:r>
      </w:ins>
      <w:ins w:id="13906" w:author="kaluz" w:date="2021-09-07T05:59:00Z">
        <w:r w:rsidR="005F5199" w:rsidRPr="008416E6">
          <w:t>odpadów lub zezwolenie na wytwarzanie odpadów uwzględniające zbieranie</w:t>
        </w:r>
      </w:ins>
      <w:ins w:id="13907" w:author="Robert Pasternak" w:date="2024-07-18T12:51:00Z">
        <w:r w:rsidR="0005101F">
          <w:t xml:space="preserve"> lub magazynowanie</w:t>
        </w:r>
      </w:ins>
      <w:ins w:id="13908" w:author="kaluz" w:date="2021-09-07T05:59:00Z">
        <w:r w:rsidR="005F5199" w:rsidRPr="008416E6">
          <w:t xml:space="preserve"> odpadów (zgodnie z przepisami wynikającymi z obowiązującej ustawy z dnia 14 grudnia 2012 r. o odpadach) lub pozwolenie zintegrowane uwzględniające zbieranie </w:t>
        </w:r>
      </w:ins>
      <w:ins w:id="13909" w:author="Robert Pasternak" w:date="2024-07-18T12:52:00Z">
        <w:r w:rsidR="0005101F">
          <w:t xml:space="preserve">lub magazynowanie </w:t>
        </w:r>
      </w:ins>
      <w:ins w:id="13910" w:author="kaluz" w:date="2021-09-07T05:59:00Z">
        <w:r w:rsidR="005F5199" w:rsidRPr="008416E6">
          <w:t xml:space="preserve">odpadów, o którym mowa w ustawie z dnia 27 kwietnia 2001 r. – Prawo ochrony środowiska, </w:t>
        </w:r>
      </w:ins>
      <w:ins w:id="13911" w:author="Robert Pasternak" w:date="2024-07-18T12:52:00Z">
        <w:r w:rsidR="0005101F">
          <w:t>jeżeli Wykonawca zamierza na terenie bazy transportowo- magazynowej, o kt</w:t>
        </w:r>
      </w:ins>
      <w:ins w:id="13912" w:author="Robert Pasternak" w:date="2024-07-18T12:53:00Z">
        <w:r w:rsidR="0005101F">
          <w:t xml:space="preserve">órej mowa w Rozdziale </w:t>
        </w:r>
      </w:ins>
      <w:ins w:id="13913" w:author="Robert Pasternak" w:date="2024-07-18T12:54:00Z">
        <w:r w:rsidR="0005101F">
          <w:t xml:space="preserve">V pkt. 1 pkt. b) OPZ lub </w:t>
        </w:r>
      </w:ins>
      <w:ins w:id="13914" w:author="Robert Pasternak" w:date="2024-07-18T14:10:00Z">
        <w:r w:rsidR="003172BB">
          <w:t xml:space="preserve">na innym terenie wykorzystywanym przez </w:t>
        </w:r>
      </w:ins>
      <w:ins w:id="13915" w:author="Robert Pasternak" w:date="2024-07-18T14:19:00Z">
        <w:r w:rsidR="003172BB">
          <w:t>Wykonawcę do zbierania lub magazynowania odpadów</w:t>
        </w:r>
      </w:ins>
      <w:ins w:id="13916" w:author="Robert Pasternak" w:date="2024-07-18T14:20:00Z">
        <w:r w:rsidR="003172BB">
          <w:t>,</w:t>
        </w:r>
      </w:ins>
      <w:ins w:id="13917" w:author="Robert Pasternak" w:date="2024-07-18T14:19:00Z">
        <w:r w:rsidR="003172BB">
          <w:t xml:space="preserve"> </w:t>
        </w:r>
      </w:ins>
      <w:ins w:id="13918" w:author="Robert Pasternak" w:date="2024-07-18T14:20:00Z">
        <w:r w:rsidR="003172BB">
          <w:t xml:space="preserve">zbierać lub magazynować odpady </w:t>
        </w:r>
      </w:ins>
      <w:ins w:id="13919" w:author="Robert Pasternak" w:date="2024-07-18T14:19:00Z">
        <w:r w:rsidR="003172BB">
          <w:t>odebran</w:t>
        </w:r>
      </w:ins>
      <w:ins w:id="13920" w:author="Robert Pasternak" w:date="2024-07-18T14:21:00Z">
        <w:r w:rsidR="003172BB">
          <w:t>e</w:t>
        </w:r>
      </w:ins>
      <w:ins w:id="13921" w:author="Robert Pasternak" w:date="2024-07-18T14:19:00Z">
        <w:r w:rsidR="003172BB">
          <w:t xml:space="preserve"> z terenu Gminy Ostrowiec Świętokrzyski</w:t>
        </w:r>
      </w:ins>
      <w:ins w:id="13922" w:author="Robert Pasternak" w:date="2024-07-18T14:21:00Z">
        <w:r w:rsidR="003172BB">
          <w:t xml:space="preserve"> lub oświadczenie Wykonawcy, że odpady odebrane z terenu Gminy Ostrowiec Świętokrzyski w ramach realizacji przedmiotu zam</w:t>
        </w:r>
      </w:ins>
      <w:ins w:id="13923" w:author="Robert Pasternak" w:date="2024-07-18T14:22:00Z">
        <w:r w:rsidR="003172BB">
          <w:t>ówienia nie będą zbierane lub magazynowane przed dalszymi ich zagospodarowaniem.</w:t>
        </w:r>
      </w:ins>
      <w:ins w:id="13924" w:author="Robert Pasternak" w:date="2024-07-18T12:53:00Z">
        <w:r w:rsidR="0005101F">
          <w:t xml:space="preserve"> </w:t>
        </w:r>
      </w:ins>
    </w:p>
    <w:p w14:paraId="2ECBE1AF" w14:textId="57751CAC" w:rsidR="00361B44" w:rsidRPr="008416E6" w:rsidRDefault="005F5199">
      <w:pPr>
        <w:pStyle w:val="Akapitzlist"/>
        <w:rPr>
          <w:rPrChange w:id="13925" w:author="Robert Pasternak" w:date="2021-09-07T12:47:00Z">
            <w:rPr>
              <w:rFonts w:ascii="Times" w:hAnsi="Times"/>
            </w:rPr>
          </w:rPrChange>
        </w:rPr>
        <w:pPrChange w:id="13926" w:author="Robert Pasternak" w:date="2024-07-18T14:24:00Z">
          <w:pPr>
            <w:suppressAutoHyphens/>
            <w:spacing w:line="360" w:lineRule="auto"/>
          </w:pPr>
        </w:pPrChange>
      </w:pPr>
      <w:ins w:id="13927" w:author="kaluz" w:date="2021-09-07T05:59:00Z">
        <w:del w:id="13928" w:author="Robert Pasternak" w:date="2024-07-18T14:24:00Z">
          <w:r w:rsidRPr="008416E6" w:rsidDel="003172BB">
            <w:delText>obejmujące co najmniej odpady wymienione w tabeli nr 7 OPZ – jeżeli Wykonawca takie posiada lub potwierdzoną za zgodność z oryginałem kopię złożonego do właściwego organu wniosku o wydanie jednego z powyższych zezwoleń, obejmującego co najmniej odpady wymienione w tabeli nr 7 OPZ – jeżeli Wykonawca nie posiada takiego zezwolenia nie posiada</w:delText>
          </w:r>
        </w:del>
      </w:ins>
      <w:ins w:id="13929" w:author="Grzegorz" w:date="2021-09-07T12:03:00Z">
        <w:del w:id="13930" w:author="Robert Pasternak" w:date="2024-07-18T14:24:00Z">
          <w:r w:rsidR="004D4E38" w:rsidRPr="008416E6" w:rsidDel="003172BB">
            <w:rPr>
              <w:rPrChange w:id="13931" w:author="Robert Pasternak" w:date="2021-09-07T12:47:00Z">
                <w:rPr>
                  <w:color w:val="FF0000"/>
                </w:rPr>
              </w:rPrChange>
            </w:rPr>
            <w:delText>.</w:delText>
          </w:r>
        </w:del>
      </w:ins>
      <w:ins w:id="13932" w:author="kaluz" w:date="2021-09-07T05:59:00Z">
        <w:del w:id="13933" w:author="Grzegorz" w:date="2021-09-07T12:03:00Z">
          <w:r w:rsidRPr="008416E6" w:rsidDel="004D4E38">
            <w:delText>,</w:delText>
          </w:r>
        </w:del>
      </w:ins>
    </w:p>
    <w:p w14:paraId="5E9DB97C" w14:textId="77777777" w:rsidR="00361B44" w:rsidDel="00D6441E" w:rsidRDefault="00E11DE4">
      <w:pPr>
        <w:pStyle w:val="Akapitzlist"/>
        <w:numPr>
          <w:ilvl w:val="0"/>
          <w:numId w:val="25"/>
        </w:numPr>
        <w:suppressAutoHyphens/>
        <w:spacing w:line="312" w:lineRule="auto"/>
        <w:rPr>
          <w:del w:id="13934" w:author="Robert Pasternak" w:date="2021-06-07T18:27:00Z"/>
        </w:rPr>
        <w:pPrChange w:id="13935" w:author="Robert Pasternak" w:date="2021-07-02T09:13:00Z">
          <w:pPr>
            <w:pStyle w:val="Akapitzlist"/>
            <w:suppressAutoHyphens/>
            <w:spacing w:line="360" w:lineRule="auto"/>
            <w:ind w:left="360"/>
          </w:pPr>
        </w:pPrChange>
      </w:pPr>
      <w:r w:rsidRPr="008416E6">
        <w:rPr>
          <w:rPrChange w:id="13936" w:author="Robert Pasternak" w:date="2021-09-07T12:47:00Z">
            <w:rPr>
              <w:rFonts w:ascii="Times" w:hAnsi="Times"/>
            </w:rPr>
          </w:rPrChange>
        </w:rPr>
        <w:t>Wykonawca ma obowiązek posiadać przez cały okres realizacji Przedmiotu zamówienia aktualne i obowiązujące zezwolenia, wpisy</w:t>
      </w:r>
      <w:ins w:id="13937" w:author="Robert Pasternak" w:date="2021-06-08T14:14:00Z">
        <w:r w:rsidR="00082B42" w:rsidRPr="008416E6">
          <w:t>,</w:t>
        </w:r>
      </w:ins>
      <w:ins w:id="13938" w:author="Piotr Szumlak" w:date="2021-07-09T10:47:00Z">
        <w:r w:rsidR="003562CE" w:rsidRPr="008416E6">
          <w:t xml:space="preserve"> </w:t>
        </w:r>
      </w:ins>
      <w:ins w:id="13939" w:author="Robert Pasternak" w:date="2021-06-08T14:14:00Z">
        <w:r w:rsidR="00082B42" w:rsidRPr="008416E6">
          <w:t xml:space="preserve">umowy </w:t>
        </w:r>
      </w:ins>
      <w:r w:rsidRPr="008416E6">
        <w:rPr>
          <w:rPrChange w:id="13940" w:author="Robert Pasternak" w:date="2021-09-07T12:47:00Z">
            <w:rPr>
              <w:rFonts w:ascii="Times" w:hAnsi="Times"/>
            </w:rPr>
          </w:rPrChange>
        </w:rPr>
        <w:t xml:space="preserve">i dokumenty, o których mowa </w:t>
      </w:r>
      <w:ins w:id="13941" w:author="Robert Pasternak" w:date="2021-06-08T14:14:00Z">
        <w:r w:rsidR="00082B42" w:rsidRPr="008416E6">
          <w:br/>
        </w:r>
      </w:ins>
      <w:r w:rsidRPr="008416E6">
        <w:rPr>
          <w:rPrChange w:id="13942" w:author="Robert Pasternak" w:date="2021-09-07T12:47:00Z">
            <w:rPr>
              <w:rFonts w:ascii="Times" w:hAnsi="Times"/>
            </w:rPr>
          </w:rPrChange>
        </w:rPr>
        <w:t>w pkt. 7</w:t>
      </w:r>
    </w:p>
    <w:p w14:paraId="3E9AD2C1" w14:textId="77777777" w:rsidR="00D6441E" w:rsidRPr="008416E6" w:rsidRDefault="00D6441E">
      <w:pPr>
        <w:pStyle w:val="Akapitzlist"/>
        <w:numPr>
          <w:ilvl w:val="0"/>
          <w:numId w:val="25"/>
        </w:numPr>
        <w:suppressAutoHyphens/>
        <w:spacing w:line="312" w:lineRule="auto"/>
        <w:rPr>
          <w:ins w:id="13943" w:author="Robert Pasternak" w:date="2024-08-29T09:27:00Z"/>
          <w:rPrChange w:id="13944" w:author="Robert Pasternak" w:date="2021-09-07T12:47:00Z">
            <w:rPr>
              <w:ins w:id="13945" w:author="Robert Pasternak" w:date="2024-08-29T09:27:00Z"/>
              <w:rFonts w:ascii="Times" w:hAnsi="Times"/>
            </w:rPr>
          </w:rPrChange>
        </w:rPr>
        <w:pPrChange w:id="13946" w:author="Robert Pasternak" w:date="2021-07-02T09:13:00Z">
          <w:pPr>
            <w:pStyle w:val="Akapitzlist"/>
            <w:numPr>
              <w:numId w:val="25"/>
            </w:numPr>
            <w:suppressAutoHyphens/>
            <w:spacing w:line="360" w:lineRule="auto"/>
            <w:ind w:left="360" w:hanging="360"/>
          </w:pPr>
        </w:pPrChange>
      </w:pPr>
    </w:p>
    <w:p w14:paraId="63E1ABC0" w14:textId="77777777" w:rsidR="00361B44" w:rsidRPr="008416E6" w:rsidRDefault="00361B44">
      <w:pPr>
        <w:pStyle w:val="Akapitzlist"/>
        <w:suppressAutoHyphens/>
        <w:spacing w:line="312" w:lineRule="auto"/>
        <w:ind w:left="360"/>
        <w:rPr>
          <w:rPrChange w:id="13947" w:author="Robert Pasternak" w:date="2021-09-07T12:47:00Z">
            <w:rPr>
              <w:rFonts w:ascii="Times" w:hAnsi="Times"/>
            </w:rPr>
          </w:rPrChange>
        </w:rPr>
        <w:pPrChange w:id="13948" w:author="Robert Pasternak" w:date="2024-08-29T09:27:00Z">
          <w:pPr>
            <w:pStyle w:val="Akapitzlist"/>
            <w:suppressAutoHyphens/>
            <w:spacing w:line="360" w:lineRule="auto"/>
            <w:ind w:left="360"/>
          </w:pPr>
        </w:pPrChange>
      </w:pPr>
    </w:p>
    <w:p w14:paraId="6386DF8E" w14:textId="77777777" w:rsidR="00361B44" w:rsidRPr="008416E6" w:rsidRDefault="00E11DE4">
      <w:pPr>
        <w:pStyle w:val="Akapitzlist"/>
        <w:numPr>
          <w:ilvl w:val="0"/>
          <w:numId w:val="25"/>
        </w:numPr>
        <w:suppressAutoHyphens/>
        <w:spacing w:line="312" w:lineRule="auto"/>
        <w:rPr>
          <w:del w:id="13949" w:author="Robert Pasternak" w:date="2021-06-07T18:27:00Z"/>
          <w:rPrChange w:id="13950" w:author="Robert Pasternak" w:date="2021-09-07T12:47:00Z">
            <w:rPr>
              <w:del w:id="13951" w:author="Robert Pasternak" w:date="2021-06-07T18:27:00Z"/>
              <w:rFonts w:ascii="Times" w:hAnsi="Times"/>
            </w:rPr>
          </w:rPrChange>
        </w:rPr>
        <w:pPrChange w:id="13952" w:author="Robert Pasternak" w:date="2021-07-02T09:13:00Z">
          <w:pPr>
            <w:pStyle w:val="Akapitzlist"/>
            <w:numPr>
              <w:numId w:val="25"/>
            </w:numPr>
            <w:suppressAutoHyphens/>
            <w:spacing w:line="360" w:lineRule="auto"/>
            <w:ind w:left="360" w:hanging="360"/>
          </w:pPr>
        </w:pPrChange>
      </w:pPr>
      <w:r w:rsidRPr="008416E6">
        <w:rPr>
          <w:rPrChange w:id="13953" w:author="Robert Pasternak" w:date="2021-09-07T12:47:00Z">
            <w:rPr>
              <w:rFonts w:ascii="Times" w:hAnsi="Times"/>
            </w:rPr>
          </w:rPrChange>
        </w:rPr>
        <w:t>W przypadku przedłożenia kopii dokumentów, o których mowa w pkt. 7, należy je opatrzyć</w:t>
      </w:r>
      <w:ins w:id="13954" w:author="Piotr Szumlak" w:date="2021-07-09T10:47:00Z">
        <w:r w:rsidR="003562CE" w:rsidRPr="008416E6">
          <w:t xml:space="preserve"> </w:t>
        </w:r>
      </w:ins>
      <w:r w:rsidRPr="008416E6">
        <w:rPr>
          <w:rPrChange w:id="13955" w:author="Robert Pasternak" w:date="2021-09-07T12:47:00Z">
            <w:rPr>
              <w:rFonts w:ascii="Times" w:hAnsi="Times"/>
            </w:rPr>
          </w:rPrChange>
        </w:rPr>
        <w:t>klauzulą „zgodne z oryginałem” i podpisać przez upoważnionego przedstawiciela Wykonawcy.</w:t>
      </w:r>
    </w:p>
    <w:p w14:paraId="483B3FA0" w14:textId="77777777" w:rsidR="00361B44" w:rsidRPr="008416E6" w:rsidRDefault="00361B44">
      <w:pPr>
        <w:pStyle w:val="Akapitzlist"/>
        <w:numPr>
          <w:ilvl w:val="0"/>
          <w:numId w:val="25"/>
        </w:numPr>
        <w:suppressAutoHyphens/>
        <w:spacing w:line="312" w:lineRule="auto"/>
        <w:rPr>
          <w:rPrChange w:id="13956" w:author="Robert Pasternak" w:date="2021-09-07T12:47:00Z">
            <w:rPr>
              <w:rFonts w:ascii="Times" w:hAnsi="Times"/>
            </w:rPr>
          </w:rPrChange>
        </w:rPr>
        <w:pPrChange w:id="13957" w:author="Robert Pasternak" w:date="2021-07-02T09:13:00Z">
          <w:pPr>
            <w:pStyle w:val="Akapitzlist"/>
            <w:spacing w:line="360" w:lineRule="auto"/>
          </w:pPr>
        </w:pPrChange>
      </w:pPr>
    </w:p>
    <w:p w14:paraId="2404AC54" w14:textId="77777777" w:rsidR="00361B44" w:rsidRPr="008416E6" w:rsidRDefault="00E11DE4">
      <w:pPr>
        <w:pStyle w:val="Akapitzlist"/>
        <w:numPr>
          <w:ilvl w:val="0"/>
          <w:numId w:val="25"/>
        </w:numPr>
        <w:suppressAutoHyphens/>
        <w:spacing w:line="312" w:lineRule="auto"/>
        <w:rPr>
          <w:rPrChange w:id="13958" w:author="Robert Pasternak" w:date="2021-09-07T12:47:00Z">
            <w:rPr>
              <w:rFonts w:ascii="Times" w:hAnsi="Times"/>
            </w:rPr>
          </w:rPrChange>
        </w:rPr>
        <w:pPrChange w:id="13959" w:author="Robert Pasternak" w:date="2021-07-02T09:13:00Z">
          <w:pPr>
            <w:pStyle w:val="Akapitzlist"/>
            <w:numPr>
              <w:numId w:val="25"/>
            </w:numPr>
            <w:suppressAutoHyphens/>
            <w:spacing w:line="360" w:lineRule="auto"/>
            <w:ind w:left="360" w:hanging="360"/>
          </w:pPr>
        </w:pPrChange>
      </w:pPr>
      <w:r w:rsidRPr="008416E6">
        <w:rPr>
          <w:rPrChange w:id="13960" w:author="Robert Pasternak" w:date="2021-09-07T12:47:00Z">
            <w:rPr>
              <w:rFonts w:ascii="Times" w:hAnsi="Times"/>
            </w:rPr>
          </w:rPrChange>
        </w:rPr>
        <w:t xml:space="preserve">Wykonawca ma obowiązek przekazywać Zamawiającemu </w:t>
      </w:r>
      <w:del w:id="13961" w:author="Grzegorz" w:date="2019-08-23T10:57:00Z">
        <w:r w:rsidRPr="008416E6">
          <w:rPr>
            <w:lang w:eastAsia="en-US"/>
            <w:rPrChange w:id="13962" w:author="Robert Pasternak" w:date="2021-09-07T12:47:00Z">
              <w:rPr>
                <w:rFonts w:ascii="Times" w:hAnsi="Times" w:cs="Arial"/>
                <w:lang w:eastAsia="en-US"/>
              </w:rPr>
            </w:rPrChange>
          </w:rPr>
          <w:delText xml:space="preserve">miesięczne </w:delText>
        </w:r>
      </w:del>
      <w:r w:rsidRPr="008416E6">
        <w:rPr>
          <w:lang w:eastAsia="en-US"/>
          <w:rPrChange w:id="13963" w:author="Robert Pasternak" w:date="2021-09-07T12:47:00Z">
            <w:rPr>
              <w:rFonts w:ascii="Times" w:hAnsi="Times" w:cs="Arial"/>
              <w:lang w:eastAsia="en-US"/>
            </w:rPr>
          </w:rPrChange>
        </w:rPr>
        <w:t>raporty miesięczne</w:t>
      </w:r>
      <w:ins w:id="13964" w:author="Grzegorz" w:date="2019-08-23T10:57:00Z">
        <w:r w:rsidRPr="008416E6">
          <w:rPr>
            <w:lang w:eastAsia="en-US"/>
            <w:rPrChange w:id="13965" w:author="Robert Pasternak" w:date="2021-09-07T12:47:00Z">
              <w:rPr>
                <w:rFonts w:ascii="Times" w:hAnsi="Times" w:cs="Arial"/>
                <w:lang w:eastAsia="en-US"/>
              </w:rPr>
            </w:rPrChange>
          </w:rPr>
          <w:t>,</w:t>
        </w:r>
      </w:ins>
      <w:ins w:id="13966" w:author="Piotr Szumlak" w:date="2021-07-09T10:47:00Z">
        <w:r w:rsidR="003562CE" w:rsidRPr="008416E6">
          <w:rPr>
            <w:lang w:eastAsia="en-US"/>
          </w:rPr>
          <w:t xml:space="preserve"> </w:t>
        </w:r>
      </w:ins>
      <w:r w:rsidRPr="008416E6">
        <w:rPr>
          <w:lang w:eastAsia="en-US"/>
          <w:rPrChange w:id="13967" w:author="Robert Pasternak" w:date="2021-09-07T12:47:00Z">
            <w:rPr>
              <w:rFonts w:ascii="Times" w:hAnsi="Times" w:cs="Arial"/>
              <w:lang w:eastAsia="en-US"/>
            </w:rPr>
          </w:rPrChange>
        </w:rPr>
        <w:t>zawierające</w:t>
      </w:r>
      <w:ins w:id="13968" w:author="Piotr Szumlak" w:date="2021-07-09T10:47:00Z">
        <w:r w:rsidR="003562CE" w:rsidRPr="008416E6">
          <w:rPr>
            <w:lang w:eastAsia="en-US"/>
          </w:rPr>
          <w:t xml:space="preserve"> </w:t>
        </w:r>
      </w:ins>
      <w:r w:rsidRPr="008416E6">
        <w:rPr>
          <w:lang w:eastAsia="en-US"/>
          <w:rPrChange w:id="13969" w:author="Robert Pasternak" w:date="2021-09-07T12:47:00Z">
            <w:rPr>
              <w:rFonts w:ascii="Times" w:hAnsi="Times" w:cs="Arial"/>
              <w:lang w:eastAsia="en-US"/>
            </w:rPr>
          </w:rPrChange>
        </w:rPr>
        <w:t>następujące informacje:</w:t>
      </w:r>
    </w:p>
    <w:p w14:paraId="6253C5C4" w14:textId="77777777" w:rsidR="00361B44" w:rsidRPr="008416E6" w:rsidRDefault="00E11DE4">
      <w:pPr>
        <w:pStyle w:val="Akapitzlist"/>
        <w:numPr>
          <w:ilvl w:val="0"/>
          <w:numId w:val="34"/>
        </w:numPr>
        <w:autoSpaceDE w:val="0"/>
        <w:autoSpaceDN w:val="0"/>
        <w:spacing w:line="312" w:lineRule="auto"/>
        <w:rPr>
          <w:lang w:eastAsia="en-US"/>
          <w:rPrChange w:id="13970" w:author="Robert Pasternak" w:date="2021-09-07T12:47:00Z">
            <w:rPr>
              <w:rFonts w:ascii="Times" w:hAnsi="Times" w:cs="Arial"/>
              <w:lang w:eastAsia="en-US"/>
            </w:rPr>
          </w:rPrChange>
        </w:rPr>
        <w:pPrChange w:id="13971" w:author="Robert Pasternak" w:date="2021-05-13T11:34:00Z">
          <w:pPr>
            <w:pStyle w:val="Akapitzlist"/>
            <w:numPr>
              <w:numId w:val="34"/>
            </w:numPr>
            <w:autoSpaceDE w:val="0"/>
            <w:autoSpaceDN w:val="0"/>
            <w:spacing w:line="360" w:lineRule="auto"/>
            <w:ind w:hanging="360"/>
          </w:pPr>
        </w:pPrChange>
      </w:pPr>
      <w:r w:rsidRPr="008416E6">
        <w:rPr>
          <w:lang w:eastAsia="en-US"/>
          <w:rPrChange w:id="13972" w:author="Robert Pasternak" w:date="2021-09-07T12:47:00Z">
            <w:rPr>
              <w:rFonts w:ascii="Times" w:hAnsi="Times" w:cs="Arial"/>
              <w:lang w:eastAsia="en-US"/>
            </w:rPr>
          </w:rPrChange>
        </w:rPr>
        <w:t>okres, za który raport jest składany;</w:t>
      </w:r>
    </w:p>
    <w:p w14:paraId="42D6D355" w14:textId="77777777" w:rsidR="00361B44" w:rsidRPr="008416E6" w:rsidRDefault="00EB73AA">
      <w:pPr>
        <w:pStyle w:val="Akapitzlist"/>
        <w:numPr>
          <w:ilvl w:val="0"/>
          <w:numId w:val="34"/>
        </w:numPr>
        <w:autoSpaceDE w:val="0"/>
        <w:autoSpaceDN w:val="0"/>
        <w:spacing w:line="312" w:lineRule="auto"/>
        <w:rPr>
          <w:lang w:eastAsia="en-US"/>
          <w:rPrChange w:id="13973" w:author="Robert Pasternak" w:date="2021-09-07T12:47:00Z">
            <w:rPr>
              <w:rFonts w:ascii="Times" w:hAnsi="Times" w:cs="Arial"/>
              <w:lang w:eastAsia="en-US"/>
            </w:rPr>
          </w:rPrChange>
        </w:rPr>
        <w:pPrChange w:id="13974" w:author="Robert Pasternak" w:date="2021-05-13T11:34:00Z">
          <w:pPr>
            <w:pStyle w:val="Akapitzlist"/>
            <w:numPr>
              <w:numId w:val="34"/>
            </w:numPr>
            <w:autoSpaceDE w:val="0"/>
            <w:autoSpaceDN w:val="0"/>
            <w:spacing w:line="360" w:lineRule="auto"/>
            <w:ind w:hanging="360"/>
          </w:pPr>
        </w:pPrChange>
      </w:pPr>
      <w:ins w:id="13975" w:author="Robert Pasternak" w:date="2021-07-02T09:23:00Z">
        <w:r w:rsidRPr="008416E6">
          <w:rPr>
            <w:lang w:eastAsia="en-US"/>
          </w:rPr>
          <w:t xml:space="preserve">imię, nazwisko i stanowisko służbowe </w:t>
        </w:r>
      </w:ins>
      <w:r w:rsidR="00E11DE4" w:rsidRPr="008416E6">
        <w:rPr>
          <w:lang w:eastAsia="en-US"/>
          <w:rPrChange w:id="13976" w:author="Robert Pasternak" w:date="2021-09-07T12:47:00Z">
            <w:rPr>
              <w:rFonts w:ascii="Times" w:hAnsi="Times" w:cs="Arial"/>
              <w:lang w:eastAsia="en-US"/>
            </w:rPr>
          </w:rPrChange>
        </w:rPr>
        <w:t xml:space="preserve">osoby sporządzające raport; </w:t>
      </w:r>
    </w:p>
    <w:p w14:paraId="467649A2" w14:textId="77777777" w:rsidR="00361B44" w:rsidRPr="008416E6" w:rsidRDefault="00E11DE4">
      <w:pPr>
        <w:pStyle w:val="Akapitzlist"/>
        <w:numPr>
          <w:ilvl w:val="0"/>
          <w:numId w:val="34"/>
        </w:numPr>
        <w:autoSpaceDE w:val="0"/>
        <w:autoSpaceDN w:val="0"/>
        <w:spacing w:line="312" w:lineRule="auto"/>
        <w:rPr>
          <w:lang w:eastAsia="en-US"/>
          <w:rPrChange w:id="13977" w:author="Robert Pasternak" w:date="2021-09-07T12:47:00Z">
            <w:rPr>
              <w:rFonts w:ascii="Times" w:hAnsi="Times" w:cs="Arial"/>
              <w:lang w:eastAsia="en-US"/>
            </w:rPr>
          </w:rPrChange>
        </w:rPr>
        <w:pPrChange w:id="13978" w:author="Robert Pasternak" w:date="2021-05-13T11:34:00Z">
          <w:pPr>
            <w:pStyle w:val="Akapitzlist"/>
            <w:numPr>
              <w:numId w:val="34"/>
            </w:numPr>
            <w:autoSpaceDE w:val="0"/>
            <w:autoSpaceDN w:val="0"/>
            <w:spacing w:line="360" w:lineRule="auto"/>
            <w:ind w:hanging="360"/>
          </w:pPr>
        </w:pPrChange>
      </w:pPr>
      <w:r w:rsidRPr="008416E6">
        <w:rPr>
          <w:lang w:eastAsia="en-US"/>
          <w:rPrChange w:id="13979" w:author="Robert Pasternak" w:date="2021-09-07T12:47:00Z">
            <w:rPr>
              <w:rFonts w:ascii="Times" w:hAnsi="Times" w:cs="Arial"/>
              <w:lang w:eastAsia="en-US"/>
            </w:rPr>
          </w:rPrChange>
        </w:rPr>
        <w:t xml:space="preserve">ilość i rodzaj odpadów komunalnych, w tym kody odpadów, odebranych </w:t>
      </w:r>
      <w:r w:rsidRPr="008416E6">
        <w:rPr>
          <w:lang w:eastAsia="en-US"/>
          <w:rPrChange w:id="13980" w:author="Robert Pasternak" w:date="2021-09-07T12:47:00Z">
            <w:rPr>
              <w:rFonts w:ascii="Times" w:hAnsi="Times" w:cs="Arial"/>
              <w:lang w:eastAsia="en-US"/>
            </w:rPr>
          </w:rPrChange>
        </w:rPr>
        <w:br/>
        <w:t>z nieruchomości, na których zamieszkują mieszkańcy oraz sposób zagospodarowania</w:t>
      </w:r>
      <w:ins w:id="13981" w:author="Robert Pasternak" w:date="2021-07-02T09:23:00Z">
        <w:r w:rsidR="00EB73AA" w:rsidRPr="008416E6">
          <w:rPr>
            <w:lang w:eastAsia="en-US"/>
          </w:rPr>
          <w:t xml:space="preserve"> tych</w:t>
        </w:r>
      </w:ins>
      <w:r w:rsidRPr="008416E6">
        <w:rPr>
          <w:lang w:eastAsia="en-US"/>
          <w:rPrChange w:id="13982" w:author="Robert Pasternak" w:date="2021-09-07T12:47:00Z">
            <w:rPr>
              <w:rFonts w:ascii="Times" w:hAnsi="Times" w:cs="Arial"/>
              <w:lang w:eastAsia="en-US"/>
            </w:rPr>
          </w:rPrChange>
        </w:rPr>
        <w:t xml:space="preserve"> odpadów ze wskazaniem podmiotów, do których zostały one przekazane;</w:t>
      </w:r>
    </w:p>
    <w:p w14:paraId="42F398F4" w14:textId="77777777" w:rsidR="00361B44" w:rsidRPr="008416E6" w:rsidRDefault="00E11DE4">
      <w:pPr>
        <w:pStyle w:val="Akapitzlist"/>
        <w:numPr>
          <w:ilvl w:val="0"/>
          <w:numId w:val="34"/>
        </w:numPr>
        <w:autoSpaceDE w:val="0"/>
        <w:autoSpaceDN w:val="0"/>
        <w:spacing w:line="312" w:lineRule="auto"/>
        <w:rPr>
          <w:lang w:eastAsia="en-US"/>
          <w:rPrChange w:id="13983" w:author="Robert Pasternak" w:date="2021-09-07T12:47:00Z">
            <w:rPr>
              <w:rFonts w:ascii="Times" w:hAnsi="Times" w:cs="Arial"/>
              <w:lang w:eastAsia="en-US"/>
            </w:rPr>
          </w:rPrChange>
        </w:rPr>
        <w:pPrChange w:id="13984" w:author="Robert Pasternak" w:date="2021-05-13T11:34:00Z">
          <w:pPr>
            <w:pStyle w:val="Akapitzlist"/>
            <w:numPr>
              <w:numId w:val="34"/>
            </w:numPr>
            <w:autoSpaceDE w:val="0"/>
            <w:autoSpaceDN w:val="0"/>
            <w:spacing w:line="360" w:lineRule="auto"/>
            <w:ind w:hanging="360"/>
          </w:pPr>
        </w:pPrChange>
      </w:pPr>
      <w:r w:rsidRPr="008416E6">
        <w:rPr>
          <w:lang w:eastAsia="en-US"/>
          <w:rPrChange w:id="13985" w:author="Robert Pasternak" w:date="2021-09-07T12:47:00Z">
            <w:rPr>
              <w:rFonts w:ascii="Times" w:hAnsi="Times" w:cs="Arial"/>
              <w:lang w:eastAsia="en-US"/>
            </w:rPr>
          </w:rPrChange>
        </w:rPr>
        <w:t xml:space="preserve">ilość i rodzaj odpadów komunalnych, w tym kody odpadów, zebranych w punktach zbiórki przeterminowanych leków oraz sposób zagospodarowania </w:t>
      </w:r>
      <w:ins w:id="13986" w:author="Robert Pasternak" w:date="2021-07-02T09:23:00Z">
        <w:r w:rsidR="00EB73AA" w:rsidRPr="008416E6">
          <w:rPr>
            <w:lang w:eastAsia="en-US"/>
          </w:rPr>
          <w:t xml:space="preserve">tych </w:t>
        </w:r>
      </w:ins>
      <w:r w:rsidRPr="008416E6">
        <w:rPr>
          <w:lang w:eastAsia="en-US"/>
          <w:rPrChange w:id="13987" w:author="Robert Pasternak" w:date="2021-09-07T12:47:00Z">
            <w:rPr>
              <w:rFonts w:ascii="Times" w:hAnsi="Times" w:cs="Arial"/>
              <w:lang w:eastAsia="en-US"/>
            </w:rPr>
          </w:rPrChange>
        </w:rPr>
        <w:t xml:space="preserve">odpadów </w:t>
      </w:r>
      <w:ins w:id="13988" w:author="Robert Pasternak" w:date="2021-06-08T14:14:00Z">
        <w:r w:rsidR="00082B42" w:rsidRPr="008416E6">
          <w:rPr>
            <w:lang w:eastAsia="en-US"/>
          </w:rPr>
          <w:br/>
        </w:r>
      </w:ins>
      <w:r w:rsidRPr="008416E6">
        <w:rPr>
          <w:lang w:eastAsia="en-US"/>
          <w:rPrChange w:id="13989" w:author="Robert Pasternak" w:date="2021-09-07T12:47:00Z">
            <w:rPr>
              <w:rFonts w:ascii="Times" w:hAnsi="Times" w:cs="Arial"/>
              <w:lang w:eastAsia="en-US"/>
            </w:rPr>
          </w:rPrChange>
        </w:rPr>
        <w:t>ze wskazaniem podmiotów, do których zostały one przekazane;</w:t>
      </w:r>
    </w:p>
    <w:p w14:paraId="163F9EF6" w14:textId="0796397B" w:rsidR="00361B44" w:rsidRPr="008416E6" w:rsidDel="00433EF2" w:rsidRDefault="00E11DE4">
      <w:pPr>
        <w:pStyle w:val="Akapitzlist"/>
        <w:numPr>
          <w:ilvl w:val="0"/>
          <w:numId w:val="34"/>
        </w:numPr>
        <w:autoSpaceDE w:val="0"/>
        <w:autoSpaceDN w:val="0"/>
        <w:spacing w:line="312" w:lineRule="auto"/>
        <w:rPr>
          <w:del w:id="13990" w:author="Robert Pasternak" w:date="2024-07-18T14:26:00Z"/>
          <w:lang w:eastAsia="en-US"/>
          <w:rPrChange w:id="13991" w:author="Robert Pasternak" w:date="2021-09-07T12:47:00Z">
            <w:rPr>
              <w:del w:id="13992" w:author="Robert Pasternak" w:date="2024-07-18T14:26:00Z"/>
              <w:rFonts w:ascii="Times" w:hAnsi="Times" w:cs="Arial"/>
              <w:lang w:eastAsia="en-US"/>
            </w:rPr>
          </w:rPrChange>
        </w:rPr>
        <w:pPrChange w:id="13993" w:author="Robert Pasternak" w:date="2021-05-13T11:34:00Z">
          <w:pPr>
            <w:pStyle w:val="Akapitzlist"/>
            <w:numPr>
              <w:numId w:val="34"/>
            </w:numPr>
            <w:autoSpaceDE w:val="0"/>
            <w:autoSpaceDN w:val="0"/>
            <w:spacing w:line="360" w:lineRule="auto"/>
            <w:ind w:hanging="360"/>
          </w:pPr>
        </w:pPrChange>
      </w:pPr>
      <w:del w:id="13994" w:author="Robert Pasternak" w:date="2024-07-18T14:26:00Z">
        <w:r w:rsidRPr="008416E6" w:rsidDel="00433EF2">
          <w:rPr>
            <w:lang w:eastAsia="en-US"/>
            <w:rPrChange w:id="13995" w:author="Robert Pasternak" w:date="2021-09-07T12:47:00Z">
              <w:rPr>
                <w:rFonts w:ascii="Times" w:hAnsi="Times" w:cs="Arial"/>
                <w:lang w:eastAsia="en-US"/>
              </w:rPr>
            </w:rPrChange>
          </w:rPr>
          <w:delText xml:space="preserve">ilość i rodzaj odpadów komunalnych zebranych w PSZOK, w tym kody odpadów, oraz sposób zagospodarowania odpadów ze wskazaniem podmiotów, do których zostały one przekazane; </w:delText>
        </w:r>
      </w:del>
    </w:p>
    <w:p w14:paraId="21C20070" w14:textId="69B6FEEF" w:rsidR="00361B44" w:rsidRPr="008416E6" w:rsidDel="00433EF2" w:rsidRDefault="00E11DE4">
      <w:pPr>
        <w:pStyle w:val="Akapitzlist"/>
        <w:numPr>
          <w:ilvl w:val="0"/>
          <w:numId w:val="34"/>
        </w:numPr>
        <w:autoSpaceDE w:val="0"/>
        <w:autoSpaceDN w:val="0"/>
        <w:spacing w:line="312" w:lineRule="auto"/>
        <w:rPr>
          <w:del w:id="13996" w:author="Robert Pasternak" w:date="2024-07-18T14:26:00Z"/>
          <w:lang w:eastAsia="en-US"/>
          <w:rPrChange w:id="13997" w:author="Robert Pasternak" w:date="2021-09-07T12:47:00Z">
            <w:rPr>
              <w:del w:id="13998" w:author="Robert Pasternak" w:date="2024-07-18T14:26:00Z"/>
              <w:rFonts w:ascii="Times" w:hAnsi="Times" w:cs="Arial"/>
              <w:lang w:eastAsia="en-US"/>
            </w:rPr>
          </w:rPrChange>
        </w:rPr>
        <w:pPrChange w:id="13999" w:author="Robert Pasternak" w:date="2021-05-13T11:34:00Z">
          <w:pPr>
            <w:pStyle w:val="Akapitzlist"/>
            <w:numPr>
              <w:numId w:val="34"/>
            </w:numPr>
            <w:autoSpaceDE w:val="0"/>
            <w:autoSpaceDN w:val="0"/>
            <w:spacing w:line="360" w:lineRule="auto"/>
            <w:ind w:hanging="360"/>
          </w:pPr>
        </w:pPrChange>
      </w:pPr>
      <w:del w:id="14000" w:author="Robert Pasternak" w:date="2021-07-12T15:16:00Z">
        <w:r w:rsidRPr="008416E6" w:rsidDel="00D57907">
          <w:rPr>
            <w:lang w:eastAsia="en-US"/>
            <w:rPrChange w:id="14001" w:author="Robert Pasternak" w:date="2021-09-07T12:47:00Z">
              <w:rPr>
                <w:rFonts w:ascii="Times" w:hAnsi="Times" w:cs="Arial"/>
                <w:lang w:eastAsia="en-US"/>
              </w:rPr>
            </w:rPrChange>
          </w:rPr>
          <w:delText>posesji, z których mieszkańcy dostarczyli odpady do PSZOK</w:delText>
        </w:r>
      </w:del>
      <w:del w:id="14002" w:author="Robert Pasternak" w:date="2024-07-18T14:26:00Z">
        <w:r w:rsidRPr="008416E6" w:rsidDel="00433EF2">
          <w:rPr>
            <w:lang w:eastAsia="en-US"/>
            <w:rPrChange w:id="14003" w:author="Robert Pasternak" w:date="2021-09-07T12:47:00Z">
              <w:rPr>
                <w:rFonts w:ascii="Times" w:hAnsi="Times" w:cs="Arial"/>
                <w:lang w:eastAsia="en-US"/>
              </w:rPr>
            </w:rPrChange>
          </w:rPr>
          <w:delText>;</w:delText>
        </w:r>
      </w:del>
    </w:p>
    <w:p w14:paraId="2A977D97" w14:textId="45CBAEB4" w:rsidR="00361B44" w:rsidRPr="008416E6" w:rsidRDefault="00897E7B">
      <w:pPr>
        <w:pStyle w:val="Akapitzlist"/>
        <w:numPr>
          <w:ilvl w:val="0"/>
          <w:numId w:val="34"/>
        </w:numPr>
        <w:autoSpaceDE w:val="0"/>
        <w:autoSpaceDN w:val="0"/>
        <w:spacing w:line="312" w:lineRule="auto"/>
        <w:rPr>
          <w:lang w:eastAsia="en-US"/>
          <w:rPrChange w:id="14004" w:author="Robert Pasternak" w:date="2021-09-07T12:47:00Z">
            <w:rPr>
              <w:rFonts w:ascii="Times" w:hAnsi="Times" w:cs="Arial"/>
              <w:lang w:eastAsia="en-US"/>
            </w:rPr>
          </w:rPrChange>
        </w:rPr>
        <w:pPrChange w:id="14005" w:author="Robert Pasternak" w:date="2021-05-13T11:34:00Z">
          <w:pPr>
            <w:pStyle w:val="Akapitzlist"/>
            <w:numPr>
              <w:numId w:val="34"/>
            </w:numPr>
            <w:autoSpaceDE w:val="0"/>
            <w:autoSpaceDN w:val="0"/>
            <w:spacing w:line="360" w:lineRule="auto"/>
            <w:ind w:hanging="360"/>
          </w:pPr>
        </w:pPrChange>
      </w:pPr>
      <w:ins w:id="14006" w:author="Robert Pasternak" w:date="2021-06-21T15:03:00Z">
        <w:r w:rsidRPr="008416E6">
          <w:rPr>
            <w:lang w:eastAsia="en-US"/>
          </w:rPr>
          <w:t>protokoły miesięczne</w:t>
        </w:r>
        <w:del w:id="14007" w:author="Grzegorz" w:date="2021-09-07T12:03:00Z">
          <w:r w:rsidRPr="008416E6" w:rsidDel="004D4E38">
            <w:rPr>
              <w:lang w:eastAsia="en-US"/>
            </w:rPr>
            <w:delText xml:space="preserve"> </w:delText>
          </w:r>
        </w:del>
      </w:ins>
      <w:del w:id="14008" w:author="Robert Pasternak" w:date="2021-06-21T15:03:00Z">
        <w:r w:rsidR="00E11DE4" w:rsidRPr="008416E6">
          <w:rPr>
            <w:lang w:eastAsia="en-US"/>
            <w:rPrChange w:id="14009" w:author="Robert Pasternak" w:date="2021-09-07T12:47:00Z">
              <w:rPr>
                <w:rFonts w:ascii="Times" w:hAnsi="Times" w:cs="Arial"/>
                <w:lang w:eastAsia="en-US"/>
              </w:rPr>
            </w:rPrChange>
          </w:rPr>
          <w:delText>zdarzenia</w:delText>
        </w:r>
      </w:del>
      <w:r w:rsidR="00E11DE4" w:rsidRPr="008416E6">
        <w:rPr>
          <w:lang w:eastAsia="en-US"/>
          <w:rPrChange w:id="14010" w:author="Robert Pasternak" w:date="2021-09-07T12:47:00Z">
            <w:rPr>
              <w:rFonts w:ascii="Times" w:hAnsi="Times" w:cs="Arial"/>
              <w:lang w:eastAsia="en-US"/>
            </w:rPr>
          </w:rPrChange>
        </w:rPr>
        <w:t>, o których mowa w pkt. 13</w:t>
      </w:r>
      <w:ins w:id="14011" w:author="Robert Pasternak" w:date="2021-05-13T08:25:00Z">
        <w:r w:rsidR="00E11DE4" w:rsidRPr="008416E6">
          <w:rPr>
            <w:lang w:eastAsia="en-US"/>
            <w:rPrChange w:id="14012" w:author="Robert Pasternak" w:date="2021-09-07T12:47:00Z">
              <w:rPr>
                <w:rFonts w:ascii="Times" w:hAnsi="Times" w:cs="Arial"/>
                <w:lang w:eastAsia="en-US"/>
              </w:rPr>
            </w:rPrChange>
          </w:rPr>
          <w:t>,</w:t>
        </w:r>
      </w:ins>
      <w:del w:id="14013" w:author="Robert Pasternak" w:date="2021-05-13T08:25:00Z">
        <w:r w:rsidR="00E11DE4" w:rsidRPr="008416E6">
          <w:rPr>
            <w:lang w:eastAsia="en-US"/>
            <w:rPrChange w:id="14014" w:author="Robert Pasternak" w:date="2021-09-07T12:47:00Z">
              <w:rPr>
                <w:rFonts w:ascii="Times" w:hAnsi="Times" w:cs="Arial"/>
                <w:lang w:eastAsia="en-US"/>
              </w:rPr>
            </w:rPrChange>
          </w:rPr>
          <w:delText xml:space="preserve"> i</w:delText>
        </w:r>
      </w:del>
      <w:r w:rsidR="00E11DE4" w:rsidRPr="008416E6">
        <w:rPr>
          <w:lang w:eastAsia="en-US"/>
          <w:rPrChange w:id="14015" w:author="Robert Pasternak" w:date="2021-09-07T12:47:00Z">
            <w:rPr>
              <w:rFonts w:ascii="Times" w:hAnsi="Times" w:cs="Arial"/>
              <w:lang w:eastAsia="en-US"/>
            </w:rPr>
          </w:rPrChange>
        </w:rPr>
        <w:t xml:space="preserve"> 14</w:t>
      </w:r>
      <w:ins w:id="14016" w:author="Robert Pasternak" w:date="2021-05-13T08:25:00Z">
        <w:r w:rsidR="00E11DE4" w:rsidRPr="008416E6">
          <w:rPr>
            <w:lang w:eastAsia="en-US"/>
            <w:rPrChange w:id="14017" w:author="Robert Pasternak" w:date="2021-09-07T12:47:00Z">
              <w:rPr>
                <w:rFonts w:ascii="Times" w:hAnsi="Times" w:cs="Arial"/>
                <w:lang w:eastAsia="en-US"/>
              </w:rPr>
            </w:rPrChange>
          </w:rPr>
          <w:t xml:space="preserve"> i 15</w:t>
        </w:r>
      </w:ins>
      <w:del w:id="14018" w:author="Robert Pasternak" w:date="2021-06-21T15:03:00Z">
        <w:r w:rsidR="00E11DE4" w:rsidRPr="008416E6">
          <w:rPr>
            <w:lang w:eastAsia="en-US"/>
            <w:rPrChange w:id="14019" w:author="Robert Pasternak" w:date="2021-09-07T12:47:00Z">
              <w:rPr>
                <w:rFonts w:ascii="Times" w:hAnsi="Times" w:cs="Arial"/>
                <w:lang w:eastAsia="en-US"/>
              </w:rPr>
            </w:rPrChange>
          </w:rPr>
          <w:delText>(zbiorczoz miesiąca, którego raport dotyczy wraz z wymaganymi załącznikami)</w:delText>
        </w:r>
      </w:del>
      <w:r w:rsidR="00E11DE4" w:rsidRPr="008416E6">
        <w:rPr>
          <w:lang w:eastAsia="en-US"/>
          <w:rPrChange w:id="14020" w:author="Robert Pasternak" w:date="2021-09-07T12:47:00Z">
            <w:rPr>
              <w:rFonts w:ascii="Times" w:hAnsi="Times" w:cs="Arial"/>
              <w:lang w:eastAsia="en-US"/>
            </w:rPr>
          </w:rPrChange>
        </w:rPr>
        <w:t>;</w:t>
      </w:r>
    </w:p>
    <w:p w14:paraId="10B9C67A" w14:textId="77777777" w:rsidR="00361B44" w:rsidRPr="008416E6" w:rsidRDefault="00E11DE4">
      <w:pPr>
        <w:pStyle w:val="Akapitzlist"/>
        <w:numPr>
          <w:ilvl w:val="0"/>
          <w:numId w:val="34"/>
        </w:numPr>
        <w:autoSpaceDE w:val="0"/>
        <w:autoSpaceDN w:val="0"/>
        <w:spacing w:line="312" w:lineRule="auto"/>
        <w:rPr>
          <w:lang w:eastAsia="en-US"/>
          <w:rPrChange w:id="14021" w:author="Robert Pasternak" w:date="2021-09-07T12:47:00Z">
            <w:rPr>
              <w:rFonts w:ascii="Times" w:hAnsi="Times" w:cs="Arial"/>
              <w:lang w:eastAsia="en-US"/>
            </w:rPr>
          </w:rPrChange>
        </w:rPr>
        <w:pPrChange w:id="14022" w:author="Robert Pasternak" w:date="2021-05-13T11:34:00Z">
          <w:pPr>
            <w:pStyle w:val="Akapitzlist"/>
            <w:numPr>
              <w:numId w:val="34"/>
            </w:numPr>
            <w:autoSpaceDE w:val="0"/>
            <w:autoSpaceDN w:val="0"/>
            <w:spacing w:line="360" w:lineRule="auto"/>
            <w:ind w:hanging="360"/>
          </w:pPr>
        </w:pPrChange>
      </w:pPr>
      <w:r w:rsidRPr="008416E6">
        <w:rPr>
          <w:lang w:eastAsia="en-US"/>
          <w:rPrChange w:id="14023" w:author="Robert Pasternak" w:date="2021-09-07T12:47:00Z">
            <w:rPr>
              <w:rFonts w:ascii="Times" w:hAnsi="Times" w:cs="Arial"/>
              <w:lang w:eastAsia="en-US"/>
            </w:rPr>
          </w:rPrChange>
        </w:rPr>
        <w:t>oświadczenie o spełnianiu</w:t>
      </w:r>
      <w:ins w:id="14024" w:author="Robert Pasternak" w:date="2021-07-02T09:24:00Z">
        <w:r w:rsidR="00EB73AA" w:rsidRPr="008416E6">
          <w:rPr>
            <w:lang w:eastAsia="en-US"/>
          </w:rPr>
          <w:t xml:space="preserve"> w danym miesiącu</w:t>
        </w:r>
      </w:ins>
      <w:r w:rsidRPr="008416E6">
        <w:rPr>
          <w:lang w:eastAsia="en-US"/>
          <w:rPrChange w:id="14025" w:author="Robert Pasternak" w:date="2021-09-07T12:47:00Z">
            <w:rPr>
              <w:rFonts w:ascii="Times" w:hAnsi="Times" w:cs="Arial"/>
              <w:lang w:eastAsia="en-US"/>
            </w:rPr>
          </w:rPrChange>
        </w:rPr>
        <w:t xml:space="preserve"> kryteriów niezwiązanych z ceną, za które Wykonawca otrzymał punkty na etapie oceny oferty;</w:t>
      </w:r>
    </w:p>
    <w:p w14:paraId="41FFE7C6" w14:textId="77777777" w:rsidR="00361B44" w:rsidRPr="008416E6" w:rsidRDefault="001170CB">
      <w:pPr>
        <w:pStyle w:val="Akapitzlist"/>
        <w:numPr>
          <w:ilvl w:val="0"/>
          <w:numId w:val="34"/>
        </w:numPr>
        <w:autoSpaceDE w:val="0"/>
        <w:autoSpaceDN w:val="0"/>
        <w:spacing w:line="312" w:lineRule="auto"/>
        <w:rPr>
          <w:ins w:id="14026" w:author="Robert Pasternak" w:date="2021-06-18T10:53:00Z"/>
          <w:lang w:eastAsia="en-US"/>
        </w:rPr>
        <w:pPrChange w:id="14027" w:author="Robert Pasternak" w:date="2021-05-13T11:34:00Z">
          <w:pPr>
            <w:pStyle w:val="Akapitzlist"/>
            <w:numPr>
              <w:numId w:val="34"/>
            </w:numPr>
            <w:autoSpaceDE w:val="0"/>
            <w:autoSpaceDN w:val="0"/>
            <w:spacing w:line="360" w:lineRule="auto"/>
            <w:ind w:hanging="360"/>
          </w:pPr>
        </w:pPrChange>
      </w:pPr>
      <w:r w:rsidRPr="008416E6">
        <w:rPr>
          <w:bCs/>
        </w:rPr>
        <w:t xml:space="preserve">oświadczenie, że Przedmiot </w:t>
      </w:r>
      <w:r w:rsidR="002B36BC" w:rsidRPr="008416E6">
        <w:rPr>
          <w:bCs/>
        </w:rPr>
        <w:t>zamówienia</w:t>
      </w:r>
      <w:r w:rsidRPr="008416E6">
        <w:t xml:space="preserve">, zgodnie z wymaganiami Zamawiającego określonymi w OPZ, </w:t>
      </w:r>
      <w:r w:rsidRPr="008416E6">
        <w:rPr>
          <w:bCs/>
        </w:rPr>
        <w:t xml:space="preserve"> </w:t>
      </w:r>
      <w:ins w:id="14028" w:author="Robert Pasternak" w:date="2021-07-12T15:20:00Z">
        <w:r w:rsidR="00A7134F" w:rsidRPr="008416E6">
          <w:rPr>
            <w:lang w:eastAsia="en-US"/>
          </w:rPr>
          <w:t xml:space="preserve">w danym miesiącu </w:t>
        </w:r>
      </w:ins>
      <w:r w:rsidRPr="008416E6">
        <w:rPr>
          <w:bCs/>
        </w:rPr>
        <w:t xml:space="preserve">realizowany był za pomocą osób zatrudnionych na podstawie umowy o pracę w rozumieniu przepisów ustawy </w:t>
      </w:r>
      <w:ins w:id="14029" w:author="Robert Pasternak" w:date="2021-07-12T15:21:00Z">
        <w:r w:rsidR="00A7134F" w:rsidRPr="008416E6">
          <w:rPr>
            <w:bCs/>
          </w:rPr>
          <w:br/>
        </w:r>
      </w:ins>
      <w:r w:rsidRPr="008416E6">
        <w:rPr>
          <w:bCs/>
        </w:rPr>
        <w:t xml:space="preserve">z dnia </w:t>
      </w:r>
      <w:r w:rsidRPr="008416E6">
        <w:t>26 czerwca 1974 r.</w:t>
      </w:r>
      <w:r w:rsidRPr="008416E6">
        <w:rPr>
          <w:bCs/>
        </w:rPr>
        <w:t xml:space="preserve"> Kodeks pracy</w:t>
      </w:r>
      <w:del w:id="14030" w:author="Robert Pasternak" w:date="2021-06-18T10:45:00Z">
        <w:r w:rsidRPr="008416E6" w:rsidDel="00E73E58">
          <w:rPr>
            <w:bCs/>
          </w:rPr>
          <w:delText>, wskazanych w „Wykazie osób, które będą uczestniczyć w wykonywaniu zamówienia na terenie Gminy Ostrowiec Świętokrzyski”  (załącznik nr 2 do OPZ)</w:delText>
        </w:r>
      </w:del>
      <w:r w:rsidRPr="008416E6">
        <w:t xml:space="preserve">. Oświadczenie to powinno zawierać również w szczególności: dokładne określenie podmiotu składającego oświadczenie, datę złożenia oświadczenia, </w:t>
      </w:r>
      <w:del w:id="14031" w:author="Robert Pasternak" w:date="2021-07-02T09:25:00Z">
        <w:r w:rsidRPr="008416E6" w:rsidDel="00EB73AA">
          <w:delText>informację o liczbie</w:delText>
        </w:r>
      </w:del>
      <w:ins w:id="14032" w:author="Robert Pasternak" w:date="2021-07-02T09:25:00Z">
        <w:r w:rsidR="00EB73AA" w:rsidRPr="008416E6">
          <w:t>liczbę</w:t>
        </w:r>
      </w:ins>
      <w:r w:rsidRPr="008416E6">
        <w:t xml:space="preserve"> osób zatrudnionych na podstawie umowy o pracę  przy realizacji Przedmiotu </w:t>
      </w:r>
      <w:del w:id="14033" w:author="Robert Pasternak" w:date="2021-06-18T10:46:00Z">
        <w:r w:rsidR="002B36BC" w:rsidRPr="008416E6" w:rsidDel="00E73E58">
          <w:delText>zamówienia</w:delText>
        </w:r>
      </w:del>
      <w:ins w:id="14034" w:author="Robert Pasternak" w:date="2021-06-18T10:46:00Z">
        <w:r w:rsidR="00E73E58" w:rsidRPr="008416E6">
          <w:t>zamówienia</w:t>
        </w:r>
      </w:ins>
      <w:ins w:id="14035" w:author="Robert Pasternak" w:date="2021-07-02T09:26:00Z">
        <w:r w:rsidR="00EB73AA" w:rsidRPr="008416E6">
          <w:rPr>
            <w:rStyle w:val="Odwoanieprzypisudolnego"/>
          </w:rPr>
          <w:footnoteReference w:id="11"/>
        </w:r>
      </w:ins>
      <w:r w:rsidRPr="008416E6">
        <w:t>, rodzaje umów o pracę i wymiar etatów oraz podpis osoby uprawnionej do złożenia oświadczenia w imieniu Wykonawcy</w:t>
      </w:r>
      <w:ins w:id="14047" w:author="Robert Pasternak" w:date="2021-05-13T08:22:00Z">
        <w:r w:rsidR="00D33045" w:rsidRPr="008416E6">
          <w:t>,</w:t>
        </w:r>
      </w:ins>
    </w:p>
    <w:p w14:paraId="116B6C47" w14:textId="77777777" w:rsidR="00361B44" w:rsidRPr="008416E6" w:rsidRDefault="00E73E58">
      <w:pPr>
        <w:pStyle w:val="Akapitzlist"/>
        <w:numPr>
          <w:ilvl w:val="0"/>
          <w:numId w:val="34"/>
        </w:numPr>
        <w:autoSpaceDE w:val="0"/>
        <w:autoSpaceDN w:val="0"/>
        <w:spacing w:line="312" w:lineRule="auto"/>
        <w:rPr>
          <w:ins w:id="14048" w:author="Robert Pasternak" w:date="2021-06-18T10:46:00Z"/>
          <w:lang w:eastAsia="en-US"/>
        </w:rPr>
        <w:pPrChange w:id="14049" w:author="Robert Pasternak" w:date="2021-05-13T11:34:00Z">
          <w:pPr>
            <w:pStyle w:val="Akapitzlist"/>
            <w:numPr>
              <w:numId w:val="34"/>
            </w:numPr>
            <w:autoSpaceDE w:val="0"/>
            <w:autoSpaceDN w:val="0"/>
            <w:spacing w:line="360" w:lineRule="auto"/>
            <w:ind w:hanging="360"/>
          </w:pPr>
        </w:pPrChange>
      </w:pPr>
      <w:ins w:id="14050" w:author="Robert Pasternak" w:date="2021-06-18T10:53:00Z">
        <w:r w:rsidRPr="008416E6">
          <w:t>oświadczenie, ż</w:t>
        </w:r>
        <w:r w:rsidR="009570FE" w:rsidRPr="008416E6">
          <w:t>e Wykonawca posiada ważne wpisy i</w:t>
        </w:r>
        <w:r w:rsidRPr="008416E6">
          <w:t xml:space="preserve"> zezwolenia </w:t>
        </w:r>
      </w:ins>
      <w:ins w:id="14051" w:author="Robert Pasternak" w:date="2021-06-18T10:56:00Z">
        <w:r w:rsidR="009570FE" w:rsidRPr="008416E6">
          <w:t>wymagane do realizacji Przedmiotu zamówienia zgodnie z obowiązującymi przepisami prawa,</w:t>
        </w:r>
      </w:ins>
    </w:p>
    <w:p w14:paraId="61258EFF" w14:textId="77777777" w:rsidR="002E1F77" w:rsidRPr="008416E6" w:rsidRDefault="00E73E58">
      <w:pPr>
        <w:pStyle w:val="Akapitzlist"/>
        <w:numPr>
          <w:ilvl w:val="0"/>
          <w:numId w:val="34"/>
        </w:numPr>
        <w:autoSpaceDE w:val="0"/>
        <w:autoSpaceDN w:val="0"/>
        <w:spacing w:line="312" w:lineRule="auto"/>
        <w:rPr>
          <w:ins w:id="14052" w:author="Robert Pasternak" w:date="2021-06-18T10:47:00Z"/>
          <w:lang w:eastAsia="en-US"/>
        </w:rPr>
        <w:pPrChange w:id="14053" w:author="Robert Pasternak" w:date="2021-07-16T11:47:00Z">
          <w:pPr>
            <w:pStyle w:val="Akapitzlist"/>
            <w:numPr>
              <w:numId w:val="34"/>
            </w:numPr>
            <w:autoSpaceDE w:val="0"/>
            <w:autoSpaceDN w:val="0"/>
            <w:spacing w:line="360" w:lineRule="auto"/>
            <w:ind w:hanging="360"/>
          </w:pPr>
        </w:pPrChange>
      </w:pPr>
      <w:ins w:id="14054" w:author="Robert Pasternak" w:date="2021-06-18T10:46:00Z">
        <w:r w:rsidRPr="008416E6">
          <w:t xml:space="preserve">oświadczenie, że Wykonawca </w:t>
        </w:r>
      </w:ins>
      <w:ins w:id="14055" w:author="Robert Pasternak" w:date="2021-07-12T15:22:00Z">
        <w:r w:rsidR="00A7134F" w:rsidRPr="008416E6">
          <w:rPr>
            <w:lang w:eastAsia="en-US"/>
          </w:rPr>
          <w:t>jest</w:t>
        </w:r>
      </w:ins>
      <w:ins w:id="14056" w:author="Robert Pasternak" w:date="2021-06-18T10:46:00Z">
        <w:r w:rsidRPr="008416E6">
          <w:t xml:space="preserve"> w dysponowaniu wymaganej przez </w:t>
        </w:r>
      </w:ins>
      <w:ins w:id="14057" w:author="Robert Pasternak" w:date="2021-06-18T10:47:00Z">
        <w:r w:rsidRPr="008416E6">
          <w:t>Zamawiającego ilości i rodzaju pojazdów niezbędnych do realizacji Przedmiotu zamówienia,</w:t>
        </w:r>
      </w:ins>
    </w:p>
    <w:p w14:paraId="78EBB71B" w14:textId="77777777" w:rsidR="00361B44" w:rsidRPr="008416E6" w:rsidRDefault="00E73E58">
      <w:pPr>
        <w:pStyle w:val="Akapitzlist"/>
        <w:numPr>
          <w:ilvl w:val="0"/>
          <w:numId w:val="34"/>
        </w:numPr>
        <w:autoSpaceDE w:val="0"/>
        <w:autoSpaceDN w:val="0"/>
        <w:spacing w:line="312" w:lineRule="auto"/>
        <w:rPr>
          <w:ins w:id="14058" w:author="Robert Pasternak" w:date="2021-05-13T08:22:00Z"/>
          <w:lang w:eastAsia="en-US"/>
          <w:rPrChange w:id="14059" w:author="Robert Pasternak" w:date="2021-09-07T12:47:00Z">
            <w:rPr>
              <w:ins w:id="14060" w:author="Robert Pasternak" w:date="2021-05-13T08:22:00Z"/>
            </w:rPr>
          </w:rPrChange>
        </w:rPr>
        <w:pPrChange w:id="14061" w:author="Robert Pasternak" w:date="2021-05-13T11:34:00Z">
          <w:pPr>
            <w:pStyle w:val="Akapitzlist"/>
            <w:numPr>
              <w:numId w:val="34"/>
            </w:numPr>
            <w:autoSpaceDE w:val="0"/>
            <w:autoSpaceDN w:val="0"/>
            <w:spacing w:line="360" w:lineRule="auto"/>
            <w:ind w:hanging="360"/>
          </w:pPr>
        </w:pPrChange>
      </w:pPr>
      <w:ins w:id="14062" w:author="Robert Pasternak" w:date="2021-06-18T10:47:00Z">
        <w:r w:rsidRPr="008416E6">
          <w:t xml:space="preserve">oświadczenie, </w:t>
        </w:r>
      </w:ins>
      <w:ins w:id="14063" w:author="Robert Pasternak" w:date="2021-06-18T10:48:00Z">
        <w:r w:rsidRPr="008416E6">
          <w:t xml:space="preserve">że umowy z instalacjami wymienionymi w załączniku nr 4 do umowy, są obowiązujące, a </w:t>
        </w:r>
      </w:ins>
      <w:ins w:id="14064" w:author="Robert Pasternak" w:date="2021-06-18T10:49:00Z">
        <w:r w:rsidRPr="008416E6">
          <w:t>Wykonawca w oparciu o te umowy m</w:t>
        </w:r>
      </w:ins>
      <w:ins w:id="14065" w:author="Robert Pasternak" w:date="2021-07-12T15:22:00Z">
        <w:r w:rsidR="00A7134F" w:rsidRPr="008416E6">
          <w:t>a</w:t>
        </w:r>
      </w:ins>
      <w:ins w:id="14066" w:author="Robert Pasternak" w:date="2021-06-18T10:49:00Z">
        <w:r w:rsidRPr="008416E6">
          <w:t xml:space="preserve"> stałą możliwość zagospodarowania zgodnie z obowiązującymi przepisami prawa</w:t>
        </w:r>
      </w:ins>
      <w:ins w:id="14067" w:author="Robert Pasternak" w:date="2021-06-21T14:52:00Z">
        <w:r w:rsidR="00047CFE" w:rsidRPr="008416E6">
          <w:t xml:space="preserve"> i wymogami określonymi w OPZ,</w:t>
        </w:r>
      </w:ins>
      <w:ins w:id="14068" w:author="Robert Pasternak" w:date="2021-06-18T10:49:00Z">
        <w:r w:rsidRPr="008416E6">
          <w:t xml:space="preserve"> odpad</w:t>
        </w:r>
      </w:ins>
      <w:ins w:id="14069" w:author="Robert Pasternak" w:date="2021-06-18T10:50:00Z">
        <w:r w:rsidRPr="008416E6">
          <w:t xml:space="preserve">ów komunalnych odebranych i zebranych z terenu Gminy Ostrowiec </w:t>
        </w:r>
      </w:ins>
      <w:ins w:id="14070" w:author="Robert Pasternak" w:date="2021-06-18T10:57:00Z">
        <w:r w:rsidR="009570FE" w:rsidRPr="008416E6">
          <w:t>Świętokrzyski</w:t>
        </w:r>
      </w:ins>
      <w:ins w:id="14071" w:author="Robert Pasternak" w:date="2021-06-18T10:50:00Z">
        <w:r w:rsidRPr="008416E6">
          <w:t>,</w:t>
        </w:r>
      </w:ins>
    </w:p>
    <w:p w14:paraId="05DC8B49" w14:textId="77777777" w:rsidR="00361B44" w:rsidRPr="008416E6" w:rsidRDefault="00D33045">
      <w:pPr>
        <w:pStyle w:val="Akapitzlist"/>
        <w:numPr>
          <w:ilvl w:val="0"/>
          <w:numId w:val="34"/>
        </w:numPr>
        <w:autoSpaceDE w:val="0"/>
        <w:autoSpaceDN w:val="0"/>
        <w:spacing w:line="312" w:lineRule="auto"/>
        <w:rPr>
          <w:ins w:id="14072" w:author="Robert Pasternak" w:date="2021-05-13T08:22:00Z"/>
          <w:lang w:eastAsia="en-US"/>
          <w:rPrChange w:id="14073" w:author="Robert Pasternak" w:date="2021-09-07T12:47:00Z">
            <w:rPr>
              <w:ins w:id="14074" w:author="Robert Pasternak" w:date="2021-05-13T08:22:00Z"/>
            </w:rPr>
          </w:rPrChange>
        </w:rPr>
        <w:pPrChange w:id="14075" w:author="Robert Pasternak" w:date="2021-05-13T11:34:00Z">
          <w:pPr>
            <w:pStyle w:val="Akapitzlist"/>
            <w:numPr>
              <w:numId w:val="34"/>
            </w:numPr>
            <w:autoSpaceDE w:val="0"/>
            <w:autoSpaceDN w:val="0"/>
            <w:spacing w:line="360" w:lineRule="auto"/>
            <w:ind w:hanging="360"/>
          </w:pPr>
        </w:pPrChange>
      </w:pPr>
      <w:ins w:id="14076" w:author="Robert Pasternak" w:date="2021-05-13T08:22:00Z">
        <w:r w:rsidRPr="008416E6">
          <w:t>wykaz pracowników uczestniczących w realizacji Przedmiotu zamówienia w miesiącu za który raport jest składany,</w:t>
        </w:r>
      </w:ins>
    </w:p>
    <w:p w14:paraId="78D82863" w14:textId="77777777" w:rsidR="00361B44" w:rsidRPr="008416E6" w:rsidRDefault="00D33045">
      <w:pPr>
        <w:pStyle w:val="Akapitzlist"/>
        <w:numPr>
          <w:ilvl w:val="0"/>
          <w:numId w:val="34"/>
        </w:numPr>
        <w:autoSpaceDE w:val="0"/>
        <w:autoSpaceDN w:val="0"/>
        <w:spacing w:line="312" w:lineRule="auto"/>
        <w:rPr>
          <w:ins w:id="14077" w:author="Robert Pasternak" w:date="2021-06-18T10:59:00Z"/>
          <w:lang w:eastAsia="en-US"/>
        </w:rPr>
        <w:pPrChange w:id="14078" w:author="Robert Pasternak" w:date="2021-06-07T18:28:00Z">
          <w:pPr>
            <w:pStyle w:val="Akapitzlist"/>
            <w:autoSpaceDE w:val="0"/>
            <w:autoSpaceDN w:val="0"/>
            <w:spacing w:line="360" w:lineRule="auto"/>
          </w:pPr>
        </w:pPrChange>
      </w:pPr>
      <w:ins w:id="14079" w:author="Robert Pasternak" w:date="2021-05-13T08:22:00Z">
        <w:r w:rsidRPr="008416E6">
          <w:t xml:space="preserve">wykaz pojazdów </w:t>
        </w:r>
      </w:ins>
      <w:ins w:id="14080" w:author="Robert Pasternak" w:date="2021-05-13T08:23:00Z">
        <w:r w:rsidRPr="008416E6">
          <w:t xml:space="preserve">uczestniczących w realizacji Przedmiotu zamówienia w miesiącu za </w:t>
        </w:r>
        <w:r w:rsidRPr="008416E6">
          <w:lastRenderedPageBreak/>
          <w:t>który raport jest składany</w:t>
        </w:r>
      </w:ins>
      <w:ins w:id="14081" w:author="Robert Pasternak" w:date="2021-06-18T10:59:00Z">
        <w:r w:rsidR="009570FE" w:rsidRPr="008416E6">
          <w:t>,</w:t>
        </w:r>
      </w:ins>
    </w:p>
    <w:p w14:paraId="17925900" w14:textId="77777777" w:rsidR="00361B44" w:rsidRPr="008416E6" w:rsidDel="002F4497" w:rsidRDefault="009570FE">
      <w:pPr>
        <w:pStyle w:val="Akapitzlist"/>
        <w:numPr>
          <w:ilvl w:val="0"/>
          <w:numId w:val="34"/>
        </w:numPr>
        <w:autoSpaceDE w:val="0"/>
        <w:autoSpaceDN w:val="0"/>
        <w:spacing w:line="312" w:lineRule="auto"/>
        <w:rPr>
          <w:del w:id="14082" w:author="Robert Pasternak" w:date="2021-06-07T18:28:00Z"/>
          <w:lang w:eastAsia="en-US"/>
        </w:rPr>
        <w:pPrChange w:id="14083" w:author="Robert Pasternak" w:date="2021-06-07T18:28:00Z">
          <w:pPr>
            <w:pStyle w:val="Akapitzlist"/>
            <w:autoSpaceDE w:val="0"/>
            <w:autoSpaceDN w:val="0"/>
            <w:spacing w:line="360" w:lineRule="auto"/>
          </w:pPr>
        </w:pPrChange>
      </w:pPr>
      <w:ins w:id="14084" w:author="Robert Pasternak" w:date="2021-06-18T10:59:00Z">
        <w:r w:rsidRPr="008416E6">
          <w:t xml:space="preserve">wyliczenie należnego </w:t>
        </w:r>
      </w:ins>
      <w:ins w:id="14085" w:author="Robert Pasternak" w:date="2021-06-18T11:00:00Z">
        <w:r w:rsidRPr="008416E6">
          <w:t xml:space="preserve">Wykonawcy </w:t>
        </w:r>
      </w:ins>
      <w:ins w:id="14086" w:author="Robert Pasternak" w:date="2021-06-18T10:59:00Z">
        <w:r w:rsidRPr="008416E6">
          <w:t xml:space="preserve">za dany miesiąc </w:t>
        </w:r>
      </w:ins>
      <w:ins w:id="14087" w:author="Robert Pasternak" w:date="2021-06-18T11:00:00Z">
        <w:r w:rsidRPr="008416E6">
          <w:t xml:space="preserve">wynagrodzenia, uwzględniając faktyczną ilość odebranych, zebranych i zagospodarowanych odpadów komunalnych oraz ceny </w:t>
        </w:r>
      </w:ins>
      <w:ins w:id="14088" w:author="Robert Pasternak" w:date="2021-06-18T11:01:00Z">
        <w:r w:rsidRPr="008416E6">
          <w:t>jednostkowe określone w załączniku nr 2 do umowy</w:t>
        </w:r>
      </w:ins>
      <w:r w:rsidR="00E11DE4" w:rsidRPr="008416E6">
        <w:rPr>
          <w:lang w:eastAsia="en-US"/>
          <w:rPrChange w:id="14089" w:author="Robert Pasternak" w:date="2021-09-07T12:47:00Z">
            <w:rPr>
              <w:rFonts w:ascii="Times" w:hAnsi="Times" w:cs="Arial"/>
              <w:lang w:eastAsia="en-US"/>
            </w:rPr>
          </w:rPrChange>
        </w:rPr>
        <w:t>.</w:t>
      </w:r>
    </w:p>
    <w:p w14:paraId="3CA7CF29" w14:textId="77777777" w:rsidR="002F4497" w:rsidRPr="008416E6" w:rsidRDefault="002F4497">
      <w:pPr>
        <w:pStyle w:val="Akapitzlist"/>
        <w:numPr>
          <w:ilvl w:val="0"/>
          <w:numId w:val="34"/>
        </w:numPr>
        <w:autoSpaceDE w:val="0"/>
        <w:autoSpaceDN w:val="0"/>
        <w:spacing w:line="312" w:lineRule="auto"/>
        <w:rPr>
          <w:ins w:id="14090" w:author="Robert Pasternak" w:date="2021-09-07T12:15:00Z"/>
          <w:lang w:eastAsia="en-US"/>
          <w:rPrChange w:id="14091" w:author="Robert Pasternak" w:date="2021-09-07T12:47:00Z">
            <w:rPr>
              <w:ins w:id="14092" w:author="Robert Pasternak" w:date="2021-09-07T12:15:00Z"/>
              <w:rFonts w:ascii="Times" w:hAnsi="Times" w:cs="Arial"/>
              <w:lang w:eastAsia="en-US"/>
            </w:rPr>
          </w:rPrChange>
        </w:rPr>
        <w:pPrChange w:id="14093" w:author="Robert Pasternak" w:date="2021-05-13T11:34:00Z">
          <w:pPr>
            <w:pStyle w:val="Akapitzlist"/>
            <w:numPr>
              <w:numId w:val="34"/>
            </w:numPr>
            <w:autoSpaceDE w:val="0"/>
            <w:autoSpaceDN w:val="0"/>
            <w:spacing w:line="360" w:lineRule="auto"/>
            <w:ind w:hanging="360"/>
          </w:pPr>
        </w:pPrChange>
      </w:pPr>
    </w:p>
    <w:p w14:paraId="646D125D" w14:textId="5FD6EE4C" w:rsidR="00361B44" w:rsidRPr="008416E6" w:rsidDel="00433EF2" w:rsidRDefault="00361B44">
      <w:pPr>
        <w:autoSpaceDE w:val="0"/>
        <w:autoSpaceDN w:val="0"/>
        <w:spacing w:line="312" w:lineRule="auto"/>
        <w:ind w:left="142"/>
        <w:rPr>
          <w:del w:id="14094" w:author="Robert Pasternak" w:date="2024-07-18T14:28:00Z"/>
          <w:lang w:eastAsia="en-US"/>
          <w:rPrChange w:id="14095" w:author="Robert Pasternak" w:date="2021-09-07T12:47:00Z">
            <w:rPr>
              <w:del w:id="14096" w:author="Robert Pasternak" w:date="2024-07-18T14:28:00Z"/>
              <w:rFonts w:ascii="Times" w:hAnsi="Times" w:cs="Arial"/>
              <w:lang w:eastAsia="en-US"/>
            </w:rPr>
          </w:rPrChange>
        </w:rPr>
        <w:pPrChange w:id="14097" w:author="Robert Pasternak" w:date="2021-09-07T12:16:00Z">
          <w:pPr>
            <w:pStyle w:val="Akapitzlist"/>
            <w:autoSpaceDE w:val="0"/>
            <w:autoSpaceDN w:val="0"/>
            <w:spacing w:line="360" w:lineRule="auto"/>
          </w:pPr>
        </w:pPrChange>
      </w:pPr>
    </w:p>
    <w:p w14:paraId="476670EC" w14:textId="77777777" w:rsidR="00361B44" w:rsidRPr="008416E6" w:rsidRDefault="00E11DE4">
      <w:pPr>
        <w:pStyle w:val="Akapitzlist"/>
        <w:numPr>
          <w:ilvl w:val="0"/>
          <w:numId w:val="25"/>
        </w:numPr>
        <w:autoSpaceDE w:val="0"/>
        <w:autoSpaceDN w:val="0"/>
        <w:spacing w:line="312" w:lineRule="auto"/>
        <w:rPr>
          <w:del w:id="14098" w:author="Robert Pasternak" w:date="2021-06-07T18:28:00Z"/>
          <w:lang w:eastAsia="en-US"/>
          <w:rPrChange w:id="14099" w:author="Robert Pasternak" w:date="2021-09-07T12:47:00Z">
            <w:rPr>
              <w:del w:id="14100" w:author="Robert Pasternak" w:date="2021-06-07T18:28:00Z"/>
              <w:rFonts w:ascii="Times" w:hAnsi="Times" w:cs="Arial"/>
              <w:lang w:eastAsia="en-US"/>
            </w:rPr>
          </w:rPrChange>
        </w:rPr>
        <w:pPrChange w:id="14101" w:author="Robert Pasternak" w:date="2021-07-02T09:13:00Z">
          <w:pPr>
            <w:pStyle w:val="Akapitzlist"/>
            <w:numPr>
              <w:numId w:val="25"/>
            </w:numPr>
            <w:autoSpaceDE w:val="0"/>
            <w:autoSpaceDN w:val="0"/>
            <w:spacing w:line="360" w:lineRule="auto"/>
            <w:ind w:left="360" w:hanging="360"/>
          </w:pPr>
        </w:pPrChange>
      </w:pPr>
      <w:r w:rsidRPr="008416E6">
        <w:rPr>
          <w:lang w:eastAsia="en-US"/>
          <w:rPrChange w:id="14102" w:author="Robert Pasternak" w:date="2021-09-07T12:47:00Z">
            <w:rPr>
              <w:rFonts w:ascii="Times" w:hAnsi="Times" w:cs="Arial"/>
              <w:lang w:eastAsia="en-US"/>
            </w:rPr>
          </w:rPrChange>
        </w:rPr>
        <w:t>Raporty, o których mowa w p</w:t>
      </w:r>
      <w:ins w:id="14103" w:author="Robert Pasternak" w:date="2021-06-17T09:16:00Z">
        <w:r w:rsidR="000D7923" w:rsidRPr="008416E6">
          <w:rPr>
            <w:lang w:eastAsia="en-US"/>
          </w:rPr>
          <w:t>p</w:t>
        </w:r>
      </w:ins>
      <w:r w:rsidRPr="008416E6">
        <w:rPr>
          <w:lang w:eastAsia="en-US"/>
          <w:rPrChange w:id="14104" w:author="Robert Pasternak" w:date="2021-09-07T12:47:00Z">
            <w:rPr>
              <w:rFonts w:ascii="Times" w:hAnsi="Times" w:cs="Arial"/>
              <w:lang w:eastAsia="en-US"/>
            </w:rPr>
          </w:rPrChange>
        </w:rPr>
        <w:t>kt. 10,</w:t>
      </w:r>
      <w:ins w:id="14105" w:author="Piotr Szumlak" w:date="2021-07-09T12:23:00Z">
        <w:r w:rsidR="007836D9" w:rsidRPr="008416E6">
          <w:rPr>
            <w:lang w:eastAsia="en-US"/>
          </w:rPr>
          <w:t xml:space="preserve"> </w:t>
        </w:r>
      </w:ins>
      <w:r w:rsidRPr="008416E6">
        <w:rPr>
          <w:lang w:eastAsia="en-US"/>
          <w:rPrChange w:id="14106" w:author="Robert Pasternak" w:date="2021-09-07T12:47:00Z">
            <w:rPr>
              <w:rFonts w:ascii="Times" w:hAnsi="Times" w:cs="Arial"/>
              <w:lang w:eastAsia="en-US"/>
            </w:rPr>
          </w:rPrChange>
        </w:rPr>
        <w:t xml:space="preserve">muszą być przekazane w formie papierowej </w:t>
      </w:r>
      <w:ins w:id="14107" w:author="Robert Pasternak" w:date="2021-07-12T15:23:00Z">
        <w:r w:rsidR="00CF4621" w:rsidRPr="008416E6">
          <w:rPr>
            <w:lang w:eastAsia="en-US"/>
          </w:rPr>
          <w:br/>
        </w:r>
      </w:ins>
      <w:r w:rsidRPr="008416E6">
        <w:rPr>
          <w:lang w:eastAsia="en-US"/>
          <w:rPrChange w:id="14108" w:author="Robert Pasternak" w:date="2021-09-07T12:47:00Z">
            <w:rPr>
              <w:rFonts w:ascii="Times" w:hAnsi="Times" w:cs="Arial"/>
              <w:lang w:eastAsia="en-US"/>
            </w:rPr>
          </w:rPrChange>
        </w:rPr>
        <w:t xml:space="preserve">(na żądanie Zamawiającego przekazana zostanie również forma elektroniczna Raportu) </w:t>
      </w:r>
      <w:ins w:id="14109" w:author="Robert Pasternak" w:date="2019-08-23T12:00:00Z">
        <w:r w:rsidRPr="008416E6">
          <w:rPr>
            <w:lang w:eastAsia="en-US"/>
            <w:rPrChange w:id="14110" w:author="Robert Pasternak" w:date="2021-09-07T12:47:00Z">
              <w:rPr>
                <w:rFonts w:ascii="Times" w:hAnsi="Times" w:cs="Arial"/>
                <w:lang w:eastAsia="en-US"/>
              </w:rPr>
            </w:rPrChange>
          </w:rPr>
          <w:br/>
        </w:r>
      </w:ins>
      <w:r w:rsidR="009C79E9" w:rsidRPr="008416E6">
        <w:t>do 10 dnia miesiąca następującego po miesiącu, którego raport dotyczy</w:t>
      </w:r>
      <w:r w:rsidRPr="008416E6">
        <w:rPr>
          <w:lang w:eastAsia="en-US"/>
          <w:rPrChange w:id="14111" w:author="Robert Pasternak" w:date="2021-09-07T12:47:00Z">
            <w:rPr>
              <w:rFonts w:ascii="Times" w:hAnsi="Times" w:cs="Arial"/>
              <w:color w:val="000000" w:themeColor="text1"/>
              <w:lang w:eastAsia="en-US"/>
            </w:rPr>
          </w:rPrChange>
        </w:rPr>
        <w:t xml:space="preserve">. </w:t>
      </w:r>
      <w:ins w:id="14112" w:author="Robert Pasternak" w:date="2021-05-12T15:25:00Z">
        <w:r w:rsidRPr="008416E6">
          <w:rPr>
            <w:lang w:eastAsia="en-US"/>
            <w:rPrChange w:id="14113" w:author="Robert Pasternak" w:date="2021-09-07T12:47:00Z">
              <w:rPr>
                <w:rFonts w:ascii="Times" w:hAnsi="Times" w:cs="Arial"/>
                <w:color w:val="000000" w:themeColor="text1"/>
                <w:lang w:eastAsia="en-US"/>
              </w:rPr>
            </w:rPrChange>
          </w:rPr>
          <w:t xml:space="preserve">Dane zawarte </w:t>
        </w:r>
      </w:ins>
      <w:ins w:id="14114" w:author="Robert Pasternak" w:date="2021-06-08T14:16:00Z">
        <w:r w:rsidR="00082B42" w:rsidRPr="008416E6">
          <w:rPr>
            <w:lang w:eastAsia="en-US"/>
            <w:rPrChange w:id="14115" w:author="Robert Pasternak" w:date="2021-09-07T12:47:00Z">
              <w:rPr>
                <w:color w:val="000000" w:themeColor="text1"/>
                <w:lang w:eastAsia="en-US"/>
              </w:rPr>
            </w:rPrChange>
          </w:rPr>
          <w:br/>
        </w:r>
      </w:ins>
      <w:ins w:id="14116" w:author="Robert Pasternak" w:date="2021-05-12T15:25:00Z">
        <w:r w:rsidRPr="008416E6">
          <w:rPr>
            <w:lang w:eastAsia="en-US"/>
            <w:rPrChange w:id="14117" w:author="Robert Pasternak" w:date="2021-09-07T12:47:00Z">
              <w:rPr>
                <w:rFonts w:ascii="Times" w:hAnsi="Times" w:cs="Arial"/>
                <w:color w:val="000000" w:themeColor="text1"/>
                <w:lang w:eastAsia="en-US"/>
              </w:rPr>
            </w:rPrChange>
          </w:rPr>
          <w:t xml:space="preserve">w raporcie miesięcznym muszą być zgodne z danymi zawartymi w raportach dziennych </w:t>
        </w:r>
      </w:ins>
      <w:ins w:id="14118" w:author="Robert Pasternak" w:date="2021-06-08T14:16:00Z">
        <w:r w:rsidR="00082B42" w:rsidRPr="008416E6">
          <w:rPr>
            <w:lang w:eastAsia="en-US"/>
            <w:rPrChange w:id="14119" w:author="Robert Pasternak" w:date="2021-09-07T12:47:00Z">
              <w:rPr>
                <w:color w:val="000000" w:themeColor="text1"/>
                <w:lang w:eastAsia="en-US"/>
              </w:rPr>
            </w:rPrChange>
          </w:rPr>
          <w:br/>
        </w:r>
      </w:ins>
      <w:ins w:id="14120" w:author="Robert Pasternak" w:date="2021-05-12T15:25:00Z">
        <w:r w:rsidRPr="008416E6">
          <w:rPr>
            <w:lang w:eastAsia="en-US"/>
            <w:rPrChange w:id="14121" w:author="Robert Pasternak" w:date="2021-09-07T12:47:00Z">
              <w:rPr>
                <w:rFonts w:ascii="Times" w:hAnsi="Times" w:cs="Arial"/>
                <w:color w:val="000000" w:themeColor="text1"/>
                <w:lang w:eastAsia="en-US"/>
              </w:rPr>
            </w:rPrChange>
          </w:rPr>
          <w:t xml:space="preserve">o których mowa w pkt. 16. </w:t>
        </w:r>
      </w:ins>
      <w:r w:rsidRPr="008416E6">
        <w:rPr>
          <w:lang w:eastAsia="en-US"/>
          <w:rPrChange w:id="14122" w:author="Robert Pasternak" w:date="2021-09-07T12:47:00Z">
            <w:rPr>
              <w:rFonts w:ascii="Times" w:hAnsi="Times" w:cs="Arial"/>
              <w:color w:val="000000" w:themeColor="text1"/>
              <w:lang w:eastAsia="en-US"/>
            </w:rPr>
          </w:rPrChange>
        </w:rPr>
        <w:t xml:space="preserve">Raport, po zaakceptowaniu przez Zamawiającego, jest podstawą do wystawienia </w:t>
      </w:r>
      <w:r w:rsidRPr="008416E6">
        <w:rPr>
          <w:lang w:eastAsia="en-US"/>
          <w:rPrChange w:id="14123" w:author="Robert Pasternak" w:date="2021-09-07T12:47:00Z">
            <w:rPr>
              <w:rFonts w:ascii="Times" w:hAnsi="Times" w:cs="Arial"/>
              <w:lang w:eastAsia="en-US"/>
            </w:rPr>
          </w:rPrChange>
        </w:rPr>
        <w:t>faktury za wykonaną usługę w danym miesiącu.</w:t>
      </w:r>
    </w:p>
    <w:p w14:paraId="4006E03B" w14:textId="77777777" w:rsidR="00361B44" w:rsidRPr="008416E6" w:rsidRDefault="00361B44">
      <w:pPr>
        <w:pStyle w:val="Akapitzlist"/>
        <w:numPr>
          <w:ilvl w:val="0"/>
          <w:numId w:val="25"/>
        </w:numPr>
        <w:autoSpaceDE w:val="0"/>
        <w:autoSpaceDN w:val="0"/>
        <w:spacing w:line="312" w:lineRule="auto"/>
        <w:rPr>
          <w:rPrChange w:id="14124" w:author="Robert Pasternak" w:date="2021-09-07T12:47:00Z">
            <w:rPr>
              <w:rFonts w:ascii="Times" w:hAnsi="Times" w:cs="Arial"/>
            </w:rPr>
          </w:rPrChange>
        </w:rPr>
        <w:pPrChange w:id="14125" w:author="Robert Pasternak" w:date="2021-07-02T09:13:00Z">
          <w:pPr>
            <w:autoSpaceDE w:val="0"/>
            <w:autoSpaceDN w:val="0"/>
            <w:spacing w:line="360" w:lineRule="auto"/>
          </w:pPr>
        </w:pPrChange>
      </w:pPr>
    </w:p>
    <w:p w14:paraId="62D510BF" w14:textId="77777777" w:rsidR="00361B44" w:rsidRPr="008416E6" w:rsidRDefault="00E11DE4">
      <w:pPr>
        <w:numPr>
          <w:ilvl w:val="0"/>
          <w:numId w:val="25"/>
        </w:numPr>
        <w:autoSpaceDE w:val="0"/>
        <w:autoSpaceDN w:val="0"/>
        <w:spacing w:line="312" w:lineRule="auto"/>
        <w:rPr>
          <w:rPrChange w:id="14126" w:author="Robert Pasternak" w:date="2021-09-07T12:47:00Z">
            <w:rPr>
              <w:rFonts w:ascii="Times" w:hAnsi="Times" w:cs="Arial"/>
            </w:rPr>
          </w:rPrChange>
        </w:rPr>
        <w:pPrChange w:id="14127" w:author="Robert Pasternak" w:date="2021-07-02T09:13:00Z">
          <w:pPr>
            <w:numPr>
              <w:numId w:val="25"/>
            </w:numPr>
            <w:autoSpaceDE w:val="0"/>
            <w:autoSpaceDN w:val="0"/>
            <w:spacing w:line="360" w:lineRule="auto"/>
            <w:ind w:left="360" w:hanging="360"/>
          </w:pPr>
        </w:pPrChange>
      </w:pPr>
      <w:r w:rsidRPr="008416E6">
        <w:rPr>
          <w:rPrChange w:id="14128" w:author="Robert Pasternak" w:date="2021-09-07T12:47:00Z">
            <w:rPr>
              <w:rFonts w:ascii="Times" w:hAnsi="Times" w:cs="Arial"/>
            </w:rPr>
          </w:rPrChange>
        </w:rPr>
        <w:t>W celu potwierdzenia prawidłowo prowadzonej gospodarki odpadami komunalnymi, Wykonawca przedstawi wraz z raportami miesięcznymi,</w:t>
      </w:r>
      <w:ins w:id="14129" w:author="Piotr Szumlak" w:date="2021-07-09T10:51:00Z">
        <w:r w:rsidR="008B6E9E" w:rsidRPr="008416E6">
          <w:t xml:space="preserve"> </w:t>
        </w:r>
      </w:ins>
      <w:r w:rsidRPr="008416E6">
        <w:rPr>
          <w:rPrChange w:id="14130" w:author="Robert Pasternak" w:date="2021-09-07T12:47:00Z">
            <w:rPr>
              <w:rFonts w:ascii="Times" w:hAnsi="Times" w:cs="Arial"/>
            </w:rPr>
          </w:rPrChange>
        </w:rPr>
        <w:t>o których mowa w p</w:t>
      </w:r>
      <w:ins w:id="14131" w:author="Robert Pasternak" w:date="2021-06-17T09:16:00Z">
        <w:r w:rsidR="000D7923" w:rsidRPr="008416E6">
          <w:t>p</w:t>
        </w:r>
      </w:ins>
      <w:r w:rsidRPr="008416E6">
        <w:rPr>
          <w:rPrChange w:id="14132" w:author="Robert Pasternak" w:date="2021-09-07T12:47:00Z">
            <w:rPr>
              <w:rFonts w:ascii="Times" w:hAnsi="Times" w:cs="Arial"/>
            </w:rPr>
          </w:rPrChange>
        </w:rPr>
        <w:t xml:space="preserve">kt. 10, </w:t>
      </w:r>
      <w:r w:rsidRPr="008416E6">
        <w:rPr>
          <w:rPrChange w:id="14133" w:author="Robert Pasternak" w:date="2021-09-07T12:47:00Z">
            <w:rPr>
              <w:rFonts w:ascii="Times" w:hAnsi="Times" w:cs="Arial"/>
            </w:rPr>
          </w:rPrChange>
        </w:rPr>
        <w:br/>
        <w:t>w formie papierowej kopie:</w:t>
      </w:r>
    </w:p>
    <w:p w14:paraId="22F05D02" w14:textId="77777777" w:rsidR="00361B44" w:rsidRPr="008416E6" w:rsidRDefault="00E11DE4">
      <w:pPr>
        <w:pStyle w:val="Akapitzlist"/>
        <w:numPr>
          <w:ilvl w:val="0"/>
          <w:numId w:val="10"/>
        </w:numPr>
        <w:tabs>
          <w:tab w:val="left" w:pos="709"/>
        </w:tabs>
        <w:autoSpaceDE w:val="0"/>
        <w:autoSpaceDN w:val="0"/>
        <w:spacing w:line="312" w:lineRule="auto"/>
        <w:rPr>
          <w:rPrChange w:id="14134" w:author="Robert Pasternak" w:date="2021-09-07T12:47:00Z">
            <w:rPr>
              <w:rFonts w:ascii="Times" w:hAnsi="Times" w:cs="Arial"/>
            </w:rPr>
          </w:rPrChange>
        </w:rPr>
        <w:pPrChange w:id="14135" w:author="Robert Pasternak" w:date="2021-07-02T09:43:00Z">
          <w:pPr>
            <w:pStyle w:val="Akapitzlist"/>
            <w:numPr>
              <w:numId w:val="10"/>
            </w:numPr>
            <w:tabs>
              <w:tab w:val="left" w:pos="709"/>
            </w:tabs>
            <w:autoSpaceDE w:val="0"/>
            <w:autoSpaceDN w:val="0"/>
            <w:spacing w:line="360" w:lineRule="auto"/>
            <w:ind w:hanging="360"/>
          </w:pPr>
        </w:pPrChange>
      </w:pPr>
      <w:r w:rsidRPr="008416E6">
        <w:rPr>
          <w:rPrChange w:id="14136" w:author="Robert Pasternak" w:date="2021-09-07T12:47:00Z">
            <w:rPr>
              <w:rFonts w:ascii="Times" w:hAnsi="Times" w:cs="Arial"/>
            </w:rPr>
          </w:rPrChange>
        </w:rPr>
        <w:t xml:space="preserve"> kart ewidencji odpadów,</w:t>
      </w:r>
    </w:p>
    <w:p w14:paraId="7A2CE599" w14:textId="77777777" w:rsidR="00361B44" w:rsidRPr="008416E6" w:rsidRDefault="00E11DE4">
      <w:pPr>
        <w:pStyle w:val="Akapitzlist"/>
        <w:numPr>
          <w:ilvl w:val="0"/>
          <w:numId w:val="10"/>
        </w:numPr>
        <w:tabs>
          <w:tab w:val="left" w:pos="709"/>
        </w:tabs>
        <w:autoSpaceDE w:val="0"/>
        <w:autoSpaceDN w:val="0"/>
        <w:spacing w:line="312" w:lineRule="auto"/>
        <w:rPr>
          <w:rPrChange w:id="14137" w:author="Robert Pasternak" w:date="2021-09-07T12:47:00Z">
            <w:rPr>
              <w:rFonts w:ascii="Times" w:hAnsi="Times" w:cs="Arial"/>
            </w:rPr>
          </w:rPrChange>
        </w:rPr>
        <w:pPrChange w:id="14138" w:author="Robert Pasternak" w:date="2021-05-13T11:34:00Z">
          <w:pPr>
            <w:pStyle w:val="Akapitzlist"/>
            <w:numPr>
              <w:numId w:val="10"/>
            </w:numPr>
            <w:tabs>
              <w:tab w:val="left" w:pos="709"/>
            </w:tabs>
            <w:autoSpaceDE w:val="0"/>
            <w:autoSpaceDN w:val="0"/>
            <w:spacing w:line="360" w:lineRule="auto"/>
            <w:ind w:hanging="360"/>
          </w:pPr>
        </w:pPrChange>
      </w:pPr>
      <w:r w:rsidRPr="008416E6">
        <w:rPr>
          <w:rPrChange w:id="14139" w:author="Robert Pasternak" w:date="2021-09-07T12:47:00Z">
            <w:rPr>
              <w:rFonts w:ascii="Times" w:hAnsi="Times" w:cs="Arial"/>
            </w:rPr>
          </w:rPrChange>
        </w:rPr>
        <w:t>dowodów dostarczania odpadów do </w:t>
      </w:r>
      <w:del w:id="14140" w:author="Robert Pasternak" w:date="2021-05-12T13:44:00Z">
        <w:r w:rsidRPr="008416E6">
          <w:rPr>
            <w:rPrChange w:id="14141" w:author="Robert Pasternak" w:date="2021-09-07T12:47:00Z">
              <w:rPr>
                <w:rFonts w:ascii="Times" w:hAnsi="Times" w:cs="Arial"/>
              </w:rPr>
            </w:rPrChange>
          </w:rPr>
          <w:delText>RIPOK</w:delText>
        </w:r>
      </w:del>
      <w:ins w:id="14142" w:author="Robert Pasternak" w:date="2021-05-12T13:44:00Z">
        <w:r w:rsidRPr="008416E6">
          <w:rPr>
            <w:rPrChange w:id="14143" w:author="Robert Pasternak" w:date="2021-09-07T12:47:00Z">
              <w:rPr>
                <w:rFonts w:ascii="Times" w:hAnsi="Times" w:cs="Arial"/>
              </w:rPr>
            </w:rPrChange>
          </w:rPr>
          <w:t>instalacji komunalnej</w:t>
        </w:r>
      </w:ins>
      <w:r w:rsidRPr="008416E6">
        <w:rPr>
          <w:rPrChange w:id="14144" w:author="Robert Pasternak" w:date="2021-09-07T12:47:00Z">
            <w:rPr>
              <w:rFonts w:ascii="Times" w:hAnsi="Times" w:cs="Arial"/>
            </w:rPr>
          </w:rPrChange>
        </w:rPr>
        <w:t>, tj. karty przekazania odpadów,</w:t>
      </w:r>
    </w:p>
    <w:p w14:paraId="2771108D" w14:textId="77777777" w:rsidR="00361B44" w:rsidRPr="008416E6" w:rsidRDefault="00E11DE4">
      <w:pPr>
        <w:pStyle w:val="Akapitzlist"/>
        <w:numPr>
          <w:ilvl w:val="0"/>
          <w:numId w:val="10"/>
        </w:numPr>
        <w:tabs>
          <w:tab w:val="left" w:pos="709"/>
        </w:tabs>
        <w:autoSpaceDE w:val="0"/>
        <w:autoSpaceDN w:val="0"/>
        <w:spacing w:line="312" w:lineRule="auto"/>
        <w:rPr>
          <w:ins w:id="14145" w:author="Robert Pasternak" w:date="2021-05-12T13:44:00Z"/>
          <w:rPrChange w:id="14146" w:author="Robert Pasternak" w:date="2021-09-07T12:47:00Z">
            <w:rPr>
              <w:ins w:id="14147" w:author="Robert Pasternak" w:date="2021-05-12T13:44:00Z"/>
              <w:rFonts w:ascii="Times" w:hAnsi="Times" w:cs="Arial"/>
            </w:rPr>
          </w:rPrChange>
        </w:rPr>
        <w:pPrChange w:id="14148" w:author="Robert Pasternak" w:date="2021-05-13T11:34:00Z">
          <w:pPr>
            <w:pStyle w:val="Akapitzlist"/>
            <w:numPr>
              <w:numId w:val="10"/>
            </w:numPr>
            <w:tabs>
              <w:tab w:val="left" w:pos="709"/>
            </w:tabs>
            <w:autoSpaceDE w:val="0"/>
            <w:autoSpaceDN w:val="0"/>
            <w:spacing w:line="360" w:lineRule="auto"/>
            <w:ind w:hanging="360"/>
          </w:pPr>
        </w:pPrChange>
      </w:pPr>
      <w:r w:rsidRPr="008416E6">
        <w:rPr>
          <w:rPrChange w:id="14149" w:author="Robert Pasternak" w:date="2021-09-07T12:47:00Z">
            <w:rPr>
              <w:rFonts w:ascii="Times" w:hAnsi="Times" w:cs="Arial"/>
            </w:rPr>
          </w:rPrChange>
        </w:rPr>
        <w:t>dowodów dostarczania</w:t>
      </w:r>
      <w:ins w:id="14150" w:author="Robert Pasternak" w:date="2021-05-12T13:44:00Z">
        <w:r w:rsidRPr="008416E6">
          <w:rPr>
            <w:rPrChange w:id="14151" w:author="Robert Pasternak" w:date="2021-09-07T12:47:00Z">
              <w:rPr>
                <w:rFonts w:ascii="Times" w:hAnsi="Times" w:cs="Arial"/>
              </w:rPr>
            </w:rPrChange>
          </w:rPr>
          <w:t xml:space="preserve"> odpadów</w:t>
        </w:r>
      </w:ins>
      <w:r w:rsidRPr="008416E6">
        <w:rPr>
          <w:rPrChange w:id="14152" w:author="Robert Pasternak" w:date="2021-09-07T12:47:00Z">
            <w:rPr>
              <w:rFonts w:ascii="Times" w:hAnsi="Times" w:cs="Arial"/>
            </w:rPr>
          </w:rPrChange>
        </w:rPr>
        <w:t xml:space="preserve"> do instalacji odzysku, unieszkodliwiania, tj. karty przekazania odpadów</w:t>
      </w:r>
      <w:ins w:id="14153" w:author="Robert Pasternak" w:date="2021-05-12T13:44:00Z">
        <w:r w:rsidRPr="008416E6">
          <w:rPr>
            <w:rPrChange w:id="14154" w:author="Robert Pasternak" w:date="2021-09-07T12:47:00Z">
              <w:rPr>
                <w:rFonts w:ascii="Times" w:hAnsi="Times" w:cs="Arial"/>
              </w:rPr>
            </w:rPrChange>
          </w:rPr>
          <w:t>,</w:t>
        </w:r>
      </w:ins>
    </w:p>
    <w:p w14:paraId="3794AF57" w14:textId="77777777" w:rsidR="00361B44" w:rsidRPr="008416E6" w:rsidRDefault="00E11DE4">
      <w:pPr>
        <w:pStyle w:val="Akapitzlist"/>
        <w:numPr>
          <w:ilvl w:val="0"/>
          <w:numId w:val="10"/>
        </w:numPr>
        <w:tabs>
          <w:tab w:val="left" w:pos="709"/>
        </w:tabs>
        <w:autoSpaceDE w:val="0"/>
        <w:autoSpaceDN w:val="0"/>
        <w:spacing w:line="312" w:lineRule="auto"/>
        <w:rPr>
          <w:rPrChange w:id="14155" w:author="Robert Pasternak" w:date="2021-09-07T12:47:00Z">
            <w:rPr>
              <w:rFonts w:ascii="Times" w:hAnsi="Times" w:cs="Arial"/>
            </w:rPr>
          </w:rPrChange>
        </w:rPr>
        <w:pPrChange w:id="14156" w:author="Robert Pasternak" w:date="2021-05-13T11:34:00Z">
          <w:pPr>
            <w:pStyle w:val="Akapitzlist"/>
            <w:numPr>
              <w:numId w:val="10"/>
            </w:numPr>
            <w:tabs>
              <w:tab w:val="left" w:pos="709"/>
            </w:tabs>
            <w:autoSpaceDE w:val="0"/>
            <w:autoSpaceDN w:val="0"/>
            <w:spacing w:line="360" w:lineRule="auto"/>
            <w:ind w:hanging="360"/>
          </w:pPr>
        </w:pPrChange>
      </w:pPr>
      <w:ins w:id="14157" w:author="Robert Pasternak" w:date="2021-05-12T13:46:00Z">
        <w:r w:rsidRPr="008416E6">
          <w:rPr>
            <w:rPrChange w:id="14158" w:author="Robert Pasternak" w:date="2021-09-07T12:47:00Z">
              <w:rPr>
                <w:rFonts w:ascii="Times" w:hAnsi="Times" w:cs="Arial"/>
              </w:rPr>
            </w:rPrChange>
          </w:rPr>
          <w:t>dokumentów</w:t>
        </w:r>
      </w:ins>
      <w:ins w:id="14159" w:author="Robert Pasternak" w:date="2021-05-12T13:44:00Z">
        <w:r w:rsidRPr="008416E6">
          <w:rPr>
            <w:rPrChange w:id="14160" w:author="Robert Pasternak" w:date="2021-09-07T12:47:00Z">
              <w:rPr>
                <w:rFonts w:ascii="Times" w:hAnsi="Times" w:cs="Arial"/>
              </w:rPr>
            </w:rPrChange>
          </w:rPr>
          <w:t xml:space="preserve"> z ważenia pojazd</w:t>
        </w:r>
      </w:ins>
      <w:ins w:id="14161" w:author="Robert Pasternak" w:date="2021-05-12T13:45:00Z">
        <w:r w:rsidRPr="008416E6">
          <w:rPr>
            <w:rPrChange w:id="14162" w:author="Robert Pasternak" w:date="2021-09-07T12:47:00Z">
              <w:rPr>
                <w:rFonts w:ascii="Times" w:hAnsi="Times" w:cs="Arial"/>
              </w:rPr>
            </w:rPrChange>
          </w:rPr>
          <w:t>ów</w:t>
        </w:r>
      </w:ins>
      <w:ins w:id="14163" w:author="Robert Pasternak" w:date="2021-05-12T13:46:00Z">
        <w:r w:rsidRPr="008416E6">
          <w:rPr>
            <w:rPrChange w:id="14164" w:author="Robert Pasternak" w:date="2021-09-07T12:47:00Z">
              <w:rPr>
                <w:rFonts w:ascii="Times" w:hAnsi="Times" w:cs="Arial"/>
              </w:rPr>
            </w:rPrChange>
          </w:rPr>
          <w:t xml:space="preserve">- </w:t>
        </w:r>
      </w:ins>
      <w:del w:id="14165" w:author="Robert Pasternak" w:date="2021-05-12T13:46:00Z">
        <w:r w:rsidRPr="008416E6">
          <w:rPr>
            <w:rPrChange w:id="14166" w:author="Robert Pasternak" w:date="2021-09-07T12:47:00Z">
              <w:rPr>
                <w:rFonts w:ascii="Times" w:hAnsi="Times" w:cs="Arial"/>
              </w:rPr>
            </w:rPrChange>
          </w:rPr>
          <w:delText>.</w:delText>
        </w:r>
      </w:del>
      <w:ins w:id="14167" w:author="Robert Pasternak" w:date="2021-05-12T13:46:00Z">
        <w:r w:rsidR="00E3148B" w:rsidRPr="008416E6">
          <w:t xml:space="preserve">dokument wagowy powinien zawierać: </w:t>
        </w:r>
      </w:ins>
      <w:ins w:id="14168" w:author="Piotr Szumlak" w:date="2021-07-09T10:53:00Z">
        <w:r w:rsidR="008B6E9E" w:rsidRPr="008416E6">
          <w:br/>
        </w:r>
      </w:ins>
      <w:ins w:id="14169" w:author="Robert Pasternak" w:date="2021-05-12T13:46:00Z">
        <w:r w:rsidR="00E3148B" w:rsidRPr="008416E6">
          <w:t>nr rejestracyjny</w:t>
        </w:r>
      </w:ins>
      <w:ins w:id="14170" w:author="Robert Pasternak" w:date="2021-07-02T09:44:00Z">
        <w:r w:rsidR="00305D93" w:rsidRPr="008416E6">
          <w:t xml:space="preserve"> ważonego pojazdu</w:t>
        </w:r>
      </w:ins>
      <w:ins w:id="14171" w:author="Robert Pasternak" w:date="2021-05-12T13:46:00Z">
        <w:r w:rsidR="00E3148B" w:rsidRPr="008416E6">
          <w:t xml:space="preserve">, rodzaj  zbieranego odpadu, wagę zebranego odpadu, data i godzinę ważenia odpadów, informację że odpady zostały odebrane </w:t>
        </w:r>
      </w:ins>
      <w:ins w:id="14172" w:author="Piotr Szumlak" w:date="2021-07-09T10:53:00Z">
        <w:r w:rsidR="008B6E9E" w:rsidRPr="008416E6">
          <w:br/>
        </w:r>
      </w:ins>
      <w:ins w:id="14173" w:author="Robert Pasternak" w:date="2021-05-12T13:46:00Z">
        <w:r w:rsidR="00E3148B" w:rsidRPr="008416E6">
          <w:t>z nieruchomości zamieszkałych na terenie Gminy Ostrowiec Świętokrzyski</w:t>
        </w:r>
      </w:ins>
    </w:p>
    <w:p w14:paraId="5E176655" w14:textId="77777777" w:rsidR="00361B44" w:rsidRPr="008416E6" w:rsidRDefault="00E11DE4">
      <w:pPr>
        <w:tabs>
          <w:tab w:val="left" w:pos="709"/>
        </w:tabs>
        <w:autoSpaceDE w:val="0"/>
        <w:autoSpaceDN w:val="0"/>
        <w:spacing w:line="312" w:lineRule="auto"/>
        <w:rPr>
          <w:del w:id="14174" w:author="Robert Pasternak" w:date="2021-06-07T18:28:00Z"/>
        </w:rPr>
        <w:pPrChange w:id="14175" w:author="Robert Pasternak" w:date="2021-06-07T18:28:00Z">
          <w:pPr>
            <w:suppressAutoHyphens/>
            <w:spacing w:line="360" w:lineRule="auto"/>
          </w:pPr>
        </w:pPrChange>
      </w:pPr>
      <w:r w:rsidRPr="008416E6">
        <w:rPr>
          <w:rPrChange w:id="14176" w:author="Robert Pasternak" w:date="2021-09-07T12:47:00Z">
            <w:rPr>
              <w:rFonts w:ascii="Times" w:hAnsi="Times" w:cs="Arial"/>
            </w:rPr>
          </w:rPrChange>
        </w:rPr>
        <w:t>Na żądanie Zamawiającego, Wykonawca przekaże również formę elektroniczną powyższych dokumentów. Wykonawca przedstawi</w:t>
      </w:r>
      <w:del w:id="14177" w:author="Robert Pasternak" w:date="2021-07-02T09:44:00Z">
        <w:r w:rsidRPr="008416E6">
          <w:rPr>
            <w:rPrChange w:id="14178" w:author="Robert Pasternak" w:date="2021-09-07T12:47:00Z">
              <w:rPr>
                <w:rFonts w:ascii="Times" w:hAnsi="Times" w:cs="Arial"/>
              </w:rPr>
            </w:rPrChange>
          </w:rPr>
          <w:delText>a</w:delText>
        </w:r>
      </w:del>
      <w:r w:rsidRPr="008416E6">
        <w:rPr>
          <w:rPrChange w:id="14179" w:author="Robert Pasternak" w:date="2021-09-07T12:47:00Z">
            <w:rPr>
              <w:rFonts w:ascii="Times" w:hAnsi="Times" w:cs="Arial"/>
            </w:rPr>
          </w:rPrChange>
        </w:rPr>
        <w:t xml:space="preserve"> i przeka</w:t>
      </w:r>
      <w:ins w:id="14180" w:author="Robert Pasternak" w:date="2021-07-02T09:44:00Z">
        <w:r w:rsidR="00305D93" w:rsidRPr="008416E6">
          <w:t>że</w:t>
        </w:r>
      </w:ins>
      <w:del w:id="14181" w:author="Robert Pasternak" w:date="2021-07-02T09:44:00Z">
        <w:r w:rsidRPr="008416E6">
          <w:rPr>
            <w:rPrChange w:id="14182" w:author="Robert Pasternak" w:date="2021-09-07T12:47:00Z">
              <w:rPr>
                <w:rFonts w:ascii="Times" w:hAnsi="Times" w:cs="Arial"/>
              </w:rPr>
            </w:rPrChange>
          </w:rPr>
          <w:delText>zuje</w:delText>
        </w:r>
      </w:del>
      <w:r w:rsidRPr="008416E6">
        <w:rPr>
          <w:rPrChange w:id="14183" w:author="Robert Pasternak" w:date="2021-09-07T12:47:00Z">
            <w:rPr>
              <w:rFonts w:ascii="Times" w:hAnsi="Times" w:cs="Arial"/>
            </w:rPr>
          </w:rPrChange>
        </w:rPr>
        <w:t xml:space="preserve"> dokumenty </w:t>
      </w:r>
      <w:ins w:id="14184" w:author="Robert Pasternak" w:date="2021-07-02T09:46:00Z">
        <w:r w:rsidR="00305D93" w:rsidRPr="008416E6">
          <w:t xml:space="preserve">potwierdzające </w:t>
        </w:r>
      </w:ins>
      <w:del w:id="14185" w:author="Robert Pasternak" w:date="2021-07-02T09:46:00Z">
        <w:r w:rsidRPr="008416E6">
          <w:rPr>
            <w:rPrChange w:id="14186" w:author="Robert Pasternak" w:date="2021-09-07T12:47:00Z">
              <w:rPr>
                <w:rFonts w:ascii="Times" w:hAnsi="Times" w:cs="Arial"/>
              </w:rPr>
            </w:rPrChange>
          </w:rPr>
          <w:delText xml:space="preserve">za miesiąc </w:delText>
        </w:r>
      </w:del>
      <w:r w:rsidRPr="008416E6">
        <w:rPr>
          <w:rPrChange w:id="14187" w:author="Robert Pasternak" w:date="2021-09-07T12:47:00Z">
            <w:rPr>
              <w:rFonts w:ascii="Times" w:hAnsi="Times" w:cs="Arial"/>
            </w:rPr>
          </w:rPrChange>
        </w:rPr>
        <w:t>przekazani</w:t>
      </w:r>
      <w:ins w:id="14188" w:author="Robert Pasternak" w:date="2021-07-02T09:46:00Z">
        <w:r w:rsidR="00305D93" w:rsidRPr="008416E6">
          <w:t>e</w:t>
        </w:r>
      </w:ins>
      <w:del w:id="14189" w:author="Robert Pasternak" w:date="2021-07-02T09:46:00Z">
        <w:r w:rsidRPr="008416E6">
          <w:rPr>
            <w:rPrChange w:id="14190" w:author="Robert Pasternak" w:date="2021-09-07T12:47:00Z">
              <w:rPr>
                <w:rFonts w:ascii="Times" w:hAnsi="Times" w:cs="Arial"/>
              </w:rPr>
            </w:rPrChange>
          </w:rPr>
          <w:delText>a</w:delText>
        </w:r>
      </w:del>
      <w:r w:rsidRPr="008416E6">
        <w:rPr>
          <w:rPrChange w:id="14191" w:author="Robert Pasternak" w:date="2021-09-07T12:47:00Z">
            <w:rPr>
              <w:rFonts w:ascii="Times" w:hAnsi="Times" w:cs="Arial"/>
            </w:rPr>
          </w:rPrChange>
        </w:rPr>
        <w:t xml:space="preserve"> odpad</w:t>
      </w:r>
      <w:ins w:id="14192" w:author="Robert Pasternak" w:date="2021-07-02T09:46:00Z">
        <w:r w:rsidR="00305D93" w:rsidRPr="008416E6">
          <w:t>ów</w:t>
        </w:r>
      </w:ins>
      <w:ins w:id="14193" w:author="Piotr Szumlak" w:date="2021-07-09T10:53:00Z">
        <w:r w:rsidR="008B6E9E" w:rsidRPr="008416E6">
          <w:t xml:space="preserve"> </w:t>
        </w:r>
      </w:ins>
      <w:del w:id="14194" w:author="Robert Pasternak" w:date="2021-07-02T09:46:00Z">
        <w:r w:rsidRPr="008416E6">
          <w:rPr>
            <w:rPrChange w:id="14195" w:author="Robert Pasternak" w:date="2021-09-07T12:47:00Z">
              <w:rPr>
                <w:rFonts w:ascii="Times" w:hAnsi="Times" w:cs="Arial"/>
              </w:rPr>
            </w:rPrChange>
          </w:rPr>
          <w:delText>u</w:delText>
        </w:r>
      </w:del>
      <w:del w:id="14196" w:author="Robert Pasternak" w:date="2019-08-23T12:00:00Z">
        <w:r w:rsidRPr="008416E6">
          <w:rPr>
            <w:rPrChange w:id="14197" w:author="Robert Pasternak" w:date="2021-09-07T12:47:00Z">
              <w:rPr>
                <w:rFonts w:ascii="Times" w:hAnsi="Times" w:cs="Arial"/>
              </w:rPr>
            </w:rPrChange>
          </w:rPr>
          <w:br/>
        </w:r>
      </w:del>
      <w:r w:rsidRPr="008416E6">
        <w:rPr>
          <w:rPrChange w:id="14198" w:author="Robert Pasternak" w:date="2021-09-07T12:47:00Z">
            <w:rPr>
              <w:rFonts w:ascii="Times" w:hAnsi="Times" w:cs="Arial"/>
            </w:rPr>
          </w:rPrChange>
        </w:rPr>
        <w:t>wraz z raportami miesięcznymi.</w:t>
      </w:r>
    </w:p>
    <w:p w14:paraId="42BDC0E4" w14:textId="77777777" w:rsidR="00361B44" w:rsidRPr="008416E6" w:rsidRDefault="00361B44">
      <w:pPr>
        <w:tabs>
          <w:tab w:val="left" w:pos="709"/>
        </w:tabs>
        <w:autoSpaceDE w:val="0"/>
        <w:autoSpaceDN w:val="0"/>
        <w:spacing w:line="312" w:lineRule="auto"/>
        <w:rPr>
          <w:rPrChange w:id="14199" w:author="Robert Pasternak" w:date="2021-09-07T12:47:00Z">
            <w:rPr>
              <w:rFonts w:ascii="Times" w:hAnsi="Times"/>
            </w:rPr>
          </w:rPrChange>
        </w:rPr>
        <w:pPrChange w:id="14200" w:author="Robert Pasternak" w:date="2021-06-07T18:28:00Z">
          <w:pPr>
            <w:suppressAutoHyphens/>
            <w:spacing w:line="360" w:lineRule="auto"/>
          </w:pPr>
        </w:pPrChange>
      </w:pPr>
    </w:p>
    <w:p w14:paraId="049DC7E5" w14:textId="77777777" w:rsidR="00361B44" w:rsidRPr="008416E6" w:rsidRDefault="00E11DE4">
      <w:pPr>
        <w:pStyle w:val="Akapitzlist"/>
        <w:numPr>
          <w:ilvl w:val="0"/>
          <w:numId w:val="25"/>
        </w:numPr>
        <w:autoSpaceDE w:val="0"/>
        <w:autoSpaceDN w:val="0"/>
        <w:spacing w:line="312" w:lineRule="auto"/>
        <w:rPr>
          <w:bCs/>
          <w:rPrChange w:id="14201" w:author="Robert Pasternak" w:date="2021-09-07T12:47:00Z">
            <w:rPr>
              <w:rFonts w:ascii="Times" w:hAnsi="Times" w:cs="Arial"/>
              <w:bCs/>
            </w:rPr>
          </w:rPrChange>
        </w:rPr>
        <w:pPrChange w:id="14202" w:author="Robert Pasternak" w:date="2021-07-02T09:13:00Z">
          <w:pPr>
            <w:pStyle w:val="Akapitzlist"/>
            <w:numPr>
              <w:numId w:val="25"/>
            </w:numPr>
            <w:autoSpaceDE w:val="0"/>
            <w:autoSpaceDN w:val="0"/>
            <w:spacing w:line="360" w:lineRule="auto"/>
            <w:ind w:left="360" w:hanging="360"/>
          </w:pPr>
        </w:pPrChange>
      </w:pPr>
      <w:r w:rsidRPr="008416E6">
        <w:rPr>
          <w:rPrChange w:id="14203" w:author="Robert Pasternak" w:date="2021-09-07T12:47:00Z">
            <w:rPr>
              <w:rFonts w:ascii="Times" w:hAnsi="Times" w:cs="Arial"/>
            </w:rPr>
          </w:rPrChange>
        </w:rPr>
        <w:t>Wykonawca w czasie odbioru odpadów komunalnych od właścicieli nieruchomości,</w:t>
      </w:r>
      <w:r w:rsidRPr="008416E6">
        <w:rPr>
          <w:rPrChange w:id="14204" w:author="Robert Pasternak" w:date="2021-09-07T12:47:00Z">
            <w:rPr>
              <w:rFonts w:ascii="Times" w:hAnsi="Times" w:cs="Arial"/>
            </w:rPr>
          </w:rPrChange>
        </w:rPr>
        <w:br/>
        <w:t>na których zamieszkują mieszkańcy,</w:t>
      </w:r>
      <w:ins w:id="14205" w:author="Piotr Szumlak" w:date="2021-07-09T10:53:00Z">
        <w:r w:rsidR="008B6E9E" w:rsidRPr="008416E6">
          <w:t xml:space="preserve"> </w:t>
        </w:r>
      </w:ins>
      <w:r w:rsidRPr="008416E6">
        <w:rPr>
          <w:rPrChange w:id="14206" w:author="Robert Pasternak" w:date="2021-09-07T12:47:00Z">
            <w:rPr>
              <w:rFonts w:ascii="Times" w:hAnsi="Times" w:cs="Arial"/>
            </w:rPr>
          </w:rPrChange>
        </w:rPr>
        <w:t xml:space="preserve">jest zobowiązany dokumentować wszelkie przypadki zbierania odpadów komunalnych niezgodnie z obowiązującym Regulaminem oraz w inny niż zadeklarowany przez właściciela nieruchomości sposób. </w:t>
      </w:r>
      <w:del w:id="14207" w:author="Robert Pasternak" w:date="2021-06-21T10:31:00Z">
        <w:r w:rsidRPr="008416E6">
          <w:rPr>
            <w:rPrChange w:id="14208" w:author="Robert Pasternak" w:date="2021-09-07T12:47:00Z">
              <w:rPr>
                <w:rFonts w:ascii="Times" w:hAnsi="Times" w:cs="Arial"/>
              </w:rPr>
            </w:rPrChange>
          </w:rPr>
          <w:delText>W przypadku stwierdzenia ww.nieprawidłowości Wykonawca na tę okoliczność sporządzi p</w:delText>
        </w:r>
      </w:del>
      <w:ins w:id="14209" w:author="Robert Pasternak" w:date="2021-06-21T10:31:00Z">
        <w:r w:rsidR="00D6422B" w:rsidRPr="008416E6">
          <w:t>P</w:t>
        </w:r>
      </w:ins>
      <w:r w:rsidRPr="008416E6">
        <w:rPr>
          <w:rPrChange w:id="14210" w:author="Robert Pasternak" w:date="2021-09-07T12:47:00Z">
            <w:rPr>
              <w:rFonts w:ascii="Times" w:hAnsi="Times" w:cs="Arial"/>
            </w:rPr>
          </w:rPrChange>
        </w:rPr>
        <w:t>rotokół</w:t>
      </w:r>
      <w:ins w:id="14211" w:author="Robert Pasternak" w:date="2021-06-21T10:31:00Z">
        <w:r w:rsidR="00D6422B" w:rsidRPr="008416E6">
          <w:t xml:space="preserve"> zbiorczy </w:t>
        </w:r>
      </w:ins>
      <w:ins w:id="14212" w:author="Robert Pasternak" w:date="2021-06-21T10:32:00Z">
        <w:r w:rsidR="00D6422B" w:rsidRPr="008416E6">
          <w:t>ze stwierdzenia powyższych nieprawidłowości</w:t>
        </w:r>
      </w:ins>
      <w:r w:rsidRPr="008416E6">
        <w:rPr>
          <w:rPrChange w:id="14213" w:author="Robert Pasternak" w:date="2021-09-07T12:47:00Z">
            <w:rPr>
              <w:rFonts w:ascii="Times" w:hAnsi="Times" w:cs="Arial"/>
            </w:rPr>
          </w:rPrChange>
        </w:rPr>
        <w:t xml:space="preserve">, </w:t>
      </w:r>
      <w:del w:id="14214" w:author="Robert Pasternak" w:date="2021-06-21T10:32:00Z">
        <w:r w:rsidRPr="008416E6">
          <w:rPr>
            <w:rPrChange w:id="14215" w:author="Robert Pasternak" w:date="2021-09-07T12:47:00Z">
              <w:rPr>
                <w:rFonts w:ascii="Times" w:hAnsi="Times" w:cs="Arial"/>
              </w:rPr>
            </w:rPrChange>
          </w:rPr>
          <w:delText>który</w:delText>
        </w:r>
      </w:del>
      <w:ins w:id="14216" w:author="Robert Pasternak" w:date="2021-06-21T10:32:00Z">
        <w:r w:rsidR="00D6422B" w:rsidRPr="008416E6">
          <w:t>Wykonawca</w:t>
        </w:r>
      </w:ins>
      <w:r w:rsidRPr="008416E6">
        <w:rPr>
          <w:rPrChange w:id="14217" w:author="Robert Pasternak" w:date="2021-09-07T12:47:00Z">
            <w:rPr>
              <w:rFonts w:ascii="Times" w:hAnsi="Times" w:cs="Arial"/>
            </w:rPr>
          </w:rPrChange>
        </w:rPr>
        <w:t xml:space="preserve"> winien przekazać Zamawiającemu wraz z raportem za miesiąc, w którym stwierdził nieprawidłowości. Wykonawca przekaże Zamawiającemu protokół w formie papierowej. </w:t>
      </w:r>
      <w:del w:id="14218" w:author="Grzegorz" w:date="2019-08-23T10:57:00Z">
        <w:r w:rsidRPr="008416E6">
          <w:rPr>
            <w:rPrChange w:id="14219" w:author="Robert Pasternak" w:date="2021-09-07T12:47:00Z">
              <w:rPr>
                <w:rFonts w:ascii="Times" w:hAnsi="Times" w:cs="Arial"/>
              </w:rPr>
            </w:rPrChange>
          </w:rPr>
          <w:delText>Formę elektroniczną protokołu</w:delText>
        </w:r>
      </w:del>
      <w:ins w:id="14220" w:author="Grzegorz" w:date="2019-08-23T10:57:00Z">
        <w:r w:rsidRPr="008416E6">
          <w:rPr>
            <w:rPrChange w:id="14221" w:author="Robert Pasternak" w:date="2021-09-07T12:47:00Z">
              <w:rPr>
                <w:rFonts w:ascii="Times" w:hAnsi="Times" w:cs="Arial"/>
              </w:rPr>
            </w:rPrChange>
          </w:rPr>
          <w:t>Protokół w formie elektronicznej</w:t>
        </w:r>
      </w:ins>
      <w:r w:rsidRPr="008416E6">
        <w:rPr>
          <w:rPrChange w:id="14222" w:author="Robert Pasternak" w:date="2021-09-07T12:47:00Z">
            <w:rPr>
              <w:rFonts w:ascii="Times" w:hAnsi="Times" w:cs="Arial"/>
            </w:rPr>
          </w:rPrChange>
        </w:rPr>
        <w:t xml:space="preserve"> Wykonawca przekaże</w:t>
      </w:r>
      <w:ins w:id="14223" w:author="Piotr Szumlak" w:date="2021-07-09T10:54:00Z">
        <w:r w:rsidR="008B6E9E" w:rsidRPr="008416E6">
          <w:t xml:space="preserve"> </w:t>
        </w:r>
      </w:ins>
      <w:r w:rsidRPr="008416E6">
        <w:rPr>
          <w:rPrChange w:id="14224" w:author="Robert Pasternak" w:date="2021-09-07T12:47:00Z">
            <w:rPr>
              <w:rFonts w:ascii="Times" w:hAnsi="Times" w:cs="Arial"/>
            </w:rPr>
          </w:rPrChange>
        </w:rPr>
        <w:t xml:space="preserve">Zamawiającemu na żądanie. Protokół winien zawierać w szczególności: </w:t>
      </w:r>
    </w:p>
    <w:p w14:paraId="340A403C" w14:textId="77777777" w:rsidR="00361B44" w:rsidRPr="008416E6" w:rsidRDefault="00E11DE4">
      <w:pPr>
        <w:pStyle w:val="Akapitzlist"/>
        <w:numPr>
          <w:ilvl w:val="0"/>
          <w:numId w:val="31"/>
        </w:numPr>
        <w:autoSpaceDE w:val="0"/>
        <w:autoSpaceDN w:val="0"/>
        <w:spacing w:line="312" w:lineRule="auto"/>
        <w:rPr>
          <w:rPrChange w:id="14225" w:author="Robert Pasternak" w:date="2021-09-07T12:47:00Z">
            <w:rPr>
              <w:rFonts w:ascii="Times" w:hAnsi="Times" w:cs="Arial"/>
            </w:rPr>
          </w:rPrChange>
        </w:rPr>
        <w:pPrChange w:id="14226" w:author="Robert Pasternak" w:date="2021-07-02T09:47:00Z">
          <w:pPr>
            <w:pStyle w:val="Akapitzlist"/>
            <w:numPr>
              <w:numId w:val="31"/>
            </w:numPr>
            <w:autoSpaceDE w:val="0"/>
            <w:autoSpaceDN w:val="0"/>
            <w:spacing w:line="360" w:lineRule="auto"/>
            <w:ind w:hanging="360"/>
          </w:pPr>
        </w:pPrChange>
      </w:pPr>
      <w:r w:rsidRPr="008416E6">
        <w:rPr>
          <w:lang w:eastAsia="en-US"/>
          <w:rPrChange w:id="14227" w:author="Robert Pasternak" w:date="2021-09-07T12:47:00Z">
            <w:rPr>
              <w:rFonts w:ascii="Times" w:hAnsi="Times" w:cs="Arial"/>
              <w:lang w:eastAsia="en-US"/>
            </w:rPr>
          </w:rPrChange>
        </w:rPr>
        <w:t>adres nieruchomości, na której stwierdzono nieprawidłowość, i rodzaj nieprawidłowości,</w:t>
      </w:r>
    </w:p>
    <w:p w14:paraId="084EFF70" w14:textId="77777777" w:rsidR="00361B44" w:rsidRPr="008416E6" w:rsidRDefault="00E11DE4">
      <w:pPr>
        <w:pStyle w:val="Akapitzlist"/>
        <w:numPr>
          <w:ilvl w:val="0"/>
          <w:numId w:val="31"/>
        </w:numPr>
        <w:autoSpaceDE w:val="0"/>
        <w:autoSpaceDN w:val="0"/>
        <w:spacing w:line="312" w:lineRule="auto"/>
        <w:rPr>
          <w:rPrChange w:id="14228" w:author="Robert Pasternak" w:date="2021-09-07T12:47:00Z">
            <w:rPr>
              <w:rFonts w:ascii="Times" w:hAnsi="Times" w:cs="Arial"/>
            </w:rPr>
          </w:rPrChange>
        </w:rPr>
        <w:pPrChange w:id="14229" w:author="Robert Pasternak" w:date="2021-05-13T11:34:00Z">
          <w:pPr>
            <w:pStyle w:val="Akapitzlist"/>
            <w:numPr>
              <w:numId w:val="31"/>
            </w:numPr>
            <w:autoSpaceDE w:val="0"/>
            <w:autoSpaceDN w:val="0"/>
            <w:spacing w:line="360" w:lineRule="auto"/>
            <w:ind w:hanging="360"/>
          </w:pPr>
        </w:pPrChange>
      </w:pPr>
      <w:r w:rsidRPr="008416E6">
        <w:rPr>
          <w:rPrChange w:id="14230" w:author="Robert Pasternak" w:date="2021-09-07T12:47:00Z">
            <w:rPr>
              <w:rFonts w:ascii="Times" w:hAnsi="Times" w:cs="Arial"/>
            </w:rPr>
          </w:rPrChange>
        </w:rPr>
        <w:t>termin odbioru odpadów, podczas którego stwierdzono nieprawidłowości,</w:t>
      </w:r>
    </w:p>
    <w:p w14:paraId="59AA23A8" w14:textId="77777777" w:rsidR="00361B44" w:rsidRPr="008416E6" w:rsidRDefault="00E11DE4">
      <w:pPr>
        <w:pStyle w:val="Akapitzlist"/>
        <w:numPr>
          <w:ilvl w:val="0"/>
          <w:numId w:val="31"/>
        </w:numPr>
        <w:autoSpaceDE w:val="0"/>
        <w:autoSpaceDN w:val="0"/>
        <w:spacing w:line="312" w:lineRule="auto"/>
        <w:rPr>
          <w:rPrChange w:id="14231" w:author="Robert Pasternak" w:date="2021-09-07T12:47:00Z">
            <w:rPr>
              <w:rFonts w:ascii="Times" w:hAnsi="Times" w:cs="Arial"/>
            </w:rPr>
          </w:rPrChange>
        </w:rPr>
        <w:pPrChange w:id="14232" w:author="Robert Pasternak" w:date="2021-05-13T11:34:00Z">
          <w:pPr>
            <w:pStyle w:val="Akapitzlist"/>
            <w:numPr>
              <w:numId w:val="31"/>
            </w:numPr>
            <w:autoSpaceDE w:val="0"/>
            <w:autoSpaceDN w:val="0"/>
            <w:spacing w:line="360" w:lineRule="auto"/>
            <w:ind w:hanging="360"/>
          </w:pPr>
        </w:pPrChange>
      </w:pPr>
      <w:r w:rsidRPr="008416E6">
        <w:rPr>
          <w:lang w:eastAsia="en-US"/>
          <w:rPrChange w:id="14233" w:author="Robert Pasternak" w:date="2021-09-07T12:47:00Z">
            <w:rPr>
              <w:rFonts w:ascii="Times" w:hAnsi="Times" w:cs="Arial"/>
              <w:lang w:eastAsia="en-US"/>
            </w:rPr>
          </w:rPrChange>
        </w:rPr>
        <w:t xml:space="preserve">zdjęcia lub filmy w postaci cyfrowej dowodzące, że odpady zbierane są w sposób niewłaściwy; zdjęcia lub filmy muszą zostać wykonane w taki sposób, aby nie budząc wątpliwości pozwalały na przypisanie pojemników lub worków na odpady komunalne </w:t>
      </w:r>
      <w:r w:rsidRPr="008416E6">
        <w:rPr>
          <w:lang w:eastAsia="en-US"/>
          <w:rPrChange w:id="14234" w:author="Robert Pasternak" w:date="2021-09-07T12:47:00Z">
            <w:rPr>
              <w:rFonts w:ascii="Times" w:hAnsi="Times" w:cs="Arial"/>
              <w:lang w:eastAsia="en-US"/>
            </w:rPr>
          </w:rPrChange>
        </w:rPr>
        <w:lastRenderedPageBreak/>
        <w:t>do konkretnej nieruchomości, a w przypadku zabudowy wielorodzinnej dokumentacja powinna zawierać informacje o nieruchomościach przypisanych do miejsca gromadzenia odpadów komunalnych,</w:t>
      </w:r>
    </w:p>
    <w:p w14:paraId="6F26D82B" w14:textId="77777777" w:rsidR="00361B44" w:rsidRPr="008416E6" w:rsidRDefault="00E11DE4">
      <w:pPr>
        <w:pStyle w:val="Akapitzlist"/>
        <w:rPr>
          <w:del w:id="14235" w:author="Robert Pasternak" w:date="2021-06-07T18:21:00Z"/>
          <w:lang w:eastAsia="en-US"/>
        </w:rPr>
        <w:pPrChange w:id="14236" w:author="Robert Pasternak" w:date="2021-06-07T18:28:00Z">
          <w:pPr>
            <w:pStyle w:val="Akapitzlist"/>
            <w:autoSpaceDE w:val="0"/>
            <w:autoSpaceDN w:val="0"/>
            <w:spacing w:line="360" w:lineRule="auto"/>
            <w:ind w:left="360"/>
          </w:pPr>
        </w:pPrChange>
      </w:pPr>
      <w:r w:rsidRPr="008416E6">
        <w:rPr>
          <w:lang w:eastAsia="en-US"/>
          <w:rPrChange w:id="14237" w:author="Robert Pasternak" w:date="2021-09-07T12:47:00Z">
            <w:rPr>
              <w:rFonts w:ascii="Times" w:hAnsi="Times" w:cs="Arial"/>
              <w:lang w:eastAsia="en-US"/>
            </w:rPr>
          </w:rPrChange>
        </w:rPr>
        <w:t>dane (imię i nazwisko) pracowników Wykonawcy, którzy stwierdzili nieprawidłowość oraz ewentualne oświadczenia przez nich przekazane (dane powyższe podlegają ochronie danych osobowych).</w:t>
      </w:r>
    </w:p>
    <w:p w14:paraId="403FD84A" w14:textId="77777777" w:rsidR="00361B44" w:rsidRPr="008416E6" w:rsidRDefault="00361B44">
      <w:pPr>
        <w:pStyle w:val="Akapitzlist"/>
        <w:numPr>
          <w:ilvl w:val="0"/>
          <w:numId w:val="31"/>
        </w:numPr>
        <w:autoSpaceDE w:val="0"/>
        <w:autoSpaceDN w:val="0"/>
        <w:spacing w:line="312" w:lineRule="auto"/>
        <w:rPr>
          <w:ins w:id="14238" w:author="Robert Pasternak" w:date="2021-06-08T14:18:00Z"/>
          <w:lang w:eastAsia="en-US"/>
          <w:rPrChange w:id="14239" w:author="Robert Pasternak" w:date="2021-09-07T12:47:00Z">
            <w:rPr>
              <w:ins w:id="14240" w:author="Robert Pasternak" w:date="2021-06-08T14:18:00Z"/>
              <w:rFonts w:ascii="Times" w:hAnsi="Times" w:cs="Arial"/>
              <w:lang w:eastAsia="en-US"/>
            </w:rPr>
          </w:rPrChange>
        </w:rPr>
        <w:pPrChange w:id="14241" w:author="Robert Pasternak" w:date="2021-06-07T18:28:00Z">
          <w:pPr>
            <w:pStyle w:val="Akapitzlist"/>
            <w:numPr>
              <w:numId w:val="31"/>
            </w:numPr>
            <w:autoSpaceDE w:val="0"/>
            <w:autoSpaceDN w:val="0"/>
            <w:spacing w:line="360" w:lineRule="auto"/>
            <w:ind w:hanging="360"/>
          </w:pPr>
        </w:pPrChange>
      </w:pPr>
    </w:p>
    <w:p w14:paraId="6C5973A9" w14:textId="77777777" w:rsidR="00C519F5" w:rsidRPr="008416E6" w:rsidRDefault="00D6422B">
      <w:pPr>
        <w:pStyle w:val="Akapitzlist"/>
        <w:spacing w:line="360" w:lineRule="auto"/>
        <w:ind w:left="426"/>
        <w:rPr>
          <w:rPrChange w:id="14242" w:author="Robert Pasternak" w:date="2021-09-07T12:47:00Z">
            <w:rPr>
              <w:rFonts w:ascii="Times" w:hAnsi="Times" w:cs="Arial"/>
              <w:b/>
              <w:bCs/>
            </w:rPr>
          </w:rPrChange>
        </w:rPr>
        <w:pPrChange w:id="14243" w:author="Robert Pasternak" w:date="2021-07-15T13:56:00Z">
          <w:pPr>
            <w:pStyle w:val="Akapitzlist"/>
            <w:autoSpaceDE w:val="0"/>
            <w:autoSpaceDN w:val="0"/>
            <w:spacing w:line="360" w:lineRule="auto"/>
            <w:ind w:left="360"/>
          </w:pPr>
        </w:pPrChange>
      </w:pPr>
      <w:ins w:id="14244" w:author="Robert Pasternak" w:date="2021-06-21T10:33:00Z">
        <w:r w:rsidRPr="008416E6">
          <w:t xml:space="preserve">Zamawiający w uzgodnieniu z Wykonawcą dopuszcza możliwość odstąpienia </w:t>
        </w:r>
      </w:ins>
      <w:ins w:id="14245" w:author="Robert Pasternak" w:date="2021-06-21T10:34:00Z">
        <w:r w:rsidRPr="008416E6">
          <w:br/>
        </w:r>
      </w:ins>
      <w:ins w:id="14246" w:author="Robert Pasternak" w:date="2021-06-21T10:33:00Z">
        <w:r w:rsidRPr="008416E6">
          <w:t xml:space="preserve">od konieczności przedkładania protokołów miesięcznych, o których mowa powyżej, </w:t>
        </w:r>
        <w:r w:rsidRPr="008416E6">
          <w:br/>
        </w:r>
      </w:ins>
      <w:ins w:id="14247" w:author="Robert Pasternak" w:date="2021-06-21T10:34:00Z">
        <w:r w:rsidRPr="008416E6">
          <w:t>w</w:t>
        </w:r>
      </w:ins>
      <w:ins w:id="14248" w:author="Robert Pasternak" w:date="2021-06-08T14:18:00Z">
        <w:r w:rsidR="00082B42" w:rsidRPr="008416E6">
          <w:t xml:space="preserve"> przypadku przekaz</w:t>
        </w:r>
      </w:ins>
      <w:ins w:id="14249" w:author="Robert Pasternak" w:date="2021-06-21T10:34:00Z">
        <w:r w:rsidRPr="008416E6">
          <w:t>ywania przez</w:t>
        </w:r>
      </w:ins>
      <w:ins w:id="14250" w:author="Robert Pasternak" w:date="2021-06-08T14:18:00Z">
        <w:r w:rsidR="00082B42" w:rsidRPr="008416E6">
          <w:t xml:space="preserve"> Wykonawc</w:t>
        </w:r>
      </w:ins>
      <w:ins w:id="14251" w:author="Robert Pasternak" w:date="2021-06-21T10:34:00Z">
        <w:r w:rsidRPr="008416E6">
          <w:t>ę wszystkich zgłoszeń o stwierdzonych nieprawid</w:t>
        </w:r>
      </w:ins>
      <w:ins w:id="14252" w:author="Robert Pasternak" w:date="2021-06-21T10:35:00Z">
        <w:r w:rsidRPr="008416E6">
          <w:t>łowościach za pośrednictwem</w:t>
        </w:r>
      </w:ins>
      <w:ins w:id="14253" w:author="Robert Pasternak" w:date="2021-06-08T14:18:00Z">
        <w:r w:rsidR="00082B42" w:rsidRPr="008416E6">
          <w:t xml:space="preserve"> mobilnej aplikacji </w:t>
        </w:r>
      </w:ins>
      <w:ins w:id="14254" w:author="Robert Pasternak" w:date="2021-06-08T14:19:00Z">
        <w:r w:rsidR="00082B42" w:rsidRPr="008416E6">
          <w:t>będącej w</w:t>
        </w:r>
      </w:ins>
      <w:ins w:id="14255" w:author="Robert Pasternak" w:date="2021-06-08T14:24:00Z">
        <w:r w:rsidR="003F7129" w:rsidRPr="008416E6">
          <w:t xml:space="preserve"> dyspozycji Zamawiającego</w:t>
        </w:r>
      </w:ins>
      <w:ins w:id="14256" w:author="Robert Pasternak" w:date="2021-06-21T10:35:00Z">
        <w:r w:rsidRPr="008416E6">
          <w:t>, a udostępnionej Wykonawcy.</w:t>
        </w:r>
      </w:ins>
    </w:p>
    <w:p w14:paraId="3EB6FFFF" w14:textId="77777777" w:rsidR="00361B44" w:rsidRPr="008416E6" w:rsidRDefault="00E11DE4">
      <w:pPr>
        <w:pStyle w:val="Akapitzlist"/>
        <w:numPr>
          <w:ilvl w:val="0"/>
          <w:numId w:val="25"/>
        </w:numPr>
        <w:autoSpaceDE w:val="0"/>
        <w:autoSpaceDN w:val="0"/>
        <w:spacing w:line="360" w:lineRule="auto"/>
        <w:rPr>
          <w:bCs/>
          <w:rPrChange w:id="14257" w:author="Robert Pasternak" w:date="2021-09-07T12:47:00Z">
            <w:rPr>
              <w:rFonts w:ascii="Times" w:hAnsi="Times" w:cs="Arial"/>
              <w:bCs/>
            </w:rPr>
          </w:rPrChange>
        </w:rPr>
      </w:pPr>
      <w:r w:rsidRPr="008416E6">
        <w:rPr>
          <w:bCs/>
          <w:rPrChange w:id="14258" w:author="Robert Pasternak" w:date="2021-09-07T12:47:00Z">
            <w:rPr>
              <w:rFonts w:ascii="Times" w:hAnsi="Times" w:cs="Arial"/>
              <w:bCs/>
            </w:rPr>
          </w:rPrChange>
        </w:rPr>
        <w:t xml:space="preserve">Wykonawca </w:t>
      </w:r>
      <w:r w:rsidRPr="008416E6">
        <w:rPr>
          <w:rPrChange w:id="14259" w:author="Robert Pasternak" w:date="2021-09-07T12:47:00Z">
            <w:rPr>
              <w:rFonts w:ascii="Times" w:hAnsi="Times" w:cs="Arial"/>
            </w:rPr>
          </w:rPrChange>
        </w:rPr>
        <w:t>w czasie odbioru odpadów komunalnych od właścicieli nieruchomości,</w:t>
      </w:r>
      <w:r w:rsidRPr="008416E6">
        <w:rPr>
          <w:rPrChange w:id="14260" w:author="Robert Pasternak" w:date="2021-09-07T12:47:00Z">
            <w:rPr>
              <w:rFonts w:ascii="Times" w:hAnsi="Times" w:cs="Arial"/>
            </w:rPr>
          </w:rPrChange>
        </w:rPr>
        <w:br/>
        <w:t xml:space="preserve">na których zamieszkują mieszkańcy, jest zobowiązany dokumentować wszelkie przypadki odbioru odpadów komunalnych  z nieruchomości, na których zamieszkują mieszkańcy, </w:t>
      </w:r>
      <w:r w:rsidRPr="008416E6">
        <w:rPr>
          <w:rPrChange w:id="14261" w:author="Robert Pasternak" w:date="2021-09-07T12:47:00Z">
            <w:rPr>
              <w:rFonts w:ascii="Times" w:hAnsi="Times" w:cs="Arial"/>
            </w:rPr>
          </w:rPrChange>
        </w:rPr>
        <w:br/>
        <w:t>a nieujętych w bazie danych prowadzonej przez Zamawiającego.</w:t>
      </w:r>
      <w:ins w:id="14262" w:author="Piotr Szumlak" w:date="2021-07-09T10:55:00Z">
        <w:r w:rsidR="008B6E9E" w:rsidRPr="008416E6">
          <w:t xml:space="preserve"> </w:t>
        </w:r>
      </w:ins>
      <w:r w:rsidRPr="008416E6">
        <w:rPr>
          <w:rPrChange w:id="14263" w:author="Robert Pasternak" w:date="2021-09-07T12:47:00Z">
            <w:rPr>
              <w:rFonts w:ascii="Times" w:hAnsi="Times" w:cs="Arial"/>
            </w:rPr>
          </w:rPrChange>
        </w:rPr>
        <w:t xml:space="preserve">W </w:t>
      </w:r>
      <w:del w:id="14264" w:author="Robert Pasternak" w:date="2021-07-02T09:47:00Z">
        <w:r w:rsidRPr="008416E6">
          <w:rPr>
            <w:rPrChange w:id="14265" w:author="Robert Pasternak" w:date="2021-09-07T12:47:00Z">
              <w:rPr>
                <w:rFonts w:ascii="Times" w:hAnsi="Times" w:cs="Arial"/>
              </w:rPr>
            </w:rPrChange>
          </w:rPr>
          <w:delText xml:space="preserve">przypadku </w:delText>
        </w:r>
      </w:del>
      <w:ins w:id="14266" w:author="Robert Pasternak" w:date="2021-07-02T09:47:00Z">
        <w:r w:rsidR="00305D93" w:rsidRPr="008416E6">
          <w:t>razie</w:t>
        </w:r>
      </w:ins>
      <w:ins w:id="14267" w:author="Piotr Szumlak" w:date="2021-07-09T10:55:00Z">
        <w:r w:rsidR="008B6E9E" w:rsidRPr="008416E6">
          <w:t xml:space="preserve"> </w:t>
        </w:r>
      </w:ins>
      <w:r w:rsidRPr="008416E6">
        <w:rPr>
          <w:rPrChange w:id="14268" w:author="Robert Pasternak" w:date="2021-09-07T12:47:00Z">
            <w:rPr>
              <w:rFonts w:ascii="Times" w:hAnsi="Times" w:cs="Arial"/>
            </w:rPr>
          </w:rPrChange>
        </w:rPr>
        <w:t>stwierdzenia ww. przypadk</w:t>
      </w:r>
      <w:ins w:id="14269" w:author="Robert Pasternak" w:date="2021-06-21T10:36:00Z">
        <w:r w:rsidR="00D6422B" w:rsidRPr="008416E6">
          <w:t>ów</w:t>
        </w:r>
      </w:ins>
      <w:del w:id="14270" w:author="Robert Pasternak" w:date="2021-06-21T10:36:00Z">
        <w:r w:rsidRPr="008416E6">
          <w:rPr>
            <w:rPrChange w:id="14271" w:author="Robert Pasternak" w:date="2021-09-07T12:47:00Z">
              <w:rPr>
                <w:rFonts w:ascii="Times" w:hAnsi="Times" w:cs="Arial"/>
              </w:rPr>
            </w:rPrChange>
          </w:rPr>
          <w:delText>u</w:delText>
        </w:r>
      </w:del>
      <w:r w:rsidRPr="008416E6">
        <w:rPr>
          <w:rPrChange w:id="14272" w:author="Robert Pasternak" w:date="2021-09-07T12:47:00Z">
            <w:rPr>
              <w:rFonts w:ascii="Times" w:hAnsi="Times" w:cs="Arial"/>
            </w:rPr>
          </w:rPrChange>
        </w:rPr>
        <w:t xml:space="preserve"> Wykonawca na tę okoliczność sporządzi </w:t>
      </w:r>
      <w:ins w:id="14273" w:author="Robert Pasternak" w:date="2021-07-12T15:25:00Z">
        <w:r w:rsidR="00C519F5" w:rsidRPr="008416E6">
          <w:t xml:space="preserve">zbiorczy </w:t>
        </w:r>
      </w:ins>
      <w:r w:rsidRPr="008416E6">
        <w:rPr>
          <w:rPrChange w:id="14274" w:author="Robert Pasternak" w:date="2021-09-07T12:47:00Z">
            <w:rPr>
              <w:rFonts w:ascii="Times" w:hAnsi="Times" w:cs="Arial"/>
            </w:rPr>
          </w:rPrChange>
        </w:rPr>
        <w:t>protokół</w:t>
      </w:r>
      <w:ins w:id="14275" w:author="Robert Pasternak" w:date="2021-06-21T10:36:00Z">
        <w:r w:rsidR="00D6422B" w:rsidRPr="008416E6">
          <w:t xml:space="preserve"> miesięczny </w:t>
        </w:r>
      </w:ins>
      <w:r w:rsidRPr="008416E6">
        <w:rPr>
          <w:rPrChange w:id="14276" w:author="Robert Pasternak" w:date="2021-09-07T12:47:00Z">
            <w:rPr>
              <w:rFonts w:ascii="Times" w:hAnsi="Times" w:cs="Arial"/>
            </w:rPr>
          </w:rPrChange>
        </w:rPr>
        <w:t xml:space="preserve">, który winien przekazać Zamawiającemu wraz z raportem za miesiąc, w którym stwierdził </w:t>
      </w:r>
      <w:del w:id="14277" w:author="Robert Pasternak" w:date="2021-06-21T10:36:00Z">
        <w:r w:rsidRPr="008416E6">
          <w:rPr>
            <w:rPrChange w:id="14278" w:author="Robert Pasternak" w:date="2021-09-07T12:47:00Z">
              <w:rPr>
                <w:rFonts w:ascii="Times" w:hAnsi="Times" w:cs="Arial"/>
              </w:rPr>
            </w:rPrChange>
          </w:rPr>
          <w:br/>
        </w:r>
      </w:del>
      <w:r w:rsidRPr="008416E6">
        <w:rPr>
          <w:rPrChange w:id="14279" w:author="Robert Pasternak" w:date="2021-09-07T12:47:00Z">
            <w:rPr>
              <w:rFonts w:ascii="Times" w:hAnsi="Times" w:cs="Arial"/>
            </w:rPr>
          </w:rPrChange>
        </w:rPr>
        <w:t>ww. przypad</w:t>
      </w:r>
      <w:ins w:id="14280" w:author="Robert Pasternak" w:date="2021-06-21T10:36:00Z">
        <w:r w:rsidR="00D6422B" w:rsidRPr="008416E6">
          <w:t>ki</w:t>
        </w:r>
      </w:ins>
      <w:del w:id="14281" w:author="Robert Pasternak" w:date="2021-06-21T10:36:00Z">
        <w:r w:rsidRPr="008416E6">
          <w:rPr>
            <w:rPrChange w:id="14282" w:author="Robert Pasternak" w:date="2021-09-07T12:47:00Z">
              <w:rPr>
                <w:rFonts w:ascii="Times" w:hAnsi="Times" w:cs="Arial"/>
              </w:rPr>
            </w:rPrChange>
          </w:rPr>
          <w:delText>ek</w:delText>
        </w:r>
      </w:del>
      <w:r w:rsidRPr="008416E6">
        <w:rPr>
          <w:rPrChange w:id="14283" w:author="Robert Pasternak" w:date="2021-09-07T12:47:00Z">
            <w:rPr>
              <w:rFonts w:ascii="Times" w:hAnsi="Times" w:cs="Arial"/>
            </w:rPr>
          </w:rPrChange>
        </w:rPr>
        <w:t xml:space="preserve">. Wykonawca przekaże Zamawiającemu protokół w formie papierowej. Formę elektroniczną protokołu Wykonawca przekaże Zamawiającemu na żądanie. Protokół winien zawierać w szczególności: </w:t>
      </w:r>
    </w:p>
    <w:p w14:paraId="0D87BF2B" w14:textId="77777777" w:rsidR="00361B44" w:rsidRPr="008416E6" w:rsidRDefault="00E11DE4">
      <w:pPr>
        <w:pStyle w:val="Akapitzlist"/>
        <w:numPr>
          <w:ilvl w:val="0"/>
          <w:numId w:val="32"/>
        </w:numPr>
        <w:autoSpaceDE w:val="0"/>
        <w:autoSpaceDN w:val="0"/>
        <w:spacing w:line="312" w:lineRule="auto"/>
        <w:rPr>
          <w:bCs/>
          <w:rPrChange w:id="14284" w:author="Robert Pasternak" w:date="2021-09-07T12:47:00Z">
            <w:rPr>
              <w:rFonts w:ascii="Times" w:hAnsi="Times" w:cs="Arial"/>
              <w:bCs/>
            </w:rPr>
          </w:rPrChange>
        </w:rPr>
        <w:pPrChange w:id="14285" w:author="Robert Pasternak" w:date="2021-05-13T11:34:00Z">
          <w:pPr>
            <w:pStyle w:val="Akapitzlist"/>
            <w:numPr>
              <w:numId w:val="32"/>
            </w:numPr>
            <w:autoSpaceDE w:val="0"/>
            <w:autoSpaceDN w:val="0"/>
            <w:spacing w:line="360" w:lineRule="auto"/>
            <w:ind w:hanging="360"/>
          </w:pPr>
        </w:pPrChange>
      </w:pPr>
      <w:r w:rsidRPr="008416E6">
        <w:rPr>
          <w:rPrChange w:id="14286" w:author="Robert Pasternak" w:date="2021-09-07T12:47:00Z">
            <w:rPr>
              <w:rFonts w:ascii="Times" w:hAnsi="Times" w:cs="Arial"/>
            </w:rPr>
          </w:rPrChange>
        </w:rPr>
        <w:t>adresy nieruchomości</w:t>
      </w:r>
      <w:ins w:id="14287" w:author="Robert Pasternak" w:date="2021-07-02T09:47:00Z">
        <w:r w:rsidR="00305D93" w:rsidRPr="008416E6">
          <w:t xml:space="preserve"> nieujętych w wykazie, z których </w:t>
        </w:r>
      </w:ins>
      <w:ins w:id="14288" w:author="Robert Pasternak" w:date="2021-07-02T09:48:00Z">
        <w:r w:rsidR="00483D08" w:rsidRPr="008416E6">
          <w:t>odebrano odpady</w:t>
        </w:r>
      </w:ins>
      <w:r w:rsidRPr="008416E6">
        <w:rPr>
          <w:rPrChange w:id="14289" w:author="Robert Pasternak" w:date="2021-09-07T12:47:00Z">
            <w:rPr>
              <w:rFonts w:ascii="Times" w:hAnsi="Times" w:cs="Arial"/>
            </w:rPr>
          </w:rPrChange>
        </w:rPr>
        <w:t>,</w:t>
      </w:r>
    </w:p>
    <w:p w14:paraId="2BBD8CD2" w14:textId="77777777" w:rsidR="00361B44" w:rsidRPr="008416E6" w:rsidRDefault="00E11DE4">
      <w:pPr>
        <w:pStyle w:val="Akapitzlist"/>
        <w:numPr>
          <w:ilvl w:val="0"/>
          <w:numId w:val="32"/>
        </w:numPr>
        <w:autoSpaceDE w:val="0"/>
        <w:autoSpaceDN w:val="0"/>
        <w:spacing w:line="312" w:lineRule="auto"/>
        <w:rPr>
          <w:bCs/>
          <w:rPrChange w:id="14290" w:author="Robert Pasternak" w:date="2021-09-07T12:47:00Z">
            <w:rPr>
              <w:rFonts w:ascii="Times" w:hAnsi="Times" w:cs="Arial"/>
              <w:bCs/>
            </w:rPr>
          </w:rPrChange>
        </w:rPr>
        <w:pPrChange w:id="14291" w:author="Robert Pasternak" w:date="2021-05-13T11:34:00Z">
          <w:pPr>
            <w:pStyle w:val="Akapitzlist"/>
            <w:numPr>
              <w:numId w:val="32"/>
            </w:numPr>
            <w:autoSpaceDE w:val="0"/>
            <w:autoSpaceDN w:val="0"/>
            <w:spacing w:line="360" w:lineRule="auto"/>
            <w:ind w:hanging="360"/>
          </w:pPr>
        </w:pPrChange>
      </w:pPr>
      <w:r w:rsidRPr="008416E6">
        <w:rPr>
          <w:rPrChange w:id="14292" w:author="Robert Pasternak" w:date="2021-09-07T12:47:00Z">
            <w:rPr>
              <w:rFonts w:ascii="Times" w:hAnsi="Times" w:cs="Arial"/>
            </w:rPr>
          </w:rPrChange>
        </w:rPr>
        <w:t xml:space="preserve">terminy odbioru odpadów, podczas których stwierdzono ww. przypadki, </w:t>
      </w:r>
    </w:p>
    <w:p w14:paraId="21D0109C" w14:textId="77777777" w:rsidR="00361B44" w:rsidRPr="008416E6" w:rsidDel="005F5199" w:rsidRDefault="00E11DE4">
      <w:pPr>
        <w:pStyle w:val="Akapitzlist"/>
        <w:numPr>
          <w:ilvl w:val="0"/>
          <w:numId w:val="32"/>
        </w:numPr>
        <w:autoSpaceDE w:val="0"/>
        <w:autoSpaceDN w:val="0"/>
        <w:spacing w:line="312" w:lineRule="auto"/>
        <w:rPr>
          <w:ins w:id="14293" w:author="Robert Pasternak" w:date="2021-07-15T13:56:00Z"/>
          <w:del w:id="14294" w:author="kaluz" w:date="2021-09-07T06:00:00Z"/>
          <w:bCs/>
          <w:rPrChange w:id="14295" w:author="Robert Pasternak" w:date="2021-09-07T12:47:00Z">
            <w:rPr>
              <w:ins w:id="14296" w:author="Robert Pasternak" w:date="2021-07-15T13:56:00Z"/>
              <w:del w:id="14297" w:author="kaluz" w:date="2021-09-07T06:00:00Z"/>
              <w:lang w:eastAsia="en-US"/>
            </w:rPr>
          </w:rPrChange>
        </w:rPr>
        <w:pPrChange w:id="14298" w:author="Robert Pasternak" w:date="2021-05-13T11:34:00Z">
          <w:pPr>
            <w:pStyle w:val="Akapitzlist"/>
            <w:numPr>
              <w:numId w:val="32"/>
            </w:numPr>
            <w:autoSpaceDE w:val="0"/>
            <w:autoSpaceDN w:val="0"/>
            <w:spacing w:line="360" w:lineRule="auto"/>
            <w:ind w:hanging="360"/>
          </w:pPr>
        </w:pPrChange>
      </w:pPr>
      <w:r w:rsidRPr="008416E6">
        <w:rPr>
          <w:lang w:eastAsia="en-US"/>
          <w:rPrChange w:id="14299" w:author="Robert Pasternak" w:date="2021-09-07T12:47:00Z">
            <w:rPr>
              <w:rFonts w:ascii="Times" w:hAnsi="Times" w:cs="Arial"/>
              <w:lang w:eastAsia="en-US"/>
            </w:rPr>
          </w:rPrChange>
        </w:rPr>
        <w:t xml:space="preserve">zdjęcia lub filmy w postaci cyfrowej dowodzące, że odpady pochodziły </w:t>
      </w:r>
      <w:r w:rsidRPr="008416E6">
        <w:rPr>
          <w:lang w:eastAsia="en-US"/>
          <w:rPrChange w:id="14300" w:author="Robert Pasternak" w:date="2021-09-07T12:47:00Z">
            <w:rPr>
              <w:rFonts w:ascii="Times" w:hAnsi="Times" w:cs="Arial"/>
              <w:lang w:eastAsia="en-US"/>
            </w:rPr>
          </w:rPrChange>
        </w:rPr>
        <w:br/>
        <w:t>z nieruchomości nieujętej w bazie danych prowadzonej przez Zamawiającego; zdjęcia lub filmy muszą zostać wykonane w taki sposób, aby nie budząc wątpliwości pozwalały na przypisanie pojemników lub worków na odpady komunalne</w:t>
      </w:r>
      <w:ins w:id="14301" w:author="Robert Pasternak" w:date="2019-08-23T12:00:00Z">
        <w:r w:rsidR="00EB52F5" w:rsidRPr="008416E6">
          <w:rPr>
            <w:lang w:eastAsia="en-US"/>
          </w:rPr>
          <w:t xml:space="preserve"> </w:t>
        </w:r>
      </w:ins>
      <w:r w:rsidRPr="008416E6">
        <w:rPr>
          <w:lang w:eastAsia="en-US"/>
          <w:rPrChange w:id="14302" w:author="Robert Pasternak" w:date="2021-09-07T12:47:00Z">
            <w:rPr>
              <w:rFonts w:ascii="Times" w:hAnsi="Times" w:cs="Arial"/>
              <w:lang w:eastAsia="en-US"/>
            </w:rPr>
          </w:rPrChange>
        </w:rPr>
        <w:t>do konkretnej nieruchomości,</w:t>
      </w:r>
    </w:p>
    <w:p w14:paraId="4619EC9D" w14:textId="77777777" w:rsidR="003901C4" w:rsidRPr="008416E6" w:rsidDel="005F5199" w:rsidRDefault="003901C4">
      <w:pPr>
        <w:pStyle w:val="Akapitzlist"/>
        <w:numPr>
          <w:ilvl w:val="0"/>
          <w:numId w:val="32"/>
        </w:numPr>
        <w:autoSpaceDE w:val="0"/>
        <w:autoSpaceDN w:val="0"/>
        <w:spacing w:line="312" w:lineRule="auto"/>
        <w:rPr>
          <w:ins w:id="14303" w:author="Robert Pasternak" w:date="2021-07-15T13:56:00Z"/>
          <w:del w:id="14304" w:author="kaluz" w:date="2021-09-07T06:00:00Z"/>
          <w:lang w:eastAsia="en-US"/>
        </w:rPr>
        <w:pPrChange w:id="14305" w:author="Robert Pasternak" w:date="2021-07-15T13:56:00Z">
          <w:pPr>
            <w:pStyle w:val="Akapitzlist"/>
            <w:numPr>
              <w:numId w:val="32"/>
            </w:numPr>
            <w:autoSpaceDE w:val="0"/>
            <w:autoSpaceDN w:val="0"/>
            <w:spacing w:line="360" w:lineRule="auto"/>
            <w:ind w:hanging="360"/>
          </w:pPr>
        </w:pPrChange>
      </w:pPr>
    </w:p>
    <w:p w14:paraId="6B9728DC" w14:textId="77777777" w:rsidR="003901C4" w:rsidRPr="008416E6" w:rsidRDefault="003901C4">
      <w:pPr>
        <w:pStyle w:val="Akapitzlist"/>
        <w:numPr>
          <w:ilvl w:val="0"/>
          <w:numId w:val="32"/>
        </w:numPr>
        <w:autoSpaceDE w:val="0"/>
        <w:autoSpaceDN w:val="0"/>
        <w:spacing w:line="312" w:lineRule="auto"/>
        <w:rPr>
          <w:bCs/>
          <w:rPrChange w:id="14306" w:author="Robert Pasternak" w:date="2021-09-07T12:47:00Z">
            <w:rPr>
              <w:rFonts w:ascii="Times" w:hAnsi="Times" w:cs="Arial"/>
              <w:bCs/>
            </w:rPr>
          </w:rPrChange>
        </w:rPr>
        <w:pPrChange w:id="14307" w:author="kaluz" w:date="2021-09-07T06:00:00Z">
          <w:pPr>
            <w:pStyle w:val="Akapitzlist"/>
            <w:numPr>
              <w:numId w:val="32"/>
            </w:numPr>
            <w:autoSpaceDE w:val="0"/>
            <w:autoSpaceDN w:val="0"/>
            <w:spacing w:line="360" w:lineRule="auto"/>
            <w:ind w:hanging="360"/>
          </w:pPr>
        </w:pPrChange>
      </w:pPr>
    </w:p>
    <w:p w14:paraId="21077A5B" w14:textId="77777777" w:rsidR="00361B44" w:rsidRPr="008416E6" w:rsidRDefault="00E11DE4">
      <w:pPr>
        <w:pStyle w:val="Akapitzlist"/>
        <w:numPr>
          <w:ilvl w:val="0"/>
          <w:numId w:val="32"/>
        </w:numPr>
        <w:autoSpaceDE w:val="0"/>
        <w:autoSpaceDN w:val="0"/>
        <w:spacing w:line="312" w:lineRule="auto"/>
        <w:rPr>
          <w:del w:id="14308" w:author="Robert Pasternak" w:date="2021-05-12T15:04:00Z"/>
          <w:lang w:eastAsia="en-US"/>
          <w:rPrChange w:id="14309" w:author="Robert Pasternak" w:date="2021-09-07T12:47:00Z">
            <w:rPr>
              <w:del w:id="14310" w:author="Robert Pasternak" w:date="2021-05-12T15:04:00Z"/>
              <w:rFonts w:ascii="Times" w:hAnsi="Times" w:cs="Arial"/>
              <w:lang w:eastAsia="en-US"/>
            </w:rPr>
          </w:rPrChange>
        </w:rPr>
        <w:pPrChange w:id="14311" w:author="Robert Pasternak" w:date="2021-05-13T11:34:00Z">
          <w:pPr>
            <w:pStyle w:val="Akapitzlist"/>
            <w:numPr>
              <w:numId w:val="32"/>
            </w:numPr>
            <w:autoSpaceDE w:val="0"/>
            <w:autoSpaceDN w:val="0"/>
            <w:spacing w:line="360" w:lineRule="auto"/>
            <w:ind w:hanging="360"/>
          </w:pPr>
        </w:pPrChange>
      </w:pPr>
      <w:r w:rsidRPr="008416E6">
        <w:rPr>
          <w:lang w:eastAsia="en-US"/>
          <w:rPrChange w:id="14312" w:author="Robert Pasternak" w:date="2021-09-07T12:47:00Z">
            <w:rPr>
              <w:rFonts w:ascii="Times" w:hAnsi="Times" w:cs="Arial"/>
              <w:lang w:eastAsia="en-US"/>
            </w:rPr>
          </w:rPrChange>
        </w:rPr>
        <w:t>dane (imię i nazwisko) pracowników Wykonawcy, którzy stwierdzili nieprawidłowość oraz ewentualne oświadczenia przez nich przekazane (dane powyższe podlegają ochronie danych osobowych).</w:t>
      </w:r>
    </w:p>
    <w:p w14:paraId="36EDC768" w14:textId="77777777" w:rsidR="00361B44" w:rsidRPr="008416E6" w:rsidRDefault="00361B44">
      <w:pPr>
        <w:pStyle w:val="Akapitzlist"/>
        <w:numPr>
          <w:ilvl w:val="0"/>
          <w:numId w:val="32"/>
        </w:numPr>
        <w:autoSpaceDE w:val="0"/>
        <w:autoSpaceDN w:val="0"/>
        <w:spacing w:line="312" w:lineRule="auto"/>
        <w:rPr>
          <w:del w:id="14313" w:author="Robert Pasternak" w:date="2019-08-23T14:46:00Z"/>
          <w:b/>
          <w:lang w:eastAsia="en-US"/>
          <w:rPrChange w:id="14314" w:author="Robert Pasternak" w:date="2021-09-07T12:47:00Z">
            <w:rPr>
              <w:del w:id="14315" w:author="Robert Pasternak" w:date="2019-08-23T14:46:00Z"/>
              <w:lang w:eastAsia="en-US"/>
            </w:rPr>
          </w:rPrChange>
        </w:rPr>
        <w:pPrChange w:id="14316" w:author="Robert Pasternak" w:date="2021-05-13T11:34:00Z">
          <w:pPr>
            <w:autoSpaceDE w:val="0"/>
            <w:autoSpaceDN w:val="0"/>
            <w:jc w:val="center"/>
          </w:pPr>
        </w:pPrChange>
      </w:pPr>
    </w:p>
    <w:p w14:paraId="5B07AC28" w14:textId="77777777" w:rsidR="00361B44" w:rsidRPr="008416E6" w:rsidRDefault="00361B44">
      <w:pPr>
        <w:pStyle w:val="Akapitzlist"/>
        <w:numPr>
          <w:ilvl w:val="0"/>
          <w:numId w:val="32"/>
        </w:numPr>
        <w:autoSpaceDE w:val="0"/>
        <w:autoSpaceDN w:val="0"/>
        <w:spacing w:line="312" w:lineRule="auto"/>
        <w:rPr>
          <w:ins w:id="14317" w:author="Robert Pasternak" w:date="2021-05-12T15:04:00Z"/>
          <w:lang w:eastAsia="en-US"/>
        </w:rPr>
        <w:pPrChange w:id="14318" w:author="Robert Pasternak" w:date="2021-05-13T11:34:00Z">
          <w:pPr>
            <w:autoSpaceDE w:val="0"/>
            <w:autoSpaceDN w:val="0"/>
          </w:pPr>
        </w:pPrChange>
      </w:pPr>
    </w:p>
    <w:p w14:paraId="50647065" w14:textId="77777777" w:rsidR="00361B44" w:rsidRPr="008416E6" w:rsidRDefault="00D6422B">
      <w:pPr>
        <w:ind w:left="360"/>
        <w:rPr>
          <w:ins w:id="14319" w:author="Robert Pasternak" w:date="2021-06-21T10:37:00Z"/>
        </w:rPr>
        <w:pPrChange w:id="14320" w:author="Robert Pasternak" w:date="2021-07-15T13:56:00Z">
          <w:pPr>
            <w:autoSpaceDE w:val="0"/>
            <w:autoSpaceDN w:val="0"/>
            <w:jc w:val="center"/>
          </w:pPr>
        </w:pPrChange>
      </w:pPr>
      <w:ins w:id="14321" w:author="Robert Pasternak" w:date="2021-06-21T10:37:00Z">
        <w:r w:rsidRPr="008416E6">
          <w:t xml:space="preserve">Zamawiający w uzgodnieniu z Wykonawcą dopuszcza możliwość odstąpienia </w:t>
        </w:r>
        <w:r w:rsidRPr="008416E6">
          <w:br/>
          <w:t xml:space="preserve">od konieczności przedkładania protokołów miesięcznych, o których mowa powyżej, </w:t>
        </w:r>
        <w:r w:rsidRPr="008416E6">
          <w:br/>
          <w:t xml:space="preserve">w przypadku przekazywania przez Wykonawcę wszystkich zgłoszeń o stwierdzonych nieprawidłowościach za pośrednictwem mobilnej aplikacji będącej w dyspozycji Zamawiającego, a udostępnionej Wykonawcy. </w:t>
        </w:r>
      </w:ins>
    </w:p>
    <w:p w14:paraId="3838A1D1" w14:textId="7732AA50" w:rsidR="00DC7612" w:rsidRPr="008416E6" w:rsidRDefault="00E11DE4">
      <w:pPr>
        <w:pStyle w:val="Akapitzlist"/>
        <w:numPr>
          <w:ilvl w:val="0"/>
          <w:numId w:val="25"/>
        </w:numPr>
        <w:autoSpaceDE w:val="0"/>
        <w:autoSpaceDN w:val="0"/>
        <w:spacing w:line="312" w:lineRule="auto"/>
        <w:rPr>
          <w:ins w:id="14322" w:author="Robert Pasternak" w:date="2021-06-21T10:45:00Z"/>
          <w:bCs/>
        </w:rPr>
      </w:pPr>
      <w:ins w:id="14323" w:author="Robert Pasternak" w:date="2021-05-13T08:24:00Z">
        <w:r w:rsidRPr="008416E6">
          <w:rPr>
            <w:bCs/>
            <w:rPrChange w:id="14324" w:author="Robert Pasternak" w:date="2021-09-07T12:47:00Z">
              <w:rPr>
                <w:rFonts w:ascii="Times" w:hAnsi="Times" w:cs="Arial"/>
                <w:bCs/>
              </w:rPr>
            </w:rPrChange>
          </w:rPr>
          <w:t xml:space="preserve">Wykonawca </w:t>
        </w:r>
        <w:r w:rsidRPr="008416E6">
          <w:rPr>
            <w:rPrChange w:id="14325" w:author="Robert Pasternak" w:date="2021-09-07T12:47:00Z">
              <w:rPr>
                <w:rFonts w:ascii="Times" w:hAnsi="Times" w:cs="Arial"/>
              </w:rPr>
            </w:rPrChange>
          </w:rPr>
          <w:t xml:space="preserve">w czasie odbioru odpadów komunalnych od właścicieli nieruchomości, </w:t>
        </w:r>
        <w:r w:rsidRPr="008416E6">
          <w:rPr>
            <w:rPrChange w:id="14326" w:author="Robert Pasternak" w:date="2021-09-07T12:47:00Z">
              <w:rPr>
                <w:rFonts w:ascii="Times" w:hAnsi="Times" w:cs="Arial"/>
              </w:rPr>
            </w:rPrChange>
          </w:rPr>
          <w:br/>
          <w:t>na których zamieszkują mieszkańcy, jest zobowiązany dokumentować wszelkie przypadki</w:t>
        </w:r>
      </w:ins>
      <w:ins w:id="14327" w:author="Robert Pasternak" w:date="2021-05-13T08:25:00Z">
        <w:r w:rsidRPr="008416E6">
          <w:rPr>
            <w:rPrChange w:id="14328" w:author="Robert Pasternak" w:date="2021-09-07T12:47:00Z">
              <w:rPr>
                <w:rFonts w:ascii="Times" w:hAnsi="Times" w:cs="Arial"/>
              </w:rPr>
            </w:rPrChange>
          </w:rPr>
          <w:t xml:space="preserve"> </w:t>
        </w:r>
        <w:r w:rsidRPr="008416E6">
          <w:rPr>
            <w:rPrChange w:id="14329" w:author="Robert Pasternak" w:date="2021-09-07T12:47:00Z">
              <w:rPr>
                <w:rFonts w:ascii="Times" w:hAnsi="Times" w:cs="Arial"/>
              </w:rPr>
            </w:rPrChange>
          </w:rPr>
          <w:lastRenderedPageBreak/>
          <w:t>kiedy właściciel nieruchomo</w:t>
        </w:r>
      </w:ins>
      <w:ins w:id="14330" w:author="Robert Pasternak" w:date="2021-05-13T08:26:00Z">
        <w:r w:rsidRPr="008416E6">
          <w:rPr>
            <w:rPrChange w:id="14331" w:author="Robert Pasternak" w:date="2021-09-07T12:47:00Z">
              <w:rPr>
                <w:rFonts w:ascii="Times" w:hAnsi="Times" w:cs="Arial"/>
              </w:rPr>
            </w:rPrChange>
          </w:rPr>
          <w:t>ści, który zadeklarował kompostowanie na terenie własnej nieruchomości odpadów ulegających biodegradacji, wystawi</w:t>
        </w:r>
      </w:ins>
      <w:ins w:id="14332" w:author="Robert Pasternak" w:date="2021-05-13T08:27:00Z">
        <w:r w:rsidRPr="008416E6">
          <w:rPr>
            <w:rPrChange w:id="14333" w:author="Robert Pasternak" w:date="2021-09-07T12:47:00Z">
              <w:rPr>
                <w:rFonts w:ascii="Times" w:hAnsi="Times" w:cs="Arial"/>
              </w:rPr>
            </w:rPrChange>
          </w:rPr>
          <w:t xml:space="preserve">ł te odpady do odbioru. Zamawiający </w:t>
        </w:r>
      </w:ins>
      <w:ins w:id="14334" w:author="Robert Pasternak" w:date="2021-05-13T08:28:00Z">
        <w:r w:rsidRPr="008416E6">
          <w:rPr>
            <w:rPrChange w:id="14335" w:author="Robert Pasternak" w:date="2021-09-07T12:47:00Z">
              <w:rPr>
                <w:rFonts w:ascii="Times" w:hAnsi="Times" w:cs="Arial"/>
              </w:rPr>
            </w:rPrChange>
          </w:rPr>
          <w:t>najpóźniej w dniu 0</w:t>
        </w:r>
      </w:ins>
      <w:ins w:id="14336" w:author="Robert Pasternak" w:date="2021-06-08T14:26:00Z">
        <w:r w:rsidR="00433EF2">
          <w:t>6</w:t>
        </w:r>
      </w:ins>
      <w:ins w:id="14337" w:author="Robert Pasternak" w:date="2021-05-13T08:28:00Z">
        <w:r w:rsidR="00433EF2">
          <w:t>.01.2025</w:t>
        </w:r>
        <w:r w:rsidRPr="008416E6">
          <w:rPr>
            <w:rPrChange w:id="14338" w:author="Robert Pasternak" w:date="2021-09-07T12:47:00Z">
              <w:rPr>
                <w:rFonts w:ascii="Times" w:hAnsi="Times" w:cs="Arial"/>
              </w:rPr>
            </w:rPrChange>
          </w:rPr>
          <w:t xml:space="preserve"> roku przekaże Wykonawcy wykaz nieruchomości, </w:t>
        </w:r>
      </w:ins>
      <w:ins w:id="14339" w:author="Robert Pasternak" w:date="2021-05-13T08:29:00Z">
        <w:r w:rsidRPr="008416E6">
          <w:rPr>
            <w:rPrChange w:id="14340" w:author="Robert Pasternak" w:date="2021-09-07T12:47:00Z">
              <w:rPr>
                <w:rFonts w:ascii="Times" w:hAnsi="Times" w:cs="Arial"/>
              </w:rPr>
            </w:rPrChange>
          </w:rPr>
          <w:t>których</w:t>
        </w:r>
      </w:ins>
      <w:ins w:id="14341" w:author="Robert Pasternak" w:date="2021-05-13T08:28:00Z">
        <w:r w:rsidRPr="008416E6">
          <w:rPr>
            <w:rPrChange w:id="14342" w:author="Robert Pasternak" w:date="2021-09-07T12:47:00Z">
              <w:rPr>
                <w:rFonts w:ascii="Times" w:hAnsi="Times" w:cs="Arial"/>
              </w:rPr>
            </w:rPrChange>
          </w:rPr>
          <w:t xml:space="preserve"> w</w:t>
        </w:r>
      </w:ins>
      <w:ins w:id="14343" w:author="Robert Pasternak" w:date="2021-05-13T08:29:00Z">
        <w:r w:rsidRPr="008416E6">
          <w:rPr>
            <w:rPrChange w:id="14344" w:author="Robert Pasternak" w:date="2021-09-07T12:47:00Z">
              <w:rPr>
                <w:rFonts w:ascii="Times" w:hAnsi="Times" w:cs="Arial"/>
              </w:rPr>
            </w:rPrChange>
          </w:rPr>
          <w:t xml:space="preserve">łaściciele zadeklarowali kompostowanie na terenie własnej nieruchomości odpadów ulegających biodegradacji. W przypadku zmiany danych </w:t>
        </w:r>
      </w:ins>
      <w:ins w:id="14345" w:author="Robert Pasternak" w:date="2021-05-13T08:30:00Z">
        <w:r w:rsidRPr="008416E6">
          <w:rPr>
            <w:rPrChange w:id="14346" w:author="Robert Pasternak" w:date="2021-09-07T12:47:00Z">
              <w:rPr>
                <w:rFonts w:ascii="Times" w:hAnsi="Times" w:cs="Arial"/>
              </w:rPr>
            </w:rPrChange>
          </w:rPr>
          <w:br/>
        </w:r>
      </w:ins>
      <w:ins w:id="14347" w:author="Robert Pasternak" w:date="2021-05-13T08:29:00Z">
        <w:r w:rsidRPr="008416E6">
          <w:rPr>
            <w:rPrChange w:id="14348" w:author="Robert Pasternak" w:date="2021-09-07T12:47:00Z">
              <w:rPr>
                <w:rFonts w:ascii="Times" w:hAnsi="Times" w:cs="Arial"/>
              </w:rPr>
            </w:rPrChange>
          </w:rPr>
          <w:t xml:space="preserve">w wykazie, </w:t>
        </w:r>
      </w:ins>
      <w:ins w:id="14349" w:author="Robert Pasternak" w:date="2021-05-13T08:30:00Z">
        <w:r w:rsidRPr="008416E6">
          <w:rPr>
            <w:rPrChange w:id="14350" w:author="Robert Pasternak" w:date="2021-09-07T12:47:00Z">
              <w:rPr>
                <w:rFonts w:ascii="Times" w:hAnsi="Times" w:cs="Arial"/>
              </w:rPr>
            </w:rPrChange>
          </w:rPr>
          <w:t>Zamawiający będzie go aktualizował i niezwłocznie przekazywał Wykonawcy.</w:t>
        </w:r>
      </w:ins>
      <w:ins w:id="14351" w:author="Robert Pasternak" w:date="2021-05-13T08:31:00Z">
        <w:r w:rsidRPr="008416E6">
          <w:rPr>
            <w:rPrChange w:id="14352" w:author="Robert Pasternak" w:date="2021-09-07T12:47:00Z">
              <w:rPr>
                <w:rFonts w:ascii="Times" w:hAnsi="Times" w:cs="Arial"/>
              </w:rPr>
            </w:rPrChange>
          </w:rPr>
          <w:t xml:space="preserve"> W przypadku stwierdzenia, że przed nieruchomość </w:t>
        </w:r>
      </w:ins>
      <w:ins w:id="14353" w:author="Robert Pasternak" w:date="2021-05-13T08:34:00Z">
        <w:r w:rsidRPr="008416E6">
          <w:rPr>
            <w:rPrChange w:id="14354" w:author="Robert Pasternak" w:date="2021-09-07T12:47:00Z">
              <w:rPr>
                <w:rFonts w:ascii="Times" w:hAnsi="Times" w:cs="Arial"/>
              </w:rPr>
            </w:rPrChange>
          </w:rPr>
          <w:t xml:space="preserve">na której odpady ulegające biodegradacji powinny być kompostowane, a </w:t>
        </w:r>
      </w:ins>
      <w:ins w:id="14355" w:author="Robert Pasternak" w:date="2021-05-13T08:31:00Z">
        <w:r w:rsidRPr="008416E6">
          <w:rPr>
            <w:rPrChange w:id="14356" w:author="Robert Pasternak" w:date="2021-09-07T12:47:00Z">
              <w:rPr>
                <w:rFonts w:ascii="Times" w:hAnsi="Times" w:cs="Arial"/>
              </w:rPr>
            </w:rPrChange>
          </w:rPr>
          <w:t xml:space="preserve">zostały </w:t>
        </w:r>
      </w:ins>
      <w:ins w:id="14357" w:author="Robert Pasternak" w:date="2021-07-02T09:49:00Z">
        <w:r w:rsidR="00483D08" w:rsidRPr="008416E6">
          <w:t xml:space="preserve">one </w:t>
        </w:r>
      </w:ins>
      <w:ins w:id="14358" w:author="Robert Pasternak" w:date="2021-05-13T08:31:00Z">
        <w:r w:rsidRPr="008416E6">
          <w:rPr>
            <w:rPrChange w:id="14359" w:author="Robert Pasternak" w:date="2021-09-07T12:47:00Z">
              <w:rPr>
                <w:rFonts w:ascii="Times" w:hAnsi="Times" w:cs="Arial"/>
              </w:rPr>
            </w:rPrChange>
          </w:rPr>
          <w:t xml:space="preserve">wystawione </w:t>
        </w:r>
      </w:ins>
      <w:ins w:id="14360" w:author="Robert Pasternak" w:date="2021-05-13T08:34:00Z">
        <w:r w:rsidRPr="008416E6">
          <w:rPr>
            <w:rPrChange w:id="14361" w:author="Robert Pasternak" w:date="2021-09-07T12:47:00Z">
              <w:rPr>
                <w:rFonts w:ascii="Times" w:hAnsi="Times" w:cs="Arial"/>
              </w:rPr>
            </w:rPrChange>
          </w:rPr>
          <w:t>do odbioru Wykonawca zobowiązany</w:t>
        </w:r>
      </w:ins>
      <w:ins w:id="14362" w:author="Piotr Szumlak" w:date="2021-07-09T10:58:00Z">
        <w:r w:rsidR="008F3C01" w:rsidRPr="008416E6">
          <w:t xml:space="preserve"> </w:t>
        </w:r>
      </w:ins>
      <w:ins w:id="14363" w:author="Robert Pasternak" w:date="2021-06-21T10:42:00Z">
        <w:r w:rsidR="005C7940" w:rsidRPr="008416E6">
          <w:rPr>
            <w:rPrChange w:id="14364" w:author="Robert Pasternak" w:date="2021-09-07T12:47:00Z">
              <w:rPr>
                <w:color w:val="000000" w:themeColor="text1"/>
              </w:rPr>
            </w:rPrChange>
          </w:rPr>
          <w:t>jest do ich odebrania oraz poinformowania Zamawiającego o nieruchomościach, na których odpady pomimo deklaracji właściciela nieruchomości nie by</w:t>
        </w:r>
      </w:ins>
      <w:ins w:id="14365" w:author="Robert Pasternak" w:date="2021-06-21T10:43:00Z">
        <w:r w:rsidR="005C7940" w:rsidRPr="008416E6">
          <w:rPr>
            <w:rPrChange w:id="14366" w:author="Robert Pasternak" w:date="2021-09-07T12:47:00Z">
              <w:rPr>
                <w:color w:val="000000" w:themeColor="text1"/>
              </w:rPr>
            </w:rPrChange>
          </w:rPr>
          <w:t>ły kompostowane</w:t>
        </w:r>
      </w:ins>
      <w:ins w:id="14367" w:author="Robert Pasternak" w:date="2021-06-21T10:42:00Z">
        <w:r w:rsidR="005C7940" w:rsidRPr="008416E6">
          <w:rPr>
            <w:rPrChange w:id="14368" w:author="Robert Pasternak" w:date="2021-09-07T12:47:00Z">
              <w:rPr>
                <w:color w:val="000000" w:themeColor="text1"/>
              </w:rPr>
            </w:rPrChange>
          </w:rPr>
          <w:t>, za pomocą udostępnionej Wykonawcy przez Zamawiającego aplikacji mobilnej</w:t>
        </w:r>
      </w:ins>
      <w:ins w:id="14369" w:author="Robert Pasternak" w:date="2021-06-21T10:43:00Z">
        <w:r w:rsidR="005C7940" w:rsidRPr="008416E6">
          <w:rPr>
            <w:rPrChange w:id="14370" w:author="Robert Pasternak" w:date="2021-09-07T12:47:00Z">
              <w:rPr>
                <w:color w:val="000000" w:themeColor="text1"/>
              </w:rPr>
            </w:rPrChange>
          </w:rPr>
          <w:t xml:space="preserve">. </w:t>
        </w:r>
      </w:ins>
      <w:ins w:id="14371" w:author="Robert Pasternak" w:date="2021-06-21T10:45:00Z">
        <w:r w:rsidR="005C7940" w:rsidRPr="008416E6">
          <w:t xml:space="preserve">Protokół zbiorczy ze stwierdzenia powyższych nieprawidłowości, Wykonawca winien przekazać Zamawiającemu wraz z raportem za miesiąc, w którym stwierdził nieprawidłowości. Wykonawca przekaże Zamawiającemu protokół w formie papierowej. Protokół w formie elektronicznej Wykonawca przekaże Zamawiającemu na żądanie. Protokół winien zawierać w szczególności: </w:t>
        </w:r>
      </w:ins>
    </w:p>
    <w:p w14:paraId="6FA4A192" w14:textId="77777777" w:rsidR="00361B44" w:rsidRPr="008416E6" w:rsidRDefault="005C7940">
      <w:pPr>
        <w:pStyle w:val="Akapitzlist"/>
        <w:numPr>
          <w:ilvl w:val="0"/>
          <w:numId w:val="62"/>
        </w:numPr>
        <w:autoSpaceDE w:val="0"/>
        <w:autoSpaceDN w:val="0"/>
        <w:spacing w:line="312" w:lineRule="auto"/>
        <w:rPr>
          <w:ins w:id="14372" w:author="Robert Pasternak" w:date="2021-06-21T10:45:00Z"/>
        </w:rPr>
        <w:pPrChange w:id="14373" w:author="Robert Pasternak" w:date="2021-07-02T09:49:00Z">
          <w:pPr>
            <w:pStyle w:val="Akapitzlist"/>
            <w:numPr>
              <w:numId w:val="31"/>
            </w:numPr>
            <w:autoSpaceDE w:val="0"/>
            <w:autoSpaceDN w:val="0"/>
            <w:spacing w:line="312" w:lineRule="auto"/>
            <w:ind w:hanging="360"/>
          </w:pPr>
        </w:pPrChange>
      </w:pPr>
      <w:ins w:id="14374" w:author="Robert Pasternak" w:date="2021-06-21T10:45:00Z">
        <w:r w:rsidRPr="008416E6">
          <w:rPr>
            <w:lang w:eastAsia="en-US"/>
          </w:rPr>
          <w:t xml:space="preserve">adres nieruchomości, na której stwierdzono nieprawidłowość, </w:t>
        </w:r>
      </w:ins>
    </w:p>
    <w:p w14:paraId="19D7454B" w14:textId="77777777" w:rsidR="00361B44" w:rsidRPr="008416E6" w:rsidRDefault="005C7940">
      <w:pPr>
        <w:pStyle w:val="Akapitzlist"/>
        <w:numPr>
          <w:ilvl w:val="0"/>
          <w:numId w:val="62"/>
        </w:numPr>
        <w:autoSpaceDE w:val="0"/>
        <w:autoSpaceDN w:val="0"/>
        <w:spacing w:line="312" w:lineRule="auto"/>
        <w:rPr>
          <w:ins w:id="14375" w:author="Robert Pasternak" w:date="2021-06-21T10:45:00Z"/>
        </w:rPr>
        <w:pPrChange w:id="14376" w:author="Robert Pasternak" w:date="2021-06-21T10:47:00Z">
          <w:pPr>
            <w:pStyle w:val="Akapitzlist"/>
            <w:numPr>
              <w:numId w:val="31"/>
            </w:numPr>
            <w:autoSpaceDE w:val="0"/>
            <w:autoSpaceDN w:val="0"/>
            <w:spacing w:line="312" w:lineRule="auto"/>
            <w:ind w:hanging="360"/>
          </w:pPr>
        </w:pPrChange>
      </w:pPr>
      <w:ins w:id="14377" w:author="Robert Pasternak" w:date="2021-06-21T10:45:00Z">
        <w:r w:rsidRPr="008416E6">
          <w:t>termin odbioru odpadów, podczas którego stwierdzono nieprawidłowości,</w:t>
        </w:r>
      </w:ins>
    </w:p>
    <w:p w14:paraId="728A0D68" w14:textId="77777777" w:rsidR="00361B44" w:rsidRPr="008416E6" w:rsidRDefault="005C7940">
      <w:pPr>
        <w:pStyle w:val="Akapitzlist"/>
        <w:numPr>
          <w:ilvl w:val="0"/>
          <w:numId w:val="62"/>
        </w:numPr>
        <w:autoSpaceDE w:val="0"/>
        <w:autoSpaceDN w:val="0"/>
        <w:spacing w:line="312" w:lineRule="auto"/>
        <w:rPr>
          <w:ins w:id="14378" w:author="Robert Pasternak" w:date="2021-06-21T10:45:00Z"/>
        </w:rPr>
        <w:pPrChange w:id="14379" w:author="Robert Pasternak" w:date="2021-06-21T10:47:00Z">
          <w:pPr>
            <w:pStyle w:val="Akapitzlist"/>
            <w:numPr>
              <w:numId w:val="31"/>
            </w:numPr>
            <w:autoSpaceDE w:val="0"/>
            <w:autoSpaceDN w:val="0"/>
            <w:spacing w:line="312" w:lineRule="auto"/>
            <w:ind w:hanging="360"/>
          </w:pPr>
        </w:pPrChange>
      </w:pPr>
      <w:ins w:id="14380" w:author="Robert Pasternak" w:date="2021-06-21T10:45:00Z">
        <w:r w:rsidRPr="008416E6">
          <w:rPr>
            <w:lang w:eastAsia="en-US"/>
          </w:rPr>
          <w:t xml:space="preserve">zdjęcia lub filmy w postaci cyfrowej dowodzące, że odpady </w:t>
        </w:r>
      </w:ins>
      <w:ins w:id="14381" w:author="Robert Pasternak" w:date="2021-06-21T10:46:00Z">
        <w:r w:rsidRPr="008416E6">
          <w:rPr>
            <w:lang w:eastAsia="en-US"/>
          </w:rPr>
          <w:t>ulegające biodegradacji były wystawione przed nieruchomość</w:t>
        </w:r>
      </w:ins>
      <w:ins w:id="14382" w:author="Robert Pasternak" w:date="2021-06-21T10:45:00Z">
        <w:r w:rsidRPr="008416E6">
          <w:rPr>
            <w:lang w:eastAsia="en-US"/>
          </w:rPr>
          <w:t>,</w:t>
        </w:r>
      </w:ins>
    </w:p>
    <w:p w14:paraId="353153B4" w14:textId="77777777" w:rsidR="00361B44" w:rsidRPr="008416E6" w:rsidRDefault="005C7940">
      <w:pPr>
        <w:pStyle w:val="Akapitzlist"/>
        <w:numPr>
          <w:ilvl w:val="0"/>
          <w:numId w:val="62"/>
        </w:numPr>
        <w:autoSpaceDE w:val="0"/>
        <w:autoSpaceDN w:val="0"/>
        <w:spacing w:line="312" w:lineRule="auto"/>
        <w:rPr>
          <w:ins w:id="14383" w:author="Robert Pasternak" w:date="2021-06-21T10:45:00Z"/>
          <w:lang w:eastAsia="en-US"/>
        </w:rPr>
        <w:pPrChange w:id="14384" w:author="Robert Pasternak" w:date="2021-06-23T12:56:00Z">
          <w:pPr>
            <w:pStyle w:val="Akapitzlist"/>
            <w:numPr>
              <w:numId w:val="31"/>
            </w:numPr>
            <w:autoSpaceDE w:val="0"/>
            <w:autoSpaceDN w:val="0"/>
            <w:spacing w:line="312" w:lineRule="auto"/>
            <w:ind w:hanging="360"/>
          </w:pPr>
        </w:pPrChange>
      </w:pPr>
      <w:ins w:id="14385" w:author="Robert Pasternak" w:date="2021-06-21T10:45:00Z">
        <w:r w:rsidRPr="008416E6">
          <w:rPr>
            <w:lang w:eastAsia="en-US"/>
          </w:rPr>
          <w:t>dane (imię i nazwisko) pracowników Wykonawcy, którzy stwierdzili nieprawidłowość oraz ewentualne oświadczenia przez nich przekazane (dane powyższe podlegają ochronie danych osobowych).</w:t>
        </w:r>
      </w:ins>
    </w:p>
    <w:p w14:paraId="40650339" w14:textId="77777777" w:rsidR="00483D08" w:rsidRPr="008416E6" w:rsidRDefault="005C7940">
      <w:pPr>
        <w:pStyle w:val="Akapitzlist"/>
        <w:ind w:left="426"/>
        <w:rPr>
          <w:ins w:id="14386" w:author="Robert Pasternak" w:date="2021-09-07T12:36:00Z"/>
        </w:rPr>
      </w:pPr>
      <w:ins w:id="14387" w:author="Robert Pasternak" w:date="2021-06-21T10:48:00Z">
        <w:r w:rsidRPr="008416E6">
          <w:t>Wykonawca nie będzie miał obowiązku odbioru odpad</w:t>
        </w:r>
      </w:ins>
      <w:ins w:id="14388" w:author="Robert Pasternak" w:date="2021-06-21T10:49:00Z">
        <w:r w:rsidRPr="008416E6">
          <w:t xml:space="preserve">ów ulegających biodegradacji </w:t>
        </w:r>
      </w:ins>
      <w:ins w:id="14389" w:author="Robert Pasternak" w:date="2021-06-21T10:50:00Z">
        <w:r w:rsidRPr="008416E6">
          <w:br/>
        </w:r>
      </w:ins>
      <w:ins w:id="14390" w:author="Robert Pasternak" w:date="2021-06-21T10:49:00Z">
        <w:r w:rsidRPr="008416E6">
          <w:t>z nieruchomo</w:t>
        </w:r>
      </w:ins>
      <w:ins w:id="14391" w:author="Robert Pasternak" w:date="2021-06-21T10:50:00Z">
        <w:r w:rsidRPr="008416E6">
          <w:t xml:space="preserve">ści, których właściciele zadeklarowali ich kompostowanie, tylko </w:t>
        </w:r>
        <w:r w:rsidRPr="008416E6">
          <w:br/>
          <w:t>w przypadku gdy zmianie ulegn</w:t>
        </w:r>
      </w:ins>
      <w:ins w:id="14392" w:author="Robert Pasternak" w:date="2021-06-21T10:51:00Z">
        <w:r w:rsidRPr="008416E6">
          <w:t xml:space="preserve">ą przepisy prawa ogólnie obowiązujące, w tym </w:t>
        </w:r>
      </w:ins>
      <w:ins w:id="14393" w:author="Robert Pasternak" w:date="2021-06-21T10:52:00Z">
        <w:r w:rsidR="008C66AD" w:rsidRPr="008416E6">
          <w:br/>
        </w:r>
      </w:ins>
      <w:ins w:id="14394" w:author="Robert Pasternak" w:date="2021-06-21T10:51:00Z">
        <w:r w:rsidRPr="008416E6">
          <w:t>w szczególności ustawa o utrzymaniu czystości i porządku w gminach, z który</w:t>
        </w:r>
        <w:r w:rsidR="008C66AD" w:rsidRPr="008416E6">
          <w:t>ch jednoznacznie wynika</w:t>
        </w:r>
      </w:ins>
      <w:ins w:id="14395" w:author="Robert Pasternak" w:date="2021-06-21T10:53:00Z">
        <w:r w:rsidR="008C66AD" w:rsidRPr="008416E6">
          <w:t>ł będzie brak obowiązku odbioru tych odpadów</w:t>
        </w:r>
      </w:ins>
      <w:ins w:id="14396" w:author="Robert Pasternak" w:date="2021-07-12T15:27:00Z">
        <w:r w:rsidR="00C519F5" w:rsidRPr="008416E6">
          <w:t>.</w:t>
        </w:r>
      </w:ins>
      <w:ins w:id="14397" w:author="Robert Pasternak" w:date="2021-06-21T10:53:00Z">
        <w:r w:rsidR="008C66AD" w:rsidRPr="008416E6">
          <w:t xml:space="preserve"> </w:t>
        </w:r>
      </w:ins>
      <w:ins w:id="14398" w:author="Robert Pasternak" w:date="2021-06-21T10:45:00Z">
        <w:r w:rsidRPr="008416E6">
          <w:t xml:space="preserve">Zamawiający </w:t>
        </w:r>
      </w:ins>
      <w:ins w:id="14399" w:author="Robert Pasternak" w:date="2021-07-28T13:05:00Z">
        <w:r w:rsidR="00EB52F5" w:rsidRPr="008416E6">
          <w:br/>
        </w:r>
      </w:ins>
      <w:ins w:id="14400" w:author="Robert Pasternak" w:date="2021-06-21T10:45:00Z">
        <w:r w:rsidRPr="008416E6">
          <w:t>w uzgodnieniu z Wykonawcą d</w:t>
        </w:r>
        <w:r w:rsidR="00EB52F5" w:rsidRPr="008416E6">
          <w:t xml:space="preserve">opuszcza możliwość odstąpienia </w:t>
        </w:r>
        <w:r w:rsidRPr="008416E6">
          <w:t>od konieczności przedkładania protokołów miesięc</w:t>
        </w:r>
        <w:r w:rsidR="00EB52F5" w:rsidRPr="008416E6">
          <w:t xml:space="preserve">znych, o których mowa powyżej, </w:t>
        </w:r>
        <w:r w:rsidRPr="008416E6">
          <w:t>w przypadku przekazywania przez Wykonawcę wszystkich zgłoszeń o stw</w:t>
        </w:r>
        <w:r w:rsidR="00EB52F5" w:rsidRPr="008416E6">
          <w:t xml:space="preserve">ierdzonych </w:t>
        </w:r>
        <w:r w:rsidRPr="008416E6">
          <w:t xml:space="preserve">nieprawidłowościach za pośrednictwem mobilnej aplikacji będącej w dyspozycji Zamawiającego, a udostępnionej Wykonawcy. </w:t>
        </w:r>
      </w:ins>
    </w:p>
    <w:p w14:paraId="17BC3FA0" w14:textId="77777777" w:rsidR="00942B8E" w:rsidRPr="008416E6" w:rsidRDefault="00942B8E">
      <w:pPr>
        <w:pStyle w:val="Akapitzlist"/>
        <w:ind w:left="426"/>
        <w:rPr>
          <w:ins w:id="14401" w:author="Robert Pasternak" w:date="2021-06-21T10:45:00Z"/>
        </w:rPr>
      </w:pPr>
    </w:p>
    <w:p w14:paraId="7E396B95" w14:textId="7C5DE99B" w:rsidR="00C519F5" w:rsidRPr="008416E6" w:rsidRDefault="006B4592">
      <w:pPr>
        <w:pStyle w:val="Akapitzlist"/>
        <w:numPr>
          <w:ilvl w:val="0"/>
          <w:numId w:val="25"/>
        </w:numPr>
        <w:spacing w:line="312" w:lineRule="auto"/>
        <w:rPr>
          <w:ins w:id="14402" w:author="Robert Pasternak" w:date="2021-06-07T18:28:00Z"/>
          <w:lang w:eastAsia="en-US"/>
        </w:rPr>
        <w:pPrChange w:id="14403" w:author="Robert Pasternak" w:date="2021-07-15T13:56:00Z">
          <w:pPr>
            <w:autoSpaceDE w:val="0"/>
            <w:autoSpaceDN w:val="0"/>
            <w:jc w:val="center"/>
          </w:pPr>
        </w:pPrChange>
      </w:pPr>
      <w:ins w:id="14404" w:author="Robert Pasternak" w:date="2021-05-12T15:10:00Z">
        <w:r w:rsidRPr="008416E6">
          <w:rPr>
            <w:lang w:eastAsia="en-US"/>
          </w:rPr>
          <w:t>Wykonawca zobowi</w:t>
        </w:r>
      </w:ins>
      <w:ins w:id="14405" w:author="Robert Pasternak" w:date="2021-05-12T15:11:00Z">
        <w:r w:rsidRPr="008416E6">
          <w:rPr>
            <w:lang w:eastAsia="en-US"/>
          </w:rPr>
          <w:t xml:space="preserve">ązany jest do przesyłania Zamawiającemu dziennych raportów </w:t>
        </w:r>
      </w:ins>
      <w:ins w:id="14406" w:author="Robert Pasternak" w:date="2021-05-12T15:17:00Z">
        <w:r w:rsidR="00B760B8" w:rsidRPr="008416E6">
          <w:rPr>
            <w:lang w:eastAsia="en-US"/>
          </w:rPr>
          <w:br/>
        </w:r>
      </w:ins>
      <w:ins w:id="14407" w:author="Robert Pasternak" w:date="2021-05-12T15:11:00Z">
        <w:r w:rsidRPr="008416E6">
          <w:rPr>
            <w:lang w:eastAsia="en-US"/>
          </w:rPr>
          <w:t xml:space="preserve">z realizacji Przedmiotu zamówienia </w:t>
        </w:r>
      </w:ins>
      <w:ins w:id="14408" w:author="Robert Pasternak" w:date="2021-07-02T09:50:00Z">
        <w:r w:rsidR="00483D08" w:rsidRPr="008416E6">
          <w:rPr>
            <w:lang w:eastAsia="en-US"/>
          </w:rPr>
          <w:t>zawierających,</w:t>
        </w:r>
      </w:ins>
      <w:ins w:id="14409" w:author="Robert Pasternak" w:date="2021-05-12T15:11:00Z">
        <w:r w:rsidRPr="008416E6">
          <w:rPr>
            <w:lang w:eastAsia="en-US"/>
          </w:rPr>
          <w:t xml:space="preserve"> co</w:t>
        </w:r>
        <w:r w:rsidR="00B760B8" w:rsidRPr="008416E6">
          <w:rPr>
            <w:lang w:eastAsia="en-US"/>
          </w:rPr>
          <w:t xml:space="preserve"> najmniej informacje w zakresie</w:t>
        </w:r>
      </w:ins>
      <w:ins w:id="14410" w:author="Robert Pasternak" w:date="2021-05-12T15:12:00Z">
        <w:r w:rsidR="00B760B8" w:rsidRPr="008416E6">
          <w:rPr>
            <w:lang w:eastAsia="en-US"/>
          </w:rPr>
          <w:t>: masy zebranych odpadów w rozbiciu na poszczeg</w:t>
        </w:r>
      </w:ins>
      <w:ins w:id="14411" w:author="Robert Pasternak" w:date="2021-05-12T15:13:00Z">
        <w:r w:rsidR="00B760B8" w:rsidRPr="008416E6">
          <w:rPr>
            <w:lang w:eastAsia="en-US"/>
          </w:rPr>
          <w:t>ólne frakcje oraz sposobu zagospodarowania zebranych odpadów w rozbiciu na poszczególne frakcje</w:t>
        </w:r>
      </w:ins>
      <w:ins w:id="14412" w:author="Robert Pasternak" w:date="2021-05-12T15:17:00Z">
        <w:r w:rsidR="00B760B8" w:rsidRPr="008416E6">
          <w:rPr>
            <w:lang w:eastAsia="en-US"/>
          </w:rPr>
          <w:t xml:space="preserve">. </w:t>
        </w:r>
      </w:ins>
      <w:ins w:id="14413" w:author="Robert Pasternak" w:date="2021-05-12T15:18:00Z">
        <w:r w:rsidR="00B760B8" w:rsidRPr="008416E6">
          <w:rPr>
            <w:lang w:eastAsia="en-US"/>
          </w:rPr>
          <w:t>Raporty dzienne Wykonawca zobowiązany jest przesy</w:t>
        </w:r>
      </w:ins>
      <w:ins w:id="14414" w:author="Robert Pasternak" w:date="2021-05-12T15:19:00Z">
        <w:r w:rsidR="00B760B8" w:rsidRPr="008416E6">
          <w:rPr>
            <w:lang w:eastAsia="en-US"/>
          </w:rPr>
          <w:t xml:space="preserve">łać na adres poczty elektronicznej </w:t>
        </w:r>
      </w:ins>
      <w:ins w:id="14415" w:author="Robert Pasternak" w:date="2021-05-12T15:22:00Z">
        <w:r w:rsidR="00A81556" w:rsidRPr="008416E6">
          <w:rPr>
            <w:lang w:eastAsia="en-US"/>
          </w:rPr>
          <w:lastRenderedPageBreak/>
          <w:t>koordynatora</w:t>
        </w:r>
      </w:ins>
      <w:ins w:id="14416" w:author="Robert Pasternak" w:date="2021-05-12T15:19:00Z">
        <w:r w:rsidR="00B760B8" w:rsidRPr="008416E6">
          <w:rPr>
            <w:lang w:eastAsia="en-US"/>
          </w:rPr>
          <w:t xml:space="preserve"> umowy ze strony Zamawiającego do godziny 1</w:t>
        </w:r>
      </w:ins>
      <w:ins w:id="14417" w:author="Robert Pasternak" w:date="2021-07-12T15:28:00Z">
        <w:r w:rsidR="00C519F5" w:rsidRPr="008416E6">
          <w:rPr>
            <w:lang w:eastAsia="en-US"/>
          </w:rPr>
          <w:t>4</w:t>
        </w:r>
      </w:ins>
      <w:ins w:id="14418" w:author="Robert Pasternak" w:date="2021-06-08T14:27:00Z">
        <w:r w:rsidR="003F7129" w:rsidRPr="008416E6">
          <w:rPr>
            <w:lang w:eastAsia="en-US"/>
          </w:rPr>
          <w:t>;00</w:t>
        </w:r>
      </w:ins>
      <w:ins w:id="14419" w:author="Robert Pasternak" w:date="2021-05-12T15:19:00Z">
        <w:r w:rsidR="00B760B8" w:rsidRPr="008416E6">
          <w:rPr>
            <w:lang w:eastAsia="en-US"/>
          </w:rPr>
          <w:t xml:space="preserve">, dnia następnego po dniu, którego raport dotyczy. </w:t>
        </w:r>
      </w:ins>
      <w:ins w:id="14420" w:author="Robert Pasternak" w:date="2021-05-12T15:21:00Z">
        <w:r w:rsidR="00B760B8" w:rsidRPr="008416E6">
          <w:rPr>
            <w:lang w:eastAsia="en-US"/>
          </w:rPr>
          <w:t xml:space="preserve">W przypadku, gdy wysłanie raportu drogą </w:t>
        </w:r>
      </w:ins>
      <w:ins w:id="14421" w:author="Robert Pasternak" w:date="2021-05-12T15:22:00Z">
        <w:r w:rsidR="00A81556" w:rsidRPr="008416E6">
          <w:rPr>
            <w:lang w:eastAsia="en-US"/>
          </w:rPr>
          <w:t>elektroniczną</w:t>
        </w:r>
      </w:ins>
      <w:ins w:id="14422" w:author="Robert Pasternak" w:date="2021-05-12T15:21:00Z">
        <w:r w:rsidR="00B760B8" w:rsidRPr="008416E6">
          <w:rPr>
            <w:lang w:eastAsia="en-US"/>
          </w:rPr>
          <w:t xml:space="preserve"> nie będzie możliwe z przyczyn technicznych </w:t>
        </w:r>
      </w:ins>
      <w:ins w:id="14423" w:author="Robert Pasternak" w:date="2021-05-12T15:22:00Z">
        <w:r w:rsidR="00B760B8" w:rsidRPr="008416E6">
          <w:rPr>
            <w:lang w:eastAsia="en-US"/>
          </w:rPr>
          <w:t xml:space="preserve">Wykonawca zobowiązany jest raport przedłożyć Zamawiającemu w formie papierowej z zachowaniem </w:t>
        </w:r>
        <w:r w:rsidR="00A81556" w:rsidRPr="008416E6">
          <w:rPr>
            <w:lang w:eastAsia="en-US"/>
          </w:rPr>
          <w:t>wymaganego terminu. Jeżeli dzień przesłania raportu przypada na dzie</w:t>
        </w:r>
      </w:ins>
      <w:ins w:id="14424" w:author="Robert Pasternak" w:date="2021-05-12T15:23:00Z">
        <w:r w:rsidR="00A81556" w:rsidRPr="008416E6">
          <w:rPr>
            <w:lang w:eastAsia="en-US"/>
          </w:rPr>
          <w:t xml:space="preserve">ń wolny od pracy, raport należy dostarczyć </w:t>
        </w:r>
      </w:ins>
      <w:ins w:id="14425" w:author="Robert Pasternak" w:date="2024-07-18T14:33:00Z">
        <w:r w:rsidR="00433EF2">
          <w:rPr>
            <w:lang w:eastAsia="en-US"/>
          </w:rPr>
          <w:br/>
        </w:r>
      </w:ins>
      <w:ins w:id="14426" w:author="Piotr Szumlak" w:date="2021-07-09T11:11:00Z">
        <w:del w:id="14427" w:author="Robert Pasternak" w:date="2021-07-12T15:28:00Z">
          <w:r w:rsidR="000E024B" w:rsidRPr="008416E6" w:rsidDel="00C519F5">
            <w:rPr>
              <w:lang w:eastAsia="en-US"/>
            </w:rPr>
            <w:br/>
          </w:r>
        </w:del>
      </w:ins>
      <w:ins w:id="14428" w:author="Robert Pasternak" w:date="2021-05-12T15:23:00Z">
        <w:r w:rsidR="00A81556" w:rsidRPr="008416E6">
          <w:rPr>
            <w:lang w:eastAsia="en-US"/>
          </w:rPr>
          <w:t xml:space="preserve">w najbliższym dniu roboczym. </w:t>
        </w:r>
      </w:ins>
    </w:p>
    <w:p w14:paraId="7BE13713" w14:textId="409EBEFD" w:rsidR="00361B44" w:rsidRPr="008416E6" w:rsidRDefault="00B43DD4">
      <w:pPr>
        <w:pStyle w:val="Akapitzlist"/>
        <w:numPr>
          <w:ilvl w:val="0"/>
          <w:numId w:val="25"/>
        </w:numPr>
        <w:spacing w:line="312" w:lineRule="auto"/>
        <w:rPr>
          <w:ins w:id="14429" w:author="Robert Pasternak" w:date="2021-06-07T18:32:00Z"/>
          <w:lang w:eastAsia="en-US"/>
        </w:rPr>
        <w:pPrChange w:id="14430" w:author="Robert Pasternak" w:date="2021-07-02T09:51:00Z">
          <w:pPr>
            <w:autoSpaceDE w:val="0"/>
            <w:autoSpaceDN w:val="0"/>
            <w:jc w:val="center"/>
          </w:pPr>
        </w:pPrChange>
      </w:pPr>
      <w:ins w:id="14431" w:author="Robert Pasternak" w:date="2021-06-07T18:28:00Z">
        <w:r w:rsidRPr="008416E6">
          <w:rPr>
            <w:lang w:eastAsia="en-US"/>
          </w:rPr>
          <w:t>Wykonawca zobowiązany jest do przekazywania Zamawiającemu kwartalnych raport</w:t>
        </w:r>
      </w:ins>
      <w:ins w:id="14432" w:author="Robert Pasternak" w:date="2021-06-07T18:29:00Z">
        <w:r w:rsidRPr="008416E6">
          <w:rPr>
            <w:lang w:eastAsia="en-US"/>
          </w:rPr>
          <w:t xml:space="preserve">ów </w:t>
        </w:r>
        <w:r w:rsidRPr="008416E6">
          <w:rPr>
            <w:lang w:eastAsia="en-US"/>
          </w:rPr>
          <w:br/>
          <w:t>z r</w:t>
        </w:r>
        <w:r w:rsidR="006F1366" w:rsidRPr="008416E6">
          <w:rPr>
            <w:lang w:eastAsia="en-US"/>
          </w:rPr>
          <w:t>ealizacji Przedmiotu zamówienia</w:t>
        </w:r>
        <w:r w:rsidRPr="008416E6">
          <w:rPr>
            <w:lang w:eastAsia="en-US"/>
          </w:rPr>
          <w:t>, obejmujących informacj</w:t>
        </w:r>
      </w:ins>
      <w:ins w:id="14433" w:author="Robert Pasternak" w:date="2021-07-02T09:50:00Z">
        <w:r w:rsidR="00483D08" w:rsidRPr="008416E6">
          <w:rPr>
            <w:lang w:eastAsia="en-US"/>
          </w:rPr>
          <w:t>e</w:t>
        </w:r>
      </w:ins>
      <w:ins w:id="14434" w:author="Robert Pasternak" w:date="2021-06-07T18:29:00Z">
        <w:r w:rsidRPr="008416E6">
          <w:rPr>
            <w:lang w:eastAsia="en-US"/>
          </w:rPr>
          <w:t xml:space="preserve"> o masie odpadów przekazanych do recyklingu i ponownego u</w:t>
        </w:r>
      </w:ins>
      <w:ins w:id="14435" w:author="Robert Pasternak" w:date="2021-06-07T18:30:00Z">
        <w:r w:rsidRPr="008416E6">
          <w:rPr>
            <w:lang w:eastAsia="en-US"/>
          </w:rPr>
          <w:t xml:space="preserve">życia w okresie za który raport jest składany. </w:t>
        </w:r>
      </w:ins>
      <w:ins w:id="14436" w:author="Robert Pasternak" w:date="2021-06-07T18:31:00Z">
        <w:r w:rsidRPr="008416E6">
          <w:rPr>
            <w:lang w:eastAsia="en-US"/>
          </w:rPr>
          <w:t xml:space="preserve">Przedmiotowy raport Wykonawca zobowiązany jest składać wraz z raportem </w:t>
        </w:r>
        <w:r w:rsidR="00FF111C" w:rsidRPr="008416E6">
          <w:rPr>
            <w:lang w:eastAsia="en-US"/>
          </w:rPr>
          <w:t>miesięcznym składanym</w:t>
        </w:r>
      </w:ins>
      <w:ins w:id="14437" w:author="Robert Pasternak" w:date="2021-06-07T18:32:00Z">
        <w:r w:rsidR="00FF111C" w:rsidRPr="008416E6">
          <w:rPr>
            <w:lang w:eastAsia="en-US"/>
          </w:rPr>
          <w:t xml:space="preserve"> za miesiąc przypadający na koniec kwartału danego roku.</w:t>
        </w:r>
      </w:ins>
      <w:ins w:id="14438" w:author="Robert Pasternak" w:date="2021-06-21T10:57:00Z">
        <w:r w:rsidR="008C66AD" w:rsidRPr="008416E6">
          <w:rPr>
            <w:lang w:eastAsia="en-US"/>
          </w:rPr>
          <w:t xml:space="preserve"> </w:t>
        </w:r>
      </w:ins>
    </w:p>
    <w:p w14:paraId="0A0ACF2A" w14:textId="4500E321" w:rsidR="00361B44" w:rsidRPr="008416E6" w:rsidDel="007836D9" w:rsidRDefault="00FF111C">
      <w:pPr>
        <w:pStyle w:val="Akapitzlist"/>
        <w:numPr>
          <w:ilvl w:val="0"/>
          <w:numId w:val="25"/>
        </w:numPr>
        <w:spacing w:line="312" w:lineRule="auto"/>
        <w:rPr>
          <w:ins w:id="14439" w:author="Robert Pasternak" w:date="2021-05-13T11:57:00Z"/>
          <w:del w:id="14440" w:author="Piotr Szumlak" w:date="2021-07-09T12:23:00Z"/>
          <w:lang w:eastAsia="en-US"/>
          <w:rPrChange w:id="14441" w:author="Robert Pasternak" w:date="2021-09-07T12:47:00Z">
            <w:rPr>
              <w:ins w:id="14442" w:author="Robert Pasternak" w:date="2021-05-13T11:57:00Z"/>
              <w:del w:id="14443" w:author="Piotr Szumlak" w:date="2021-07-09T12:23:00Z"/>
              <w:b/>
              <w:sz w:val="32"/>
              <w:szCs w:val="32"/>
              <w:lang w:eastAsia="en-US"/>
            </w:rPr>
          </w:rPrChange>
        </w:rPr>
        <w:pPrChange w:id="14444" w:author="Robert Pasternak" w:date="2021-07-02T09:13:00Z">
          <w:pPr>
            <w:autoSpaceDE w:val="0"/>
            <w:autoSpaceDN w:val="0"/>
            <w:jc w:val="center"/>
          </w:pPr>
        </w:pPrChange>
      </w:pPr>
      <w:ins w:id="14445" w:author="Robert Pasternak" w:date="2021-06-07T18:33:00Z">
        <w:r w:rsidRPr="008416E6">
          <w:rPr>
            <w:lang w:eastAsia="en-US"/>
          </w:rPr>
          <w:t>W przypadku, gdy na terenie Gminy Ostrowiec Świętokrzyski w okresie realizacji Przedmiotu zamówienia ustawione zostaną gminne recyklomaty</w:t>
        </w:r>
      </w:ins>
      <w:ins w:id="14446" w:author="Robert Pasternak" w:date="2021-06-07T18:34:00Z">
        <w:r w:rsidRPr="008416E6">
          <w:rPr>
            <w:lang w:eastAsia="en-US"/>
          </w:rPr>
          <w:t xml:space="preserve"> (zarządzane przez Gminę Ostrowiec Świętokrzyski)</w:t>
        </w:r>
      </w:ins>
      <w:ins w:id="14447" w:author="Robert Pasternak" w:date="2021-06-07T18:33:00Z">
        <w:r w:rsidRPr="008416E6">
          <w:rPr>
            <w:lang w:eastAsia="en-US"/>
          </w:rPr>
          <w:t xml:space="preserve">, stanowiące uzupełnienie systemu gospodarowania odpadami komunalnymi w </w:t>
        </w:r>
      </w:ins>
      <w:ins w:id="14448" w:author="Robert Pasternak" w:date="2021-06-07T18:34:00Z">
        <w:r w:rsidRPr="008416E6">
          <w:rPr>
            <w:lang w:eastAsia="en-US"/>
          </w:rPr>
          <w:t>Gminie Ostrowiec Świętokrzyski</w:t>
        </w:r>
      </w:ins>
      <w:ins w:id="14449" w:author="Robert Pasternak" w:date="2021-06-07T18:35:00Z">
        <w:r w:rsidRPr="008416E6">
          <w:rPr>
            <w:lang w:eastAsia="en-US"/>
          </w:rPr>
          <w:t xml:space="preserve">, Wykonawca </w:t>
        </w:r>
      </w:ins>
      <w:ins w:id="14450" w:author="Robert Pasternak" w:date="2021-07-28T13:05:00Z">
        <w:r w:rsidR="00EB52F5" w:rsidRPr="008416E6">
          <w:rPr>
            <w:lang w:eastAsia="en-US"/>
          </w:rPr>
          <w:t xml:space="preserve">na żądanie Zamawiającego </w:t>
        </w:r>
      </w:ins>
      <w:ins w:id="14451" w:author="Robert Pasternak" w:date="2021-06-07T18:35:00Z">
        <w:r w:rsidRPr="008416E6">
          <w:rPr>
            <w:lang w:eastAsia="en-US"/>
          </w:rPr>
          <w:t>zobowiązany będzie do odbierania i zagospodarowania odpadów komunalnych w nich zebranych. Zamawiaj</w:t>
        </w:r>
      </w:ins>
      <w:ins w:id="14452" w:author="Robert Pasternak" w:date="2021-06-07T18:36:00Z">
        <w:r w:rsidRPr="008416E6">
          <w:rPr>
            <w:lang w:eastAsia="en-US"/>
          </w:rPr>
          <w:t>ący przewiduje, że liczba potencjalnych recyklomatów, które w</w:t>
        </w:r>
      </w:ins>
      <w:ins w:id="14453" w:author="Robert Pasternak" w:date="2024-07-18T14:34:00Z">
        <w:r w:rsidR="00433EF2">
          <w:rPr>
            <w:lang w:eastAsia="en-US"/>
          </w:rPr>
          <w:br/>
        </w:r>
      </w:ins>
      <w:ins w:id="14454" w:author="Robert Pasternak" w:date="2021-06-07T18:36:00Z">
        <w:r w:rsidRPr="008416E6">
          <w:rPr>
            <w:lang w:eastAsia="en-US"/>
          </w:rPr>
          <w:t xml:space="preserve"> okresie realizacji Przedmiotu zamówienia mogą zostać ustawione na terenie Gminy Ostrowie</w:t>
        </w:r>
        <w:r w:rsidR="00433EF2">
          <w:rPr>
            <w:lang w:eastAsia="en-US"/>
          </w:rPr>
          <w:t>c Świętokrzyski nie przekroczy 1</w:t>
        </w:r>
        <w:r w:rsidR="00C519F5" w:rsidRPr="008416E6">
          <w:rPr>
            <w:lang w:eastAsia="en-US"/>
          </w:rPr>
          <w:t>0</w:t>
        </w:r>
        <w:r w:rsidRPr="008416E6">
          <w:rPr>
            <w:lang w:eastAsia="en-US"/>
          </w:rPr>
          <w:t xml:space="preserve"> sztuk.</w:t>
        </w:r>
      </w:ins>
      <w:ins w:id="14455" w:author="Robert Pasternak" w:date="2021-06-07T18:37:00Z">
        <w:r w:rsidRPr="008416E6">
          <w:rPr>
            <w:lang w:eastAsia="en-US"/>
          </w:rPr>
          <w:t xml:space="preserve"> Z tytułu odbioru </w:t>
        </w:r>
      </w:ins>
      <w:ins w:id="14456" w:author="Robert Pasternak" w:date="2021-09-07T12:36:00Z">
        <w:r w:rsidR="00942B8E" w:rsidRPr="008416E6">
          <w:rPr>
            <w:lang w:eastAsia="en-US"/>
          </w:rPr>
          <w:br/>
        </w:r>
      </w:ins>
      <w:ins w:id="14457" w:author="Robert Pasternak" w:date="2021-06-07T18:37:00Z">
        <w:r w:rsidRPr="008416E6">
          <w:rPr>
            <w:lang w:eastAsia="en-US"/>
          </w:rPr>
          <w:t>i zagospodarowania odpadów komunalnych z recyklomatów, Wykonawcy przysługiwać będzie wynagrodzenie stanowi</w:t>
        </w:r>
      </w:ins>
      <w:ins w:id="14458" w:author="Robert Pasternak" w:date="2021-06-07T18:38:00Z">
        <w:r w:rsidRPr="008416E6">
          <w:rPr>
            <w:lang w:eastAsia="en-US"/>
          </w:rPr>
          <w:t xml:space="preserve">ące iloczyn masy odpadów odebranych </w:t>
        </w:r>
      </w:ins>
      <w:ins w:id="14459" w:author="Robert Pasternak" w:date="2021-09-07T12:36:00Z">
        <w:r w:rsidR="00942B8E" w:rsidRPr="008416E6">
          <w:rPr>
            <w:lang w:eastAsia="en-US"/>
          </w:rPr>
          <w:br/>
        </w:r>
      </w:ins>
      <w:ins w:id="14460" w:author="Robert Pasternak" w:date="2021-06-07T18:38:00Z">
        <w:r w:rsidRPr="008416E6">
          <w:rPr>
            <w:lang w:eastAsia="en-US"/>
          </w:rPr>
          <w:t>i zagospodarowanych z recyklomatów oraz stawki za odbiór i zagospodarowanie odpadów danej frakcji okre</w:t>
        </w:r>
      </w:ins>
      <w:ins w:id="14461" w:author="Robert Pasternak" w:date="2021-06-07T18:39:00Z">
        <w:r w:rsidRPr="008416E6">
          <w:rPr>
            <w:lang w:eastAsia="en-US"/>
          </w:rPr>
          <w:t>ślonej w umowie na realizację Przedmiotu zamówienia.</w:t>
        </w:r>
      </w:ins>
    </w:p>
    <w:p w14:paraId="5BBA2A17" w14:textId="77777777" w:rsidR="00361B44" w:rsidRPr="008416E6" w:rsidDel="007836D9" w:rsidRDefault="00361B44">
      <w:pPr>
        <w:pStyle w:val="Akapitzlist"/>
        <w:numPr>
          <w:ilvl w:val="0"/>
          <w:numId w:val="25"/>
        </w:numPr>
        <w:autoSpaceDE w:val="0"/>
        <w:autoSpaceDN w:val="0"/>
        <w:spacing w:line="312" w:lineRule="auto"/>
        <w:jc w:val="center"/>
        <w:rPr>
          <w:ins w:id="14462" w:author="Robert Pasternak" w:date="2021-06-23T12:56:00Z"/>
          <w:del w:id="14463" w:author="Piotr Szumlak" w:date="2021-07-09T12:23:00Z"/>
          <w:b/>
          <w:sz w:val="32"/>
          <w:szCs w:val="32"/>
          <w:lang w:eastAsia="en-US"/>
          <w:rPrChange w:id="14464" w:author="Robert Pasternak" w:date="2021-09-07T12:47:00Z">
            <w:rPr>
              <w:ins w:id="14465" w:author="Robert Pasternak" w:date="2021-06-23T12:56:00Z"/>
              <w:del w:id="14466" w:author="Piotr Szumlak" w:date="2021-07-09T12:23:00Z"/>
              <w:lang w:eastAsia="en-US"/>
            </w:rPr>
          </w:rPrChange>
        </w:rPr>
        <w:pPrChange w:id="14467" w:author="Robert Pasternak" w:date="2021-05-13T11:34:00Z">
          <w:pPr>
            <w:autoSpaceDE w:val="0"/>
            <w:autoSpaceDN w:val="0"/>
            <w:jc w:val="center"/>
          </w:pPr>
        </w:pPrChange>
      </w:pPr>
    </w:p>
    <w:p w14:paraId="0FED982A" w14:textId="77777777" w:rsidR="00361B44" w:rsidRPr="008416E6" w:rsidRDefault="00361B44">
      <w:pPr>
        <w:pStyle w:val="Akapitzlist"/>
        <w:numPr>
          <w:ilvl w:val="0"/>
          <w:numId w:val="25"/>
        </w:numPr>
        <w:spacing w:line="312" w:lineRule="auto"/>
        <w:rPr>
          <w:ins w:id="14468" w:author="Robert Pasternak" w:date="2021-06-23T12:56:00Z"/>
          <w:lang w:eastAsia="en-US"/>
        </w:rPr>
        <w:pPrChange w:id="14469" w:author="Piotr Szumlak" w:date="2021-07-09T12:23:00Z">
          <w:pPr>
            <w:autoSpaceDE w:val="0"/>
            <w:autoSpaceDN w:val="0"/>
            <w:jc w:val="center"/>
          </w:pPr>
        </w:pPrChange>
      </w:pPr>
    </w:p>
    <w:p w14:paraId="28F334A3" w14:textId="77777777" w:rsidR="003901C4" w:rsidRPr="008416E6" w:rsidRDefault="003901C4">
      <w:pPr>
        <w:autoSpaceDE w:val="0"/>
        <w:autoSpaceDN w:val="0"/>
        <w:spacing w:line="312" w:lineRule="auto"/>
        <w:rPr>
          <w:ins w:id="14470" w:author="Robert Pasternak" w:date="2021-07-12T15:30:00Z"/>
          <w:b/>
          <w:sz w:val="32"/>
          <w:szCs w:val="32"/>
          <w:lang w:eastAsia="en-US"/>
        </w:rPr>
        <w:pPrChange w:id="14471" w:author="Robert Pasternak" w:date="2021-07-27T12:37:00Z">
          <w:pPr>
            <w:autoSpaceDE w:val="0"/>
            <w:autoSpaceDN w:val="0"/>
            <w:jc w:val="center"/>
          </w:pPr>
        </w:pPrChange>
      </w:pPr>
    </w:p>
    <w:p w14:paraId="15371F98" w14:textId="77777777" w:rsidR="00361B44" w:rsidRPr="008416E6" w:rsidDel="00C519F5" w:rsidRDefault="00E11DE4">
      <w:pPr>
        <w:autoSpaceDE w:val="0"/>
        <w:autoSpaceDN w:val="0"/>
        <w:spacing w:line="312" w:lineRule="auto"/>
        <w:jc w:val="center"/>
        <w:rPr>
          <w:del w:id="14472" w:author="Robert Pasternak" w:date="2021-06-23T12:56:00Z"/>
          <w:b/>
          <w:sz w:val="32"/>
          <w:szCs w:val="32"/>
          <w:lang w:eastAsia="en-US"/>
        </w:rPr>
        <w:pPrChange w:id="14473" w:author="Robert Pasternak" w:date="2021-06-23T12:56:00Z">
          <w:pPr>
            <w:pStyle w:val="Akapitzlist"/>
          </w:pPr>
        </w:pPrChange>
      </w:pPr>
      <w:r w:rsidRPr="008416E6">
        <w:rPr>
          <w:b/>
          <w:sz w:val="32"/>
          <w:szCs w:val="32"/>
          <w:lang w:eastAsia="en-US"/>
          <w:rPrChange w:id="14474" w:author="Robert Pasternak" w:date="2021-09-07T12:47:00Z">
            <w:rPr>
              <w:rFonts w:ascii="Times" w:hAnsi="Times" w:cs="Arial"/>
              <w:b/>
              <w:sz w:val="32"/>
              <w:szCs w:val="32"/>
              <w:lang w:eastAsia="en-US"/>
            </w:rPr>
          </w:rPrChange>
        </w:rPr>
        <w:t>Rozdział VI</w:t>
      </w:r>
      <w:r w:rsidRPr="008416E6">
        <w:rPr>
          <w:b/>
          <w:sz w:val="32"/>
          <w:szCs w:val="32"/>
          <w:lang w:eastAsia="en-US"/>
          <w:rPrChange w:id="14475" w:author="Robert Pasternak" w:date="2021-09-07T12:47:00Z">
            <w:rPr>
              <w:rFonts w:ascii="Times" w:hAnsi="Times" w:cs="Arial"/>
              <w:b/>
              <w:sz w:val="32"/>
              <w:szCs w:val="32"/>
              <w:lang w:eastAsia="en-US"/>
            </w:rPr>
          </w:rPrChange>
        </w:rPr>
        <w:br/>
        <w:t>Podwykonawcy</w:t>
      </w:r>
    </w:p>
    <w:p w14:paraId="7EC3BD8B" w14:textId="77777777" w:rsidR="00C519F5" w:rsidRPr="008416E6" w:rsidRDefault="00C519F5">
      <w:pPr>
        <w:autoSpaceDE w:val="0"/>
        <w:autoSpaceDN w:val="0"/>
        <w:spacing w:line="312" w:lineRule="auto"/>
        <w:jc w:val="center"/>
        <w:rPr>
          <w:ins w:id="14476" w:author="Robert Pasternak" w:date="2021-07-12T15:30:00Z"/>
        </w:rPr>
        <w:pPrChange w:id="14477" w:author="Robert Pasternak" w:date="2021-06-23T12:56:00Z">
          <w:pPr>
            <w:pStyle w:val="Akapitzlist"/>
          </w:pPr>
        </w:pPrChange>
      </w:pPr>
    </w:p>
    <w:p w14:paraId="364B6798" w14:textId="77777777" w:rsidR="00361B44" w:rsidRPr="008416E6" w:rsidRDefault="00361B44">
      <w:pPr>
        <w:autoSpaceDE w:val="0"/>
        <w:autoSpaceDN w:val="0"/>
        <w:spacing w:line="312" w:lineRule="auto"/>
        <w:rPr>
          <w:rPrChange w:id="14478" w:author="Robert Pasternak" w:date="2021-09-07T12:47:00Z">
            <w:rPr>
              <w:rFonts w:ascii="Times" w:hAnsi="Times" w:cs="Arial"/>
            </w:rPr>
          </w:rPrChange>
        </w:rPr>
        <w:pPrChange w:id="14479" w:author="Robert Pasternak" w:date="2021-07-28T13:06:00Z">
          <w:pPr>
            <w:pStyle w:val="Akapitzlist"/>
          </w:pPr>
        </w:pPrChange>
      </w:pPr>
    </w:p>
    <w:p w14:paraId="05D213DB" w14:textId="77777777" w:rsidR="00361B44" w:rsidRPr="008416E6" w:rsidRDefault="00CA6730">
      <w:pPr>
        <w:pStyle w:val="Akapitzlist"/>
        <w:numPr>
          <w:ilvl w:val="0"/>
          <w:numId w:val="6"/>
        </w:numPr>
        <w:spacing w:line="312" w:lineRule="auto"/>
        <w:rPr>
          <w:del w:id="14480" w:author="Robert Pasternak" w:date="2021-06-08T14:29:00Z"/>
        </w:rPr>
        <w:pPrChange w:id="14481" w:author="Robert Pasternak" w:date="2021-05-13T11:34:00Z">
          <w:pPr>
            <w:pStyle w:val="Akapitzlist"/>
            <w:numPr>
              <w:numId w:val="6"/>
            </w:numPr>
            <w:tabs>
              <w:tab w:val="num" w:pos="360"/>
            </w:tabs>
            <w:spacing w:line="360" w:lineRule="auto"/>
            <w:ind w:left="360" w:hanging="360"/>
          </w:pPr>
        </w:pPrChange>
      </w:pPr>
      <w:r w:rsidRPr="008416E6">
        <w:t xml:space="preserve">Wykonawca nie może </w:t>
      </w:r>
      <w:del w:id="14482" w:author="Robert Pasternak" w:date="2021-07-28T13:10:00Z">
        <w:r w:rsidRPr="008416E6" w:rsidDel="00EB52F5">
          <w:delText xml:space="preserve">podzielić </w:delText>
        </w:r>
      </w:del>
      <w:ins w:id="14483" w:author="Robert Pasternak" w:date="2021-07-28T13:11:00Z">
        <w:r w:rsidR="00EB52F5" w:rsidRPr="008416E6">
          <w:t>powierzyć</w:t>
        </w:r>
      </w:ins>
      <w:ins w:id="14484" w:author="Robert Pasternak" w:date="2021-07-28T13:10:00Z">
        <w:r w:rsidR="00EB52F5" w:rsidRPr="008416E6">
          <w:t xml:space="preserve"> </w:t>
        </w:r>
      </w:ins>
      <w:r w:rsidRPr="008416E6">
        <w:t>prac, za wyjątkiem prac wskazanych w Ofercie Wykonawcy, bez uzgodnienia z Zamawiającym.</w:t>
      </w:r>
    </w:p>
    <w:p w14:paraId="67505FAB" w14:textId="77777777" w:rsidR="00361B44" w:rsidRPr="008416E6" w:rsidRDefault="00361B44">
      <w:pPr>
        <w:pStyle w:val="Akapitzlist"/>
        <w:numPr>
          <w:ilvl w:val="0"/>
          <w:numId w:val="6"/>
        </w:numPr>
        <w:spacing w:line="312" w:lineRule="auto"/>
        <w:pPrChange w:id="14485" w:author="Robert Pasternak" w:date="2021-06-08T14:29:00Z">
          <w:pPr>
            <w:pStyle w:val="Akapitzlist"/>
            <w:spacing w:line="360" w:lineRule="auto"/>
            <w:ind w:left="360"/>
          </w:pPr>
        </w:pPrChange>
      </w:pPr>
    </w:p>
    <w:p w14:paraId="11731C49" w14:textId="77777777" w:rsidR="00361B44" w:rsidRPr="008416E6" w:rsidRDefault="00CA6730">
      <w:pPr>
        <w:pStyle w:val="Akapitzlist"/>
        <w:numPr>
          <w:ilvl w:val="0"/>
          <w:numId w:val="6"/>
        </w:numPr>
        <w:spacing w:line="312" w:lineRule="auto"/>
        <w:rPr>
          <w:del w:id="14486" w:author="Robert Pasternak" w:date="2021-06-08T14:29:00Z"/>
          <w:rPrChange w:id="14487" w:author="Robert Pasternak" w:date="2021-09-07T12:47:00Z">
            <w:rPr>
              <w:del w:id="14488" w:author="Robert Pasternak" w:date="2021-06-08T14:29:00Z"/>
              <w:color w:val="000000"/>
            </w:rPr>
          </w:rPrChange>
        </w:rPr>
        <w:pPrChange w:id="14489" w:author="Robert Pasternak" w:date="2021-05-13T11:34:00Z">
          <w:pPr>
            <w:pStyle w:val="Akapitzlist"/>
            <w:numPr>
              <w:numId w:val="6"/>
            </w:numPr>
            <w:tabs>
              <w:tab w:val="num" w:pos="360"/>
            </w:tabs>
            <w:spacing w:line="360" w:lineRule="auto"/>
            <w:ind w:left="360" w:hanging="360"/>
          </w:pPr>
        </w:pPrChange>
      </w:pPr>
      <w:r w:rsidRPr="008416E6">
        <w:rPr>
          <w:rPrChange w:id="14490" w:author="Robert Pasternak" w:date="2021-09-07T12:47:00Z">
            <w:rPr>
              <w:color w:val="000000"/>
            </w:rPr>
          </w:rPrChange>
        </w:rPr>
        <w:t>Wykonawca</w:t>
      </w:r>
      <w:r w:rsidR="00507E6C" w:rsidRPr="008416E6">
        <w:rPr>
          <w:rPrChange w:id="14491" w:author="Robert Pasternak" w:date="2021-09-07T12:47:00Z">
            <w:rPr>
              <w:color w:val="000000"/>
            </w:rPr>
          </w:rPrChange>
        </w:rPr>
        <w:t>,</w:t>
      </w:r>
      <w:r w:rsidRPr="008416E6">
        <w:rPr>
          <w:rPrChange w:id="14492" w:author="Robert Pasternak" w:date="2021-09-07T12:47:00Z">
            <w:rPr>
              <w:color w:val="000000"/>
            </w:rPr>
          </w:rPrChange>
        </w:rPr>
        <w:t xml:space="preserve"> nie później niż </w:t>
      </w:r>
      <w:ins w:id="14493" w:author="Robert Pasternak" w:date="2021-07-02T09:52:00Z">
        <w:r w:rsidR="00483D08" w:rsidRPr="008416E6">
          <w:rPr>
            <w:rPrChange w:id="14494" w:author="Robert Pasternak" w:date="2021-09-07T12:47:00Z">
              <w:rPr>
                <w:color w:val="000000"/>
              </w:rPr>
            </w:rPrChange>
          </w:rPr>
          <w:t xml:space="preserve">na </w:t>
        </w:r>
      </w:ins>
      <w:r w:rsidRPr="008416E6">
        <w:rPr>
          <w:rPrChange w:id="14495" w:author="Robert Pasternak" w:date="2021-09-07T12:47:00Z">
            <w:rPr>
              <w:color w:val="000000"/>
            </w:rPr>
          </w:rPrChange>
        </w:rPr>
        <w:t xml:space="preserve">28 dni przed planowanym skierowaniem Podwykonawcy do wykonania prac, zobowiązany jest przedłożyć do uzgodnienia i akceptacji Zamawiającemu dokumenty potwierdzające spełnianie przez Podwykonawcę wymogów udziału w realizacji Przedmiotu </w:t>
      </w:r>
      <w:r w:rsidR="00FC4CB1" w:rsidRPr="008416E6">
        <w:rPr>
          <w:rPrChange w:id="14496" w:author="Robert Pasternak" w:date="2021-09-07T12:47:00Z">
            <w:rPr>
              <w:color w:val="000000"/>
            </w:rPr>
          </w:rPrChange>
        </w:rPr>
        <w:t>zamówienia</w:t>
      </w:r>
      <w:r w:rsidR="00974B1A" w:rsidRPr="008416E6">
        <w:rPr>
          <w:rPrChange w:id="14497" w:author="Robert Pasternak" w:date="2021-09-07T12:47:00Z">
            <w:rPr>
              <w:color w:val="000000"/>
            </w:rPr>
          </w:rPrChange>
        </w:rPr>
        <w:t>,</w:t>
      </w:r>
      <w:ins w:id="14498" w:author="Piotr Szumlak" w:date="2021-07-09T11:14:00Z">
        <w:r w:rsidR="000E024B" w:rsidRPr="008416E6">
          <w:rPr>
            <w:rPrChange w:id="14499" w:author="Robert Pasternak" w:date="2021-09-07T12:47:00Z">
              <w:rPr>
                <w:color w:val="000000"/>
              </w:rPr>
            </w:rPrChange>
          </w:rPr>
          <w:t xml:space="preserve"> </w:t>
        </w:r>
      </w:ins>
      <w:r w:rsidR="00FC4CB1" w:rsidRPr="008416E6">
        <w:rPr>
          <w:rPrChange w:id="14500" w:author="Robert Pasternak" w:date="2021-09-07T12:47:00Z">
            <w:rPr>
              <w:color w:val="000000"/>
            </w:rPr>
          </w:rPrChange>
        </w:rPr>
        <w:t xml:space="preserve">określone </w:t>
      </w:r>
      <w:r w:rsidRPr="008416E6">
        <w:rPr>
          <w:rPrChange w:id="14501" w:author="Robert Pasternak" w:date="2021-09-07T12:47:00Z">
            <w:rPr>
              <w:color w:val="000000"/>
            </w:rPr>
          </w:rPrChange>
        </w:rPr>
        <w:t xml:space="preserve">w OPZ (zezwolenia, wpisy </w:t>
      </w:r>
      <w:ins w:id="14502" w:author="Robert Pasternak" w:date="2019-08-23T12:00:00Z">
        <w:r w:rsidR="002E5F96" w:rsidRPr="008416E6">
          <w:rPr>
            <w:rPrChange w:id="14503" w:author="Robert Pasternak" w:date="2021-09-07T12:47:00Z">
              <w:rPr>
                <w:color w:val="000000"/>
              </w:rPr>
            </w:rPrChange>
          </w:rPr>
          <w:br/>
        </w:r>
      </w:ins>
      <w:r w:rsidRPr="008416E6">
        <w:rPr>
          <w:rPrChange w:id="14504" w:author="Robert Pasternak" w:date="2021-09-07T12:47:00Z">
            <w:rPr>
              <w:color w:val="000000"/>
            </w:rPr>
          </w:rPrChange>
        </w:rPr>
        <w:t>do rejestrów, wykaz sprzętu, i zatrudnionych pracowników itp.)</w:t>
      </w:r>
      <w:ins w:id="14505" w:author="Robert Pasternak" w:date="2021-07-02T09:52:00Z">
        <w:r w:rsidR="00483D08" w:rsidRPr="008416E6">
          <w:rPr>
            <w:rPrChange w:id="14506" w:author="Robert Pasternak" w:date="2021-09-07T12:47:00Z">
              <w:rPr>
                <w:color w:val="000000"/>
              </w:rPr>
            </w:rPrChange>
          </w:rPr>
          <w:t>,</w:t>
        </w:r>
      </w:ins>
      <w:r w:rsidR="00974B1A" w:rsidRPr="008416E6">
        <w:rPr>
          <w:rPrChange w:id="14507" w:author="Robert Pasternak" w:date="2021-09-07T12:47:00Z">
            <w:rPr>
              <w:color w:val="000000"/>
            </w:rPr>
          </w:rPrChange>
        </w:rPr>
        <w:t xml:space="preserve"> odpowiednie do zakresu usług wykonywanych przez Podwykonawcę w ramach Przedmiotu zamówienia.</w:t>
      </w:r>
    </w:p>
    <w:p w14:paraId="0810C4FC" w14:textId="77777777" w:rsidR="00361B44" w:rsidRPr="008416E6" w:rsidRDefault="00361B44">
      <w:pPr>
        <w:pStyle w:val="Akapitzlist"/>
        <w:numPr>
          <w:ilvl w:val="0"/>
          <w:numId w:val="6"/>
        </w:numPr>
        <w:spacing w:line="312" w:lineRule="auto"/>
        <w:pPrChange w:id="14508" w:author="Robert Pasternak" w:date="2021-05-13T11:34:00Z">
          <w:pPr>
            <w:spacing w:line="360" w:lineRule="auto"/>
          </w:pPr>
        </w:pPrChange>
      </w:pPr>
    </w:p>
    <w:p w14:paraId="0661AE53" w14:textId="77777777" w:rsidR="00361B44" w:rsidRPr="008416E6" w:rsidRDefault="00CA6730">
      <w:pPr>
        <w:pStyle w:val="Akapitzlist"/>
        <w:numPr>
          <w:ilvl w:val="0"/>
          <w:numId w:val="6"/>
        </w:numPr>
        <w:spacing w:line="312" w:lineRule="auto"/>
        <w:rPr>
          <w:del w:id="14509" w:author="Robert Pasternak" w:date="2021-06-08T14:29:00Z"/>
          <w:rPrChange w:id="14510" w:author="Robert Pasternak" w:date="2021-09-07T12:47:00Z">
            <w:rPr>
              <w:del w:id="14511" w:author="Robert Pasternak" w:date="2021-06-08T14:29:00Z"/>
              <w:color w:val="000000"/>
            </w:rPr>
          </w:rPrChange>
        </w:rPr>
        <w:pPrChange w:id="14512" w:author="Robert Pasternak" w:date="2021-05-13T11:34:00Z">
          <w:pPr>
            <w:spacing w:line="360" w:lineRule="auto"/>
          </w:pPr>
        </w:pPrChange>
      </w:pPr>
      <w:del w:id="14513" w:author="Robert Pasternak" w:date="2021-07-27T12:38:00Z">
        <w:r w:rsidRPr="008416E6" w:rsidDel="00521886">
          <w:rPr>
            <w:rPrChange w:id="14514" w:author="Robert Pasternak" w:date="2021-09-07T12:47:00Z">
              <w:rPr>
                <w:color w:val="000000"/>
              </w:rPr>
            </w:rPrChange>
          </w:rPr>
          <w:delText xml:space="preserve">Zamawiający zobowiązany jest podjąć decyzję w sprawie dopuszczenia Podwykonawcy zaproponowanego przez Wykonawcę do realizacji Przedmiotu </w:delText>
        </w:r>
        <w:r w:rsidR="00FC4CB1" w:rsidRPr="008416E6" w:rsidDel="00521886">
          <w:rPr>
            <w:rPrChange w:id="14515" w:author="Robert Pasternak" w:date="2021-09-07T12:47:00Z">
              <w:rPr>
                <w:color w:val="000000"/>
              </w:rPr>
            </w:rPrChange>
          </w:rPr>
          <w:delText>zamówienia</w:delText>
        </w:r>
        <w:r w:rsidRPr="008416E6" w:rsidDel="00521886">
          <w:rPr>
            <w:rPrChange w:id="14516" w:author="Robert Pasternak" w:date="2021-09-07T12:47:00Z">
              <w:rPr>
                <w:color w:val="000000"/>
              </w:rPr>
            </w:rPrChange>
          </w:rPr>
          <w:delText xml:space="preserve">. </w:delText>
        </w:r>
        <w:r w:rsidR="00974B1A" w:rsidRPr="008416E6" w:rsidDel="00521886">
          <w:rPr>
            <w:rPrChange w:id="14517" w:author="Robert Pasternak" w:date="2021-09-07T12:47:00Z">
              <w:rPr>
                <w:color w:val="000000"/>
              </w:rPr>
            </w:rPrChange>
          </w:rPr>
          <w:br/>
        </w:r>
      </w:del>
      <w:r w:rsidRPr="008416E6">
        <w:rPr>
          <w:rPrChange w:id="14518" w:author="Robert Pasternak" w:date="2021-09-07T12:47:00Z">
            <w:rPr>
              <w:color w:val="000000"/>
            </w:rPr>
          </w:rPrChange>
        </w:rPr>
        <w:t>Jeżeli Zamawiający w terminie 14 dni od przedłożenia mu dokumentów</w:t>
      </w:r>
      <w:r w:rsidR="00974B1A" w:rsidRPr="008416E6">
        <w:rPr>
          <w:rPrChange w:id="14519" w:author="Robert Pasternak" w:date="2021-09-07T12:47:00Z">
            <w:rPr>
              <w:color w:val="000000"/>
            </w:rPr>
          </w:rPrChange>
        </w:rPr>
        <w:t>,</w:t>
      </w:r>
      <w:r w:rsidRPr="008416E6">
        <w:rPr>
          <w:rPrChange w:id="14520" w:author="Robert Pasternak" w:date="2021-09-07T12:47:00Z">
            <w:rPr>
              <w:color w:val="000000"/>
            </w:rPr>
          </w:rPrChange>
        </w:rPr>
        <w:t xml:space="preserve"> o których mowa </w:t>
      </w:r>
      <w:r w:rsidR="00FC4CB1" w:rsidRPr="008416E6">
        <w:rPr>
          <w:rPrChange w:id="14521" w:author="Robert Pasternak" w:date="2021-09-07T12:47:00Z">
            <w:rPr>
              <w:color w:val="000000"/>
            </w:rPr>
          </w:rPrChange>
        </w:rPr>
        <w:br/>
      </w:r>
      <w:r w:rsidRPr="008416E6">
        <w:rPr>
          <w:rPrChange w:id="14522" w:author="Robert Pasternak" w:date="2021-09-07T12:47:00Z">
            <w:rPr>
              <w:color w:val="000000"/>
            </w:rPr>
          </w:rPrChange>
        </w:rPr>
        <w:t xml:space="preserve">w </w:t>
      </w:r>
      <w:r w:rsidR="00FC4CB1" w:rsidRPr="008416E6">
        <w:rPr>
          <w:rPrChange w:id="14523" w:author="Robert Pasternak" w:date="2021-09-07T12:47:00Z">
            <w:rPr>
              <w:color w:val="000000"/>
            </w:rPr>
          </w:rPrChange>
        </w:rPr>
        <w:t>pkt</w:t>
      </w:r>
      <w:r w:rsidRPr="008416E6">
        <w:rPr>
          <w:rPrChange w:id="14524" w:author="Robert Pasternak" w:date="2021-09-07T12:47:00Z">
            <w:rPr>
              <w:color w:val="000000"/>
            </w:rPr>
          </w:rPrChange>
        </w:rPr>
        <w:t xml:space="preserve">. </w:t>
      </w:r>
      <w:r w:rsidR="00FC4CB1" w:rsidRPr="008416E6">
        <w:rPr>
          <w:rPrChange w:id="14525" w:author="Robert Pasternak" w:date="2021-09-07T12:47:00Z">
            <w:rPr>
              <w:color w:val="000000"/>
            </w:rPr>
          </w:rPrChange>
        </w:rPr>
        <w:t>2</w:t>
      </w:r>
      <w:r w:rsidR="00507E6C" w:rsidRPr="008416E6">
        <w:rPr>
          <w:rPrChange w:id="14526" w:author="Robert Pasternak" w:date="2021-09-07T12:47:00Z">
            <w:rPr>
              <w:color w:val="000000"/>
            </w:rPr>
          </w:rPrChange>
        </w:rPr>
        <w:t>,</w:t>
      </w:r>
      <w:r w:rsidRPr="008416E6">
        <w:rPr>
          <w:rPrChange w:id="14527" w:author="Robert Pasternak" w:date="2021-09-07T12:47:00Z">
            <w:rPr>
              <w:color w:val="000000"/>
            </w:rPr>
          </w:rPrChange>
        </w:rPr>
        <w:t xml:space="preserve"> nie zgłosi na piśmie sprzeciwu lub zastrzeżeń, uważać się będzie, że dopuścił zaproponowanego Podwykonawcę do realizacji Przedmiotu </w:t>
      </w:r>
      <w:r w:rsidR="00FC4CB1" w:rsidRPr="008416E6">
        <w:rPr>
          <w:rPrChange w:id="14528" w:author="Robert Pasternak" w:date="2021-09-07T12:47:00Z">
            <w:rPr>
              <w:color w:val="000000"/>
            </w:rPr>
          </w:rPrChange>
        </w:rPr>
        <w:t>zamówienia</w:t>
      </w:r>
      <w:r w:rsidRPr="008416E6">
        <w:rPr>
          <w:rPrChange w:id="14529" w:author="Robert Pasternak" w:date="2021-09-07T12:47:00Z">
            <w:rPr>
              <w:color w:val="000000"/>
            </w:rPr>
          </w:rPrChange>
        </w:rPr>
        <w:t>.</w:t>
      </w:r>
    </w:p>
    <w:p w14:paraId="6C695129" w14:textId="77777777" w:rsidR="00361B44" w:rsidRPr="008416E6" w:rsidRDefault="00361B44">
      <w:pPr>
        <w:pStyle w:val="Akapitzlist"/>
        <w:numPr>
          <w:ilvl w:val="0"/>
          <w:numId w:val="6"/>
        </w:numPr>
        <w:spacing w:line="312" w:lineRule="auto"/>
        <w:pPrChange w:id="14530" w:author="Robert Pasternak" w:date="2021-06-08T14:30:00Z">
          <w:pPr>
            <w:spacing w:line="360" w:lineRule="auto"/>
          </w:pPr>
        </w:pPrChange>
      </w:pPr>
    </w:p>
    <w:p w14:paraId="1F5B75C7" w14:textId="77777777" w:rsidR="00361B44" w:rsidRPr="008416E6" w:rsidRDefault="00CA6730">
      <w:pPr>
        <w:pStyle w:val="Akapitzlist"/>
        <w:numPr>
          <w:ilvl w:val="0"/>
          <w:numId w:val="6"/>
        </w:numPr>
        <w:spacing w:line="312" w:lineRule="auto"/>
        <w:rPr>
          <w:del w:id="14531" w:author="Robert Pasternak" w:date="2021-06-08T14:30:00Z"/>
          <w:rPrChange w:id="14532" w:author="Robert Pasternak" w:date="2021-09-07T12:47:00Z">
            <w:rPr>
              <w:del w:id="14533" w:author="Robert Pasternak" w:date="2021-06-08T14:30:00Z"/>
              <w:color w:val="000000"/>
            </w:rPr>
          </w:rPrChange>
        </w:rPr>
        <w:pPrChange w:id="14534" w:author="Robert Pasternak" w:date="2021-05-13T11:34:00Z">
          <w:pPr>
            <w:pStyle w:val="Akapitzlist"/>
            <w:numPr>
              <w:numId w:val="6"/>
            </w:numPr>
            <w:tabs>
              <w:tab w:val="num" w:pos="360"/>
            </w:tabs>
            <w:spacing w:line="360" w:lineRule="auto"/>
            <w:ind w:left="360" w:hanging="360"/>
          </w:pPr>
        </w:pPrChange>
      </w:pPr>
      <w:r w:rsidRPr="008416E6">
        <w:rPr>
          <w:rPrChange w:id="14535" w:author="Robert Pasternak" w:date="2021-09-07T12:47:00Z">
            <w:rPr>
              <w:color w:val="000000"/>
            </w:rPr>
          </w:rPrChange>
        </w:rPr>
        <w:t xml:space="preserve">Po uzyskaniu przez Wykonawcę akceptacji Zamawiającego zaproponowanego </w:t>
      </w:r>
      <w:r w:rsidRPr="008416E6">
        <w:rPr>
          <w:rPrChange w:id="14536" w:author="Robert Pasternak" w:date="2021-09-07T12:47:00Z">
            <w:rPr>
              <w:color w:val="000000"/>
            </w:rPr>
          </w:rPrChange>
        </w:rPr>
        <w:lastRenderedPageBreak/>
        <w:t xml:space="preserve">Podwykonawcy lub jeżeli Zamawiający nie zgłosi sprzeciwu lub zastrzeżeń </w:t>
      </w:r>
      <w:r w:rsidRPr="008416E6">
        <w:rPr>
          <w:rPrChange w:id="14537" w:author="Robert Pasternak" w:date="2021-09-07T12:47:00Z">
            <w:rPr>
              <w:color w:val="000000"/>
            </w:rPr>
          </w:rPrChange>
        </w:rPr>
        <w:br/>
        <w:t>w terminie</w:t>
      </w:r>
      <w:r w:rsidR="00974B1A" w:rsidRPr="008416E6">
        <w:rPr>
          <w:rPrChange w:id="14538" w:author="Robert Pasternak" w:date="2021-09-07T12:47:00Z">
            <w:rPr>
              <w:color w:val="000000"/>
            </w:rPr>
          </w:rPrChange>
        </w:rPr>
        <w:t xml:space="preserve"> określonym w pkt. 3</w:t>
      </w:r>
      <w:r w:rsidRPr="008416E6">
        <w:rPr>
          <w:rPrChange w:id="14539" w:author="Robert Pasternak" w:date="2021-09-07T12:47:00Z">
            <w:rPr>
              <w:color w:val="000000"/>
            </w:rPr>
          </w:rPrChange>
        </w:rPr>
        <w:t xml:space="preserve">, Wykonawca przed skierowaniem Podwykonawcy </w:t>
      </w:r>
      <w:r w:rsidR="00974B1A" w:rsidRPr="008416E6">
        <w:rPr>
          <w:rPrChange w:id="14540" w:author="Robert Pasternak" w:date="2021-09-07T12:47:00Z">
            <w:rPr>
              <w:color w:val="000000"/>
            </w:rPr>
          </w:rPrChange>
        </w:rPr>
        <w:br/>
      </w:r>
      <w:r w:rsidRPr="008416E6">
        <w:rPr>
          <w:rPrChange w:id="14541" w:author="Robert Pasternak" w:date="2021-09-07T12:47:00Z">
            <w:rPr>
              <w:color w:val="000000"/>
            </w:rPr>
          </w:rPrChange>
        </w:rPr>
        <w:t>do wykonania prac zobowiązany jest przedłożyć Zamawiającemu kopię zawartej umowy.</w:t>
      </w:r>
    </w:p>
    <w:p w14:paraId="12C20BB8" w14:textId="77777777" w:rsidR="00361B44" w:rsidRPr="008416E6" w:rsidRDefault="00361B44">
      <w:pPr>
        <w:pStyle w:val="Akapitzlist"/>
        <w:numPr>
          <w:ilvl w:val="0"/>
          <w:numId w:val="6"/>
        </w:numPr>
        <w:spacing w:line="312" w:lineRule="auto"/>
        <w:pPrChange w:id="14542" w:author="Robert Pasternak" w:date="2021-05-13T11:34:00Z">
          <w:pPr>
            <w:spacing w:line="360" w:lineRule="auto"/>
          </w:pPr>
        </w:pPrChange>
      </w:pPr>
    </w:p>
    <w:p w14:paraId="39483CB4" w14:textId="77777777" w:rsidR="00361B44" w:rsidRPr="008416E6" w:rsidRDefault="00E11DE4">
      <w:pPr>
        <w:pStyle w:val="Akapitzlist"/>
        <w:numPr>
          <w:ilvl w:val="0"/>
          <w:numId w:val="6"/>
        </w:numPr>
        <w:spacing w:line="312" w:lineRule="auto"/>
        <w:ind w:left="357" w:hanging="357"/>
        <w:rPr>
          <w:ins w:id="14543" w:author="Robert Pasternak" w:date="2021-05-12T14:02:00Z"/>
        </w:rPr>
        <w:pPrChange w:id="14544" w:author="Robert Pasternak" w:date="2021-06-08T14:30:00Z">
          <w:pPr>
            <w:pStyle w:val="Akapitzlist"/>
            <w:numPr>
              <w:numId w:val="6"/>
            </w:numPr>
            <w:tabs>
              <w:tab w:val="num" w:pos="360"/>
            </w:tabs>
            <w:spacing w:line="360" w:lineRule="auto"/>
            <w:ind w:left="357" w:hanging="357"/>
          </w:pPr>
        </w:pPrChange>
      </w:pPr>
      <w:r w:rsidRPr="008416E6">
        <w:rPr>
          <w:rPrChange w:id="14545" w:author="Robert Pasternak" w:date="2021-09-07T12:47:00Z">
            <w:rPr>
              <w:rFonts w:ascii="Times" w:hAnsi="Times" w:cs="Candara"/>
            </w:rPr>
          </w:rPrChange>
        </w:rPr>
        <w:t>W przypadku powierzenia przez Wykonawcę zadań Podwykonawcom, również oni winni posiadać wymagane przepisami prawa stosowne zezwolenia, wpisy itp. dotyczące zakresu wykonywanych przez nich usług.</w:t>
      </w:r>
    </w:p>
    <w:p w14:paraId="234D9B56" w14:textId="77777777" w:rsidR="00361B44" w:rsidRPr="008416E6" w:rsidRDefault="001A529E">
      <w:pPr>
        <w:pStyle w:val="Akapitzlist"/>
        <w:numPr>
          <w:ilvl w:val="0"/>
          <w:numId w:val="6"/>
        </w:numPr>
        <w:spacing w:line="312" w:lineRule="auto"/>
        <w:ind w:left="357" w:hanging="357"/>
        <w:rPr>
          <w:del w:id="14546" w:author="Robert Pasternak" w:date="2021-06-08T14:30:00Z"/>
          <w:rPrChange w:id="14547" w:author="Robert Pasternak" w:date="2021-09-07T12:47:00Z">
            <w:rPr>
              <w:del w:id="14548" w:author="Robert Pasternak" w:date="2021-06-08T14:30:00Z"/>
              <w:rFonts w:ascii="Times" w:hAnsi="Times" w:cs="Arial"/>
            </w:rPr>
          </w:rPrChange>
        </w:rPr>
        <w:pPrChange w:id="14549" w:author="Robert Pasternak" w:date="2021-05-13T11:34:00Z">
          <w:pPr>
            <w:pStyle w:val="Akapitzlist"/>
            <w:numPr>
              <w:numId w:val="6"/>
            </w:numPr>
            <w:tabs>
              <w:tab w:val="num" w:pos="360"/>
            </w:tabs>
            <w:spacing w:line="360" w:lineRule="auto"/>
            <w:ind w:left="357" w:hanging="357"/>
          </w:pPr>
        </w:pPrChange>
      </w:pPr>
      <w:ins w:id="14550" w:author="Robert Pasternak" w:date="2021-05-12T14:02:00Z">
        <w:r w:rsidRPr="008416E6">
          <w:t>W przypadku gdy Wykonawca będzie korzystał z usług Podwykonawcy również Podwykonawca zobowiązany będzie spełniać wszystkie wymagania stawiane Wykonawcy w zakresie odbioru odpadów komunalnych. W szczególności dotyczy to wyposażenia pojazdów w system lokalizacji położenia pojazdów</w:t>
        </w:r>
      </w:ins>
      <w:ins w:id="14551" w:author="Robert Pasternak" w:date="2021-07-12T15:31:00Z">
        <w:r w:rsidR="00300FBD" w:rsidRPr="008416E6">
          <w:t>,</w:t>
        </w:r>
      </w:ins>
      <w:ins w:id="14552" w:author="Robert Pasternak" w:date="2021-05-12T14:02:00Z">
        <w:r w:rsidRPr="008416E6">
          <w:t xml:space="preserve"> </w:t>
        </w:r>
      </w:ins>
      <w:ins w:id="14553" w:author="Robert Pasternak" w:date="2021-05-12T14:03:00Z">
        <w:r w:rsidRPr="008416E6">
          <w:t xml:space="preserve">o którym mowa </w:t>
        </w:r>
      </w:ins>
      <w:ins w:id="14554" w:author="Piotr Szumlak" w:date="2021-07-09T11:16:00Z">
        <w:del w:id="14555" w:author="Robert Pasternak" w:date="2021-07-12T15:31:00Z">
          <w:r w:rsidR="000E024B" w:rsidRPr="008416E6" w:rsidDel="00300FBD">
            <w:br/>
          </w:r>
        </w:del>
      </w:ins>
      <w:ins w:id="14556" w:author="Robert Pasternak" w:date="2021-05-12T14:03:00Z">
        <w:r w:rsidRPr="008416E6">
          <w:t>w Rozdziale II pkt. 4 ppkt. 7 OPZ oraz video rejestratory o kt</w:t>
        </w:r>
      </w:ins>
      <w:ins w:id="14557" w:author="Robert Pasternak" w:date="2021-05-12T14:04:00Z">
        <w:r w:rsidRPr="008416E6">
          <w:t xml:space="preserve">órych mowa w Rozdziale II pkt. 4 ppkt. 8. </w:t>
        </w:r>
        <w:del w:id="14558" w:author="Piotr Szumlak" w:date="2021-07-09T11:16:00Z">
          <w:r w:rsidRPr="008416E6" w:rsidDel="000E024B">
            <w:br/>
          </w:r>
        </w:del>
      </w:ins>
      <w:ins w:id="14559" w:author="Robert Pasternak" w:date="2021-05-12T14:02:00Z">
        <w:r w:rsidRPr="008416E6">
          <w:t>Podwykonawca zobowiązany jest do zapisywania i przechowywania danych z systemu monitoringu</w:t>
        </w:r>
      </w:ins>
      <w:ins w:id="14560" w:author="Robert Pasternak" w:date="2021-05-12T14:04:00Z">
        <w:r w:rsidRPr="008416E6">
          <w:t>,</w:t>
        </w:r>
      </w:ins>
      <w:ins w:id="14561" w:author="Robert Pasternak" w:date="2021-05-12T14:02:00Z">
        <w:r w:rsidRPr="008416E6">
          <w:t xml:space="preserve"> a także udostępniania za pośrednictwem Wykonawcy tych danych Zamawiającemu</w:t>
        </w:r>
      </w:ins>
      <w:ins w:id="14562" w:author="Robert Pasternak" w:date="2021-05-12T14:04:00Z">
        <w:r w:rsidRPr="008416E6">
          <w:t>.</w:t>
        </w:r>
      </w:ins>
    </w:p>
    <w:p w14:paraId="734CF2D4" w14:textId="77777777" w:rsidR="00361B44" w:rsidRPr="008416E6" w:rsidRDefault="00361B44">
      <w:pPr>
        <w:pStyle w:val="Akapitzlist"/>
        <w:numPr>
          <w:ilvl w:val="0"/>
          <w:numId w:val="6"/>
        </w:numPr>
        <w:spacing w:line="312" w:lineRule="auto"/>
        <w:ind w:left="357" w:hanging="357"/>
        <w:rPr>
          <w:rPrChange w:id="14563" w:author="Robert Pasternak" w:date="2021-09-07T12:47:00Z">
            <w:rPr>
              <w:rFonts w:ascii="Times" w:hAnsi="Times" w:cs="Arial"/>
            </w:rPr>
          </w:rPrChange>
        </w:rPr>
        <w:pPrChange w:id="14564" w:author="Robert Pasternak" w:date="2021-05-13T11:34:00Z">
          <w:pPr>
            <w:spacing w:line="360" w:lineRule="auto"/>
          </w:pPr>
        </w:pPrChange>
      </w:pPr>
    </w:p>
    <w:p w14:paraId="6A0C9EE2" w14:textId="77777777" w:rsidR="00361B44" w:rsidRPr="008416E6" w:rsidDel="003901C4" w:rsidRDefault="00E11DE4">
      <w:pPr>
        <w:pStyle w:val="Akapitzlist"/>
        <w:numPr>
          <w:ilvl w:val="0"/>
          <w:numId w:val="6"/>
        </w:numPr>
        <w:spacing w:line="312" w:lineRule="auto"/>
        <w:ind w:left="357" w:hanging="357"/>
        <w:rPr>
          <w:del w:id="14565" w:author="Robert Pasternak" w:date="2021-06-08T14:30:00Z"/>
          <w:rPrChange w:id="14566" w:author="Robert Pasternak" w:date="2021-09-07T12:47:00Z">
            <w:rPr>
              <w:del w:id="14567" w:author="Robert Pasternak" w:date="2021-06-08T14:30:00Z"/>
              <w:rFonts w:eastAsia="TimesNewRoman"/>
            </w:rPr>
          </w:rPrChange>
        </w:rPr>
        <w:pPrChange w:id="14568" w:author="Robert Pasternak" w:date="2021-05-13T11:34:00Z">
          <w:pPr>
            <w:spacing w:line="360" w:lineRule="auto"/>
          </w:pPr>
        </w:pPrChange>
      </w:pPr>
      <w:r w:rsidRPr="008416E6">
        <w:rPr>
          <w:rPrChange w:id="14569" w:author="Robert Pasternak" w:date="2021-09-07T12:47:00Z">
            <w:rPr>
              <w:rFonts w:ascii="Times" w:hAnsi="Times" w:cs="Arial"/>
            </w:rPr>
          </w:rPrChange>
        </w:rPr>
        <w:t>Za zgodą Zamawiającego, dopuszcza się możliwość zmiany podmiotów</w:t>
      </w:r>
      <w:del w:id="14570" w:author="Robert Pasternak" w:date="2021-05-12T13:50:00Z">
        <w:r w:rsidRPr="008416E6">
          <w:rPr>
            <w:rPrChange w:id="14571" w:author="Robert Pasternak" w:date="2021-09-07T12:47:00Z">
              <w:rPr>
                <w:rFonts w:ascii="Times" w:hAnsi="Times" w:cs="Arial"/>
              </w:rPr>
            </w:rPrChange>
          </w:rPr>
          <w:delText>, o których mowa w art. 22a ust. 1 ustawy Prawo zamówień publicznych</w:delText>
        </w:r>
      </w:del>
      <w:r w:rsidRPr="008416E6">
        <w:rPr>
          <w:rPrChange w:id="14572" w:author="Robert Pasternak" w:date="2021-09-07T12:47:00Z">
            <w:rPr>
              <w:rFonts w:ascii="Times" w:hAnsi="Times" w:cs="Arial"/>
            </w:rPr>
          </w:rPrChange>
        </w:rPr>
        <w:t>, biorących udział w realizacji Przedmiotu zamówienia lub jego części, na których zdolnościach technicznych lub zawodowych lub sytuacji finansowej lub ekonomicznej polega Wykonawca.</w:t>
      </w:r>
      <w:ins w:id="14573" w:author="Piotr Szumlak" w:date="2021-07-09T11:17:00Z">
        <w:r w:rsidR="000E024B" w:rsidRPr="008416E6">
          <w:t xml:space="preserve"> </w:t>
        </w:r>
      </w:ins>
      <w:r w:rsidR="00180A43" w:rsidRPr="008416E6">
        <w:rPr>
          <w:rFonts w:eastAsia="TimesNewRoman"/>
        </w:rPr>
        <w:t xml:space="preserve">Wykonawca jest zobowiązany wykazać Zamawiającemu, iż proponowany inny </w:t>
      </w:r>
      <w:r w:rsidR="00B95927" w:rsidRPr="008416E6">
        <w:rPr>
          <w:rFonts w:eastAsia="TimesNewRoman"/>
        </w:rPr>
        <w:t>podmiot</w:t>
      </w:r>
      <w:r w:rsidR="00180A43" w:rsidRPr="008416E6">
        <w:rPr>
          <w:rFonts w:eastAsia="TimesNewRoman"/>
        </w:rPr>
        <w:t xml:space="preserve"> spełnia </w:t>
      </w:r>
      <w:del w:id="14574" w:author="Robert Pasternak" w:date="2021-05-12T13:50:00Z">
        <w:r w:rsidR="00B95927" w:rsidRPr="008416E6" w:rsidDel="00E3148B">
          <w:rPr>
            <w:rFonts w:eastAsia="TimesNewRoman"/>
          </w:rPr>
          <w:br/>
        </w:r>
      </w:del>
      <w:r w:rsidR="00180A43" w:rsidRPr="008416E6">
        <w:rPr>
          <w:rFonts w:eastAsia="TimesNewRoman"/>
        </w:rPr>
        <w:t xml:space="preserve">je w stopniu nie mniejszym niż wymagany w trakcie postępowania </w:t>
      </w:r>
      <w:ins w:id="14575" w:author="Piotr Szumlak" w:date="2021-07-09T11:17:00Z">
        <w:r w:rsidR="000E024B" w:rsidRPr="008416E6">
          <w:rPr>
            <w:rFonts w:eastAsia="TimesNewRoman"/>
          </w:rPr>
          <w:br/>
        </w:r>
      </w:ins>
      <w:r w:rsidR="00180A43" w:rsidRPr="008416E6">
        <w:rPr>
          <w:rFonts w:eastAsia="TimesNewRoman"/>
        </w:rPr>
        <w:t xml:space="preserve">o udzielenie zamówienia. </w:t>
      </w:r>
    </w:p>
    <w:p w14:paraId="0138254A" w14:textId="77777777" w:rsidR="00361B44" w:rsidRPr="008416E6" w:rsidRDefault="00361B44">
      <w:pPr>
        <w:pStyle w:val="Akapitzlist"/>
        <w:numPr>
          <w:ilvl w:val="0"/>
          <w:numId w:val="6"/>
        </w:numPr>
        <w:spacing w:line="312" w:lineRule="auto"/>
        <w:ind w:left="357" w:hanging="357"/>
        <w:rPr>
          <w:rPrChange w:id="14576" w:author="Robert Pasternak" w:date="2021-09-07T12:47:00Z">
            <w:rPr>
              <w:rFonts w:ascii="Times" w:hAnsi="Times" w:cs="Arial"/>
            </w:rPr>
          </w:rPrChange>
        </w:rPr>
        <w:pPrChange w:id="14577" w:author="Robert Pasternak" w:date="2021-07-28T13:12:00Z">
          <w:pPr>
            <w:spacing w:line="360" w:lineRule="auto"/>
          </w:pPr>
        </w:pPrChange>
      </w:pPr>
    </w:p>
    <w:p w14:paraId="61FB2B8C" w14:textId="77777777" w:rsidR="00361B44" w:rsidRPr="008416E6" w:rsidRDefault="00E11DE4">
      <w:pPr>
        <w:pStyle w:val="Akapitzlist"/>
        <w:numPr>
          <w:ilvl w:val="0"/>
          <w:numId w:val="6"/>
        </w:numPr>
        <w:spacing w:line="312" w:lineRule="auto"/>
        <w:ind w:left="357" w:hanging="357"/>
        <w:rPr>
          <w:del w:id="14578" w:author="Robert Pasternak" w:date="2021-06-08T14:31:00Z"/>
          <w:rPrChange w:id="14579" w:author="Robert Pasternak" w:date="2021-09-07T12:47:00Z">
            <w:rPr>
              <w:del w:id="14580" w:author="Robert Pasternak" w:date="2021-06-08T14:31:00Z"/>
              <w:rFonts w:ascii="Times" w:hAnsi="Times" w:cs="Arial"/>
            </w:rPr>
          </w:rPrChange>
        </w:rPr>
        <w:pPrChange w:id="14581" w:author="Robert Pasternak" w:date="2021-05-13T11:34:00Z">
          <w:pPr>
            <w:pStyle w:val="Akapitzlist"/>
            <w:numPr>
              <w:numId w:val="6"/>
            </w:numPr>
            <w:tabs>
              <w:tab w:val="num" w:pos="360"/>
            </w:tabs>
            <w:spacing w:line="360" w:lineRule="auto"/>
            <w:ind w:left="357" w:hanging="357"/>
          </w:pPr>
        </w:pPrChange>
      </w:pPr>
      <w:r w:rsidRPr="008416E6">
        <w:rPr>
          <w:rPrChange w:id="14582" w:author="Robert Pasternak" w:date="2021-09-07T12:47:00Z">
            <w:rPr>
              <w:rFonts w:ascii="Times" w:hAnsi="Times" w:cs="Candara"/>
            </w:rPr>
          </w:rPrChange>
        </w:rPr>
        <w:t>Wykon</w:t>
      </w:r>
      <w:ins w:id="14583" w:author="Robert Pasternak" w:date="2021-07-02T09:53:00Z">
        <w:r w:rsidR="00483D08" w:rsidRPr="008416E6">
          <w:t>ywanie</w:t>
        </w:r>
      </w:ins>
      <w:del w:id="14584" w:author="Robert Pasternak" w:date="2021-07-02T09:53:00Z">
        <w:r w:rsidRPr="008416E6">
          <w:rPr>
            <w:rPrChange w:id="14585" w:author="Robert Pasternak" w:date="2021-09-07T12:47:00Z">
              <w:rPr>
                <w:rFonts w:ascii="Times" w:hAnsi="Times" w:cs="Candara"/>
              </w:rPr>
            </w:rPrChange>
          </w:rPr>
          <w:delText>anie</w:delText>
        </w:r>
      </w:del>
      <w:r w:rsidRPr="008416E6">
        <w:rPr>
          <w:rPrChange w:id="14586" w:author="Robert Pasternak" w:date="2021-09-07T12:47:00Z">
            <w:rPr>
              <w:rFonts w:ascii="Times" w:hAnsi="Times" w:cs="Candara"/>
            </w:rPr>
          </w:rPrChange>
        </w:rPr>
        <w:t xml:space="preserve"> usług </w:t>
      </w:r>
      <w:del w:id="14587" w:author="Robert Pasternak" w:date="2021-07-02T09:53:00Z">
        <w:r w:rsidRPr="008416E6">
          <w:rPr>
            <w:rPrChange w:id="14588" w:author="Robert Pasternak" w:date="2021-09-07T12:47:00Z">
              <w:rPr>
                <w:rFonts w:ascii="Times" w:hAnsi="Times" w:cs="Candara"/>
              </w:rPr>
            </w:rPrChange>
          </w:rPr>
          <w:delText>w podwykonawstwie</w:delText>
        </w:r>
      </w:del>
      <w:ins w:id="14589" w:author="Robert Pasternak" w:date="2021-07-02T09:53:00Z">
        <w:r w:rsidR="00483D08" w:rsidRPr="008416E6">
          <w:t>przez Podwykonawców</w:t>
        </w:r>
      </w:ins>
      <w:r w:rsidRPr="008416E6">
        <w:rPr>
          <w:rPrChange w:id="14590" w:author="Robert Pasternak" w:date="2021-09-07T12:47:00Z">
            <w:rPr>
              <w:rFonts w:ascii="Times" w:hAnsi="Times" w:cs="Candara"/>
            </w:rPr>
          </w:rPrChange>
        </w:rPr>
        <w:t xml:space="preserve"> nie zwalnia Wykonawcy </w:t>
      </w:r>
      <w:ins w:id="14591" w:author="Piotr Szumlak" w:date="2021-07-09T11:17:00Z">
        <w:r w:rsidR="000E024B" w:rsidRPr="008416E6">
          <w:br/>
        </w:r>
      </w:ins>
      <w:r w:rsidRPr="008416E6">
        <w:rPr>
          <w:rPrChange w:id="14592" w:author="Robert Pasternak" w:date="2021-09-07T12:47:00Z">
            <w:rPr>
              <w:rFonts w:ascii="Times" w:hAnsi="Times" w:cs="Candara"/>
            </w:rPr>
          </w:rPrChange>
        </w:rPr>
        <w:t xml:space="preserve">z odpowiedzialności </w:t>
      </w:r>
      <w:ins w:id="14593" w:author="Robert Pasternak" w:date="2021-06-08T14:30:00Z">
        <w:del w:id="14594" w:author="Piotr Szumlak" w:date="2021-07-09T11:17:00Z">
          <w:r w:rsidR="003F7129" w:rsidRPr="008416E6" w:rsidDel="000E024B">
            <w:br/>
          </w:r>
        </w:del>
      </w:ins>
      <w:r w:rsidRPr="008416E6">
        <w:rPr>
          <w:rPrChange w:id="14595" w:author="Robert Pasternak" w:date="2021-09-07T12:47:00Z">
            <w:rPr>
              <w:rFonts w:ascii="Times" w:hAnsi="Times" w:cs="Candara"/>
            </w:rPr>
          </w:rPrChange>
        </w:rPr>
        <w:t xml:space="preserve">za wykonanie obowiązków wynikających z umowy </w:t>
      </w:r>
      <w:ins w:id="14596" w:author="Piotr Szumlak" w:date="2021-07-09T11:17:00Z">
        <w:r w:rsidR="000E024B" w:rsidRPr="008416E6">
          <w:br/>
        </w:r>
      </w:ins>
      <w:r w:rsidRPr="008416E6">
        <w:rPr>
          <w:rPrChange w:id="14597" w:author="Robert Pasternak" w:date="2021-09-07T12:47:00Z">
            <w:rPr>
              <w:rFonts w:ascii="Times" w:hAnsi="Times" w:cs="Candara"/>
            </w:rPr>
          </w:rPrChange>
        </w:rPr>
        <w:t xml:space="preserve">i obowiązujących przepisów prawa. Wykonawca odpowiada za działania i zaniechania Podwykonawców jak za własne. </w:t>
      </w:r>
    </w:p>
    <w:p w14:paraId="7BC28561" w14:textId="77777777" w:rsidR="00361B44" w:rsidRPr="008416E6" w:rsidRDefault="00361B44">
      <w:pPr>
        <w:pStyle w:val="Akapitzlist"/>
        <w:numPr>
          <w:ilvl w:val="0"/>
          <w:numId w:val="6"/>
        </w:numPr>
        <w:spacing w:line="312" w:lineRule="auto"/>
        <w:ind w:left="357" w:hanging="357"/>
        <w:rPr>
          <w:rPrChange w:id="14598" w:author="Robert Pasternak" w:date="2021-09-07T12:47:00Z">
            <w:rPr>
              <w:rFonts w:ascii="Times" w:hAnsi="Times" w:cs="Arial"/>
            </w:rPr>
          </w:rPrChange>
        </w:rPr>
        <w:pPrChange w:id="14599" w:author="Robert Pasternak" w:date="2021-05-13T11:34:00Z">
          <w:pPr>
            <w:spacing w:line="360" w:lineRule="auto"/>
          </w:pPr>
        </w:pPrChange>
      </w:pPr>
    </w:p>
    <w:p w14:paraId="7083D8A4" w14:textId="77777777" w:rsidR="00361B44" w:rsidRPr="008416E6" w:rsidRDefault="00E11DE4">
      <w:pPr>
        <w:pStyle w:val="Akapitzlist"/>
        <w:numPr>
          <w:ilvl w:val="0"/>
          <w:numId w:val="6"/>
        </w:numPr>
        <w:spacing w:line="312" w:lineRule="auto"/>
        <w:ind w:left="357" w:hanging="357"/>
        <w:rPr>
          <w:del w:id="14600" w:author="Robert Pasternak" w:date="2021-06-08T14:31:00Z"/>
          <w:rPrChange w:id="14601" w:author="Robert Pasternak" w:date="2021-09-07T12:47:00Z">
            <w:rPr>
              <w:del w:id="14602" w:author="Robert Pasternak" w:date="2021-06-08T14:31:00Z"/>
              <w:rFonts w:ascii="Times" w:hAnsi="Times" w:cs="Arial"/>
            </w:rPr>
          </w:rPrChange>
        </w:rPr>
        <w:pPrChange w:id="14603" w:author="Robert Pasternak" w:date="2021-05-13T11:34:00Z">
          <w:pPr>
            <w:pStyle w:val="Akapitzlist"/>
            <w:numPr>
              <w:numId w:val="6"/>
            </w:numPr>
            <w:tabs>
              <w:tab w:val="num" w:pos="360"/>
            </w:tabs>
            <w:spacing w:line="360" w:lineRule="auto"/>
            <w:ind w:left="357" w:hanging="357"/>
          </w:pPr>
        </w:pPrChange>
      </w:pPr>
      <w:r w:rsidRPr="008416E6">
        <w:rPr>
          <w:rPrChange w:id="14604" w:author="Robert Pasternak" w:date="2021-09-07T12:47:00Z">
            <w:rPr>
              <w:rFonts w:ascii="Times" w:hAnsi="Times" w:cs="Candara"/>
            </w:rPr>
          </w:rPrChange>
        </w:rPr>
        <w:t>W przypadku, gdy Wykonawca będzie wykonywał Przedmiot zamówienia przy pomocy Podwykonawców, to przed każdym rozliczeniem finansowym Wykonawca przedstawi Zamawiającemu pisemne potwierdzenie otrzymania przez każdego z Podwykonawców całego należnego im z tytułu wykonania usług wynagrodzenia lub potwierdzenie dokonania płatności pełnej kwoty wynagrodzenia należnego Podwykonawcy. Potwierdzenia,</w:t>
      </w:r>
      <w:ins w:id="14605" w:author="Piotr Szumlak" w:date="2021-07-09T11:18:00Z">
        <w:r w:rsidR="00417DDC" w:rsidRPr="008416E6">
          <w:t xml:space="preserve"> </w:t>
        </w:r>
      </w:ins>
      <w:ins w:id="14606" w:author="Robert Pasternak" w:date="2021-07-12T15:32:00Z">
        <w:r w:rsidR="00300FBD" w:rsidRPr="008416E6">
          <w:br/>
        </w:r>
      </w:ins>
      <w:ins w:id="14607" w:author="Robert Pasternak" w:date="2019-08-23T14:47:00Z">
        <w:del w:id="14608" w:author="Piotr Szumlak" w:date="2021-07-09T11:18:00Z">
          <w:r w:rsidRPr="008416E6" w:rsidDel="00417DDC">
            <w:rPr>
              <w:rPrChange w:id="14609" w:author="Robert Pasternak" w:date="2021-09-07T12:47:00Z">
                <w:rPr>
                  <w:rFonts w:ascii="Times" w:hAnsi="Times" w:cs="Candara"/>
                </w:rPr>
              </w:rPrChange>
            </w:rPr>
            <w:br/>
          </w:r>
        </w:del>
      </w:ins>
      <w:del w:id="14610" w:author="Robert Pasternak" w:date="2019-08-23T12:00:00Z">
        <w:r w:rsidRPr="008416E6">
          <w:rPr>
            <w:rPrChange w:id="14611" w:author="Robert Pasternak" w:date="2021-09-07T12:47:00Z">
              <w:rPr>
                <w:rFonts w:ascii="Times" w:hAnsi="Times" w:cs="Candara"/>
              </w:rPr>
            </w:rPrChange>
          </w:rPr>
          <w:br/>
        </w:r>
      </w:del>
      <w:r w:rsidRPr="008416E6">
        <w:rPr>
          <w:rPrChange w:id="14612" w:author="Robert Pasternak" w:date="2021-09-07T12:47:00Z">
            <w:rPr>
              <w:rFonts w:ascii="Times" w:hAnsi="Times" w:cs="Candara"/>
            </w:rPr>
          </w:rPrChange>
        </w:rPr>
        <w:t>o których mowa, winny być pokwitowane przez Podwykonawcę. Dostarczenie powyższych potwierdzeń będzie stanowić warunek zapłaty wynagrodzenia Wykonawcy.</w:t>
      </w:r>
    </w:p>
    <w:p w14:paraId="0D1AF5E8" w14:textId="77777777" w:rsidR="00361B44" w:rsidRPr="008416E6" w:rsidRDefault="00361B44">
      <w:pPr>
        <w:pStyle w:val="Akapitzlist"/>
        <w:numPr>
          <w:ilvl w:val="0"/>
          <w:numId w:val="6"/>
        </w:numPr>
        <w:spacing w:line="312" w:lineRule="auto"/>
        <w:ind w:left="357" w:hanging="357"/>
        <w:rPr>
          <w:rPrChange w:id="14613" w:author="Robert Pasternak" w:date="2021-09-07T12:47:00Z">
            <w:rPr>
              <w:rFonts w:ascii="Times" w:hAnsi="Times" w:cs="Arial"/>
            </w:rPr>
          </w:rPrChange>
        </w:rPr>
        <w:pPrChange w:id="14614" w:author="Robert Pasternak" w:date="2021-05-13T11:34:00Z">
          <w:pPr>
            <w:spacing w:line="360" w:lineRule="auto"/>
          </w:pPr>
        </w:pPrChange>
      </w:pPr>
    </w:p>
    <w:p w14:paraId="5E586F2A" w14:textId="77777777" w:rsidR="00361B44" w:rsidRPr="008416E6" w:rsidDel="00300FBD" w:rsidRDefault="00E11DE4">
      <w:pPr>
        <w:pStyle w:val="Akapitzlist"/>
        <w:numPr>
          <w:ilvl w:val="0"/>
          <w:numId w:val="6"/>
        </w:numPr>
        <w:spacing w:line="312" w:lineRule="auto"/>
        <w:ind w:left="357" w:hanging="357"/>
        <w:rPr>
          <w:del w:id="14615" w:author="Robert Pasternak" w:date="2021-06-08T14:42:00Z"/>
        </w:rPr>
        <w:pPrChange w:id="14616" w:author="Robert Pasternak" w:date="2021-05-13T11:34:00Z">
          <w:pPr>
            <w:spacing w:line="360" w:lineRule="auto"/>
          </w:pPr>
        </w:pPrChange>
      </w:pPr>
      <w:r w:rsidRPr="008416E6">
        <w:rPr>
          <w:rPrChange w:id="14617" w:author="Robert Pasternak" w:date="2021-09-07T12:47:00Z">
            <w:rPr>
              <w:rFonts w:ascii="Times" w:hAnsi="Times" w:cs="Candara"/>
            </w:rPr>
          </w:rPrChange>
        </w:rPr>
        <w:t>Zamawiający wymaga, aby Wykonawca rozliczył się z zatrudnionymi przy realizacji Przedmiotu zamówienia Podwykonawcami przed terminem płatności ostatniej faktury Wykonawcy za realizację Przedmiotu zamówienia. Wykonawca zobowiązany jest o tym fakcie pisemnie powiadomić Zamawiającego. Dostarczenie powyższego pisma będzie stanowić warunek zapłaty ostatniej faktury Wykonawcy.</w:t>
      </w:r>
    </w:p>
    <w:p w14:paraId="01AD8CB5" w14:textId="77777777" w:rsidR="00300FBD" w:rsidRPr="008416E6" w:rsidRDefault="00300FBD">
      <w:pPr>
        <w:pStyle w:val="Akapitzlist"/>
        <w:numPr>
          <w:ilvl w:val="0"/>
          <w:numId w:val="6"/>
        </w:numPr>
        <w:spacing w:line="312" w:lineRule="auto"/>
        <w:ind w:left="357" w:hanging="357"/>
        <w:rPr>
          <w:rPrChange w:id="14618" w:author="Robert Pasternak" w:date="2021-09-07T12:47:00Z">
            <w:rPr>
              <w:rFonts w:ascii="Times" w:hAnsi="Times" w:cs="Arial"/>
            </w:rPr>
          </w:rPrChange>
        </w:rPr>
        <w:pPrChange w:id="14619" w:author="Robert Pasternak" w:date="2021-07-12T15:32:00Z">
          <w:pPr>
            <w:spacing w:line="360" w:lineRule="auto"/>
          </w:pPr>
        </w:pPrChange>
      </w:pPr>
    </w:p>
    <w:p w14:paraId="79FBA530" w14:textId="77777777" w:rsidR="00361B44" w:rsidDel="00D6441E" w:rsidRDefault="00E11DE4">
      <w:pPr>
        <w:pStyle w:val="Akapitzlist"/>
        <w:numPr>
          <w:ilvl w:val="0"/>
          <w:numId w:val="6"/>
        </w:numPr>
        <w:spacing w:line="312" w:lineRule="auto"/>
        <w:ind w:left="357" w:hanging="357"/>
        <w:rPr>
          <w:del w:id="14620" w:author="Robert Pasternak" w:date="2021-06-08T14:31:00Z"/>
        </w:rPr>
        <w:pPrChange w:id="14621" w:author="Robert Pasternak" w:date="2021-06-08T14:42:00Z">
          <w:pPr>
            <w:spacing w:line="360" w:lineRule="auto"/>
          </w:pPr>
        </w:pPrChange>
      </w:pPr>
      <w:r w:rsidRPr="008416E6">
        <w:rPr>
          <w:rPrChange w:id="14622" w:author="Robert Pasternak" w:date="2021-09-07T12:47:00Z">
            <w:rPr>
              <w:rFonts w:ascii="Times" w:hAnsi="Times" w:cs="Candara"/>
            </w:rPr>
          </w:rPrChange>
        </w:rPr>
        <w:t xml:space="preserve">Wykonawca ponosi całkowitą odpowiedzialność cywilną za straty i szkody powstałe </w:t>
      </w:r>
      <w:r w:rsidRPr="008416E6">
        <w:rPr>
          <w:rPrChange w:id="14623" w:author="Robert Pasternak" w:date="2021-09-07T12:47:00Z">
            <w:rPr>
              <w:rFonts w:ascii="Times" w:hAnsi="Times" w:cs="Candara"/>
            </w:rPr>
          </w:rPrChange>
        </w:rPr>
        <w:br/>
        <w:t>w związku z wykonywanymi przez Podwykonawcę czynnościami lub przy okazji ich wykonywania, w szczególności będące następstwem działania Podwykonawcy, rażącego niedbalstwa lub braku należytej staranności.</w:t>
      </w:r>
    </w:p>
    <w:p w14:paraId="54940011" w14:textId="77777777" w:rsidR="00D6441E" w:rsidRPr="008416E6" w:rsidRDefault="00D6441E">
      <w:pPr>
        <w:pStyle w:val="Akapitzlist"/>
        <w:numPr>
          <w:ilvl w:val="0"/>
          <w:numId w:val="6"/>
        </w:numPr>
        <w:spacing w:line="312" w:lineRule="auto"/>
        <w:ind w:left="357" w:hanging="357"/>
        <w:rPr>
          <w:ins w:id="14624" w:author="Robert Pasternak" w:date="2024-08-29T09:27:00Z"/>
        </w:rPr>
        <w:pPrChange w:id="14625" w:author="Robert Pasternak" w:date="2021-05-13T11:34:00Z">
          <w:pPr>
            <w:spacing w:line="360" w:lineRule="auto"/>
          </w:pPr>
        </w:pPrChange>
      </w:pPr>
    </w:p>
    <w:p w14:paraId="45FD0D70" w14:textId="77777777" w:rsidR="00361B44" w:rsidRPr="008416E6" w:rsidRDefault="00361B44">
      <w:pPr>
        <w:pStyle w:val="Akapitzlist"/>
        <w:spacing w:line="312" w:lineRule="auto"/>
        <w:ind w:left="357"/>
        <w:rPr>
          <w:rPrChange w:id="14626" w:author="Robert Pasternak" w:date="2021-09-07T12:47:00Z">
            <w:rPr>
              <w:rFonts w:ascii="Times" w:hAnsi="Times" w:cs="Arial"/>
            </w:rPr>
          </w:rPrChange>
        </w:rPr>
        <w:pPrChange w:id="14627" w:author="Robert Pasternak" w:date="2024-08-29T09:27:00Z">
          <w:pPr>
            <w:spacing w:line="360" w:lineRule="auto"/>
          </w:pPr>
        </w:pPrChange>
      </w:pPr>
    </w:p>
    <w:p w14:paraId="17F95AEE" w14:textId="77777777" w:rsidR="00361B44" w:rsidRPr="008416E6" w:rsidRDefault="00E11DE4">
      <w:pPr>
        <w:pStyle w:val="Akapitzlist"/>
        <w:numPr>
          <w:ilvl w:val="0"/>
          <w:numId w:val="6"/>
        </w:numPr>
        <w:spacing w:line="312" w:lineRule="auto"/>
        <w:ind w:left="357" w:hanging="357"/>
        <w:rPr>
          <w:del w:id="14628" w:author="Robert Pasternak" w:date="2021-06-08T14:31:00Z"/>
          <w:rPrChange w:id="14629" w:author="Robert Pasternak" w:date="2021-09-07T12:47:00Z">
            <w:rPr>
              <w:del w:id="14630" w:author="Robert Pasternak" w:date="2021-06-08T14:31:00Z"/>
              <w:rFonts w:ascii="Times" w:hAnsi="Times" w:cs="Arial"/>
            </w:rPr>
          </w:rPrChange>
        </w:rPr>
        <w:pPrChange w:id="14631" w:author="Robert Pasternak" w:date="2021-05-13T11:34:00Z">
          <w:pPr>
            <w:pStyle w:val="Akapitzlist"/>
            <w:numPr>
              <w:numId w:val="6"/>
            </w:numPr>
            <w:tabs>
              <w:tab w:val="num" w:pos="360"/>
            </w:tabs>
            <w:spacing w:line="360" w:lineRule="auto"/>
            <w:ind w:left="357" w:hanging="357"/>
          </w:pPr>
        </w:pPrChange>
      </w:pPr>
      <w:r w:rsidRPr="008416E6">
        <w:rPr>
          <w:rPrChange w:id="14632" w:author="Robert Pasternak" w:date="2021-09-07T12:47:00Z">
            <w:rPr>
              <w:rFonts w:ascii="Times" w:hAnsi="Times" w:cs="Candara"/>
            </w:rPr>
          </w:rPrChange>
        </w:rPr>
        <w:t>Wykonawca we własnym zakresie i na własny koszt zapewni nadzór i koordynację działań Podwykonawców.</w:t>
      </w:r>
    </w:p>
    <w:p w14:paraId="54221CC0" w14:textId="77777777" w:rsidR="00361B44" w:rsidRPr="008416E6" w:rsidRDefault="00361B44">
      <w:pPr>
        <w:pStyle w:val="Akapitzlist"/>
        <w:numPr>
          <w:ilvl w:val="0"/>
          <w:numId w:val="6"/>
        </w:numPr>
        <w:spacing w:line="312" w:lineRule="auto"/>
        <w:ind w:left="357" w:hanging="357"/>
        <w:rPr>
          <w:rPrChange w:id="14633" w:author="Robert Pasternak" w:date="2021-09-07T12:47:00Z">
            <w:rPr>
              <w:rFonts w:ascii="Times" w:hAnsi="Times" w:cs="Arial"/>
            </w:rPr>
          </w:rPrChange>
        </w:rPr>
        <w:pPrChange w:id="14634" w:author="Robert Pasternak" w:date="2021-05-13T11:34:00Z">
          <w:pPr>
            <w:spacing w:line="360" w:lineRule="auto"/>
          </w:pPr>
        </w:pPrChange>
      </w:pPr>
    </w:p>
    <w:p w14:paraId="3BB5C5BF" w14:textId="77777777" w:rsidR="00361B44" w:rsidRPr="008416E6" w:rsidRDefault="00180A43">
      <w:pPr>
        <w:numPr>
          <w:ilvl w:val="0"/>
          <w:numId w:val="6"/>
        </w:numPr>
        <w:suppressAutoHyphens/>
        <w:spacing w:line="312" w:lineRule="auto"/>
        <w:ind w:left="357" w:hanging="357"/>
        <w:rPr>
          <w:ins w:id="14635" w:author="Robert Pasternak" w:date="2021-06-21T11:02:00Z"/>
          <w:rFonts w:eastAsia="TimesNewRoman"/>
        </w:rPr>
        <w:pPrChange w:id="14636" w:author="Robert Pasternak" w:date="2021-05-13T11:34:00Z">
          <w:pPr>
            <w:numPr>
              <w:numId w:val="6"/>
            </w:numPr>
            <w:tabs>
              <w:tab w:val="num" w:pos="360"/>
            </w:tabs>
            <w:suppressAutoHyphens/>
            <w:spacing w:line="360" w:lineRule="auto"/>
            <w:ind w:left="357" w:hanging="357"/>
          </w:pPr>
        </w:pPrChange>
      </w:pPr>
      <w:r w:rsidRPr="008416E6">
        <w:rPr>
          <w:rFonts w:eastAsia="TimesNewRoman"/>
        </w:rPr>
        <w:t xml:space="preserve">Jakakolwiek przerwa w realizacji Przedmiotu zamówienia wynikająca z braku Podwykonawcy będzie traktowana jako przerwa wynikła z przyczyn zależnych </w:t>
      </w:r>
      <w:r w:rsidR="00C468C7" w:rsidRPr="008416E6">
        <w:rPr>
          <w:rFonts w:eastAsia="TimesNewRoman"/>
        </w:rPr>
        <w:br/>
      </w:r>
      <w:r w:rsidRPr="008416E6">
        <w:rPr>
          <w:rFonts w:eastAsia="TimesNewRoman"/>
        </w:rPr>
        <w:t xml:space="preserve">od Wykonawcy i w całości obciążać będzie Wykonawcę. Nie może stanowić podstawy </w:t>
      </w:r>
      <w:r w:rsidR="00C468C7" w:rsidRPr="008416E6">
        <w:rPr>
          <w:rFonts w:eastAsia="TimesNewRoman"/>
        </w:rPr>
        <w:br/>
      </w:r>
      <w:r w:rsidRPr="008416E6">
        <w:rPr>
          <w:rFonts w:eastAsia="TimesNewRoman"/>
        </w:rPr>
        <w:t>do zmiany terminów i warunków niniejszej umowy.</w:t>
      </w:r>
    </w:p>
    <w:p w14:paraId="476FFB9D" w14:textId="77777777" w:rsidR="00361B44" w:rsidRPr="008416E6" w:rsidRDefault="001C08DE">
      <w:pPr>
        <w:numPr>
          <w:ilvl w:val="0"/>
          <w:numId w:val="6"/>
        </w:numPr>
        <w:suppressAutoHyphens/>
        <w:spacing w:line="312" w:lineRule="auto"/>
        <w:ind w:left="357" w:hanging="357"/>
        <w:rPr>
          <w:rFonts w:eastAsia="TimesNewRoman"/>
        </w:rPr>
        <w:pPrChange w:id="14637" w:author="Robert Pasternak" w:date="2021-05-13T11:34:00Z">
          <w:pPr>
            <w:numPr>
              <w:numId w:val="6"/>
            </w:numPr>
            <w:tabs>
              <w:tab w:val="num" w:pos="360"/>
            </w:tabs>
            <w:suppressAutoHyphens/>
            <w:spacing w:line="360" w:lineRule="auto"/>
            <w:ind w:left="357" w:hanging="357"/>
          </w:pPr>
        </w:pPrChange>
      </w:pPr>
      <w:ins w:id="14638" w:author="Robert Pasternak" w:date="2021-06-21T11:02:00Z">
        <w:r w:rsidRPr="008416E6">
          <w:rPr>
            <w:rFonts w:eastAsia="TimesNewRoman"/>
          </w:rPr>
          <w:t xml:space="preserve">Zamawiającemu przysługuje prawo do kontrolowania </w:t>
        </w:r>
      </w:ins>
      <w:ins w:id="14639" w:author="Robert Pasternak" w:date="2021-06-21T11:06:00Z">
        <w:r w:rsidRPr="008416E6">
          <w:rPr>
            <w:rFonts w:eastAsia="TimesNewRoman"/>
          </w:rPr>
          <w:t xml:space="preserve">na zasadach określonych w OPZ, </w:t>
        </w:r>
      </w:ins>
      <w:ins w:id="14640" w:author="Robert Pasternak" w:date="2021-06-21T11:02:00Z">
        <w:r w:rsidRPr="008416E6">
          <w:rPr>
            <w:rFonts w:eastAsia="TimesNewRoman"/>
          </w:rPr>
          <w:t xml:space="preserve">realizacji </w:t>
        </w:r>
      </w:ins>
      <w:ins w:id="14641" w:author="Robert Pasternak" w:date="2021-06-21T11:03:00Z">
        <w:r w:rsidRPr="008416E6">
          <w:rPr>
            <w:rFonts w:eastAsia="TimesNewRoman"/>
          </w:rPr>
          <w:t xml:space="preserve">przez </w:t>
        </w:r>
      </w:ins>
      <w:ins w:id="14642" w:author="Robert Pasternak" w:date="2021-06-21T11:04:00Z">
        <w:r w:rsidRPr="008416E6">
          <w:rPr>
            <w:rFonts w:eastAsia="TimesNewRoman"/>
          </w:rPr>
          <w:t xml:space="preserve">Podwykonawcę </w:t>
        </w:r>
      </w:ins>
      <w:ins w:id="14643" w:author="Robert Pasternak" w:date="2021-06-21T11:02:00Z">
        <w:r w:rsidRPr="008416E6">
          <w:rPr>
            <w:rFonts w:eastAsia="TimesNewRoman"/>
          </w:rPr>
          <w:t>P</w:t>
        </w:r>
      </w:ins>
      <w:ins w:id="14644" w:author="Robert Pasternak" w:date="2021-06-21T11:03:00Z">
        <w:r w:rsidRPr="008416E6">
          <w:rPr>
            <w:rFonts w:eastAsia="TimesNewRoman"/>
          </w:rPr>
          <w:t>rzedmiotu zamówienia</w:t>
        </w:r>
      </w:ins>
      <w:ins w:id="14645" w:author="Robert Pasternak" w:date="2021-06-21T11:04:00Z">
        <w:r w:rsidRPr="008416E6">
          <w:rPr>
            <w:rFonts w:eastAsia="TimesNewRoman"/>
          </w:rPr>
          <w:t>, w taki sam spos</w:t>
        </w:r>
      </w:ins>
      <w:ins w:id="14646" w:author="Robert Pasternak" w:date="2021-06-21T11:05:00Z">
        <w:r w:rsidRPr="008416E6">
          <w:rPr>
            <w:rFonts w:eastAsia="TimesNewRoman"/>
          </w:rPr>
          <w:t>ób i w takim samym zakresie jak kontrolowanie realizacji Przedmiotu zamówienia przez Wykonawcę</w:t>
        </w:r>
      </w:ins>
      <w:ins w:id="14647" w:author="Robert Pasternak" w:date="2021-06-21T11:06:00Z">
        <w:r w:rsidRPr="008416E6">
          <w:rPr>
            <w:rFonts w:eastAsia="TimesNewRoman"/>
          </w:rPr>
          <w:t>.</w:t>
        </w:r>
      </w:ins>
    </w:p>
    <w:p w14:paraId="2E149DF6" w14:textId="77777777" w:rsidR="00361B44" w:rsidRPr="008416E6" w:rsidDel="00300FBD" w:rsidRDefault="00361B44">
      <w:pPr>
        <w:autoSpaceDE w:val="0"/>
        <w:autoSpaceDN w:val="0"/>
        <w:spacing w:line="312" w:lineRule="auto"/>
        <w:jc w:val="center"/>
        <w:rPr>
          <w:del w:id="14648" w:author="Robert Pasternak" w:date="2021-07-12T15:32:00Z"/>
          <w:b/>
          <w:lang w:eastAsia="en-US"/>
          <w:rPrChange w:id="14649" w:author="Robert Pasternak" w:date="2021-09-07T12:47:00Z">
            <w:rPr>
              <w:del w:id="14650" w:author="Robert Pasternak" w:date="2021-07-12T15:32:00Z"/>
              <w:rFonts w:ascii="Times" w:hAnsi="Times" w:cs="Arial"/>
              <w:b/>
              <w:sz w:val="32"/>
              <w:szCs w:val="32"/>
              <w:lang w:eastAsia="en-US"/>
            </w:rPr>
          </w:rPrChange>
        </w:rPr>
        <w:pPrChange w:id="14651" w:author="Robert Pasternak" w:date="2021-05-13T11:34:00Z">
          <w:pPr>
            <w:autoSpaceDE w:val="0"/>
            <w:autoSpaceDN w:val="0"/>
            <w:jc w:val="center"/>
          </w:pPr>
        </w:pPrChange>
      </w:pPr>
    </w:p>
    <w:p w14:paraId="67FCBDBB" w14:textId="77777777" w:rsidR="00361B44" w:rsidRPr="008416E6" w:rsidDel="007836D9" w:rsidRDefault="00361B44">
      <w:pPr>
        <w:autoSpaceDE w:val="0"/>
        <w:autoSpaceDN w:val="0"/>
        <w:spacing w:line="312" w:lineRule="auto"/>
        <w:rPr>
          <w:ins w:id="14652" w:author="Robert Pasternak" w:date="2021-06-23T12:57:00Z"/>
          <w:del w:id="14653" w:author="Piotr Szumlak" w:date="2021-07-09T12:23:00Z"/>
          <w:b/>
          <w:lang w:eastAsia="en-US"/>
        </w:rPr>
        <w:pPrChange w:id="14654" w:author="Robert Pasternak" w:date="2021-06-21T11:06:00Z">
          <w:pPr>
            <w:autoSpaceDE w:val="0"/>
            <w:autoSpaceDN w:val="0"/>
            <w:jc w:val="center"/>
          </w:pPr>
        </w:pPrChange>
      </w:pPr>
    </w:p>
    <w:p w14:paraId="6607A731" w14:textId="77777777" w:rsidR="00361B44" w:rsidRPr="008416E6" w:rsidDel="007836D9" w:rsidRDefault="00361B44">
      <w:pPr>
        <w:autoSpaceDE w:val="0"/>
        <w:autoSpaceDN w:val="0"/>
        <w:spacing w:line="312" w:lineRule="auto"/>
        <w:rPr>
          <w:ins w:id="14655" w:author="Robert Pasternak" w:date="2021-06-23T12:57:00Z"/>
          <w:del w:id="14656" w:author="Piotr Szumlak" w:date="2021-07-09T12:23:00Z"/>
          <w:b/>
          <w:lang w:eastAsia="en-US"/>
        </w:rPr>
        <w:pPrChange w:id="14657" w:author="Robert Pasternak" w:date="2021-06-21T11:06:00Z">
          <w:pPr>
            <w:autoSpaceDE w:val="0"/>
            <w:autoSpaceDN w:val="0"/>
            <w:jc w:val="center"/>
          </w:pPr>
        </w:pPrChange>
      </w:pPr>
    </w:p>
    <w:p w14:paraId="3794B9A9" w14:textId="77777777" w:rsidR="00E92559" w:rsidRPr="008416E6" w:rsidRDefault="00E92559">
      <w:pPr>
        <w:autoSpaceDE w:val="0"/>
        <w:autoSpaceDN w:val="0"/>
        <w:spacing w:line="312" w:lineRule="auto"/>
        <w:rPr>
          <w:ins w:id="14658" w:author="Robert Pasternak" w:date="2021-07-13T07:53:00Z"/>
          <w:b/>
          <w:sz w:val="32"/>
          <w:szCs w:val="32"/>
          <w:lang w:eastAsia="en-US"/>
        </w:rPr>
        <w:pPrChange w:id="14659" w:author="Robert Pasternak" w:date="2021-07-28T13:14:00Z">
          <w:pPr>
            <w:autoSpaceDE w:val="0"/>
            <w:autoSpaceDN w:val="0"/>
            <w:jc w:val="center"/>
          </w:pPr>
        </w:pPrChange>
      </w:pPr>
    </w:p>
    <w:p w14:paraId="7566C9CA" w14:textId="77777777" w:rsidR="00361B44" w:rsidRPr="008416E6" w:rsidRDefault="00E11DE4">
      <w:pPr>
        <w:autoSpaceDE w:val="0"/>
        <w:autoSpaceDN w:val="0"/>
        <w:spacing w:line="312" w:lineRule="auto"/>
        <w:jc w:val="center"/>
        <w:rPr>
          <w:del w:id="14660" w:author="Robert Pasternak" w:date="2021-05-13T11:57:00Z"/>
          <w:b/>
          <w:sz w:val="32"/>
          <w:szCs w:val="32"/>
          <w:lang w:eastAsia="en-US"/>
          <w:rPrChange w:id="14661" w:author="Robert Pasternak" w:date="2021-09-07T12:47:00Z">
            <w:rPr>
              <w:del w:id="14662" w:author="Robert Pasternak" w:date="2021-05-13T11:57:00Z"/>
              <w:rFonts w:ascii="Times" w:hAnsi="Times" w:cs="Arial"/>
              <w:b/>
              <w:sz w:val="32"/>
              <w:szCs w:val="32"/>
              <w:lang w:eastAsia="en-US"/>
            </w:rPr>
          </w:rPrChange>
        </w:rPr>
        <w:pPrChange w:id="14663" w:author="Robert Pasternak" w:date="2021-05-13T11:34:00Z">
          <w:pPr>
            <w:autoSpaceDE w:val="0"/>
            <w:autoSpaceDN w:val="0"/>
            <w:jc w:val="center"/>
          </w:pPr>
        </w:pPrChange>
      </w:pPr>
      <w:r w:rsidRPr="008416E6">
        <w:rPr>
          <w:b/>
          <w:sz w:val="32"/>
          <w:szCs w:val="32"/>
          <w:lang w:eastAsia="en-US"/>
          <w:rPrChange w:id="14664" w:author="Robert Pasternak" w:date="2021-09-07T12:47:00Z">
            <w:rPr>
              <w:rFonts w:ascii="Times" w:hAnsi="Times" w:cs="Arial"/>
              <w:b/>
              <w:sz w:val="32"/>
              <w:szCs w:val="32"/>
              <w:lang w:eastAsia="en-US"/>
            </w:rPr>
          </w:rPrChange>
        </w:rPr>
        <w:t>Rozdział VII</w:t>
      </w:r>
      <w:r w:rsidRPr="008416E6">
        <w:rPr>
          <w:b/>
          <w:sz w:val="32"/>
          <w:szCs w:val="32"/>
          <w:lang w:eastAsia="en-US"/>
          <w:rPrChange w:id="14665" w:author="Robert Pasternak" w:date="2021-09-07T12:47:00Z">
            <w:rPr>
              <w:rFonts w:ascii="Times" w:hAnsi="Times" w:cs="Arial"/>
              <w:b/>
              <w:sz w:val="32"/>
              <w:szCs w:val="32"/>
              <w:lang w:eastAsia="en-US"/>
            </w:rPr>
          </w:rPrChange>
        </w:rPr>
        <w:br/>
        <w:t>Edukacja ekologiczna</w:t>
      </w:r>
    </w:p>
    <w:p w14:paraId="0358322A" w14:textId="77777777" w:rsidR="00361B44" w:rsidRPr="008416E6" w:rsidRDefault="00361B44">
      <w:pPr>
        <w:autoSpaceDE w:val="0"/>
        <w:autoSpaceDN w:val="0"/>
        <w:spacing w:line="312" w:lineRule="auto"/>
        <w:jc w:val="center"/>
        <w:rPr>
          <w:b/>
          <w:bCs/>
          <w:lang w:eastAsia="en-US"/>
          <w:rPrChange w:id="14666" w:author="Robert Pasternak" w:date="2021-09-07T12:47:00Z">
            <w:rPr>
              <w:rFonts w:ascii="Times" w:hAnsi="Times" w:cs="Arial"/>
              <w:b/>
              <w:bCs/>
              <w:lang w:eastAsia="en-US"/>
            </w:rPr>
          </w:rPrChange>
        </w:rPr>
        <w:pPrChange w:id="14667" w:author="Robert Pasternak" w:date="2021-05-13T11:57:00Z">
          <w:pPr>
            <w:autoSpaceDE w:val="0"/>
            <w:autoSpaceDN w:val="0"/>
            <w:jc w:val="center"/>
          </w:pPr>
        </w:pPrChange>
      </w:pPr>
    </w:p>
    <w:p w14:paraId="4B79E229" w14:textId="77777777" w:rsidR="00E81118" w:rsidRPr="008416E6" w:rsidRDefault="00E81118">
      <w:pPr>
        <w:autoSpaceDE w:val="0"/>
        <w:autoSpaceDN w:val="0"/>
        <w:spacing w:line="312" w:lineRule="auto"/>
        <w:rPr>
          <w:b/>
          <w:bCs/>
          <w:lang w:eastAsia="en-US"/>
          <w:rPrChange w:id="14668" w:author="Robert Pasternak" w:date="2021-09-07T12:47:00Z">
            <w:rPr>
              <w:rFonts w:ascii="Times" w:hAnsi="Times" w:cs="Arial"/>
              <w:b/>
              <w:bCs/>
              <w:lang w:eastAsia="en-US"/>
            </w:rPr>
          </w:rPrChange>
        </w:rPr>
        <w:pPrChange w:id="14669" w:author="Robert Pasternak" w:date="2021-07-12T15:32:00Z">
          <w:pPr>
            <w:autoSpaceDE w:val="0"/>
            <w:autoSpaceDN w:val="0"/>
            <w:jc w:val="center"/>
          </w:pPr>
        </w:pPrChange>
      </w:pPr>
    </w:p>
    <w:p w14:paraId="1DE62852" w14:textId="781694F7" w:rsidR="00361B44" w:rsidRPr="008416E6" w:rsidRDefault="00E11DE4">
      <w:pPr>
        <w:rPr>
          <w:del w:id="14670" w:author="Robert Pasternak" w:date="2021-06-08T14:31:00Z"/>
          <w:rPrChange w:id="14671" w:author="Robert Pasternak" w:date="2021-09-07T12:47:00Z">
            <w:rPr>
              <w:del w:id="14672" w:author="Robert Pasternak" w:date="2021-06-08T14:31:00Z"/>
              <w:rFonts w:ascii="Times" w:hAnsi="Times" w:cs="Arial"/>
            </w:rPr>
          </w:rPrChange>
        </w:rPr>
        <w:pPrChange w:id="14673" w:author="Robert Pasternak" w:date="2024-07-18T14:38:00Z">
          <w:pPr>
            <w:pStyle w:val="Akapitzlist"/>
            <w:numPr>
              <w:numId w:val="40"/>
            </w:numPr>
            <w:autoSpaceDE w:val="0"/>
            <w:autoSpaceDN w:val="0"/>
            <w:spacing w:line="360" w:lineRule="auto"/>
            <w:ind w:left="360" w:hanging="360"/>
          </w:pPr>
        </w:pPrChange>
      </w:pPr>
      <w:del w:id="14674" w:author="Robert Pasternak" w:date="2024-07-18T14:38:00Z">
        <w:r w:rsidRPr="00E92559" w:rsidDel="00E92559">
          <w:rPr>
            <w:bCs/>
            <w:lang w:eastAsia="en-US"/>
            <w:rPrChange w:id="14675" w:author="Robert Pasternak" w:date="2024-07-18T14:38:00Z">
              <w:rPr>
                <w:rFonts w:ascii="Times" w:hAnsi="Times" w:cs="Arial"/>
                <w:bCs/>
                <w:lang w:eastAsia="en-US"/>
              </w:rPr>
            </w:rPrChange>
          </w:rPr>
          <w:delText xml:space="preserve">Wykonawca zobowiązuje się do współpracy w organizowanych przez Zamawiającego przedsięwzięciach edukacyjnych i informacyjnych w ramach systemu gospodarki odpadami na terenie Gminy Ostrowiec Świętokrzyski. </w:delText>
        </w:r>
        <w:r w:rsidRPr="008416E6" w:rsidDel="00E92559">
          <w:rPr>
            <w:rPrChange w:id="14676" w:author="Robert Pasternak" w:date="2021-09-07T12:47:00Z">
              <w:rPr>
                <w:rFonts w:ascii="Times" w:hAnsi="Times" w:cs="Arial"/>
              </w:rPr>
            </w:rPrChange>
          </w:rPr>
          <w:delText xml:space="preserve">Zamawiający wymaga, </w:delText>
        </w:r>
        <w:r w:rsidRPr="008416E6" w:rsidDel="00E92559">
          <w:rPr>
            <w:rPrChange w:id="14677" w:author="Robert Pasternak" w:date="2021-09-07T12:47:00Z">
              <w:rPr>
                <w:rFonts w:ascii="Times" w:hAnsi="Times" w:cs="Arial"/>
              </w:rPr>
            </w:rPrChange>
          </w:rPr>
          <w:br/>
          <w:delText xml:space="preserve">aby w ramach realizacji </w:delText>
        </w:r>
      </w:del>
      <w:del w:id="14678" w:author="Robert Pasternak" w:date="2021-07-02T09:54:00Z">
        <w:r w:rsidRPr="008416E6">
          <w:rPr>
            <w:rPrChange w:id="14679" w:author="Robert Pasternak" w:date="2021-09-07T12:47:00Z">
              <w:rPr>
                <w:rFonts w:ascii="Times" w:hAnsi="Times" w:cs="Arial"/>
              </w:rPr>
            </w:rPrChange>
          </w:rPr>
          <w:delText>zadania</w:delText>
        </w:r>
      </w:del>
      <w:del w:id="14680" w:author="Robert Pasternak" w:date="2024-07-18T14:38:00Z">
        <w:r w:rsidRPr="008416E6" w:rsidDel="00E92559">
          <w:rPr>
            <w:rPrChange w:id="14681" w:author="Robert Pasternak" w:date="2021-09-07T12:47:00Z">
              <w:rPr>
                <w:rFonts w:ascii="Times" w:hAnsi="Times" w:cs="Arial"/>
              </w:rPr>
            </w:rPrChange>
          </w:rPr>
          <w:delText xml:space="preserve"> Wykonawca przygotowany był na przyjęcie we wskazanych przez Zamawiającego terminach zorganizowanych grup osób (dzieci, młodzieży, dorosłych) i prezentację funkcjonowania PSZOK oraz udostępnianie materiałów informacyjno-edukacyjnych z zakresu gospodarki odpadami, przygotowanych </w:delText>
        </w:r>
        <w:r w:rsidRPr="008416E6" w:rsidDel="00E92559">
          <w:rPr>
            <w:rPrChange w:id="14682" w:author="Robert Pasternak" w:date="2021-09-07T12:47:00Z">
              <w:rPr>
                <w:rFonts w:ascii="Times" w:hAnsi="Times" w:cs="Arial"/>
              </w:rPr>
            </w:rPrChange>
          </w:rPr>
          <w:br/>
          <w:delText>i dostarczonych przez Zamawiającego, a niewymagających potwierdzenia odbioru</w:delText>
        </w:r>
      </w:del>
      <w:del w:id="14683" w:author="Robert Pasternak" w:date="2021-05-12T13:51:00Z">
        <w:r w:rsidRPr="008416E6">
          <w:rPr>
            <w:rPrChange w:id="14684" w:author="Robert Pasternak" w:date="2021-09-07T12:47:00Z">
              <w:rPr>
                <w:rFonts w:ascii="Times" w:hAnsi="Times" w:cs="Arial"/>
              </w:rPr>
            </w:rPrChange>
          </w:rPr>
          <w:delText xml:space="preserve"> – </w:delText>
        </w:r>
        <w:r w:rsidRPr="00E92559">
          <w:rPr>
            <w:b/>
            <w:rPrChange w:id="14685" w:author="Robert Pasternak" w:date="2024-07-18T14:38:00Z">
              <w:rPr>
                <w:rFonts w:ascii="Times" w:hAnsi="Times" w:cs="Arial"/>
                <w:b/>
              </w:rPr>
            </w:rPrChange>
          </w:rPr>
          <w:delText>podstawowa edukacja ekologiczna.</w:delText>
        </w:r>
      </w:del>
    </w:p>
    <w:p w14:paraId="21A59B12" w14:textId="155DBA13" w:rsidR="00361B44" w:rsidRPr="008416E6" w:rsidDel="00E92559" w:rsidRDefault="00361B44">
      <w:pPr>
        <w:rPr>
          <w:del w:id="14686" w:author="Robert Pasternak" w:date="2024-07-18T14:38:00Z"/>
          <w:rPrChange w:id="14687" w:author="Robert Pasternak" w:date="2021-09-07T12:47:00Z">
            <w:rPr>
              <w:del w:id="14688" w:author="Robert Pasternak" w:date="2024-07-18T14:38:00Z"/>
              <w:rFonts w:ascii="Times" w:hAnsi="Times" w:cs="Arial"/>
            </w:rPr>
          </w:rPrChange>
        </w:rPr>
        <w:pPrChange w:id="14689" w:author="Robert Pasternak" w:date="2024-07-18T14:38:00Z">
          <w:pPr>
            <w:pStyle w:val="Akapitzlist"/>
            <w:autoSpaceDE w:val="0"/>
            <w:autoSpaceDN w:val="0"/>
            <w:spacing w:line="360" w:lineRule="auto"/>
            <w:ind w:left="360"/>
          </w:pPr>
        </w:pPrChange>
      </w:pPr>
    </w:p>
    <w:p w14:paraId="693ACDBD" w14:textId="76B89A8D" w:rsidR="00361B44" w:rsidRPr="008416E6" w:rsidRDefault="006D2F2C">
      <w:pPr>
        <w:rPr>
          <w:rPrChange w:id="14690" w:author="Robert Pasternak" w:date="2021-09-07T12:47:00Z">
            <w:rPr>
              <w:rFonts w:ascii="Times" w:hAnsi="Times" w:cs="Arial"/>
            </w:rPr>
          </w:rPrChange>
        </w:rPr>
        <w:pPrChange w:id="14691" w:author="Robert Pasternak" w:date="2024-07-18T14:38:00Z">
          <w:pPr>
            <w:pStyle w:val="Akapitzlist"/>
            <w:numPr>
              <w:numId w:val="40"/>
            </w:numPr>
            <w:autoSpaceDE w:val="0"/>
            <w:autoSpaceDN w:val="0"/>
            <w:spacing w:line="360" w:lineRule="auto"/>
            <w:ind w:left="360" w:hanging="360"/>
          </w:pPr>
        </w:pPrChange>
      </w:pPr>
      <w:r w:rsidRPr="008416E6">
        <w:t xml:space="preserve">Wykonawca jest zobowiązany do uzyskania zgody Zamawiającego na prowadzenie </w:t>
      </w:r>
      <w:r w:rsidR="0076732B" w:rsidRPr="008416E6">
        <w:br/>
      </w:r>
      <w:r w:rsidRPr="008416E6">
        <w:t xml:space="preserve">we własnym zakresie </w:t>
      </w:r>
      <w:r w:rsidR="00596921" w:rsidRPr="008416E6">
        <w:t xml:space="preserve">i na własny koszt </w:t>
      </w:r>
      <w:r w:rsidRPr="008416E6">
        <w:t xml:space="preserve">edukacji dotyczącej </w:t>
      </w:r>
      <w:r w:rsidR="00D4221C" w:rsidRPr="008416E6">
        <w:t>systemu gospodarowania odpadami komunalnymi na terenie Gminy Ostrowiec Świętokrzyski</w:t>
      </w:r>
      <w:r w:rsidRPr="008416E6">
        <w:t xml:space="preserve">, kierowanej </w:t>
      </w:r>
      <w:del w:id="14692" w:author="Robert Pasternak" w:date="2024-07-18T14:38:00Z">
        <w:r w:rsidR="0076732B" w:rsidRPr="008416E6" w:rsidDel="00E92559">
          <w:br/>
        </w:r>
      </w:del>
      <w:r w:rsidRPr="008416E6">
        <w:t xml:space="preserve">do mieszkańców Ostrowca Świętokrzyskiego oraz konsultowania wszelkich treści edukacyjnych </w:t>
      </w:r>
      <w:ins w:id="14693" w:author="Robert Pasternak" w:date="2024-07-18T14:38:00Z">
        <w:r w:rsidR="00E92559">
          <w:br/>
        </w:r>
      </w:ins>
      <w:r w:rsidRPr="008416E6">
        <w:t xml:space="preserve">z Zamawiającym. Dotyczy to szczególnie edukacyjnych przekazów medialnych w lokalnym radiu, prasie i telewizji, informacji zamieszczanych na stronie internetowej Wykonawcy  oraz ulotek informacyjnych. Powyższe treści </w:t>
      </w:r>
      <w:del w:id="14694" w:author="Robert Pasternak" w:date="2021-06-21T11:06:00Z">
        <w:r w:rsidRPr="008416E6" w:rsidDel="001C08DE">
          <w:delText xml:space="preserve">powinny </w:delText>
        </w:r>
      </w:del>
      <w:ins w:id="14695" w:author="Robert Pasternak" w:date="2021-06-21T11:06:00Z">
        <w:r w:rsidR="001C08DE" w:rsidRPr="008416E6">
          <w:t>muszą</w:t>
        </w:r>
      </w:ins>
      <w:ins w:id="14696" w:author="Piotr Szumlak" w:date="2021-07-09T11:21:00Z">
        <w:r w:rsidR="00417DDC" w:rsidRPr="008416E6">
          <w:t xml:space="preserve"> </w:t>
        </w:r>
      </w:ins>
      <w:r w:rsidRPr="008416E6">
        <w:t xml:space="preserve">zostać przedstawione Zamawiającemu do akceptacji na piśmie. Jeżeli Zamawiający w terminie </w:t>
      </w:r>
      <w:del w:id="14697" w:author="Robert Pasternak" w:date="2024-07-18T14:38:00Z">
        <w:r w:rsidR="00D4221C" w:rsidRPr="008416E6" w:rsidDel="00E92559">
          <w:br/>
        </w:r>
      </w:del>
      <w:r w:rsidRPr="008416E6">
        <w:t xml:space="preserve">14 dni </w:t>
      </w:r>
      <w:r w:rsidR="00D4221C" w:rsidRPr="008416E6">
        <w:t xml:space="preserve">od dnia otrzymania do akceptacji treści materiałów edukacyjnych, nie </w:t>
      </w:r>
      <w:r w:rsidRPr="008416E6">
        <w:t xml:space="preserve">zgłosi </w:t>
      </w:r>
      <w:del w:id="14698" w:author="Robert Pasternak" w:date="2024-07-18T14:38:00Z">
        <w:r w:rsidR="0076732B" w:rsidRPr="008416E6" w:rsidDel="00E92559">
          <w:br/>
        </w:r>
      </w:del>
      <w:r w:rsidRPr="008416E6">
        <w:t>na piśmie sprzeciwu lub zastrzeżeń do proponowanych treści edukacyjnych, uważać się będzie, że wyraził zgodę na prowadzenie edukacji w danym zakresie.</w:t>
      </w:r>
      <w:ins w:id="14699" w:author="Robert Pasternak" w:date="2021-06-08T14:51:00Z">
        <w:r w:rsidR="00E92559">
          <w:t xml:space="preserve"> </w:t>
        </w:r>
      </w:ins>
      <w:ins w:id="14700" w:author="Robert Pasternak" w:date="2021-06-08T14:33:00Z">
        <w:r w:rsidR="008771F6" w:rsidRPr="008416E6">
          <w:t>Z tytułu p</w:t>
        </w:r>
      </w:ins>
      <w:ins w:id="14701" w:author="Robert Pasternak" w:date="2021-06-08T14:32:00Z">
        <w:r w:rsidR="008771F6" w:rsidRPr="008416E6">
          <w:t>rowadzeni</w:t>
        </w:r>
      </w:ins>
      <w:ins w:id="14702" w:author="Robert Pasternak" w:date="2021-06-08T14:33:00Z">
        <w:r w:rsidR="008771F6" w:rsidRPr="008416E6">
          <w:t>a</w:t>
        </w:r>
      </w:ins>
      <w:ins w:id="14703" w:author="Robert Pasternak" w:date="2021-06-08T14:32:00Z">
        <w:r w:rsidR="008771F6" w:rsidRPr="008416E6">
          <w:t xml:space="preserve"> przez Wykonawcę </w:t>
        </w:r>
      </w:ins>
      <w:ins w:id="14704" w:author="Robert Pasternak" w:date="2021-06-08T14:33:00Z">
        <w:r w:rsidR="008771F6" w:rsidRPr="008416E6">
          <w:t xml:space="preserve">z własnej inicjatywy </w:t>
        </w:r>
      </w:ins>
      <w:ins w:id="14705" w:author="Robert Pasternak" w:date="2021-06-08T14:32:00Z">
        <w:r w:rsidR="008771F6" w:rsidRPr="008416E6">
          <w:t>kampanii edukacyjnych</w:t>
        </w:r>
      </w:ins>
      <w:ins w:id="14706" w:author="Robert Pasternak" w:date="2021-06-08T14:34:00Z">
        <w:r w:rsidR="008771F6" w:rsidRPr="008416E6">
          <w:t xml:space="preserve">, Wykonawcy nie przysługuje prawo </w:t>
        </w:r>
      </w:ins>
      <w:ins w:id="14707" w:author="Robert Pasternak" w:date="2021-06-08T14:33:00Z">
        <w:r w:rsidR="008771F6" w:rsidRPr="008416E6">
          <w:t>do wzrostu należnego wynagrodzenia lub do wynagrodzenia dodatkowego.</w:t>
        </w:r>
      </w:ins>
    </w:p>
    <w:p w14:paraId="0FF3C173" w14:textId="77777777" w:rsidR="00361B44" w:rsidRPr="008416E6" w:rsidRDefault="00361B44">
      <w:pPr>
        <w:autoSpaceDE w:val="0"/>
        <w:autoSpaceDN w:val="0"/>
        <w:spacing w:line="312" w:lineRule="auto"/>
        <w:rPr>
          <w:del w:id="14708" w:author="kaluz" w:date="2021-05-04T23:15:00Z"/>
          <w:rPrChange w:id="14709" w:author="Robert Pasternak" w:date="2021-09-07T12:47:00Z">
            <w:rPr>
              <w:del w:id="14710" w:author="kaluz" w:date="2021-05-04T23:15:00Z"/>
              <w:rFonts w:ascii="Times" w:hAnsi="Times" w:cs="Arial"/>
            </w:rPr>
          </w:rPrChange>
        </w:rPr>
        <w:pPrChange w:id="14711" w:author="Robert Pasternak" w:date="2021-05-13T11:34:00Z">
          <w:pPr>
            <w:autoSpaceDE w:val="0"/>
            <w:autoSpaceDN w:val="0"/>
            <w:spacing w:line="360" w:lineRule="auto"/>
          </w:pPr>
        </w:pPrChange>
      </w:pPr>
    </w:p>
    <w:p w14:paraId="155120F0" w14:textId="77777777" w:rsidR="00361B44" w:rsidRPr="008416E6" w:rsidRDefault="00A438C2">
      <w:pPr>
        <w:pStyle w:val="Akapitzlist"/>
        <w:numPr>
          <w:ilvl w:val="0"/>
          <w:numId w:val="40"/>
        </w:numPr>
        <w:autoSpaceDE w:val="0"/>
        <w:autoSpaceDN w:val="0"/>
        <w:spacing w:line="312" w:lineRule="auto"/>
        <w:rPr>
          <w:del w:id="14712" w:author="kaluz" w:date="2021-05-04T23:15:00Z"/>
          <w:rPrChange w:id="14713" w:author="Robert Pasternak" w:date="2021-09-07T12:47:00Z">
            <w:rPr>
              <w:del w:id="14714" w:author="kaluz" w:date="2021-05-04T23:15:00Z"/>
              <w:rFonts w:ascii="Times" w:hAnsi="Times" w:cs="Arial"/>
            </w:rPr>
          </w:rPrChange>
        </w:rPr>
        <w:pPrChange w:id="14715" w:author="Robert Pasternak" w:date="2021-05-13T11:34:00Z">
          <w:pPr>
            <w:pStyle w:val="Akapitzlist"/>
            <w:numPr>
              <w:numId w:val="40"/>
            </w:numPr>
            <w:autoSpaceDE w:val="0"/>
            <w:autoSpaceDN w:val="0"/>
            <w:spacing w:line="360" w:lineRule="auto"/>
            <w:ind w:left="360" w:hanging="360"/>
          </w:pPr>
        </w:pPrChange>
      </w:pPr>
      <w:del w:id="14716" w:author="kaluz" w:date="2021-05-04T23:15:00Z">
        <w:r w:rsidRPr="008416E6" w:rsidDel="004C4F13">
          <w:rPr>
            <w:bCs/>
            <w:lang w:eastAsia="en-US"/>
          </w:rPr>
          <w:delText xml:space="preserve">Ponadto, </w:delText>
        </w:r>
        <w:r w:rsidRPr="008416E6" w:rsidDel="004C4F13">
          <w:rPr>
            <w:lang w:eastAsia="en-US"/>
          </w:rPr>
          <w:delText xml:space="preserve">jeżeli Wykonawca </w:delText>
        </w:r>
        <w:r w:rsidRPr="008416E6" w:rsidDel="004C4F13">
          <w:delText>zadeklar</w:delText>
        </w:r>
        <w:r w:rsidR="00D53487" w:rsidRPr="008416E6" w:rsidDel="004C4F13">
          <w:delText>ował</w:delText>
        </w:r>
        <w:r w:rsidRPr="008416E6" w:rsidDel="004C4F13">
          <w:delText xml:space="preserve"> w ofercie „Przeprowadzenie rozszerzonej edukacji ekologicznej”, za co uzyskał dodatkowe punkty </w:delText>
        </w:r>
        <w:r w:rsidRPr="008416E6" w:rsidDel="004C4F13">
          <w:rPr>
            <w:bCs/>
          </w:rPr>
          <w:delText>za spełnienie kryteriów niezwiązanych z ceną podczas oceny oferty,</w:delText>
        </w:r>
        <w:r w:rsidRPr="008416E6" w:rsidDel="004C4F13">
          <w:rPr>
            <w:lang w:eastAsia="en-US"/>
          </w:rPr>
          <w:delText xml:space="preserve"> zobowiązany jest</w:delText>
        </w:r>
        <w:r w:rsidR="00D53487" w:rsidRPr="008416E6" w:rsidDel="004C4F13">
          <w:rPr>
            <w:bCs/>
          </w:rPr>
          <w:delText>przeprowadzić wśród mieszkańców Ostrowca Świętokrzyskiego</w:delText>
        </w:r>
        <w:r w:rsidR="0076732B" w:rsidRPr="008416E6" w:rsidDel="004C4F13">
          <w:rPr>
            <w:bCs/>
          </w:rPr>
          <w:delText>,</w:delText>
        </w:r>
        <w:r w:rsidR="00D53487" w:rsidRPr="008416E6" w:rsidDel="004C4F13">
          <w:rPr>
            <w:bCs/>
          </w:rPr>
          <w:delText xml:space="preserve"> akcje promujące selektywną zbiórkę odpadów komunalnych  oraz </w:delText>
        </w:r>
        <w:r w:rsidR="00507E6C" w:rsidRPr="008416E6" w:rsidDel="004C4F13">
          <w:rPr>
            <w:bCs/>
          </w:rPr>
          <w:delText xml:space="preserve">akcje promujące </w:delText>
        </w:r>
        <w:r w:rsidR="00D53487" w:rsidRPr="008416E6" w:rsidDel="004C4F13">
          <w:rPr>
            <w:bCs/>
          </w:rPr>
          <w:delText>ogranicza</w:delText>
        </w:r>
        <w:r w:rsidR="00507E6C" w:rsidRPr="008416E6" w:rsidDel="004C4F13">
          <w:rPr>
            <w:bCs/>
          </w:rPr>
          <w:delText>nie</w:delText>
        </w:r>
        <w:r w:rsidR="00D53487" w:rsidRPr="008416E6" w:rsidDel="004C4F13">
          <w:rPr>
            <w:bCs/>
          </w:rPr>
          <w:delText xml:space="preserve"> powstawani</w:delText>
        </w:r>
        <w:r w:rsidR="00507E6C" w:rsidRPr="008416E6" w:rsidDel="004C4F13">
          <w:rPr>
            <w:bCs/>
          </w:rPr>
          <w:delText>a</w:delText>
        </w:r>
        <w:r w:rsidR="00D53487" w:rsidRPr="008416E6" w:rsidDel="004C4F13">
          <w:rPr>
            <w:bCs/>
          </w:rPr>
          <w:delText xml:space="preserve"> odpadów </w:delText>
        </w:r>
        <w:r w:rsidR="00507E6C" w:rsidRPr="008416E6" w:rsidDel="004C4F13">
          <w:rPr>
            <w:bCs/>
          </w:rPr>
          <w:br/>
        </w:r>
        <w:r w:rsidR="00D53487" w:rsidRPr="008416E6" w:rsidDel="004C4F13">
          <w:rPr>
            <w:bCs/>
          </w:rPr>
          <w:delText>w gospodarstwach domowych</w:delText>
        </w:r>
        <w:r w:rsidR="00D4221C" w:rsidRPr="008416E6" w:rsidDel="004C4F13">
          <w:rPr>
            <w:bCs/>
          </w:rPr>
          <w:delText>:</w:delText>
        </w:r>
      </w:del>
    </w:p>
    <w:p w14:paraId="64694797" w14:textId="77777777" w:rsidR="00361B44" w:rsidRPr="008416E6" w:rsidRDefault="00D53487">
      <w:pPr>
        <w:numPr>
          <w:ilvl w:val="1"/>
          <w:numId w:val="39"/>
        </w:numPr>
        <w:tabs>
          <w:tab w:val="clear" w:pos="360"/>
          <w:tab w:val="num" w:pos="426"/>
        </w:tabs>
        <w:autoSpaceDE w:val="0"/>
        <w:autoSpaceDN w:val="0"/>
        <w:spacing w:line="312" w:lineRule="auto"/>
        <w:ind w:left="426" w:hanging="426"/>
        <w:rPr>
          <w:del w:id="14717" w:author="kaluz" w:date="2021-05-04T23:15:00Z"/>
          <w:bCs/>
        </w:rPr>
        <w:pPrChange w:id="14718" w:author="Robert Pasternak" w:date="2021-05-13T11:34:00Z">
          <w:pPr>
            <w:numPr>
              <w:ilvl w:val="1"/>
              <w:numId w:val="39"/>
            </w:numPr>
            <w:tabs>
              <w:tab w:val="num" w:pos="360"/>
              <w:tab w:val="num" w:pos="426"/>
            </w:tabs>
            <w:autoSpaceDE w:val="0"/>
            <w:autoSpaceDN w:val="0"/>
            <w:spacing w:line="360" w:lineRule="auto"/>
            <w:ind w:left="426" w:hanging="426"/>
          </w:pPr>
        </w:pPrChange>
      </w:pPr>
      <w:del w:id="14719" w:author="kaluz" w:date="2021-05-04T23:15:00Z">
        <w:r w:rsidRPr="008416E6" w:rsidDel="004C4F13">
          <w:rPr>
            <w:bCs/>
          </w:rPr>
          <w:delText>przeprowadzenie w I półroczu 2020 roku konkursu edukacyjnego z nagrodami z zakresu selektywnej zbiórki odpadów dla uczniów wszystkich ostrowieckich placówek oświatowych – na dwóch szczeblach</w:delText>
        </w:r>
        <w:r w:rsidR="00507E6C" w:rsidRPr="008416E6" w:rsidDel="004C4F13">
          <w:rPr>
            <w:bCs/>
          </w:rPr>
          <w:delText>,</w:delText>
        </w:r>
        <w:r w:rsidRPr="008416E6" w:rsidDel="004C4F13">
          <w:rPr>
            <w:bCs/>
          </w:rPr>
          <w:delText xml:space="preserve"> tj. szkoły podstawowe i przedszkola (na każdym szczeblu nagrody za trzy pierwsze miejsca oraz dwanaście wyróżnień). Pula środków przeznaczona na zakup nagród na każdym szczeblu nie może być niższa niż </w:delText>
        </w:r>
        <w:r w:rsidR="00821D83" w:rsidRPr="008416E6" w:rsidDel="004C4F13">
          <w:rPr>
            <w:bCs/>
          </w:rPr>
          <w:delText>3</w:delText>
        </w:r>
        <w:r w:rsidRPr="008416E6" w:rsidDel="004C4F13">
          <w:rPr>
            <w:bCs/>
          </w:rPr>
          <w:delText xml:space="preserve">000,00 zł (łącznie minimum </w:delText>
        </w:r>
        <w:r w:rsidR="00821D83" w:rsidRPr="008416E6" w:rsidDel="004C4F13">
          <w:rPr>
            <w:bCs/>
          </w:rPr>
          <w:delText>6</w:delText>
        </w:r>
        <w:r w:rsidRPr="008416E6" w:rsidDel="004C4F13">
          <w:rPr>
            <w:bCs/>
          </w:rPr>
          <w:delText>000,00 zł). Forma konkursu dowolna np. konkurs plastyczny, fotograficzny,</w:delText>
        </w:r>
        <w:r w:rsidR="00F538B8" w:rsidRPr="008416E6" w:rsidDel="004C4F13">
          <w:rPr>
            <w:bCs/>
          </w:rPr>
          <w:delText xml:space="preserve"> literacki</w:delText>
        </w:r>
        <w:r w:rsidRPr="008416E6" w:rsidDel="004C4F13">
          <w:rPr>
            <w:bCs/>
          </w:rPr>
          <w:delText xml:space="preserve"> itp. Regulamin konkursu przed jego ogłoszeniem w placówkach powinien zostać zaakceptowany przez Zamawiającego. </w:delText>
        </w:r>
        <w:r w:rsidRPr="008416E6" w:rsidDel="004C4F13">
          <w:delText>Potwierdzeniem zrealizowania konkursu będzie sprawozdanie z p</w:delText>
        </w:r>
        <w:r w:rsidRPr="008416E6" w:rsidDel="004C4F13">
          <w:rPr>
            <w:bCs/>
          </w:rPr>
          <w:delText xml:space="preserve">rzeprowadzenia rozszerzonej edukacji ekologicznej wraz z regulaminem konkursu, listą uczestników konkursu, kserokopią protokołu komisji konkursowej, kserokopiami potwierdzeń odbioru nagród przez laureatów konkursu </w:delText>
        </w:r>
        <w:r w:rsidR="0076732B" w:rsidRPr="008416E6" w:rsidDel="004C4F13">
          <w:rPr>
            <w:bCs/>
          </w:rPr>
          <w:br/>
        </w:r>
        <w:r w:rsidRPr="008416E6" w:rsidDel="004C4F13">
          <w:rPr>
            <w:bCs/>
          </w:rPr>
          <w:delText xml:space="preserve">oraz  kserokopią faktury za zakup nagród. Sprawozdanie powinno zostać przedłożone razem z raportem Wykonawcy za miesiąc, w którym rozstrzygnięto konkurs i wręczono nagrody, najpóźniej jednak wraz z raportem za </w:delText>
        </w:r>
        <w:r w:rsidR="00F538B8" w:rsidRPr="008416E6" w:rsidDel="004C4F13">
          <w:rPr>
            <w:bCs/>
          </w:rPr>
          <w:delText>czerwiec</w:delText>
        </w:r>
        <w:r w:rsidRPr="008416E6" w:rsidDel="004C4F13">
          <w:rPr>
            <w:bCs/>
          </w:rPr>
          <w:delText xml:space="preserve"> 2020 r</w:delText>
        </w:r>
        <w:r w:rsidR="00F538B8" w:rsidRPr="008416E6" w:rsidDel="004C4F13">
          <w:rPr>
            <w:bCs/>
          </w:rPr>
          <w:delText>oku,</w:delText>
        </w:r>
      </w:del>
    </w:p>
    <w:p w14:paraId="35EC52BC" w14:textId="77777777" w:rsidR="00361B44" w:rsidRPr="008416E6" w:rsidRDefault="00D53487">
      <w:pPr>
        <w:numPr>
          <w:ilvl w:val="1"/>
          <w:numId w:val="39"/>
        </w:numPr>
        <w:tabs>
          <w:tab w:val="clear" w:pos="360"/>
          <w:tab w:val="left" w:pos="0"/>
        </w:tabs>
        <w:autoSpaceDE w:val="0"/>
        <w:autoSpaceDN w:val="0"/>
        <w:spacing w:line="312" w:lineRule="auto"/>
        <w:ind w:left="426" w:right="-108" w:hanging="426"/>
        <w:rPr>
          <w:del w:id="14720" w:author="kaluz" w:date="2021-05-04T23:15:00Z"/>
        </w:rPr>
        <w:pPrChange w:id="14721" w:author="Robert Pasternak" w:date="2021-05-13T11:34:00Z">
          <w:pPr>
            <w:numPr>
              <w:ilvl w:val="1"/>
              <w:numId w:val="39"/>
            </w:numPr>
            <w:tabs>
              <w:tab w:val="left" w:pos="0"/>
              <w:tab w:val="num" w:pos="360"/>
            </w:tabs>
            <w:autoSpaceDE w:val="0"/>
            <w:autoSpaceDN w:val="0"/>
            <w:spacing w:line="360" w:lineRule="auto"/>
            <w:ind w:left="426" w:right="-108" w:hanging="426"/>
          </w:pPr>
        </w:pPrChange>
      </w:pPr>
      <w:del w:id="14722" w:author="kaluz" w:date="2021-05-04T23:15:00Z">
        <w:r w:rsidRPr="008416E6" w:rsidDel="004C4F13">
          <w:rPr>
            <w:bCs/>
          </w:rPr>
          <w:delText xml:space="preserve">przygotowanie </w:delText>
        </w:r>
        <w:r w:rsidR="00F538B8" w:rsidRPr="008416E6" w:rsidDel="004C4F13">
          <w:rPr>
            <w:bCs/>
          </w:rPr>
          <w:delText>w II półroczu 2020</w:delText>
        </w:r>
        <w:r w:rsidR="002F2B2F" w:rsidRPr="008416E6" w:rsidDel="004C4F13">
          <w:rPr>
            <w:bCs/>
          </w:rPr>
          <w:delText xml:space="preserve"> roku</w:delText>
        </w:r>
        <w:r w:rsidRPr="008416E6" w:rsidDel="004C4F13">
          <w:rPr>
            <w:bCs/>
          </w:rPr>
          <w:delText xml:space="preserve">materiału filmowego pokazującego proces odbioru </w:delText>
        </w:r>
        <w:r w:rsidR="00F538B8" w:rsidRPr="008416E6" w:rsidDel="004C4F13">
          <w:rPr>
            <w:bCs/>
          </w:rPr>
          <w:br/>
        </w:r>
        <w:r w:rsidRPr="008416E6" w:rsidDel="004C4F13">
          <w:rPr>
            <w:bCs/>
          </w:rPr>
          <w:delText xml:space="preserve">i zagospodarowania odpadów komunalnych (w tym selektywnie zebranych) </w:delText>
        </w:r>
        <w:r w:rsidR="00F538B8" w:rsidRPr="008416E6" w:rsidDel="004C4F13">
          <w:rPr>
            <w:bCs/>
          </w:rPr>
          <w:br/>
        </w:r>
        <w:r w:rsidRPr="008416E6" w:rsidDel="004C4F13">
          <w:rPr>
            <w:bCs/>
          </w:rPr>
          <w:delText xml:space="preserve">z nieruchomości zamieszkanych na terenie Ostrowca Świętokrzyskiego, sposób </w:delText>
        </w:r>
        <w:r w:rsidR="00F538B8" w:rsidRPr="008416E6" w:rsidDel="004C4F13">
          <w:rPr>
            <w:bCs/>
          </w:rPr>
          <w:delText xml:space="preserve">przekazywania odpadów na PSZOK </w:delText>
        </w:r>
        <w:r w:rsidRPr="008416E6" w:rsidDel="004C4F13">
          <w:rPr>
            <w:bCs/>
          </w:rPr>
          <w:delText xml:space="preserve">w Ostrowcu Świętokrzyskim oraz pracę PSZOK. </w:delText>
        </w:r>
      </w:del>
    </w:p>
    <w:p w14:paraId="462EB8D5" w14:textId="77777777" w:rsidR="00361B44" w:rsidRPr="008416E6" w:rsidRDefault="00D53487">
      <w:pPr>
        <w:pStyle w:val="Akapitzlist1"/>
        <w:spacing w:after="0" w:line="312" w:lineRule="auto"/>
        <w:ind w:left="426"/>
        <w:rPr>
          <w:del w:id="14723" w:author="kaluz" w:date="2021-05-04T23:15:00Z"/>
          <w:rFonts w:ascii="Times New Roman" w:hAnsi="Times New Roman" w:cs="Times New Roman"/>
          <w:sz w:val="24"/>
          <w:szCs w:val="24"/>
        </w:rPr>
        <w:pPrChange w:id="14724" w:author="Robert Pasternak" w:date="2021-05-13T11:34:00Z">
          <w:pPr>
            <w:pStyle w:val="Akapitzlist1"/>
            <w:spacing w:after="0" w:line="360" w:lineRule="auto"/>
            <w:ind w:left="426"/>
          </w:pPr>
        </w:pPrChange>
      </w:pPr>
      <w:del w:id="14725" w:author="kaluz" w:date="2021-05-04T23:15:00Z">
        <w:r w:rsidRPr="008416E6" w:rsidDel="004C4F13">
          <w:delText xml:space="preserve">Materiał filmowy powinien zostać przygotowany w technologii umożliwiającej jego emisję w telewizji lokalnej, udostępnianie w Internecie oraz wykorzystywanie podczas lekcji w szkołach. Łączny czas trwania materiału filmowego nie może być krótszy </w:delText>
        </w:r>
        <w:r w:rsidR="0076732B" w:rsidRPr="008416E6" w:rsidDel="004C4F13">
          <w:br/>
        </w:r>
        <w:r w:rsidRPr="008416E6" w:rsidDel="004C4F13">
          <w:delText xml:space="preserve">niż 15 minut. Film powinien zawierać ujęcia z drona i z kamer naziemnych </w:delText>
        </w:r>
        <w:r w:rsidR="0076732B" w:rsidRPr="008416E6" w:rsidDel="004C4F13">
          <w:br/>
        </w:r>
        <w:r w:rsidRPr="008416E6" w:rsidDel="004C4F13">
          <w:delText>wraz z czołówką, ścieżką dźwiękową, elementami animacji, ujęcia typu Time Lapse, gimbal – montaż z koloryzacją podstawową, materiał z lektorem i dynamicznym montażem. Należy uwzględniać płynne „przejścia”. Materiał filmowy powinien zawierać informacje o Zamawiającym, w tym ostatnia plansza musi zawierać herb Gminy Ostrowiec Świętokrzyski  oraz napis „GMINA OSTROWIEC ŚWIĘTOKRZYSKI”.</w:delText>
        </w:r>
      </w:del>
    </w:p>
    <w:p w14:paraId="0975A89C" w14:textId="77777777" w:rsidR="00361B44" w:rsidRPr="008416E6" w:rsidRDefault="00D53487">
      <w:pPr>
        <w:pStyle w:val="Akapitzlist1"/>
        <w:spacing w:after="0" w:line="312" w:lineRule="auto"/>
        <w:ind w:left="426"/>
        <w:rPr>
          <w:del w:id="14726" w:author="kaluz" w:date="2021-05-04T23:15:00Z"/>
          <w:rFonts w:ascii="Times New Roman" w:hAnsi="Times New Roman" w:cs="Times New Roman"/>
          <w:sz w:val="24"/>
          <w:szCs w:val="24"/>
        </w:rPr>
        <w:pPrChange w:id="14727" w:author="Robert Pasternak" w:date="2021-05-13T11:34:00Z">
          <w:pPr>
            <w:pStyle w:val="Akapitzlist1"/>
            <w:spacing w:after="0" w:line="360" w:lineRule="auto"/>
            <w:ind w:left="426"/>
          </w:pPr>
        </w:pPrChange>
      </w:pPr>
      <w:del w:id="14728" w:author="kaluz" w:date="2021-05-04T23:15:00Z">
        <w:r w:rsidRPr="008416E6" w:rsidDel="004C4F13">
          <w:delText xml:space="preserve">Materiały nie mogą zawierać </w:delText>
        </w:r>
        <w:r w:rsidR="0076732B" w:rsidRPr="008416E6" w:rsidDel="004C4F13">
          <w:delText xml:space="preserve">reklam i </w:delText>
        </w:r>
        <w:r w:rsidR="00507E6C" w:rsidRPr="008416E6" w:rsidDel="004C4F13">
          <w:delText>innych informacji</w:delText>
        </w:r>
        <w:r w:rsidRPr="008416E6" w:rsidDel="004C4F13">
          <w:delText xml:space="preserve"> niż związane z promocją  prawidłowej gospodarki odpadami wśród mieszkańców. Zastrzeżenie to nie dotyczy znaków firmowych i logo Wykonawcy. Wykonawca wyraża zgodę na wykorzystywanie przekazanych materiałów przez Zamawiającego celem prowadzenia edukacji ekologicznej mieszkańców Gminy Ostrowiec Świętokrzyski. Scenariusz filmu przed jego wykonaniem powinien zostać zaakceptowany przez Zamawiającego.</w:delText>
        </w:r>
      </w:del>
    </w:p>
    <w:p w14:paraId="01D22B5D" w14:textId="77777777" w:rsidR="00361B44" w:rsidRPr="008416E6" w:rsidRDefault="00D53487">
      <w:pPr>
        <w:pStyle w:val="Akapitzlist1"/>
        <w:spacing w:after="0" w:line="312" w:lineRule="auto"/>
        <w:ind w:left="426"/>
        <w:rPr>
          <w:del w:id="14729" w:author="kaluz" w:date="2021-05-04T23:15:00Z"/>
          <w:rFonts w:ascii="Times New Roman" w:hAnsi="Times New Roman" w:cs="Times New Roman"/>
          <w:sz w:val="24"/>
          <w:szCs w:val="24"/>
        </w:rPr>
        <w:pPrChange w:id="14730" w:author="Robert Pasternak" w:date="2021-05-13T11:34:00Z">
          <w:pPr>
            <w:pStyle w:val="Akapitzlist1"/>
            <w:spacing w:after="0" w:line="360" w:lineRule="auto"/>
            <w:ind w:left="426"/>
          </w:pPr>
        </w:pPrChange>
      </w:pPr>
      <w:del w:id="14731" w:author="kaluz" w:date="2021-05-04T23:15:00Z">
        <w:r w:rsidRPr="008416E6" w:rsidDel="004C4F13">
          <w:delText xml:space="preserve">Termin przekazania zrealizowanego materiału filmowego Zamawiającemu </w:delText>
        </w:r>
        <w:r w:rsidR="007D4F15" w:rsidRPr="008416E6" w:rsidDel="004C4F13">
          <w:br/>
          <w:delText xml:space="preserve">do </w:delText>
        </w:r>
        <w:r w:rsidR="00157927" w:rsidRPr="008416E6" w:rsidDel="004C4F13">
          <w:delText>30listopada</w:delText>
        </w:r>
        <w:r w:rsidRPr="008416E6" w:rsidDel="004C4F13">
          <w:delText xml:space="preserve"> 202</w:delText>
        </w:r>
        <w:r w:rsidR="00157927" w:rsidRPr="008416E6" w:rsidDel="004C4F13">
          <w:delText>0</w:delText>
        </w:r>
        <w:r w:rsidRPr="008416E6" w:rsidDel="004C4F13">
          <w:delText xml:space="preserve"> r</w:delText>
        </w:r>
        <w:r w:rsidR="00157927" w:rsidRPr="008416E6" w:rsidDel="004C4F13">
          <w:delText>oku</w:delText>
        </w:r>
      </w:del>
    </w:p>
    <w:p w14:paraId="76D63538" w14:textId="77777777" w:rsidR="00361B44" w:rsidRPr="008416E6" w:rsidRDefault="00E162B4">
      <w:pPr>
        <w:pStyle w:val="Akapitzlist"/>
        <w:numPr>
          <w:ilvl w:val="1"/>
          <w:numId w:val="39"/>
        </w:numPr>
        <w:autoSpaceDE w:val="0"/>
        <w:autoSpaceDN w:val="0"/>
        <w:spacing w:line="312" w:lineRule="auto"/>
        <w:rPr>
          <w:del w:id="14732" w:author="kaluz" w:date="2021-05-04T23:15:00Z"/>
          <w:bCs/>
        </w:rPr>
        <w:pPrChange w:id="14733" w:author="Robert Pasternak" w:date="2021-05-13T11:34:00Z">
          <w:pPr>
            <w:pStyle w:val="Akapitzlist"/>
            <w:numPr>
              <w:ilvl w:val="1"/>
              <w:numId w:val="39"/>
            </w:numPr>
            <w:tabs>
              <w:tab w:val="num" w:pos="360"/>
            </w:tabs>
            <w:autoSpaceDE w:val="0"/>
            <w:autoSpaceDN w:val="0"/>
            <w:spacing w:line="360" w:lineRule="auto"/>
            <w:ind w:left="360" w:hanging="360"/>
          </w:pPr>
        </w:pPrChange>
      </w:pPr>
      <w:del w:id="14734" w:author="kaluz" w:date="2021-05-04T23:15:00Z">
        <w:r w:rsidRPr="008416E6" w:rsidDel="004C4F13">
          <w:rPr>
            <w:bCs/>
          </w:rPr>
          <w:delText>przeprowadzenie w I półroczu 2021 roku</w:delText>
        </w:r>
        <w:r w:rsidR="003776F2" w:rsidRPr="008416E6" w:rsidDel="004C4F13">
          <w:rPr>
            <w:bCs/>
          </w:rPr>
          <w:delText>,</w:delText>
        </w:r>
        <w:r w:rsidRPr="008416E6" w:rsidDel="004C4F13">
          <w:rPr>
            <w:bCs/>
          </w:rPr>
          <w:delText xml:space="preserve"> okresie od 12 kwietnia 2021 r. do 11 czerwca 2021 r. - </w:delText>
        </w:r>
        <w:r w:rsidR="00507E6C" w:rsidRPr="008416E6" w:rsidDel="004C4F13">
          <w:rPr>
            <w:bCs/>
          </w:rPr>
          <w:delText>siedmiu</w:delText>
        </w:r>
        <w:r w:rsidRPr="008416E6" w:rsidDel="004C4F13">
          <w:rPr>
            <w:bCs/>
          </w:rPr>
          <w:delText xml:space="preserve"> edycji międzypokoleniowych warsztatów pn. „Daj się przerobić” dla uczniów klas I – III z ostrowieckich szkół podstawowych i ich dziadków (grupy 20-osobowe, tj. 10 par - dziecko wraz ze swoją babcią lub dziadkiem), w tym: przygotowanie </w:delText>
        </w:r>
        <w:r w:rsidR="003776F2" w:rsidRPr="008416E6" w:rsidDel="004C4F13">
          <w:rPr>
            <w:bCs/>
          </w:rPr>
          <w:br/>
        </w:r>
        <w:r w:rsidRPr="008416E6" w:rsidDel="004C4F13">
          <w:rPr>
            <w:bCs/>
          </w:rPr>
          <w:delText>i przedłożenie do akceptacji przez Zamawiającego programu warsztatów wraz ze wzorami kart pracy i in</w:delText>
        </w:r>
        <w:r w:rsidR="003776F2" w:rsidRPr="008416E6" w:rsidDel="004C4F13">
          <w:rPr>
            <w:bCs/>
          </w:rPr>
          <w:delText xml:space="preserve">nych materiałów dydaktycznych, </w:delText>
        </w:r>
        <w:r w:rsidR="00507E6C" w:rsidRPr="008416E6" w:rsidDel="004C4F13">
          <w:rPr>
            <w:bCs/>
          </w:rPr>
          <w:delText xml:space="preserve">w terminie do 26 lutego </w:delText>
        </w:r>
        <w:r w:rsidRPr="008416E6" w:rsidDel="004C4F13">
          <w:rPr>
            <w:bCs/>
          </w:rPr>
          <w:delText xml:space="preserve">2021 r. </w:delText>
        </w:r>
        <w:r w:rsidR="0076732B" w:rsidRPr="008416E6" w:rsidDel="004C4F13">
          <w:rPr>
            <w:bCs/>
          </w:rPr>
          <w:br/>
        </w:r>
        <w:r w:rsidRPr="008416E6" w:rsidDel="004C4F13">
          <w:rPr>
            <w:bCs/>
          </w:rPr>
          <w:delText xml:space="preserve">wraz z informacją o prowadzącym zajęcia (imię i nazwisko, krótki opis kwalifikacji); rekrutacja uczestników na warsztaty wśród chętnych dzieci </w:delText>
        </w:r>
        <w:r w:rsidR="003776F2" w:rsidRPr="008416E6" w:rsidDel="004C4F13">
          <w:rPr>
            <w:bCs/>
          </w:rPr>
          <w:delText xml:space="preserve">klas I – III ostrowieckich </w:delText>
        </w:r>
        <w:r w:rsidR="0076732B" w:rsidRPr="008416E6" w:rsidDel="004C4F13">
          <w:rPr>
            <w:bCs/>
          </w:rPr>
          <w:br/>
        </w:r>
        <w:r w:rsidRPr="008416E6" w:rsidDel="004C4F13">
          <w:rPr>
            <w:bCs/>
          </w:rPr>
          <w:delText xml:space="preserve">z publicznych szkół podstawowych i ich dziadków oraz przedłożenie Zamawiającemu list uczestników i terminów poszczególnych warsztatów do dnia </w:delText>
        </w:r>
        <w:r w:rsidR="00507E6C" w:rsidRPr="008416E6" w:rsidDel="004C4F13">
          <w:rPr>
            <w:bCs/>
          </w:rPr>
          <w:delText xml:space="preserve">31 marca </w:delText>
        </w:r>
        <w:r w:rsidRPr="008416E6" w:rsidDel="004C4F13">
          <w:rPr>
            <w:bCs/>
          </w:rPr>
          <w:delText>2021 r.; prowadzenie dokumentacji z odbytych warsztatów (dzienniki zajęć z listą obecności uczestników, potwierdzeniem odbioru poczęstunku w ramach słodkiego bufetu, materiałów szkoleniowych przez uczestników,  programem zajęć zaak</w:delText>
        </w:r>
        <w:r w:rsidR="003776F2" w:rsidRPr="008416E6" w:rsidDel="004C4F13">
          <w:rPr>
            <w:bCs/>
          </w:rPr>
          <w:delText xml:space="preserve">ceptowanym przez Zamawiającego); </w:delText>
        </w:r>
        <w:r w:rsidRPr="008416E6" w:rsidDel="004C4F13">
          <w:rPr>
            <w:bCs/>
          </w:rPr>
          <w:delText>organizacja słodkiego bufetu dla uczestników warsztatów</w:delText>
        </w:r>
        <w:r w:rsidR="00507E6C" w:rsidRPr="008416E6" w:rsidDel="004C4F13">
          <w:rPr>
            <w:bCs/>
          </w:rPr>
          <w:delText xml:space="preserve"> -</w:delText>
        </w:r>
        <w:r w:rsidR="0076732B" w:rsidRPr="008416E6" w:rsidDel="004C4F13">
          <w:rPr>
            <w:bCs/>
          </w:rPr>
          <w:br/>
        </w:r>
        <w:r w:rsidRPr="008416E6" w:rsidDel="004C4F13">
          <w:rPr>
            <w:bCs/>
          </w:rPr>
          <w:delText>7 edycji x 20 osób/edycja = 140 osób</w:delText>
        </w:r>
        <w:r w:rsidR="00507E6C" w:rsidRPr="008416E6" w:rsidDel="004C4F13">
          <w:rPr>
            <w:bCs/>
          </w:rPr>
          <w:delText>, (s</w:delText>
        </w:r>
        <w:r w:rsidRPr="008416E6" w:rsidDel="004C4F13">
          <w:rPr>
            <w:bCs/>
          </w:rPr>
          <w:delText>łodki bufet obejmie minimum: słodkie bułki, owoce, mufinki, so</w:delText>
        </w:r>
        <w:r w:rsidR="003776F2" w:rsidRPr="008416E6" w:rsidDel="004C4F13">
          <w:rPr>
            <w:bCs/>
          </w:rPr>
          <w:delText>k owocowy, wodę, kawę, herbatę</w:delText>
        </w:r>
        <w:r w:rsidR="00507E6C" w:rsidRPr="008416E6" w:rsidDel="004C4F13">
          <w:rPr>
            <w:bCs/>
          </w:rPr>
          <w:delText>)</w:delText>
        </w:r>
        <w:r w:rsidR="003776F2" w:rsidRPr="008416E6" w:rsidDel="004C4F13">
          <w:rPr>
            <w:bCs/>
          </w:rPr>
          <w:delText xml:space="preserve">; </w:delText>
        </w:r>
        <w:r w:rsidRPr="008416E6" w:rsidDel="004C4F13">
          <w:rPr>
            <w:bCs/>
          </w:rPr>
          <w:delText>z</w:delText>
        </w:r>
        <w:r w:rsidR="003776F2" w:rsidRPr="008416E6" w:rsidDel="004C4F13">
          <w:rPr>
            <w:bCs/>
          </w:rPr>
          <w:delText xml:space="preserve">akup i zapewnienie </w:delText>
        </w:r>
        <w:r w:rsidRPr="008416E6" w:rsidDel="004C4F13">
          <w:rPr>
            <w:bCs/>
          </w:rPr>
          <w:delText>materiałów szkolenio</w:delText>
        </w:r>
        <w:r w:rsidR="003776F2" w:rsidRPr="008416E6" w:rsidDel="004C4F13">
          <w:rPr>
            <w:bCs/>
          </w:rPr>
          <w:delText xml:space="preserve">wych dla uczestników warsztatów: </w:delText>
        </w:r>
        <w:r w:rsidRPr="008416E6" w:rsidDel="004C4F13">
          <w:rPr>
            <w:bCs/>
          </w:rPr>
          <w:delText>modele pojemników na odpady; stare opakowania; karty pracy, wykreślan</w:delText>
        </w:r>
        <w:r w:rsidR="00507E6C" w:rsidRPr="008416E6" w:rsidDel="004C4F13">
          <w:rPr>
            <w:bCs/>
          </w:rPr>
          <w:delText>k</w:delText>
        </w:r>
        <w:r w:rsidRPr="008416E6" w:rsidDel="004C4F13">
          <w:rPr>
            <w:bCs/>
          </w:rPr>
          <w:delText xml:space="preserve">i, zadania, kredki, mazaki, papier, itp. (w zależności </w:delText>
        </w:r>
        <w:r w:rsidR="0076732B" w:rsidRPr="008416E6" w:rsidDel="004C4F13">
          <w:rPr>
            <w:bCs/>
          </w:rPr>
          <w:br/>
        </w:r>
        <w:r w:rsidRPr="008416E6" w:rsidDel="004C4F13">
          <w:rPr>
            <w:bCs/>
          </w:rPr>
          <w:delText xml:space="preserve">od programu warsztatów);zapewnienie transportu </w:delText>
        </w:r>
        <w:r w:rsidR="00507E6C" w:rsidRPr="008416E6" w:rsidDel="004C4F13">
          <w:rPr>
            <w:bCs/>
          </w:rPr>
          <w:delText xml:space="preserve">(w obie strony) </w:delText>
        </w:r>
        <w:r w:rsidRPr="008416E6" w:rsidDel="004C4F13">
          <w:rPr>
            <w:bCs/>
          </w:rPr>
          <w:delText>uczestników warsztatów</w:delText>
        </w:r>
        <w:r w:rsidR="003776F2" w:rsidRPr="008416E6" w:rsidDel="004C4F13">
          <w:rPr>
            <w:bCs/>
          </w:rPr>
          <w:delText xml:space="preserve"> z miejsca zbiórki (szkoły) do miejsca przeprowadzenia warsztatów </w:delText>
        </w:r>
      </w:del>
      <w:ins w:id="14735" w:author="Robert Pasternak" w:date="2019-08-23T12:01:00Z">
        <w:del w:id="14736" w:author="kaluz" w:date="2021-05-04T23:15:00Z">
          <w:r w:rsidR="002E5F96" w:rsidRPr="008416E6" w:rsidDel="004C4F13">
            <w:rPr>
              <w:bCs/>
            </w:rPr>
            <w:br/>
          </w:r>
        </w:del>
      </w:ins>
      <w:del w:id="14737" w:author="kaluz" w:date="2021-05-04T23:15:00Z">
        <w:r w:rsidR="003776F2" w:rsidRPr="008416E6" w:rsidDel="004C4F13">
          <w:rPr>
            <w:bCs/>
          </w:rPr>
          <w:delText xml:space="preserve">oraz </w:delText>
        </w:r>
        <w:r w:rsidRPr="008416E6" w:rsidDel="004C4F13">
          <w:rPr>
            <w:bCs/>
          </w:rPr>
          <w:delText>do Zakładu Unieszkodliwiania Odpadów „Janik” Sp. z o.o. Jani</w:delText>
        </w:r>
        <w:r w:rsidR="00507E6C" w:rsidRPr="008416E6" w:rsidDel="004C4F13">
          <w:rPr>
            <w:bCs/>
          </w:rPr>
          <w:delText xml:space="preserve">k, ul. Borowska 1, </w:delText>
        </w:r>
      </w:del>
      <w:ins w:id="14738" w:author="Robert Pasternak" w:date="2019-08-23T14:47:00Z">
        <w:del w:id="14739" w:author="kaluz" w:date="2021-05-04T23:15:00Z">
          <w:r w:rsidR="004F1D38" w:rsidRPr="008416E6" w:rsidDel="004C4F13">
            <w:rPr>
              <w:bCs/>
            </w:rPr>
            <w:br/>
          </w:r>
        </w:del>
      </w:ins>
      <w:del w:id="14740" w:author="kaluz" w:date="2021-05-04T23:15:00Z">
        <w:r w:rsidR="00507E6C" w:rsidRPr="008416E6" w:rsidDel="004C4F13">
          <w:rPr>
            <w:bCs/>
          </w:rPr>
          <w:delText>27-415 Kunów</w:delText>
        </w:r>
        <w:r w:rsidRPr="008416E6" w:rsidDel="004C4F13">
          <w:rPr>
            <w:bCs/>
          </w:rPr>
          <w:delText xml:space="preserve">. </w:delText>
        </w:r>
      </w:del>
    </w:p>
    <w:p w14:paraId="12C4AC85" w14:textId="77777777" w:rsidR="00361B44" w:rsidRPr="008416E6" w:rsidRDefault="00361B44">
      <w:pPr>
        <w:spacing w:line="312" w:lineRule="auto"/>
        <w:ind w:left="644"/>
        <w:rPr>
          <w:del w:id="14741" w:author="kaluz" w:date="2021-05-04T23:15:00Z"/>
          <w:bCs/>
        </w:rPr>
        <w:pPrChange w:id="14742" w:author="Robert Pasternak" w:date="2021-05-13T11:34:00Z">
          <w:pPr>
            <w:ind w:left="644"/>
          </w:pPr>
        </w:pPrChange>
      </w:pPr>
    </w:p>
    <w:p w14:paraId="1E1B2896" w14:textId="77777777" w:rsidR="00361B44" w:rsidRPr="008416E6" w:rsidRDefault="00361B44">
      <w:pPr>
        <w:spacing w:line="312" w:lineRule="auto"/>
        <w:ind w:left="644"/>
        <w:rPr>
          <w:del w:id="14743" w:author="kaluz" w:date="2021-05-04T23:15:00Z"/>
          <w:bCs/>
        </w:rPr>
        <w:pPrChange w:id="14744" w:author="Robert Pasternak" w:date="2021-05-13T11:34:00Z">
          <w:pPr>
            <w:ind w:left="644"/>
          </w:pPr>
        </w:pPrChange>
      </w:pPr>
    </w:p>
    <w:p w14:paraId="12F0B3CC" w14:textId="77777777" w:rsidR="00361B44" w:rsidRPr="008416E6" w:rsidRDefault="00361B44">
      <w:pPr>
        <w:spacing w:line="312" w:lineRule="auto"/>
        <w:ind w:left="644"/>
        <w:rPr>
          <w:del w:id="14745" w:author="kaluz" w:date="2021-05-04T23:15:00Z"/>
          <w:bCs/>
        </w:rPr>
        <w:pPrChange w:id="14746" w:author="Robert Pasternak" w:date="2021-05-13T11:34:00Z">
          <w:pPr>
            <w:ind w:left="644"/>
          </w:pPr>
        </w:pPrChange>
      </w:pPr>
    </w:p>
    <w:p w14:paraId="372E6084" w14:textId="77777777" w:rsidR="00361B44" w:rsidRPr="008416E6" w:rsidRDefault="00361B44">
      <w:pPr>
        <w:spacing w:line="312" w:lineRule="auto"/>
        <w:ind w:left="644"/>
        <w:rPr>
          <w:del w:id="14747" w:author="kaluz" w:date="2021-05-04T23:15:00Z"/>
          <w:bCs/>
        </w:rPr>
        <w:pPrChange w:id="14748" w:author="Robert Pasternak" w:date="2021-05-13T11:34:00Z">
          <w:pPr>
            <w:ind w:left="644"/>
          </w:pPr>
        </w:pPrChange>
      </w:pPr>
    </w:p>
    <w:p w14:paraId="093985C4" w14:textId="77777777" w:rsidR="00361B44" w:rsidRPr="008416E6" w:rsidRDefault="00361B44">
      <w:pPr>
        <w:spacing w:line="312" w:lineRule="auto"/>
        <w:ind w:left="644"/>
        <w:rPr>
          <w:del w:id="14749" w:author="kaluz" w:date="2021-05-04T23:15:00Z"/>
          <w:bCs/>
        </w:rPr>
        <w:pPrChange w:id="14750" w:author="Robert Pasternak" w:date="2021-05-13T11:34:00Z">
          <w:pPr>
            <w:ind w:left="644"/>
          </w:pPr>
        </w:pPrChange>
      </w:pPr>
    </w:p>
    <w:p w14:paraId="7ECD738F" w14:textId="77777777" w:rsidR="00361B44" w:rsidRPr="008416E6" w:rsidRDefault="00361B44">
      <w:pPr>
        <w:spacing w:line="312" w:lineRule="auto"/>
        <w:rPr>
          <w:del w:id="14751" w:author="kaluz" w:date="2021-05-04T23:15:00Z"/>
          <w:bCs/>
        </w:rPr>
        <w:pPrChange w:id="14752" w:author="Robert Pasternak" w:date="2021-05-13T11:34:00Z">
          <w:pPr>
            <w:ind w:left="644"/>
          </w:pPr>
        </w:pPrChange>
      </w:pPr>
    </w:p>
    <w:p w14:paraId="2AD74078" w14:textId="77777777" w:rsidR="00361B44" w:rsidRPr="008416E6" w:rsidRDefault="00361B44">
      <w:pPr>
        <w:spacing w:line="312" w:lineRule="auto"/>
        <w:ind w:left="644"/>
        <w:rPr>
          <w:del w:id="14753" w:author="kaluz" w:date="2021-05-04T23:15:00Z"/>
          <w:bCs/>
        </w:rPr>
        <w:pPrChange w:id="14754" w:author="Robert Pasternak" w:date="2021-05-13T11:34:00Z">
          <w:pPr>
            <w:ind w:left="644"/>
          </w:pPr>
        </w:pPrChange>
      </w:pPr>
    </w:p>
    <w:p w14:paraId="1ED0F777" w14:textId="77777777" w:rsidR="00361B44" w:rsidRPr="008416E6" w:rsidRDefault="00E162B4">
      <w:pPr>
        <w:spacing w:line="312" w:lineRule="auto"/>
        <w:ind w:left="-142"/>
        <w:rPr>
          <w:del w:id="14755" w:author="kaluz" w:date="2021-05-04T23:15:00Z"/>
          <w:b/>
          <w:bCs/>
        </w:rPr>
        <w:pPrChange w:id="14756" w:author="Robert Pasternak" w:date="2021-05-13T11:34:00Z">
          <w:pPr>
            <w:ind w:left="-142"/>
          </w:pPr>
        </w:pPrChange>
      </w:pPr>
      <w:del w:id="14757" w:author="kaluz" w:date="2021-05-04T23:15:00Z">
        <w:r w:rsidRPr="008416E6" w:rsidDel="004C4F13">
          <w:rPr>
            <w:b/>
            <w:bCs/>
          </w:rPr>
          <w:delText>Dodatkowe informacje:</w:delText>
        </w:r>
      </w:del>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4"/>
        <w:gridCol w:w="7550"/>
      </w:tblGrid>
      <w:tr w:rsidR="008416E6" w:rsidRPr="008416E6" w:rsidDel="004C4F13" w14:paraId="43FCAA1F" w14:textId="77777777" w:rsidTr="00E468F5">
        <w:trPr>
          <w:trHeight w:val="589"/>
          <w:del w:id="14758" w:author="kaluz" w:date="2021-05-04T23:15:00Z"/>
        </w:trPr>
        <w:tc>
          <w:tcPr>
            <w:tcW w:w="0" w:type="auto"/>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51B248BA" w14:textId="77777777" w:rsidR="00361B44" w:rsidRPr="008416E6" w:rsidRDefault="00E162B4">
            <w:pPr>
              <w:autoSpaceDE w:val="0"/>
              <w:autoSpaceDN w:val="0"/>
              <w:spacing w:line="312" w:lineRule="auto"/>
              <w:ind w:left="360"/>
              <w:jc w:val="center"/>
              <w:rPr>
                <w:del w:id="14759" w:author="kaluz" w:date="2021-05-04T23:15:00Z"/>
                <w:bCs/>
              </w:rPr>
              <w:pPrChange w:id="14760" w:author="Robert Pasternak" w:date="2021-05-13T11:34:00Z">
                <w:pPr>
                  <w:autoSpaceDE w:val="0"/>
                  <w:autoSpaceDN w:val="0"/>
                  <w:ind w:left="360"/>
                  <w:jc w:val="center"/>
                </w:pPr>
              </w:pPrChange>
            </w:pPr>
            <w:del w:id="14761" w:author="kaluz" w:date="2021-05-04T23:15:00Z">
              <w:r w:rsidRPr="008416E6" w:rsidDel="004C4F13">
                <w:rPr>
                  <w:b/>
                  <w:bCs/>
                </w:rPr>
                <w:delText>Międzypokoleniowe warsztaty pn. „Daj się przerobić”</w:delText>
              </w:r>
            </w:del>
          </w:p>
        </w:tc>
      </w:tr>
      <w:tr w:rsidR="008416E6" w:rsidRPr="008416E6" w:rsidDel="004C4F13" w14:paraId="4F173A5B" w14:textId="77777777" w:rsidTr="00E468F5">
        <w:trPr>
          <w:trHeight w:val="901"/>
          <w:del w:id="14762" w:author="kaluz" w:date="2021-05-04T23:15:00Z"/>
        </w:trPr>
        <w:tc>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p w14:paraId="00410DAA" w14:textId="77777777" w:rsidR="00361B44" w:rsidRPr="008416E6" w:rsidRDefault="00E162B4">
            <w:pPr>
              <w:pStyle w:val="Bezodstpw"/>
              <w:spacing w:line="312" w:lineRule="auto"/>
              <w:rPr>
                <w:del w:id="14763" w:author="kaluz" w:date="2021-05-04T23:15:00Z"/>
                <w:rFonts w:ascii="Times New Roman" w:hAnsi="Times New Roman"/>
                <w:b/>
                <w:bCs/>
                <w:sz w:val="24"/>
                <w:szCs w:val="24"/>
              </w:rPr>
              <w:pPrChange w:id="14764" w:author="Robert Pasternak" w:date="2021-05-13T11:34:00Z">
                <w:pPr>
                  <w:pStyle w:val="Bezodstpw"/>
                </w:pPr>
              </w:pPrChange>
            </w:pPr>
            <w:del w:id="14765" w:author="kaluz" w:date="2021-05-04T23:15:00Z">
              <w:r w:rsidRPr="008416E6" w:rsidDel="004C4F13">
                <w:rPr>
                  <w:b/>
                  <w:bCs/>
                </w:rPr>
                <w:delText>Rodzaj zajęć</w:delText>
              </w:r>
            </w:del>
          </w:p>
        </w:tc>
        <w:tc>
          <w:tcPr>
            <w:tcW w:w="0" w:type="auto"/>
            <w:tcBorders>
              <w:top w:val="single" w:sz="4" w:space="0" w:color="000000"/>
              <w:left w:val="single" w:sz="4" w:space="0" w:color="auto"/>
              <w:bottom w:val="single" w:sz="4" w:space="0" w:color="auto"/>
              <w:right w:val="single" w:sz="4" w:space="0" w:color="000000"/>
            </w:tcBorders>
            <w:vAlign w:val="center"/>
          </w:tcPr>
          <w:p w14:paraId="5AB5F3B8" w14:textId="77777777" w:rsidR="00361B44" w:rsidRPr="008416E6" w:rsidRDefault="00E162B4">
            <w:pPr>
              <w:tabs>
                <w:tab w:val="left" w:pos="426"/>
              </w:tabs>
              <w:spacing w:line="312" w:lineRule="auto"/>
              <w:rPr>
                <w:del w:id="14766" w:author="kaluz" w:date="2021-05-04T23:15:00Z"/>
                <w:bCs/>
              </w:rPr>
              <w:pPrChange w:id="14767" w:author="Robert Pasternak" w:date="2021-05-13T11:34:00Z">
                <w:pPr>
                  <w:tabs>
                    <w:tab w:val="left" w:pos="426"/>
                  </w:tabs>
                </w:pPr>
              </w:pPrChange>
            </w:pPr>
            <w:del w:id="14768" w:author="kaluz" w:date="2021-05-04T23:15:00Z">
              <w:r w:rsidRPr="008416E6" w:rsidDel="004C4F13">
                <w:rPr>
                  <w:bCs/>
                </w:rPr>
                <w:delText>7 edycji międzypokoleniowych warsztatów pn. „Daj się przerobić” dla uczniów klas I – III z ostrowieckich szkół podstawowych i ich dziadków (grupy 20-osobowe, tj. 10 par - dziecko wraz ze swoją babcią lub dziadkiem)</w:delText>
              </w:r>
              <w:r w:rsidR="00507E6C" w:rsidRPr="008416E6" w:rsidDel="004C4F13">
                <w:rPr>
                  <w:bCs/>
                </w:rPr>
                <w:delText>.</w:delText>
              </w:r>
            </w:del>
          </w:p>
        </w:tc>
      </w:tr>
      <w:tr w:rsidR="008416E6" w:rsidRPr="008416E6" w:rsidDel="004C4F13" w14:paraId="49269FC2" w14:textId="77777777" w:rsidTr="00E468F5">
        <w:trPr>
          <w:trHeight w:val="625"/>
          <w:del w:id="14769" w:author="kaluz" w:date="2021-05-04T23:15:00Z"/>
        </w:trPr>
        <w:tc>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p w14:paraId="55E720B0" w14:textId="77777777" w:rsidR="00361B44" w:rsidRPr="008416E6" w:rsidRDefault="00E162B4">
            <w:pPr>
              <w:pStyle w:val="Bezodstpw"/>
              <w:spacing w:line="312" w:lineRule="auto"/>
              <w:rPr>
                <w:del w:id="14770" w:author="kaluz" w:date="2021-05-04T23:15:00Z"/>
                <w:rFonts w:ascii="Times New Roman" w:hAnsi="Times New Roman"/>
                <w:b/>
                <w:bCs/>
                <w:sz w:val="24"/>
                <w:szCs w:val="24"/>
              </w:rPr>
              <w:pPrChange w:id="14771" w:author="Robert Pasternak" w:date="2021-05-13T11:34:00Z">
                <w:pPr>
                  <w:pStyle w:val="Bezodstpw"/>
                </w:pPr>
              </w:pPrChange>
            </w:pPr>
            <w:del w:id="14772" w:author="kaluz" w:date="2021-05-04T23:15:00Z">
              <w:r w:rsidRPr="008416E6" w:rsidDel="004C4F13">
                <w:rPr>
                  <w:b/>
                  <w:bCs/>
                </w:rPr>
                <w:delText xml:space="preserve">Termin warsztatów </w:delText>
              </w:r>
            </w:del>
          </w:p>
        </w:tc>
        <w:tc>
          <w:tcPr>
            <w:tcW w:w="0" w:type="auto"/>
            <w:tcBorders>
              <w:top w:val="single" w:sz="4" w:space="0" w:color="000000"/>
              <w:left w:val="single" w:sz="4" w:space="0" w:color="auto"/>
              <w:bottom w:val="single" w:sz="4" w:space="0" w:color="auto"/>
              <w:right w:val="single" w:sz="4" w:space="0" w:color="000000"/>
            </w:tcBorders>
            <w:vAlign w:val="center"/>
          </w:tcPr>
          <w:p w14:paraId="1EDDE671" w14:textId="77777777" w:rsidR="00361B44" w:rsidRPr="008416E6" w:rsidRDefault="00E162B4">
            <w:pPr>
              <w:tabs>
                <w:tab w:val="left" w:pos="426"/>
              </w:tabs>
              <w:spacing w:line="312" w:lineRule="auto"/>
              <w:rPr>
                <w:del w:id="14773" w:author="kaluz" w:date="2021-05-04T23:15:00Z"/>
                <w:bCs/>
              </w:rPr>
              <w:pPrChange w:id="14774" w:author="Robert Pasternak" w:date="2021-05-13T11:34:00Z">
                <w:pPr>
                  <w:tabs>
                    <w:tab w:val="left" w:pos="426"/>
                  </w:tabs>
                </w:pPr>
              </w:pPrChange>
            </w:pPr>
            <w:del w:id="14775" w:author="kaluz" w:date="2021-05-04T23:15:00Z">
              <w:r w:rsidRPr="008416E6" w:rsidDel="004C4F13">
                <w:rPr>
                  <w:bCs/>
                </w:rPr>
                <w:delText>12 kwietnia 2021 r. – 11 czerwca 2021 r.</w:delText>
              </w:r>
            </w:del>
          </w:p>
        </w:tc>
      </w:tr>
      <w:tr w:rsidR="008416E6" w:rsidRPr="008416E6" w:rsidDel="004C4F13" w14:paraId="69CBA220" w14:textId="77777777" w:rsidTr="00E468F5">
        <w:trPr>
          <w:trHeight w:val="283"/>
          <w:del w:id="14776" w:author="kaluz" w:date="2021-05-04T23:15:00Z"/>
        </w:trPr>
        <w:tc>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p w14:paraId="06C15CA5" w14:textId="77777777" w:rsidR="00361B44" w:rsidRPr="008416E6" w:rsidRDefault="00E162B4">
            <w:pPr>
              <w:pStyle w:val="Bezodstpw"/>
              <w:spacing w:line="312" w:lineRule="auto"/>
              <w:rPr>
                <w:del w:id="14777" w:author="kaluz" w:date="2021-05-04T23:15:00Z"/>
                <w:rFonts w:ascii="Times New Roman" w:hAnsi="Times New Roman"/>
                <w:b/>
                <w:bCs/>
                <w:sz w:val="24"/>
                <w:szCs w:val="24"/>
              </w:rPr>
              <w:pPrChange w:id="14778" w:author="Robert Pasternak" w:date="2021-05-13T11:34:00Z">
                <w:pPr>
                  <w:pStyle w:val="Bezodstpw"/>
                </w:pPr>
              </w:pPrChange>
            </w:pPr>
            <w:del w:id="14779" w:author="kaluz" w:date="2021-05-04T23:15:00Z">
              <w:r w:rsidRPr="008416E6" w:rsidDel="004C4F13">
                <w:rPr>
                  <w:b/>
                  <w:bCs/>
                </w:rPr>
                <w:delText>Wymiar</w:delText>
              </w:r>
            </w:del>
          </w:p>
          <w:p w14:paraId="430BE6C1" w14:textId="77777777" w:rsidR="00361B44" w:rsidRPr="008416E6" w:rsidRDefault="00E162B4">
            <w:pPr>
              <w:pStyle w:val="Bezodstpw"/>
              <w:spacing w:line="312" w:lineRule="auto"/>
              <w:rPr>
                <w:del w:id="14780" w:author="kaluz" w:date="2021-05-04T23:15:00Z"/>
                <w:rFonts w:ascii="Times New Roman" w:hAnsi="Times New Roman"/>
                <w:b/>
                <w:bCs/>
                <w:sz w:val="24"/>
                <w:szCs w:val="24"/>
              </w:rPr>
              <w:pPrChange w:id="14781" w:author="Robert Pasternak" w:date="2021-05-13T11:34:00Z">
                <w:pPr>
                  <w:pStyle w:val="Bezodstpw"/>
                </w:pPr>
              </w:pPrChange>
            </w:pPr>
            <w:del w:id="14782" w:author="kaluz" w:date="2021-05-04T23:15:00Z">
              <w:r w:rsidRPr="008416E6" w:rsidDel="004C4F13">
                <w:rPr>
                  <w:b/>
                  <w:bCs/>
                </w:rPr>
                <w:delText>1 edycji warsztatów</w:delText>
              </w:r>
            </w:del>
          </w:p>
        </w:tc>
        <w:tc>
          <w:tcPr>
            <w:tcW w:w="0" w:type="auto"/>
            <w:tcBorders>
              <w:top w:val="single" w:sz="4" w:space="0" w:color="000000"/>
              <w:left w:val="single" w:sz="4" w:space="0" w:color="auto"/>
              <w:bottom w:val="single" w:sz="4" w:space="0" w:color="auto"/>
              <w:right w:val="single" w:sz="4" w:space="0" w:color="000000"/>
            </w:tcBorders>
          </w:tcPr>
          <w:p w14:paraId="3AA05886" w14:textId="77777777" w:rsidR="00361B44" w:rsidRPr="008416E6" w:rsidRDefault="00E162B4">
            <w:pPr>
              <w:tabs>
                <w:tab w:val="left" w:pos="426"/>
              </w:tabs>
              <w:spacing w:line="312" w:lineRule="auto"/>
              <w:rPr>
                <w:del w:id="14783" w:author="kaluz" w:date="2021-05-04T23:15:00Z"/>
                <w:bCs/>
              </w:rPr>
              <w:pPrChange w:id="14784" w:author="Robert Pasternak" w:date="2021-05-13T11:34:00Z">
                <w:pPr>
                  <w:tabs>
                    <w:tab w:val="left" w:pos="426"/>
                  </w:tabs>
                </w:pPr>
              </w:pPrChange>
            </w:pPr>
            <w:del w:id="14785" w:author="kaluz" w:date="2021-05-04T23:15:00Z">
              <w:r w:rsidRPr="008416E6" w:rsidDel="004C4F13">
                <w:rPr>
                  <w:bCs/>
                </w:rPr>
                <w:delText xml:space="preserve">Dwa dni szkoleniowe: </w:delText>
              </w:r>
            </w:del>
          </w:p>
          <w:p w14:paraId="3470E16D" w14:textId="77777777" w:rsidR="00361B44" w:rsidRPr="008416E6" w:rsidRDefault="00E162B4">
            <w:pPr>
              <w:tabs>
                <w:tab w:val="left" w:pos="426"/>
              </w:tabs>
              <w:spacing w:line="312" w:lineRule="auto"/>
              <w:rPr>
                <w:del w:id="14786" w:author="kaluz" w:date="2021-05-04T23:15:00Z"/>
                <w:bCs/>
              </w:rPr>
              <w:pPrChange w:id="14787" w:author="Robert Pasternak" w:date="2021-05-13T11:34:00Z">
                <w:pPr>
                  <w:tabs>
                    <w:tab w:val="left" w:pos="426"/>
                  </w:tabs>
                </w:pPr>
              </w:pPrChange>
            </w:pPr>
            <w:del w:id="14788" w:author="kaluz" w:date="2021-05-04T23:15:00Z">
              <w:r w:rsidRPr="008416E6" w:rsidDel="004C4F13">
                <w:rPr>
                  <w:b/>
                  <w:bCs/>
                </w:rPr>
                <w:delText>1 dzień</w:delText>
              </w:r>
              <w:r w:rsidRPr="008416E6" w:rsidDel="004C4F13">
                <w:rPr>
                  <w:bCs/>
                </w:rPr>
                <w:delText xml:space="preserve"> - 3 x 45 minut warsztatów (w tym wizyta na PSZOK) + 30 min. przerwa na słodki bufet; </w:delText>
              </w:r>
            </w:del>
          </w:p>
          <w:p w14:paraId="6984D6C8" w14:textId="77777777" w:rsidR="00361B44" w:rsidRPr="008416E6" w:rsidRDefault="00E162B4">
            <w:pPr>
              <w:tabs>
                <w:tab w:val="left" w:pos="426"/>
              </w:tabs>
              <w:spacing w:line="312" w:lineRule="auto"/>
              <w:rPr>
                <w:del w:id="14789" w:author="kaluz" w:date="2021-05-04T23:15:00Z"/>
                <w:bCs/>
              </w:rPr>
              <w:pPrChange w:id="14790" w:author="Robert Pasternak" w:date="2021-05-13T11:34:00Z">
                <w:pPr>
                  <w:tabs>
                    <w:tab w:val="left" w:pos="426"/>
                  </w:tabs>
                </w:pPr>
              </w:pPrChange>
            </w:pPr>
            <w:del w:id="14791" w:author="kaluz" w:date="2021-05-04T23:15:00Z">
              <w:r w:rsidRPr="008416E6" w:rsidDel="004C4F13">
                <w:rPr>
                  <w:b/>
                  <w:bCs/>
                </w:rPr>
                <w:delText>2 dzień</w:delText>
              </w:r>
              <w:r w:rsidRPr="008416E6" w:rsidDel="004C4F13">
                <w:rPr>
                  <w:bCs/>
                </w:rPr>
                <w:delText xml:space="preserve"> – 2 x 45 minut + czas dojazdu - wizyta na terenie funkcjonującego składowiska odpadów Janik.</w:delText>
              </w:r>
            </w:del>
          </w:p>
        </w:tc>
      </w:tr>
      <w:tr w:rsidR="008416E6" w:rsidRPr="008416E6" w:rsidDel="004C4F13" w14:paraId="44179EDC" w14:textId="77777777" w:rsidTr="00E468F5">
        <w:trPr>
          <w:trHeight w:val="283"/>
          <w:del w:id="14792" w:author="kaluz" w:date="2021-05-04T23:15:00Z"/>
        </w:trPr>
        <w:tc>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p w14:paraId="6BD35668" w14:textId="77777777" w:rsidR="00361B44" w:rsidRPr="008416E6" w:rsidRDefault="00E162B4">
            <w:pPr>
              <w:pStyle w:val="Bezodstpw"/>
              <w:spacing w:line="312" w:lineRule="auto"/>
              <w:rPr>
                <w:del w:id="14793" w:author="kaluz" w:date="2021-05-04T23:15:00Z"/>
                <w:rFonts w:ascii="Times New Roman" w:hAnsi="Times New Roman"/>
                <w:bCs/>
                <w:sz w:val="24"/>
                <w:szCs w:val="24"/>
              </w:rPr>
              <w:pPrChange w:id="14794" w:author="Robert Pasternak" w:date="2021-05-13T11:34:00Z">
                <w:pPr>
                  <w:pStyle w:val="Bezodstpw"/>
                </w:pPr>
              </w:pPrChange>
            </w:pPr>
            <w:del w:id="14795" w:author="kaluz" w:date="2021-05-04T23:15:00Z">
              <w:r w:rsidRPr="008416E6" w:rsidDel="004C4F13">
                <w:rPr>
                  <w:b/>
                  <w:bCs/>
                </w:rPr>
                <w:delText>Cel główny</w:delText>
              </w:r>
            </w:del>
          </w:p>
        </w:tc>
        <w:tc>
          <w:tcPr>
            <w:tcW w:w="0" w:type="auto"/>
            <w:tcBorders>
              <w:top w:val="single" w:sz="4" w:space="0" w:color="000000"/>
              <w:left w:val="single" w:sz="4" w:space="0" w:color="auto"/>
              <w:bottom w:val="single" w:sz="4" w:space="0" w:color="auto"/>
              <w:right w:val="single" w:sz="4" w:space="0" w:color="000000"/>
            </w:tcBorders>
          </w:tcPr>
          <w:p w14:paraId="25A6CF31" w14:textId="77777777" w:rsidR="00361B44" w:rsidRPr="008416E6" w:rsidRDefault="00E162B4">
            <w:pPr>
              <w:tabs>
                <w:tab w:val="left" w:pos="426"/>
              </w:tabs>
              <w:spacing w:line="312" w:lineRule="auto"/>
              <w:rPr>
                <w:del w:id="14796" w:author="kaluz" w:date="2021-05-04T23:15:00Z"/>
                <w:bCs/>
              </w:rPr>
              <w:pPrChange w:id="14797" w:author="Robert Pasternak" w:date="2021-05-13T11:34:00Z">
                <w:pPr>
                  <w:tabs>
                    <w:tab w:val="left" w:pos="426"/>
                  </w:tabs>
                </w:pPr>
              </w:pPrChange>
            </w:pPr>
            <w:del w:id="14798" w:author="kaluz" w:date="2021-05-04T23:15:00Z">
              <w:r w:rsidRPr="008416E6" w:rsidDel="004C4F13">
                <w:rPr>
                  <w:bCs/>
                </w:rPr>
                <w:delText>Rozwój selektywnej zbiórki odpadów komunalnych i ograniczenie ich powstawania poprzez podniesienie świadomości ekologicznej mieszkańców Ostrowca Świętokrzyskiego.</w:delText>
              </w:r>
            </w:del>
          </w:p>
        </w:tc>
      </w:tr>
      <w:tr w:rsidR="008416E6" w:rsidRPr="008416E6" w:rsidDel="004C4F13" w14:paraId="593633B7" w14:textId="77777777" w:rsidTr="00E468F5">
        <w:trPr>
          <w:trHeight w:val="285"/>
          <w:del w:id="14799" w:author="kaluz" w:date="2021-05-04T23:15:00Z"/>
        </w:trPr>
        <w:tc>
          <w:tcPr>
            <w:tcW w:w="0" w:type="auto"/>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
          <w:p w14:paraId="13BE709B" w14:textId="77777777" w:rsidR="00361B44" w:rsidRPr="008416E6" w:rsidRDefault="00E162B4">
            <w:pPr>
              <w:pStyle w:val="Bezodstpw"/>
              <w:spacing w:line="312" w:lineRule="auto"/>
              <w:rPr>
                <w:del w:id="14800" w:author="kaluz" w:date="2021-05-04T23:15:00Z"/>
                <w:rFonts w:ascii="Times New Roman" w:hAnsi="Times New Roman"/>
                <w:b/>
                <w:bCs/>
                <w:sz w:val="24"/>
                <w:szCs w:val="24"/>
              </w:rPr>
              <w:pPrChange w:id="14801" w:author="Robert Pasternak" w:date="2021-05-13T11:34:00Z">
                <w:pPr>
                  <w:pStyle w:val="Bezodstpw"/>
                </w:pPr>
              </w:pPrChange>
            </w:pPr>
            <w:del w:id="14802" w:author="kaluz" w:date="2021-05-04T23:15:00Z">
              <w:r w:rsidRPr="008416E6" w:rsidDel="004C4F13">
                <w:rPr>
                  <w:b/>
                  <w:bCs/>
                </w:rPr>
                <w:delText>Cele szczegółowe</w:delText>
              </w:r>
            </w:del>
          </w:p>
        </w:tc>
        <w:tc>
          <w:tcPr>
            <w:tcW w:w="0" w:type="auto"/>
            <w:tcBorders>
              <w:top w:val="single" w:sz="4" w:space="0" w:color="auto"/>
              <w:left w:val="single" w:sz="4" w:space="0" w:color="auto"/>
              <w:bottom w:val="single" w:sz="4" w:space="0" w:color="000000"/>
              <w:right w:val="single" w:sz="4" w:space="0" w:color="000000"/>
            </w:tcBorders>
          </w:tcPr>
          <w:p w14:paraId="0BF29C70" w14:textId="77777777" w:rsidR="00361B44" w:rsidRPr="008416E6" w:rsidRDefault="00E162B4">
            <w:pPr>
              <w:pStyle w:val="Akapitzlist"/>
              <w:numPr>
                <w:ilvl w:val="0"/>
                <w:numId w:val="42"/>
              </w:numPr>
              <w:tabs>
                <w:tab w:val="num" w:pos="900"/>
              </w:tabs>
              <w:spacing w:line="312" w:lineRule="auto"/>
              <w:contextualSpacing/>
              <w:rPr>
                <w:del w:id="14803" w:author="kaluz" w:date="2021-05-04T23:15:00Z"/>
                <w:bCs/>
              </w:rPr>
              <w:pPrChange w:id="14804" w:author="Robert Pasternak" w:date="2021-05-13T11:34:00Z">
                <w:pPr>
                  <w:pStyle w:val="Akapitzlist"/>
                  <w:numPr>
                    <w:numId w:val="42"/>
                  </w:numPr>
                  <w:tabs>
                    <w:tab w:val="num" w:pos="900"/>
                  </w:tabs>
                  <w:ind w:left="360" w:hanging="360"/>
                  <w:contextualSpacing/>
                </w:pPr>
              </w:pPrChange>
            </w:pPr>
            <w:del w:id="14805" w:author="kaluz" w:date="2021-05-04T23:15:00Z">
              <w:r w:rsidRPr="008416E6" w:rsidDel="004C4F13">
                <w:rPr>
                  <w:bCs/>
                </w:rPr>
                <w:delText>podniesienie poziomu wiedzy na temat zapobiegania powstawania odpadów oraz dostarczenie informacji dotyczącej</w:delText>
              </w:r>
              <w:r w:rsidR="00507E6C" w:rsidRPr="008416E6" w:rsidDel="004C4F13">
                <w:rPr>
                  <w:bCs/>
                </w:rPr>
                <w:delText xml:space="preserve"> właściwego postępowania z nimi,</w:delText>
              </w:r>
            </w:del>
          </w:p>
          <w:p w14:paraId="75683C04" w14:textId="77777777" w:rsidR="00361B44" w:rsidRPr="008416E6" w:rsidRDefault="00E162B4">
            <w:pPr>
              <w:pStyle w:val="Akapitzlist"/>
              <w:numPr>
                <w:ilvl w:val="0"/>
                <w:numId w:val="42"/>
              </w:numPr>
              <w:tabs>
                <w:tab w:val="num" w:pos="900"/>
              </w:tabs>
              <w:spacing w:line="312" w:lineRule="auto"/>
              <w:contextualSpacing/>
              <w:rPr>
                <w:del w:id="14806" w:author="kaluz" w:date="2021-05-04T23:15:00Z"/>
                <w:bCs/>
              </w:rPr>
              <w:pPrChange w:id="14807" w:author="Robert Pasternak" w:date="2021-05-13T11:34:00Z">
                <w:pPr>
                  <w:pStyle w:val="Akapitzlist"/>
                  <w:numPr>
                    <w:numId w:val="42"/>
                  </w:numPr>
                  <w:tabs>
                    <w:tab w:val="num" w:pos="900"/>
                  </w:tabs>
                  <w:ind w:left="360" w:hanging="360"/>
                  <w:contextualSpacing/>
                </w:pPr>
              </w:pPrChange>
            </w:pPr>
            <w:del w:id="14808" w:author="kaluz" w:date="2021-05-04T23:15:00Z">
              <w:r w:rsidRPr="008416E6" w:rsidDel="004C4F13">
                <w:rPr>
                  <w:bCs/>
                </w:rPr>
                <w:delText xml:space="preserve">zmiana zachowań dotyczących postępowania z odpadami, </w:delText>
              </w:r>
              <w:r w:rsidRPr="008416E6" w:rsidDel="004C4F13">
                <w:rPr>
                  <w:bCs/>
                </w:rPr>
                <w:br/>
                <w:delText>z uwzględnieniem następujących bloków tematycznych:</w:delText>
              </w:r>
            </w:del>
          </w:p>
          <w:p w14:paraId="3AD362A9" w14:textId="77777777" w:rsidR="00361B44" w:rsidRPr="008416E6" w:rsidRDefault="00E162B4">
            <w:pPr>
              <w:pStyle w:val="Akapitzlist"/>
              <w:numPr>
                <w:ilvl w:val="0"/>
                <w:numId w:val="44"/>
              </w:numPr>
              <w:tabs>
                <w:tab w:val="num" w:pos="1800"/>
              </w:tabs>
              <w:spacing w:line="312" w:lineRule="auto"/>
              <w:contextualSpacing/>
              <w:rPr>
                <w:del w:id="14809" w:author="kaluz" w:date="2021-05-04T23:15:00Z"/>
                <w:bCs/>
              </w:rPr>
              <w:pPrChange w:id="14810" w:author="Robert Pasternak" w:date="2021-05-13T11:34:00Z">
                <w:pPr>
                  <w:pStyle w:val="Akapitzlist"/>
                  <w:numPr>
                    <w:numId w:val="44"/>
                  </w:numPr>
                  <w:tabs>
                    <w:tab w:val="num" w:pos="510"/>
                    <w:tab w:val="num" w:pos="1800"/>
                  </w:tabs>
                  <w:ind w:left="510" w:hanging="510"/>
                  <w:contextualSpacing/>
                </w:pPr>
              </w:pPrChange>
            </w:pPr>
            <w:del w:id="14811" w:author="kaluz" w:date="2021-05-04T23:15:00Z">
              <w:r w:rsidRPr="008416E6" w:rsidDel="004C4F13">
                <w:rPr>
                  <w:bCs/>
                </w:rPr>
                <w:delText>warto śmiecić mniej,</w:delText>
              </w:r>
            </w:del>
          </w:p>
          <w:p w14:paraId="5A7CB4F3" w14:textId="77777777" w:rsidR="00361B44" w:rsidRPr="008416E6" w:rsidRDefault="00E162B4">
            <w:pPr>
              <w:pStyle w:val="Akapitzlist"/>
              <w:numPr>
                <w:ilvl w:val="0"/>
                <w:numId w:val="44"/>
              </w:numPr>
              <w:tabs>
                <w:tab w:val="num" w:pos="1800"/>
              </w:tabs>
              <w:spacing w:line="312" w:lineRule="auto"/>
              <w:contextualSpacing/>
              <w:rPr>
                <w:del w:id="14812" w:author="kaluz" w:date="2021-05-04T23:15:00Z"/>
                <w:bCs/>
              </w:rPr>
              <w:pPrChange w:id="14813" w:author="Robert Pasternak" w:date="2021-05-13T11:34:00Z">
                <w:pPr>
                  <w:pStyle w:val="Akapitzlist"/>
                  <w:numPr>
                    <w:numId w:val="44"/>
                  </w:numPr>
                  <w:tabs>
                    <w:tab w:val="num" w:pos="510"/>
                    <w:tab w:val="num" w:pos="1800"/>
                  </w:tabs>
                  <w:ind w:left="510" w:hanging="510"/>
                  <w:contextualSpacing/>
                </w:pPr>
              </w:pPrChange>
            </w:pPr>
            <w:del w:id="14814" w:author="kaluz" w:date="2021-05-04T23:15:00Z">
              <w:r w:rsidRPr="008416E6" w:rsidDel="004C4F13">
                <w:rPr>
                  <w:bCs/>
                </w:rPr>
                <w:delText xml:space="preserve">segreguj odpady. </w:delText>
              </w:r>
            </w:del>
          </w:p>
        </w:tc>
      </w:tr>
      <w:tr w:rsidR="008416E6" w:rsidRPr="008416E6" w:rsidDel="004C4F13" w14:paraId="0F6ACC80" w14:textId="77777777" w:rsidTr="00E468F5">
        <w:trPr>
          <w:trHeight w:val="285"/>
          <w:del w:id="14815" w:author="kaluz" w:date="2021-05-04T23:15:00Z"/>
        </w:trPr>
        <w:tc>
          <w:tcPr>
            <w:tcW w:w="0" w:type="auto"/>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78B59AA" w14:textId="77777777" w:rsidR="00361B44" w:rsidRPr="008416E6" w:rsidRDefault="00E162B4">
            <w:pPr>
              <w:pStyle w:val="Bezodstpw"/>
              <w:spacing w:line="312" w:lineRule="auto"/>
              <w:rPr>
                <w:del w:id="14816" w:author="kaluz" w:date="2021-05-04T23:15:00Z"/>
                <w:rFonts w:ascii="Times New Roman" w:hAnsi="Times New Roman"/>
                <w:b/>
                <w:bCs/>
                <w:sz w:val="24"/>
                <w:szCs w:val="24"/>
              </w:rPr>
              <w:pPrChange w:id="14817" w:author="Robert Pasternak" w:date="2021-05-13T11:34:00Z">
                <w:pPr>
                  <w:pStyle w:val="Bezodstpw"/>
                </w:pPr>
              </w:pPrChange>
            </w:pPr>
            <w:del w:id="14818" w:author="kaluz" w:date="2021-05-04T23:15:00Z">
              <w:r w:rsidRPr="008416E6" w:rsidDel="004C4F13">
                <w:rPr>
                  <w:b/>
                  <w:bCs/>
                </w:rPr>
                <w:delText>Zakładane</w:delText>
              </w:r>
            </w:del>
          </w:p>
          <w:p w14:paraId="77FB8E5E" w14:textId="77777777" w:rsidR="00361B44" w:rsidRPr="008416E6" w:rsidRDefault="00E162B4">
            <w:pPr>
              <w:pStyle w:val="Bezodstpw"/>
              <w:spacing w:line="312" w:lineRule="auto"/>
              <w:rPr>
                <w:del w:id="14819" w:author="kaluz" w:date="2021-05-04T23:15:00Z"/>
                <w:rFonts w:ascii="Times New Roman" w:hAnsi="Times New Roman"/>
                <w:b/>
                <w:bCs/>
                <w:sz w:val="24"/>
                <w:szCs w:val="24"/>
              </w:rPr>
              <w:pPrChange w:id="14820" w:author="Robert Pasternak" w:date="2021-05-13T11:34:00Z">
                <w:pPr>
                  <w:pStyle w:val="Bezodstpw"/>
                </w:pPr>
              </w:pPrChange>
            </w:pPr>
            <w:del w:id="14821" w:author="kaluz" w:date="2021-05-04T23:15:00Z">
              <w:r w:rsidRPr="008416E6" w:rsidDel="004C4F13">
                <w:rPr>
                  <w:b/>
                  <w:bCs/>
                </w:rPr>
                <w:delText>rezultaty</w:delText>
              </w:r>
            </w:del>
          </w:p>
        </w:tc>
        <w:tc>
          <w:tcPr>
            <w:tcW w:w="0" w:type="auto"/>
            <w:tcBorders>
              <w:top w:val="single" w:sz="4" w:space="0" w:color="auto"/>
              <w:left w:val="single" w:sz="4" w:space="0" w:color="auto"/>
              <w:bottom w:val="single" w:sz="4" w:space="0" w:color="auto"/>
              <w:right w:val="single" w:sz="4" w:space="0" w:color="000000"/>
            </w:tcBorders>
          </w:tcPr>
          <w:p w14:paraId="0891B486" w14:textId="77777777" w:rsidR="00361B44" w:rsidRPr="008416E6" w:rsidRDefault="00E162B4">
            <w:pPr>
              <w:numPr>
                <w:ilvl w:val="0"/>
                <w:numId w:val="41"/>
              </w:numPr>
              <w:spacing w:line="312" w:lineRule="auto"/>
              <w:rPr>
                <w:del w:id="14822" w:author="kaluz" w:date="2021-05-04T23:15:00Z"/>
                <w:bCs/>
              </w:rPr>
              <w:pPrChange w:id="14823" w:author="Robert Pasternak" w:date="2021-05-13T11:34:00Z">
                <w:pPr>
                  <w:numPr>
                    <w:numId w:val="41"/>
                  </w:numPr>
                  <w:tabs>
                    <w:tab w:val="num" w:pos="360"/>
                  </w:tabs>
                  <w:ind w:left="360" w:hanging="360"/>
                </w:pPr>
              </w:pPrChange>
            </w:pPr>
            <w:del w:id="14824" w:author="kaluz" w:date="2021-05-04T23:15:00Z">
              <w:r w:rsidRPr="008416E6" w:rsidDel="004C4F13">
                <w:rPr>
                  <w:bCs/>
                </w:rPr>
                <w:delText>wzrost poziomu wiedzy na temat segregacji odpadów;</w:delText>
              </w:r>
            </w:del>
          </w:p>
          <w:p w14:paraId="58C71C45" w14:textId="77777777" w:rsidR="00361B44" w:rsidRPr="008416E6" w:rsidRDefault="00E162B4">
            <w:pPr>
              <w:numPr>
                <w:ilvl w:val="0"/>
                <w:numId w:val="41"/>
              </w:numPr>
              <w:spacing w:line="312" w:lineRule="auto"/>
              <w:rPr>
                <w:del w:id="14825" w:author="kaluz" w:date="2021-05-04T23:15:00Z"/>
                <w:bCs/>
              </w:rPr>
              <w:pPrChange w:id="14826" w:author="Robert Pasternak" w:date="2021-05-13T11:34:00Z">
                <w:pPr>
                  <w:numPr>
                    <w:numId w:val="41"/>
                  </w:numPr>
                  <w:tabs>
                    <w:tab w:val="num" w:pos="360"/>
                  </w:tabs>
                  <w:ind w:left="360" w:hanging="360"/>
                </w:pPr>
              </w:pPrChange>
            </w:pPr>
            <w:del w:id="14827" w:author="kaluz" w:date="2021-05-04T23:15:00Z">
              <w:r w:rsidRPr="008416E6" w:rsidDel="004C4F13">
                <w:rPr>
                  <w:bCs/>
                </w:rPr>
                <w:delText xml:space="preserve">wzrost proekologicznej aktywności dzieci i osób starszych; </w:delText>
              </w:r>
            </w:del>
          </w:p>
          <w:p w14:paraId="6994679E" w14:textId="77777777" w:rsidR="00361B44" w:rsidRPr="008416E6" w:rsidRDefault="00E162B4">
            <w:pPr>
              <w:pStyle w:val="Akapitzlist"/>
              <w:numPr>
                <w:ilvl w:val="0"/>
                <w:numId w:val="42"/>
              </w:numPr>
              <w:tabs>
                <w:tab w:val="num" w:pos="900"/>
              </w:tabs>
              <w:spacing w:line="312" w:lineRule="auto"/>
              <w:contextualSpacing/>
              <w:rPr>
                <w:del w:id="14828" w:author="kaluz" w:date="2021-05-04T23:15:00Z"/>
                <w:bCs/>
              </w:rPr>
              <w:pPrChange w:id="14829" w:author="Robert Pasternak" w:date="2021-05-13T11:34:00Z">
                <w:pPr>
                  <w:pStyle w:val="Akapitzlist"/>
                  <w:numPr>
                    <w:numId w:val="42"/>
                  </w:numPr>
                  <w:tabs>
                    <w:tab w:val="num" w:pos="900"/>
                  </w:tabs>
                  <w:ind w:left="360" w:hanging="360"/>
                  <w:contextualSpacing/>
                </w:pPr>
              </w:pPrChange>
            </w:pPr>
            <w:del w:id="14830" w:author="kaluz" w:date="2021-05-04T23:15:00Z">
              <w:r w:rsidRPr="008416E6" w:rsidDel="004C4F13">
                <w:rPr>
                  <w:bCs/>
                </w:rPr>
                <w:delText>wykształcenie nawyków selektywnego zbierania poszczególnych rodzajów odpadów</w:delText>
              </w:r>
              <w:r w:rsidRPr="008416E6" w:rsidDel="004C4F13">
                <w:delText>.</w:delText>
              </w:r>
            </w:del>
          </w:p>
        </w:tc>
      </w:tr>
      <w:tr w:rsidR="008416E6" w:rsidRPr="008416E6" w:rsidDel="004C4F13" w14:paraId="0F33F5E3" w14:textId="77777777" w:rsidTr="00E468F5">
        <w:trPr>
          <w:trHeight w:val="285"/>
          <w:del w:id="14831" w:author="kaluz" w:date="2021-05-04T23:15:00Z"/>
        </w:trPr>
        <w:tc>
          <w:tcPr>
            <w:tcW w:w="0" w:type="auto"/>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655ED65" w14:textId="77777777" w:rsidR="00361B44" w:rsidRPr="008416E6" w:rsidRDefault="00E162B4">
            <w:pPr>
              <w:pStyle w:val="Bezodstpw"/>
              <w:spacing w:line="312" w:lineRule="auto"/>
              <w:rPr>
                <w:del w:id="14832" w:author="kaluz" w:date="2021-05-04T23:15:00Z"/>
                <w:rFonts w:ascii="Times New Roman" w:hAnsi="Times New Roman"/>
                <w:b/>
                <w:bCs/>
                <w:sz w:val="24"/>
                <w:szCs w:val="24"/>
              </w:rPr>
              <w:pPrChange w:id="14833" w:author="Robert Pasternak" w:date="2021-05-13T11:34:00Z">
                <w:pPr>
                  <w:pStyle w:val="Bezodstpw"/>
                </w:pPr>
              </w:pPrChange>
            </w:pPr>
            <w:del w:id="14834" w:author="kaluz" w:date="2021-05-04T23:15:00Z">
              <w:r w:rsidRPr="008416E6" w:rsidDel="004C4F13">
                <w:rPr>
                  <w:b/>
                  <w:bCs/>
                </w:rPr>
                <w:delText xml:space="preserve">Metody dydaktyczne </w:delText>
              </w:r>
            </w:del>
          </w:p>
        </w:tc>
        <w:tc>
          <w:tcPr>
            <w:tcW w:w="0" w:type="auto"/>
            <w:tcBorders>
              <w:top w:val="single" w:sz="4" w:space="0" w:color="auto"/>
              <w:left w:val="single" w:sz="4" w:space="0" w:color="auto"/>
              <w:bottom w:val="single" w:sz="4" w:space="0" w:color="auto"/>
              <w:right w:val="single" w:sz="4" w:space="0" w:color="000000"/>
            </w:tcBorders>
          </w:tcPr>
          <w:p w14:paraId="19811921" w14:textId="77777777" w:rsidR="00361B44" w:rsidRPr="008416E6" w:rsidRDefault="00E162B4">
            <w:pPr>
              <w:numPr>
                <w:ilvl w:val="0"/>
                <w:numId w:val="41"/>
              </w:numPr>
              <w:spacing w:line="312" w:lineRule="auto"/>
              <w:rPr>
                <w:del w:id="14835" w:author="kaluz" w:date="2021-05-04T23:15:00Z"/>
                <w:bCs/>
              </w:rPr>
              <w:pPrChange w:id="14836" w:author="Robert Pasternak" w:date="2021-05-13T11:34:00Z">
                <w:pPr>
                  <w:numPr>
                    <w:numId w:val="41"/>
                  </w:numPr>
                  <w:tabs>
                    <w:tab w:val="num" w:pos="360"/>
                  </w:tabs>
                  <w:ind w:left="360" w:hanging="360"/>
                </w:pPr>
              </w:pPrChange>
            </w:pPr>
            <w:del w:id="14837" w:author="kaluz" w:date="2021-05-04T23:15:00Z">
              <w:r w:rsidRPr="008416E6" w:rsidDel="004C4F13">
                <w:rPr>
                  <w:bCs/>
                </w:rPr>
                <w:delText>pogadanka - wykład;</w:delText>
              </w:r>
            </w:del>
          </w:p>
          <w:p w14:paraId="08ADCDE0" w14:textId="77777777" w:rsidR="00361B44" w:rsidRPr="008416E6" w:rsidRDefault="00E162B4">
            <w:pPr>
              <w:numPr>
                <w:ilvl w:val="0"/>
                <w:numId w:val="41"/>
              </w:numPr>
              <w:spacing w:line="312" w:lineRule="auto"/>
              <w:rPr>
                <w:del w:id="14838" w:author="kaluz" w:date="2021-05-04T23:15:00Z"/>
                <w:bCs/>
              </w:rPr>
              <w:pPrChange w:id="14839" w:author="Robert Pasternak" w:date="2021-05-13T11:34:00Z">
                <w:pPr>
                  <w:numPr>
                    <w:numId w:val="41"/>
                  </w:numPr>
                  <w:tabs>
                    <w:tab w:val="num" w:pos="360"/>
                  </w:tabs>
                  <w:ind w:left="360" w:hanging="360"/>
                </w:pPr>
              </w:pPrChange>
            </w:pPr>
            <w:del w:id="14840" w:author="kaluz" w:date="2021-05-04T23:15:00Z">
              <w:r w:rsidRPr="008416E6" w:rsidDel="004C4F13">
                <w:rPr>
                  <w:bCs/>
                </w:rPr>
                <w:delText>praca plastyczna – rysowanie kredkami w parach (dziecko+dziadek/babcia);</w:delText>
              </w:r>
            </w:del>
          </w:p>
          <w:p w14:paraId="0EBFB769" w14:textId="77777777" w:rsidR="00361B44" w:rsidRPr="008416E6" w:rsidRDefault="00E162B4">
            <w:pPr>
              <w:numPr>
                <w:ilvl w:val="0"/>
                <w:numId w:val="41"/>
              </w:numPr>
              <w:spacing w:line="312" w:lineRule="auto"/>
              <w:rPr>
                <w:del w:id="14841" w:author="kaluz" w:date="2021-05-04T23:15:00Z"/>
                <w:bCs/>
              </w:rPr>
              <w:pPrChange w:id="14842" w:author="Robert Pasternak" w:date="2021-05-13T11:34:00Z">
                <w:pPr>
                  <w:numPr>
                    <w:numId w:val="41"/>
                  </w:numPr>
                  <w:tabs>
                    <w:tab w:val="num" w:pos="360"/>
                  </w:tabs>
                  <w:ind w:left="360" w:hanging="360"/>
                </w:pPr>
              </w:pPrChange>
            </w:pPr>
            <w:del w:id="14843" w:author="kaluz" w:date="2021-05-04T23:15:00Z">
              <w:r w:rsidRPr="008416E6" w:rsidDel="004C4F13">
                <w:rPr>
                  <w:bCs/>
                </w:rPr>
                <w:delText>burza mózgów;</w:delText>
              </w:r>
            </w:del>
          </w:p>
          <w:p w14:paraId="6BEBF0FD" w14:textId="77777777" w:rsidR="00361B44" w:rsidRPr="008416E6" w:rsidRDefault="00E162B4">
            <w:pPr>
              <w:numPr>
                <w:ilvl w:val="0"/>
                <w:numId w:val="41"/>
              </w:numPr>
              <w:spacing w:line="312" w:lineRule="auto"/>
              <w:rPr>
                <w:del w:id="14844" w:author="kaluz" w:date="2021-05-04T23:15:00Z"/>
                <w:bCs/>
              </w:rPr>
              <w:pPrChange w:id="14845" w:author="Robert Pasternak" w:date="2021-05-13T11:34:00Z">
                <w:pPr>
                  <w:numPr>
                    <w:numId w:val="41"/>
                  </w:numPr>
                  <w:tabs>
                    <w:tab w:val="num" w:pos="360"/>
                  </w:tabs>
                  <w:ind w:left="360" w:hanging="360"/>
                </w:pPr>
              </w:pPrChange>
            </w:pPr>
            <w:del w:id="14846" w:author="kaluz" w:date="2021-05-04T23:15:00Z">
              <w:r w:rsidRPr="008416E6" w:rsidDel="004C4F13">
                <w:rPr>
                  <w:bCs/>
                </w:rPr>
                <w:delText xml:space="preserve">wizyta w Punkcie Selektywnej Zbiórki Odpadów </w:delText>
              </w:r>
              <w:r w:rsidR="003776F2" w:rsidRPr="008416E6" w:rsidDel="004C4F13">
                <w:rPr>
                  <w:bCs/>
                </w:rPr>
                <w:delText>Komunalnych</w:delText>
              </w:r>
              <w:r w:rsidRPr="008416E6" w:rsidDel="004C4F13">
                <w:rPr>
                  <w:bCs/>
                </w:rPr>
                <w:delText xml:space="preserve"> (PSZOK)</w:delText>
              </w:r>
            </w:del>
          </w:p>
          <w:p w14:paraId="5588FC71" w14:textId="77777777" w:rsidR="00361B44" w:rsidRPr="008416E6" w:rsidRDefault="00E162B4">
            <w:pPr>
              <w:numPr>
                <w:ilvl w:val="0"/>
                <w:numId w:val="41"/>
              </w:numPr>
              <w:spacing w:line="312" w:lineRule="auto"/>
              <w:rPr>
                <w:del w:id="14847" w:author="kaluz" w:date="2021-05-04T23:15:00Z"/>
                <w:bCs/>
              </w:rPr>
              <w:pPrChange w:id="14848" w:author="Robert Pasternak" w:date="2021-05-13T11:34:00Z">
                <w:pPr>
                  <w:numPr>
                    <w:numId w:val="41"/>
                  </w:numPr>
                  <w:tabs>
                    <w:tab w:val="num" w:pos="360"/>
                  </w:tabs>
                  <w:ind w:left="360" w:hanging="360"/>
                </w:pPr>
              </w:pPrChange>
            </w:pPr>
            <w:del w:id="14849" w:author="kaluz" w:date="2021-05-04T23:15:00Z">
              <w:r w:rsidRPr="008416E6" w:rsidDel="004C4F13">
                <w:rPr>
                  <w:bCs/>
                </w:rPr>
                <w:delText>wizyta na składowisku odpadów Janik.</w:delText>
              </w:r>
            </w:del>
          </w:p>
        </w:tc>
      </w:tr>
      <w:tr w:rsidR="008416E6" w:rsidRPr="008416E6" w:rsidDel="004C4F13" w14:paraId="576CBF75" w14:textId="77777777" w:rsidTr="00E468F5">
        <w:trPr>
          <w:trHeight w:val="285"/>
          <w:del w:id="14850" w:author="kaluz" w:date="2021-05-04T23:15:00Z"/>
        </w:trPr>
        <w:tc>
          <w:tcPr>
            <w:tcW w:w="0" w:type="auto"/>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E7B89D0" w14:textId="77777777" w:rsidR="00361B44" w:rsidRPr="008416E6" w:rsidRDefault="00E162B4">
            <w:pPr>
              <w:pStyle w:val="Bezodstpw"/>
              <w:spacing w:line="312" w:lineRule="auto"/>
              <w:rPr>
                <w:del w:id="14851" w:author="kaluz" w:date="2021-05-04T23:15:00Z"/>
                <w:rFonts w:ascii="Times New Roman" w:hAnsi="Times New Roman"/>
                <w:b/>
                <w:bCs/>
                <w:sz w:val="24"/>
                <w:szCs w:val="24"/>
              </w:rPr>
              <w:pPrChange w:id="14852" w:author="Robert Pasternak" w:date="2021-05-13T11:34:00Z">
                <w:pPr>
                  <w:pStyle w:val="Bezodstpw"/>
                </w:pPr>
              </w:pPrChange>
            </w:pPr>
            <w:del w:id="14853" w:author="kaluz" w:date="2021-05-04T23:15:00Z">
              <w:r w:rsidRPr="008416E6" w:rsidDel="004C4F13">
                <w:rPr>
                  <w:b/>
                  <w:bCs/>
                </w:rPr>
                <w:delText xml:space="preserve">Środki dydaktyczne </w:delText>
              </w:r>
            </w:del>
          </w:p>
        </w:tc>
        <w:tc>
          <w:tcPr>
            <w:tcW w:w="0" w:type="auto"/>
            <w:tcBorders>
              <w:top w:val="single" w:sz="4" w:space="0" w:color="auto"/>
              <w:left w:val="single" w:sz="4" w:space="0" w:color="auto"/>
              <w:bottom w:val="single" w:sz="4" w:space="0" w:color="auto"/>
              <w:right w:val="single" w:sz="4" w:space="0" w:color="000000"/>
            </w:tcBorders>
          </w:tcPr>
          <w:p w14:paraId="5462BFC3" w14:textId="77777777" w:rsidR="00361B44" w:rsidRPr="008416E6" w:rsidRDefault="00E162B4">
            <w:pPr>
              <w:numPr>
                <w:ilvl w:val="0"/>
                <w:numId w:val="41"/>
              </w:numPr>
              <w:spacing w:line="312" w:lineRule="auto"/>
              <w:rPr>
                <w:del w:id="14854" w:author="kaluz" w:date="2021-05-04T23:15:00Z"/>
                <w:bCs/>
              </w:rPr>
              <w:pPrChange w:id="14855" w:author="Robert Pasternak" w:date="2021-05-13T11:34:00Z">
                <w:pPr>
                  <w:numPr>
                    <w:numId w:val="41"/>
                  </w:numPr>
                  <w:tabs>
                    <w:tab w:val="num" w:pos="360"/>
                  </w:tabs>
                  <w:ind w:left="360" w:hanging="360"/>
                </w:pPr>
              </w:pPrChange>
            </w:pPr>
            <w:del w:id="14856" w:author="kaluz" w:date="2021-05-04T23:15:00Z">
              <w:r w:rsidRPr="008416E6" w:rsidDel="004C4F13">
                <w:rPr>
                  <w:bCs/>
                </w:rPr>
                <w:delText xml:space="preserve">modele pojemników na odpady; </w:delText>
              </w:r>
            </w:del>
          </w:p>
          <w:p w14:paraId="6B638C74" w14:textId="77777777" w:rsidR="00361B44" w:rsidRPr="008416E6" w:rsidRDefault="00E162B4">
            <w:pPr>
              <w:numPr>
                <w:ilvl w:val="0"/>
                <w:numId w:val="41"/>
              </w:numPr>
              <w:spacing w:line="312" w:lineRule="auto"/>
              <w:rPr>
                <w:del w:id="14857" w:author="kaluz" w:date="2021-05-04T23:15:00Z"/>
                <w:bCs/>
              </w:rPr>
              <w:pPrChange w:id="14858" w:author="Robert Pasternak" w:date="2021-05-13T11:34:00Z">
                <w:pPr>
                  <w:numPr>
                    <w:numId w:val="41"/>
                  </w:numPr>
                  <w:tabs>
                    <w:tab w:val="num" w:pos="360"/>
                  </w:tabs>
                  <w:ind w:left="360" w:hanging="360"/>
                </w:pPr>
              </w:pPrChange>
            </w:pPr>
            <w:del w:id="14859" w:author="kaluz" w:date="2021-05-04T23:15:00Z">
              <w:r w:rsidRPr="008416E6" w:rsidDel="004C4F13">
                <w:rPr>
                  <w:bCs/>
                </w:rPr>
                <w:delText>stare opakowania;</w:delText>
              </w:r>
            </w:del>
          </w:p>
          <w:p w14:paraId="65103E91" w14:textId="77777777" w:rsidR="00361B44" w:rsidRPr="008416E6" w:rsidRDefault="00E162B4">
            <w:pPr>
              <w:numPr>
                <w:ilvl w:val="0"/>
                <w:numId w:val="41"/>
              </w:numPr>
              <w:spacing w:line="312" w:lineRule="auto"/>
              <w:rPr>
                <w:del w:id="14860" w:author="kaluz" w:date="2021-05-04T23:15:00Z"/>
                <w:bCs/>
              </w:rPr>
              <w:pPrChange w:id="14861" w:author="Robert Pasternak" w:date="2021-05-13T11:34:00Z">
                <w:pPr>
                  <w:numPr>
                    <w:numId w:val="41"/>
                  </w:numPr>
                  <w:tabs>
                    <w:tab w:val="num" w:pos="360"/>
                  </w:tabs>
                  <w:ind w:left="360" w:hanging="360"/>
                </w:pPr>
              </w:pPrChange>
            </w:pPr>
            <w:del w:id="14862" w:author="kaluz" w:date="2021-05-04T23:15:00Z">
              <w:r w:rsidRPr="008416E6" w:rsidDel="004C4F13">
                <w:rPr>
                  <w:bCs/>
                </w:rPr>
                <w:delText>karty pracy, wykreślani, zadania.</w:delText>
              </w:r>
            </w:del>
          </w:p>
        </w:tc>
      </w:tr>
      <w:tr w:rsidR="008416E6" w:rsidRPr="008416E6" w:rsidDel="004C4F13" w14:paraId="01F9DBFA" w14:textId="77777777" w:rsidTr="00E468F5">
        <w:trPr>
          <w:trHeight w:val="285"/>
          <w:del w:id="14863" w:author="kaluz" w:date="2021-05-04T23:15:00Z"/>
        </w:trPr>
        <w:tc>
          <w:tcPr>
            <w:tcW w:w="0" w:type="auto"/>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
          <w:p w14:paraId="341D7562" w14:textId="77777777" w:rsidR="00361B44" w:rsidRPr="008416E6" w:rsidRDefault="00E162B4">
            <w:pPr>
              <w:pStyle w:val="Bezodstpw"/>
              <w:spacing w:line="312" w:lineRule="auto"/>
              <w:rPr>
                <w:del w:id="14864" w:author="kaluz" w:date="2021-05-04T23:15:00Z"/>
                <w:rFonts w:ascii="Times New Roman" w:hAnsi="Times New Roman"/>
                <w:b/>
                <w:bCs/>
                <w:sz w:val="24"/>
                <w:szCs w:val="24"/>
              </w:rPr>
              <w:pPrChange w:id="14865" w:author="Robert Pasternak" w:date="2021-05-13T11:34:00Z">
                <w:pPr>
                  <w:pStyle w:val="Bezodstpw"/>
                </w:pPr>
              </w:pPrChange>
            </w:pPr>
            <w:del w:id="14866" w:author="kaluz" w:date="2021-05-04T23:15:00Z">
              <w:r w:rsidRPr="008416E6" w:rsidDel="004C4F13">
                <w:rPr>
                  <w:b/>
                  <w:bCs/>
                </w:rPr>
                <w:delText>Informacje dodatkowe</w:delText>
              </w:r>
            </w:del>
          </w:p>
        </w:tc>
        <w:tc>
          <w:tcPr>
            <w:tcW w:w="0" w:type="auto"/>
            <w:tcBorders>
              <w:top w:val="single" w:sz="4" w:space="0" w:color="auto"/>
              <w:left w:val="single" w:sz="4" w:space="0" w:color="auto"/>
              <w:bottom w:val="single" w:sz="4" w:space="0" w:color="000000"/>
              <w:right w:val="single" w:sz="4" w:space="0" w:color="000000"/>
            </w:tcBorders>
          </w:tcPr>
          <w:p w14:paraId="692CF7B5" w14:textId="77777777" w:rsidR="00361B44" w:rsidRPr="008416E6" w:rsidRDefault="00E162B4">
            <w:pPr>
              <w:autoSpaceDE w:val="0"/>
              <w:autoSpaceDN w:val="0"/>
              <w:spacing w:line="312" w:lineRule="auto"/>
              <w:rPr>
                <w:del w:id="14867" w:author="kaluz" w:date="2021-05-04T23:15:00Z"/>
                <w:bCs/>
              </w:rPr>
              <w:pPrChange w:id="14868" w:author="Robert Pasternak" w:date="2021-05-13T11:34:00Z">
                <w:pPr>
                  <w:autoSpaceDE w:val="0"/>
                  <w:autoSpaceDN w:val="0"/>
                </w:pPr>
              </w:pPrChange>
            </w:pPr>
            <w:del w:id="14869" w:author="kaluz" w:date="2021-05-04T23:15:00Z">
              <w:r w:rsidRPr="008416E6" w:rsidDel="004C4F13">
                <w:rPr>
                  <w:bCs/>
                </w:rPr>
                <w:delText>W ramach warsztatów organizator zapewnia we własnym zakresie:</w:delText>
              </w:r>
            </w:del>
          </w:p>
          <w:p w14:paraId="7D27C30D" w14:textId="77777777" w:rsidR="00361B44" w:rsidRPr="008416E6" w:rsidRDefault="00E162B4">
            <w:pPr>
              <w:pStyle w:val="Akapitzlist"/>
              <w:numPr>
                <w:ilvl w:val="0"/>
                <w:numId w:val="43"/>
              </w:numPr>
              <w:autoSpaceDE w:val="0"/>
              <w:autoSpaceDN w:val="0"/>
              <w:spacing w:line="312" w:lineRule="auto"/>
              <w:contextualSpacing/>
              <w:rPr>
                <w:del w:id="14870" w:author="kaluz" w:date="2021-05-04T23:15:00Z"/>
                <w:bCs/>
              </w:rPr>
              <w:pPrChange w:id="14871" w:author="Robert Pasternak" w:date="2021-05-13T11:34:00Z">
                <w:pPr>
                  <w:pStyle w:val="Akapitzlist"/>
                  <w:numPr>
                    <w:numId w:val="43"/>
                  </w:numPr>
                  <w:autoSpaceDE w:val="0"/>
                  <w:autoSpaceDN w:val="0"/>
                  <w:ind w:left="360" w:hanging="360"/>
                  <w:contextualSpacing/>
                </w:pPr>
              </w:pPrChange>
            </w:pPr>
            <w:del w:id="14872" w:author="kaluz" w:date="2021-05-04T23:15:00Z">
              <w:r w:rsidRPr="008416E6" w:rsidDel="004C4F13">
                <w:rPr>
                  <w:bCs/>
                </w:rPr>
                <w:delText xml:space="preserve">wykwalifikowanego szkoleniowca prowadzącego warsztaty, </w:delText>
              </w:r>
            </w:del>
          </w:p>
          <w:p w14:paraId="7972C3ED" w14:textId="77777777" w:rsidR="00361B44" w:rsidRPr="008416E6" w:rsidRDefault="00E162B4">
            <w:pPr>
              <w:pStyle w:val="Akapitzlist"/>
              <w:numPr>
                <w:ilvl w:val="0"/>
                <w:numId w:val="43"/>
              </w:numPr>
              <w:autoSpaceDE w:val="0"/>
              <w:autoSpaceDN w:val="0"/>
              <w:spacing w:line="312" w:lineRule="auto"/>
              <w:contextualSpacing/>
              <w:rPr>
                <w:del w:id="14873" w:author="kaluz" w:date="2021-05-04T23:15:00Z"/>
                <w:bCs/>
              </w:rPr>
              <w:pPrChange w:id="14874" w:author="Robert Pasternak" w:date="2021-05-13T11:34:00Z">
                <w:pPr>
                  <w:pStyle w:val="Akapitzlist"/>
                  <w:numPr>
                    <w:numId w:val="43"/>
                  </w:numPr>
                  <w:autoSpaceDE w:val="0"/>
                  <w:autoSpaceDN w:val="0"/>
                  <w:ind w:left="360" w:hanging="360"/>
                  <w:contextualSpacing/>
                </w:pPr>
              </w:pPrChange>
            </w:pPr>
            <w:del w:id="14875" w:author="kaluz" w:date="2021-05-04T23:15:00Z">
              <w:r w:rsidRPr="008416E6" w:rsidDel="004C4F13">
                <w:rPr>
                  <w:bCs/>
                </w:rPr>
                <w:delText xml:space="preserve">salę szkoleniową, </w:delText>
              </w:r>
            </w:del>
          </w:p>
          <w:p w14:paraId="42D36531" w14:textId="77777777" w:rsidR="00361B44" w:rsidRPr="008416E6" w:rsidRDefault="00E162B4">
            <w:pPr>
              <w:pStyle w:val="Akapitzlist"/>
              <w:numPr>
                <w:ilvl w:val="0"/>
                <w:numId w:val="43"/>
              </w:numPr>
              <w:autoSpaceDE w:val="0"/>
              <w:autoSpaceDN w:val="0"/>
              <w:spacing w:line="312" w:lineRule="auto"/>
              <w:contextualSpacing/>
              <w:rPr>
                <w:del w:id="14876" w:author="kaluz" w:date="2021-05-04T23:15:00Z"/>
                <w:bCs/>
              </w:rPr>
              <w:pPrChange w:id="14877" w:author="Robert Pasternak" w:date="2021-05-13T11:34:00Z">
                <w:pPr>
                  <w:pStyle w:val="Akapitzlist"/>
                  <w:numPr>
                    <w:numId w:val="43"/>
                  </w:numPr>
                  <w:autoSpaceDE w:val="0"/>
                  <w:autoSpaceDN w:val="0"/>
                  <w:ind w:left="360" w:hanging="360"/>
                  <w:contextualSpacing/>
                </w:pPr>
              </w:pPrChange>
            </w:pPr>
            <w:del w:id="14878" w:author="kaluz" w:date="2021-05-04T23:15:00Z">
              <w:r w:rsidRPr="008416E6" w:rsidDel="004C4F13">
                <w:rPr>
                  <w:bCs/>
                </w:rPr>
                <w:delText xml:space="preserve">materiały szkoleniowe, </w:delText>
              </w:r>
            </w:del>
          </w:p>
          <w:p w14:paraId="42DDD9A6" w14:textId="77777777" w:rsidR="00361B44" w:rsidRPr="008416E6" w:rsidRDefault="00E162B4">
            <w:pPr>
              <w:pStyle w:val="Akapitzlist"/>
              <w:numPr>
                <w:ilvl w:val="0"/>
                <w:numId w:val="43"/>
              </w:numPr>
              <w:autoSpaceDE w:val="0"/>
              <w:autoSpaceDN w:val="0"/>
              <w:spacing w:line="312" w:lineRule="auto"/>
              <w:contextualSpacing/>
              <w:rPr>
                <w:del w:id="14879" w:author="kaluz" w:date="2021-05-04T23:15:00Z"/>
                <w:bCs/>
              </w:rPr>
              <w:pPrChange w:id="14880" w:author="Robert Pasternak" w:date="2021-05-13T11:34:00Z">
                <w:pPr>
                  <w:pStyle w:val="Akapitzlist"/>
                  <w:numPr>
                    <w:numId w:val="43"/>
                  </w:numPr>
                  <w:autoSpaceDE w:val="0"/>
                  <w:autoSpaceDN w:val="0"/>
                  <w:ind w:left="360" w:hanging="360"/>
                  <w:contextualSpacing/>
                </w:pPr>
              </w:pPrChange>
            </w:pPr>
            <w:del w:id="14881" w:author="kaluz" w:date="2021-05-04T23:15:00Z">
              <w:r w:rsidRPr="008416E6" w:rsidDel="004C4F13">
                <w:rPr>
                  <w:bCs/>
                </w:rPr>
                <w:delText>słodki bufet;</w:delText>
              </w:r>
            </w:del>
          </w:p>
          <w:p w14:paraId="53F38EC5" w14:textId="77777777" w:rsidR="00361B44" w:rsidRPr="008416E6" w:rsidRDefault="00E162B4">
            <w:pPr>
              <w:pStyle w:val="Akapitzlist"/>
              <w:numPr>
                <w:ilvl w:val="0"/>
                <w:numId w:val="43"/>
              </w:numPr>
              <w:autoSpaceDE w:val="0"/>
              <w:autoSpaceDN w:val="0"/>
              <w:spacing w:line="312" w:lineRule="auto"/>
              <w:contextualSpacing/>
              <w:rPr>
                <w:del w:id="14882" w:author="kaluz" w:date="2021-05-04T23:15:00Z"/>
                <w:bCs/>
              </w:rPr>
              <w:pPrChange w:id="14883" w:author="Robert Pasternak" w:date="2021-05-13T11:34:00Z">
                <w:pPr>
                  <w:pStyle w:val="Akapitzlist"/>
                  <w:numPr>
                    <w:numId w:val="43"/>
                  </w:numPr>
                  <w:autoSpaceDE w:val="0"/>
                  <w:autoSpaceDN w:val="0"/>
                  <w:ind w:left="360" w:hanging="360"/>
                  <w:contextualSpacing/>
                </w:pPr>
              </w:pPrChange>
            </w:pPr>
            <w:del w:id="14884" w:author="kaluz" w:date="2021-05-04T23:15:00Z">
              <w:r w:rsidRPr="008416E6" w:rsidDel="004C4F13">
                <w:rPr>
                  <w:bCs/>
                </w:rPr>
                <w:delText xml:space="preserve">przejazd do Zakładu Unieszkodliwiania Odpadów „Janik” Sp. z o.o. Janik, ul. Borowska 1, 27-415 Kunów i </w:delText>
              </w:r>
              <w:r w:rsidR="00507E6C" w:rsidRPr="008416E6" w:rsidDel="004C4F13">
                <w:rPr>
                  <w:bCs/>
                </w:rPr>
                <w:delText>z powrotem</w:delText>
              </w:r>
              <w:r w:rsidRPr="008416E6" w:rsidDel="004C4F13">
                <w:rPr>
                  <w:bCs/>
                </w:rPr>
                <w:delText xml:space="preserve">. </w:delText>
              </w:r>
            </w:del>
          </w:p>
          <w:p w14:paraId="41B8F0C3" w14:textId="77777777" w:rsidR="00361B44" w:rsidRPr="008416E6" w:rsidRDefault="00197EAE">
            <w:pPr>
              <w:pStyle w:val="Akapitzlist"/>
              <w:numPr>
                <w:ilvl w:val="0"/>
                <w:numId w:val="43"/>
              </w:numPr>
              <w:autoSpaceDE w:val="0"/>
              <w:autoSpaceDN w:val="0"/>
              <w:spacing w:line="312" w:lineRule="auto"/>
              <w:contextualSpacing/>
              <w:rPr>
                <w:del w:id="14885" w:author="kaluz" w:date="2021-05-04T23:15:00Z"/>
                <w:bCs/>
              </w:rPr>
              <w:pPrChange w:id="14886" w:author="Robert Pasternak" w:date="2021-05-13T11:34:00Z">
                <w:pPr>
                  <w:pStyle w:val="Akapitzlist"/>
                  <w:numPr>
                    <w:numId w:val="43"/>
                  </w:numPr>
                  <w:autoSpaceDE w:val="0"/>
                  <w:autoSpaceDN w:val="0"/>
                  <w:ind w:left="360" w:hanging="360"/>
                  <w:contextualSpacing/>
                </w:pPr>
              </w:pPrChange>
            </w:pPr>
            <w:del w:id="14887" w:author="kaluz" w:date="2021-05-04T23:15:00Z">
              <w:r w:rsidRPr="008416E6" w:rsidDel="004C4F13">
                <w:rPr>
                  <w:bCs/>
                </w:rPr>
                <w:delText>przejazd do</w:delText>
              </w:r>
              <w:r w:rsidR="00E162B4" w:rsidRPr="008416E6" w:rsidDel="004C4F13">
                <w:rPr>
                  <w:bCs/>
                </w:rPr>
                <w:delText xml:space="preserve"> Punk</w:delText>
              </w:r>
              <w:r w:rsidRPr="008416E6" w:rsidDel="004C4F13">
                <w:rPr>
                  <w:bCs/>
                </w:rPr>
                <w:delText>tu</w:delText>
              </w:r>
              <w:r w:rsidR="00E162B4" w:rsidRPr="008416E6" w:rsidDel="004C4F13">
                <w:rPr>
                  <w:bCs/>
                </w:rPr>
                <w:delText xml:space="preserve"> Selektywnej Zbiórki Odpadów </w:delText>
              </w:r>
              <w:r w:rsidRPr="008416E6" w:rsidDel="004C4F13">
                <w:rPr>
                  <w:bCs/>
                </w:rPr>
                <w:delText>Komunalnych</w:delText>
              </w:r>
              <w:r w:rsidR="00E162B4" w:rsidRPr="008416E6" w:rsidDel="004C4F13">
                <w:rPr>
                  <w:bCs/>
                </w:rPr>
                <w:br/>
                <w:delText>w Ostrowcu Świętokrzyskim</w:delText>
              </w:r>
              <w:r w:rsidR="00507E6C" w:rsidRPr="008416E6" w:rsidDel="004C4F13">
                <w:rPr>
                  <w:bCs/>
                </w:rPr>
                <w:delText xml:space="preserve"> i z powrotem</w:delText>
              </w:r>
              <w:r w:rsidR="00E162B4" w:rsidRPr="008416E6" w:rsidDel="004C4F13">
                <w:rPr>
                  <w:bCs/>
                </w:rPr>
                <w:delText>.</w:delText>
              </w:r>
            </w:del>
          </w:p>
        </w:tc>
      </w:tr>
    </w:tbl>
    <w:p w14:paraId="68C55E4F" w14:textId="77777777" w:rsidR="00361B44" w:rsidRPr="008416E6" w:rsidRDefault="00361B44">
      <w:pPr>
        <w:autoSpaceDE w:val="0"/>
        <w:autoSpaceDN w:val="0"/>
        <w:spacing w:line="312" w:lineRule="auto"/>
        <w:rPr>
          <w:del w:id="14888" w:author="kaluz" w:date="2021-05-04T23:15:00Z"/>
          <w:bCs/>
        </w:rPr>
        <w:pPrChange w:id="14889" w:author="Robert Pasternak" w:date="2021-06-08T14:34:00Z">
          <w:pPr>
            <w:autoSpaceDE w:val="0"/>
            <w:autoSpaceDN w:val="0"/>
            <w:jc w:val="center"/>
          </w:pPr>
        </w:pPrChange>
      </w:pPr>
    </w:p>
    <w:p w14:paraId="76BFDA22" w14:textId="77777777" w:rsidR="00361B44" w:rsidRPr="008416E6" w:rsidRDefault="00E162B4">
      <w:pPr>
        <w:pStyle w:val="Akapitzlist1"/>
        <w:spacing w:after="0" w:line="312" w:lineRule="auto"/>
        <w:ind w:left="360"/>
        <w:rPr>
          <w:del w:id="14890" w:author="kaluz" w:date="2021-05-04T23:15:00Z"/>
          <w:rFonts w:ascii="Times New Roman" w:hAnsi="Times New Roman" w:cs="Times New Roman"/>
          <w:sz w:val="24"/>
          <w:szCs w:val="24"/>
        </w:rPr>
        <w:pPrChange w:id="14891" w:author="Robert Pasternak" w:date="2021-05-13T11:34:00Z">
          <w:pPr>
            <w:pStyle w:val="Akapitzlist1"/>
            <w:spacing w:after="0" w:line="360" w:lineRule="auto"/>
            <w:ind w:left="360"/>
          </w:pPr>
        </w:pPrChange>
      </w:pPr>
      <w:del w:id="14892" w:author="kaluz" w:date="2021-05-04T23:15:00Z">
        <w:r w:rsidRPr="008416E6" w:rsidDel="004C4F13">
          <w:rPr>
            <w:bCs/>
          </w:rPr>
          <w:delText xml:space="preserve">Potwierdzeniem realizacji zadania przez Wykonawcę będą potwierdzone za zgodność kserokopie kompletnych dzienników zajęć, dokumentacja fotograficzna oraz sprawozdanie </w:delText>
        </w:r>
        <w:r w:rsidRPr="008416E6" w:rsidDel="004C4F13">
          <w:rPr>
            <w:bCs/>
          </w:rPr>
          <w:br/>
          <w:delText>z realizacji zadania złożone wraz z raportem za czerwiec 2021 r.</w:delText>
        </w:r>
      </w:del>
    </w:p>
    <w:p w14:paraId="39203799" w14:textId="77777777" w:rsidR="00361B44" w:rsidRPr="008416E6" w:rsidRDefault="00D53487">
      <w:pPr>
        <w:autoSpaceDE w:val="0"/>
        <w:autoSpaceDN w:val="0"/>
        <w:spacing w:line="312" w:lineRule="auto"/>
        <w:ind w:left="360"/>
        <w:rPr>
          <w:del w:id="14893" w:author="Robert Pasternak" w:date="2021-05-12T13:51:00Z"/>
          <w:bCs/>
        </w:rPr>
        <w:pPrChange w:id="14894" w:author="Robert Pasternak" w:date="2021-05-13T11:34:00Z">
          <w:pPr>
            <w:numPr>
              <w:ilvl w:val="1"/>
              <w:numId w:val="44"/>
            </w:numPr>
            <w:tabs>
              <w:tab w:val="num" w:pos="360"/>
            </w:tabs>
            <w:autoSpaceDE w:val="0"/>
            <w:autoSpaceDN w:val="0"/>
            <w:spacing w:line="360" w:lineRule="auto"/>
            <w:ind w:left="360" w:hanging="360"/>
          </w:pPr>
        </w:pPrChange>
      </w:pPr>
      <w:del w:id="14895" w:author="kaluz" w:date="2021-05-04T23:15:00Z">
        <w:r w:rsidRPr="008416E6" w:rsidDel="004C4F13">
          <w:rPr>
            <w:bCs/>
          </w:rPr>
          <w:delText xml:space="preserve">przeprowadzenie </w:delText>
        </w:r>
        <w:r w:rsidR="00F538B8" w:rsidRPr="008416E6" w:rsidDel="004C4F13">
          <w:rPr>
            <w:bCs/>
          </w:rPr>
          <w:delText>w I</w:delText>
        </w:r>
        <w:r w:rsidR="00E162B4" w:rsidRPr="008416E6" w:rsidDel="004C4F13">
          <w:rPr>
            <w:bCs/>
          </w:rPr>
          <w:delText>I</w:delText>
        </w:r>
        <w:r w:rsidR="00F538B8" w:rsidRPr="008416E6" w:rsidDel="004C4F13">
          <w:rPr>
            <w:bCs/>
          </w:rPr>
          <w:delText xml:space="preserve"> półroczu 2021 roku k</w:delText>
        </w:r>
        <w:r w:rsidRPr="008416E6" w:rsidDel="004C4F13">
          <w:rPr>
            <w:bCs/>
          </w:rPr>
          <w:delText xml:space="preserve">onkursu edukacyjnego z nagrodami z zakresu </w:delText>
        </w:r>
        <w:r w:rsidR="00F538B8" w:rsidRPr="008416E6" w:rsidDel="004C4F13">
          <w:rPr>
            <w:bCs/>
          </w:rPr>
          <w:delText>ograniczania powstawania odpadów w gospodarstwach domowych</w:delText>
        </w:r>
        <w:r w:rsidRPr="008416E6" w:rsidDel="004C4F13">
          <w:rPr>
            <w:bCs/>
          </w:rPr>
          <w:delText xml:space="preserve"> dla uczniów wszystkich ostrowieckich placówek oświatowych – na dwóch szczeblach</w:delText>
        </w:r>
        <w:r w:rsidR="00507E6C" w:rsidRPr="008416E6" w:rsidDel="004C4F13">
          <w:rPr>
            <w:bCs/>
          </w:rPr>
          <w:delText>,</w:delText>
        </w:r>
        <w:r w:rsidRPr="008416E6" w:rsidDel="004C4F13">
          <w:rPr>
            <w:bCs/>
          </w:rPr>
          <w:delText xml:space="preserve"> tj. szkoły podstawowe </w:delText>
        </w:r>
        <w:r w:rsidR="00F538B8" w:rsidRPr="008416E6" w:rsidDel="004C4F13">
          <w:rPr>
            <w:bCs/>
          </w:rPr>
          <w:br/>
        </w:r>
        <w:r w:rsidRPr="008416E6" w:rsidDel="004C4F13">
          <w:rPr>
            <w:bCs/>
          </w:rPr>
          <w:delText xml:space="preserve">i przedszkola (na każdym szczeblu nagrody za trzy pierwsze miejsca oraz dwanaście wyróżnień). Pula środków przeznaczona na zakup nagród na każdym szczeblu nie może być niższa niż </w:delText>
        </w:r>
        <w:r w:rsidR="00157927" w:rsidRPr="008416E6" w:rsidDel="004C4F13">
          <w:rPr>
            <w:bCs/>
          </w:rPr>
          <w:delText>3</w:delText>
        </w:r>
        <w:r w:rsidRPr="008416E6" w:rsidDel="004C4F13">
          <w:rPr>
            <w:bCs/>
          </w:rPr>
          <w:delText xml:space="preserve">000,00 zł (łącznie minimum </w:delText>
        </w:r>
        <w:r w:rsidR="00157927" w:rsidRPr="008416E6" w:rsidDel="004C4F13">
          <w:rPr>
            <w:bCs/>
          </w:rPr>
          <w:delText>6</w:delText>
        </w:r>
        <w:r w:rsidRPr="008416E6" w:rsidDel="004C4F13">
          <w:rPr>
            <w:bCs/>
          </w:rPr>
          <w:delText xml:space="preserve">000,00 zł). Forma konkursu dowolna </w:delText>
        </w:r>
        <w:r w:rsidR="00197EAE" w:rsidRPr="008416E6" w:rsidDel="004C4F13">
          <w:rPr>
            <w:bCs/>
          </w:rPr>
          <w:br/>
        </w:r>
        <w:r w:rsidRPr="008416E6" w:rsidDel="004C4F13">
          <w:rPr>
            <w:bCs/>
          </w:rPr>
          <w:delText>np. konk</w:delText>
        </w:r>
        <w:r w:rsidR="00F538B8" w:rsidRPr="008416E6" w:rsidDel="004C4F13">
          <w:rPr>
            <w:bCs/>
          </w:rPr>
          <w:delText xml:space="preserve">urs plastyczny, fotograficzny, literacki </w:delText>
        </w:r>
        <w:r w:rsidRPr="008416E6" w:rsidDel="004C4F13">
          <w:rPr>
            <w:bCs/>
          </w:rPr>
          <w:delText xml:space="preserve">itp. </w:delText>
        </w:r>
        <w:r w:rsidR="004315B8" w:rsidRPr="008416E6" w:rsidDel="004C4F13">
          <w:rPr>
            <w:bCs/>
          </w:rPr>
          <w:delText xml:space="preserve">Jednakże Wykonawca nie może powielić formy konkursu, który zostanie zrealizowany przez niego </w:delText>
        </w:r>
      </w:del>
      <w:ins w:id="14896" w:author="Robert Pasternak" w:date="2019-08-23T12:01:00Z">
        <w:del w:id="14897" w:author="kaluz" w:date="2021-05-04T23:15:00Z">
          <w:r w:rsidR="002E5F96" w:rsidRPr="008416E6" w:rsidDel="004C4F13">
            <w:rPr>
              <w:bCs/>
            </w:rPr>
            <w:br/>
          </w:r>
        </w:del>
      </w:ins>
      <w:del w:id="14898" w:author="kaluz" w:date="2021-05-04T23:15:00Z">
        <w:r w:rsidR="004315B8" w:rsidRPr="008416E6" w:rsidDel="004C4F13">
          <w:rPr>
            <w:bCs/>
          </w:rPr>
          <w:delText xml:space="preserve">w I połowie 2020 r. </w:delText>
        </w:r>
        <w:r w:rsidRPr="008416E6" w:rsidDel="004C4F13">
          <w:rPr>
            <w:bCs/>
          </w:rPr>
          <w:delText xml:space="preserve">Regulamin konkursu przed jego ogłoszeniem w placówkach powinien zostać zaakceptowany przez Zamawiającego. </w:delText>
        </w:r>
        <w:r w:rsidRPr="008416E6" w:rsidDel="004C4F13">
          <w:delText>Potwierdzeniem zrealizowania konkursu będzie sprawozdanie z p</w:delText>
        </w:r>
        <w:r w:rsidRPr="008416E6" w:rsidDel="004C4F13">
          <w:rPr>
            <w:bCs/>
          </w:rPr>
          <w:delText xml:space="preserve">rzeprowadzenia rozszerzonej edukacji ekologicznej </w:delText>
        </w:r>
      </w:del>
      <w:ins w:id="14899" w:author="Robert Pasternak" w:date="2019-08-23T12:01:00Z">
        <w:del w:id="14900" w:author="kaluz" w:date="2021-05-04T23:15:00Z">
          <w:r w:rsidR="002E5F96" w:rsidRPr="008416E6" w:rsidDel="004C4F13">
            <w:rPr>
              <w:bCs/>
            </w:rPr>
            <w:br/>
          </w:r>
        </w:del>
      </w:ins>
      <w:del w:id="14901" w:author="kaluz" w:date="2021-05-04T23:15:00Z">
        <w:r w:rsidRPr="008416E6" w:rsidDel="004C4F13">
          <w:rPr>
            <w:bCs/>
          </w:rPr>
          <w:delText>wraz z</w:delText>
        </w:r>
        <w:r w:rsidR="00EE0C11" w:rsidRPr="008416E6" w:rsidDel="004C4F13">
          <w:rPr>
            <w:bCs/>
          </w:rPr>
          <w:delText>dokumentacjąfotograficzną,</w:delText>
        </w:r>
        <w:r w:rsidRPr="008416E6" w:rsidDel="004C4F13">
          <w:rPr>
            <w:bCs/>
          </w:rPr>
          <w:delText xml:space="preserve"> regulaminem konkursu, listą uczestników konkursu, kserokopią protokołu komisji konkursowej, kserokopiami potwierdzeń odbioru nagród przez laureatów konkursu oraz  kserokopią faktury za zakup nagród. Sprawozdanie powinno zostać przedłożone razem z raportem Wykonawcy za miesiąc, w którym rozstrzygnięto konkurs i wręczono nagrody, najpóźniej jednak wraz z raportem </w:delText>
        </w:r>
      </w:del>
      <w:ins w:id="14902" w:author="Robert Pasternak" w:date="2019-08-23T12:01:00Z">
        <w:del w:id="14903" w:author="kaluz" w:date="2021-05-04T23:15:00Z">
          <w:r w:rsidR="002E5F96" w:rsidRPr="008416E6" w:rsidDel="004C4F13">
            <w:rPr>
              <w:bCs/>
            </w:rPr>
            <w:br/>
          </w:r>
        </w:del>
      </w:ins>
      <w:del w:id="14904" w:author="kaluz" w:date="2021-05-04T23:15:00Z">
        <w:r w:rsidRPr="008416E6" w:rsidDel="004C4F13">
          <w:rPr>
            <w:bCs/>
          </w:rPr>
          <w:delText xml:space="preserve">za </w:delText>
        </w:r>
        <w:r w:rsidR="0076732B" w:rsidRPr="008416E6" w:rsidDel="004C4F13">
          <w:rPr>
            <w:bCs/>
          </w:rPr>
          <w:delText>grudzień</w:delText>
        </w:r>
        <w:r w:rsidRPr="008416E6" w:rsidDel="004C4F13">
          <w:rPr>
            <w:bCs/>
          </w:rPr>
          <w:delText xml:space="preserve"> 2021 r</w:delText>
        </w:r>
        <w:r w:rsidR="00F538B8" w:rsidRPr="008416E6" w:rsidDel="004C4F13">
          <w:rPr>
            <w:bCs/>
          </w:rPr>
          <w:delText>oku</w:delText>
        </w:r>
        <w:r w:rsidRPr="008416E6" w:rsidDel="004C4F13">
          <w:rPr>
            <w:bCs/>
          </w:rPr>
          <w:delText>.</w:delText>
        </w:r>
      </w:del>
    </w:p>
    <w:p w14:paraId="2401BC21" w14:textId="77777777" w:rsidR="00361B44" w:rsidRPr="008416E6" w:rsidRDefault="00361B44">
      <w:pPr>
        <w:autoSpaceDE w:val="0"/>
        <w:autoSpaceDN w:val="0"/>
        <w:spacing w:line="312" w:lineRule="auto"/>
        <w:ind w:left="360"/>
        <w:rPr>
          <w:del w:id="14905" w:author="Robert Pasternak" w:date="2021-06-08T14:34:00Z"/>
          <w:b/>
          <w:bCs/>
          <w:lang w:eastAsia="en-US"/>
          <w:rPrChange w:id="14906" w:author="Robert Pasternak" w:date="2021-09-07T12:47:00Z">
            <w:rPr>
              <w:del w:id="14907" w:author="Robert Pasternak" w:date="2021-06-08T14:34:00Z"/>
              <w:rFonts w:ascii="Times" w:hAnsi="Times" w:cs="Arial"/>
              <w:b/>
              <w:bCs/>
              <w:lang w:eastAsia="en-US"/>
            </w:rPr>
          </w:rPrChange>
        </w:rPr>
        <w:pPrChange w:id="14908" w:author="Robert Pasternak" w:date="2021-05-13T11:34:00Z">
          <w:pPr>
            <w:tabs>
              <w:tab w:val="left" w:pos="536"/>
            </w:tabs>
            <w:autoSpaceDE w:val="0"/>
            <w:autoSpaceDN w:val="0"/>
          </w:pPr>
        </w:pPrChange>
      </w:pPr>
    </w:p>
    <w:p w14:paraId="719B05C4" w14:textId="77777777" w:rsidR="00361B44" w:rsidRPr="008416E6" w:rsidRDefault="00361B44">
      <w:pPr>
        <w:autoSpaceDE w:val="0"/>
        <w:autoSpaceDN w:val="0"/>
        <w:spacing w:line="312" w:lineRule="auto"/>
        <w:rPr>
          <w:b/>
          <w:lang w:eastAsia="en-US"/>
          <w:rPrChange w:id="14909" w:author="Robert Pasternak" w:date="2021-09-07T12:47:00Z">
            <w:rPr>
              <w:rFonts w:ascii="Times" w:hAnsi="Times" w:cs="Arial"/>
              <w:b/>
              <w:sz w:val="32"/>
              <w:szCs w:val="32"/>
              <w:lang w:eastAsia="en-US"/>
            </w:rPr>
          </w:rPrChange>
        </w:rPr>
        <w:pPrChange w:id="14910" w:author="Robert Pasternak" w:date="2021-06-08T14:34:00Z">
          <w:pPr>
            <w:autoSpaceDE w:val="0"/>
            <w:autoSpaceDN w:val="0"/>
            <w:jc w:val="center"/>
          </w:pPr>
        </w:pPrChange>
      </w:pPr>
    </w:p>
    <w:p w14:paraId="633930DA" w14:textId="77777777" w:rsidR="00E81118" w:rsidRPr="008416E6" w:rsidRDefault="00E81118">
      <w:pPr>
        <w:autoSpaceDE w:val="0"/>
        <w:autoSpaceDN w:val="0"/>
        <w:spacing w:line="312" w:lineRule="auto"/>
        <w:jc w:val="center"/>
        <w:rPr>
          <w:ins w:id="14911" w:author="Robert Pasternak" w:date="2021-07-13T07:53:00Z"/>
          <w:b/>
          <w:sz w:val="32"/>
          <w:szCs w:val="32"/>
          <w:lang w:eastAsia="en-US"/>
        </w:rPr>
        <w:pPrChange w:id="14912" w:author="Robert Pasternak" w:date="2021-05-13T11:34:00Z">
          <w:pPr>
            <w:autoSpaceDE w:val="0"/>
            <w:autoSpaceDN w:val="0"/>
            <w:jc w:val="center"/>
          </w:pPr>
        </w:pPrChange>
      </w:pPr>
    </w:p>
    <w:p w14:paraId="241416C1" w14:textId="77777777" w:rsidR="00361B44" w:rsidRPr="008416E6" w:rsidRDefault="00E11DE4">
      <w:pPr>
        <w:autoSpaceDE w:val="0"/>
        <w:autoSpaceDN w:val="0"/>
        <w:spacing w:line="312" w:lineRule="auto"/>
        <w:jc w:val="center"/>
        <w:rPr>
          <w:b/>
          <w:sz w:val="32"/>
          <w:szCs w:val="32"/>
          <w:lang w:eastAsia="en-US"/>
          <w:rPrChange w:id="14913" w:author="Robert Pasternak" w:date="2021-09-07T12:47:00Z">
            <w:rPr>
              <w:rFonts w:ascii="Times" w:hAnsi="Times" w:cs="Arial"/>
              <w:b/>
              <w:sz w:val="32"/>
              <w:szCs w:val="32"/>
              <w:lang w:eastAsia="en-US"/>
            </w:rPr>
          </w:rPrChange>
        </w:rPr>
        <w:pPrChange w:id="14914" w:author="Robert Pasternak" w:date="2021-05-13T11:34:00Z">
          <w:pPr>
            <w:autoSpaceDE w:val="0"/>
            <w:autoSpaceDN w:val="0"/>
            <w:jc w:val="center"/>
          </w:pPr>
        </w:pPrChange>
      </w:pPr>
      <w:r w:rsidRPr="008416E6">
        <w:rPr>
          <w:b/>
          <w:sz w:val="32"/>
          <w:szCs w:val="32"/>
          <w:lang w:eastAsia="en-US"/>
          <w:rPrChange w:id="14915" w:author="Robert Pasternak" w:date="2021-09-07T12:47:00Z">
            <w:rPr>
              <w:rFonts w:ascii="Times" w:hAnsi="Times" w:cs="Arial"/>
              <w:b/>
              <w:sz w:val="32"/>
              <w:szCs w:val="32"/>
              <w:lang w:eastAsia="en-US"/>
            </w:rPr>
          </w:rPrChange>
        </w:rPr>
        <w:t>Rozdział VIII</w:t>
      </w:r>
      <w:r w:rsidRPr="008416E6">
        <w:rPr>
          <w:b/>
          <w:sz w:val="32"/>
          <w:szCs w:val="32"/>
          <w:lang w:eastAsia="en-US"/>
          <w:rPrChange w:id="14916" w:author="Robert Pasternak" w:date="2021-09-07T12:47:00Z">
            <w:rPr>
              <w:rFonts w:ascii="Times" w:hAnsi="Times" w:cs="Arial"/>
              <w:b/>
              <w:sz w:val="32"/>
              <w:szCs w:val="32"/>
              <w:lang w:eastAsia="en-US"/>
            </w:rPr>
          </w:rPrChange>
        </w:rPr>
        <w:br/>
        <w:t xml:space="preserve">Inne wymagania i postanowienia </w:t>
      </w:r>
    </w:p>
    <w:p w14:paraId="31B9B1BF" w14:textId="77777777" w:rsidR="00361B44" w:rsidRPr="008416E6" w:rsidRDefault="00361B44">
      <w:pPr>
        <w:autoSpaceDE w:val="0"/>
        <w:autoSpaceDN w:val="0"/>
        <w:spacing w:line="312" w:lineRule="auto"/>
        <w:rPr>
          <w:del w:id="14917" w:author="Robert Pasternak" w:date="2021-06-08T14:34:00Z"/>
          <w:b/>
          <w:bCs/>
          <w:lang w:eastAsia="en-US"/>
        </w:rPr>
        <w:pPrChange w:id="14918" w:author="Robert Pasternak" w:date="2021-05-13T11:34:00Z">
          <w:pPr>
            <w:autoSpaceDE w:val="0"/>
            <w:autoSpaceDN w:val="0"/>
          </w:pPr>
        </w:pPrChange>
      </w:pPr>
    </w:p>
    <w:p w14:paraId="3BE4B8BD" w14:textId="77777777" w:rsidR="00361B44" w:rsidRPr="008416E6" w:rsidRDefault="00361B44">
      <w:pPr>
        <w:autoSpaceDE w:val="0"/>
        <w:autoSpaceDN w:val="0"/>
        <w:spacing w:line="312" w:lineRule="auto"/>
        <w:rPr>
          <w:b/>
          <w:bCs/>
          <w:lang w:eastAsia="en-US"/>
          <w:rPrChange w:id="14919" w:author="Robert Pasternak" w:date="2021-09-07T12:47:00Z">
            <w:rPr>
              <w:rFonts w:ascii="Times" w:hAnsi="Times" w:cs="Arial"/>
              <w:b/>
              <w:bCs/>
              <w:lang w:eastAsia="en-US"/>
            </w:rPr>
          </w:rPrChange>
        </w:rPr>
        <w:pPrChange w:id="14920" w:author="Robert Pasternak" w:date="2021-05-13T11:34:00Z">
          <w:pPr>
            <w:autoSpaceDE w:val="0"/>
            <w:autoSpaceDN w:val="0"/>
          </w:pPr>
        </w:pPrChange>
      </w:pPr>
    </w:p>
    <w:p w14:paraId="50900805" w14:textId="77777777" w:rsidR="003901C4" w:rsidRPr="0044515F" w:rsidRDefault="0086161E">
      <w:pPr>
        <w:pStyle w:val="Akapitzlist"/>
        <w:numPr>
          <w:ilvl w:val="0"/>
          <w:numId w:val="35"/>
        </w:numPr>
        <w:autoSpaceDE w:val="0"/>
        <w:autoSpaceDN w:val="0"/>
        <w:spacing w:line="312" w:lineRule="auto"/>
        <w:ind w:left="357" w:hanging="357"/>
        <w:rPr>
          <w:bCs/>
          <w:lang w:eastAsia="en-US"/>
        </w:rPr>
        <w:pPrChange w:id="14921" w:author="Robert Pasternak" w:date="2021-07-28T13:14:00Z">
          <w:pPr>
            <w:pStyle w:val="Akapitzlist"/>
            <w:numPr>
              <w:numId w:val="35"/>
            </w:numPr>
            <w:autoSpaceDE w:val="0"/>
            <w:autoSpaceDN w:val="0"/>
            <w:spacing w:line="360" w:lineRule="auto"/>
            <w:ind w:left="357" w:hanging="357"/>
          </w:pPr>
        </w:pPrChange>
      </w:pPr>
      <w:r w:rsidRPr="008416E6">
        <w:rPr>
          <w:bCs/>
          <w:lang w:eastAsia="en-US"/>
        </w:rPr>
        <w:t xml:space="preserve">Wykonawca zobowiązany jest do niezwłocznego zawiadamiania Zamawiającego </w:t>
      </w:r>
      <w:r w:rsidR="004400A8" w:rsidRPr="008416E6">
        <w:rPr>
          <w:bCs/>
          <w:lang w:eastAsia="en-US"/>
        </w:rPr>
        <w:br/>
      </w:r>
      <w:r w:rsidRPr="008416E6">
        <w:rPr>
          <w:bCs/>
          <w:lang w:eastAsia="en-US"/>
        </w:rPr>
        <w:t xml:space="preserve">o </w:t>
      </w:r>
      <w:r w:rsidR="00507E6C" w:rsidRPr="008416E6">
        <w:rPr>
          <w:bCs/>
          <w:lang w:eastAsia="en-US"/>
        </w:rPr>
        <w:t>utrudnieniach lub przeszkodach</w:t>
      </w:r>
      <w:r w:rsidRPr="008416E6">
        <w:rPr>
          <w:bCs/>
          <w:lang w:eastAsia="en-US"/>
        </w:rPr>
        <w:t xml:space="preserve"> w prawidłowym wykonaniu </w:t>
      </w:r>
      <w:r w:rsidR="00E1348C" w:rsidRPr="008416E6">
        <w:rPr>
          <w:bCs/>
          <w:lang w:eastAsia="en-US"/>
        </w:rPr>
        <w:t>P</w:t>
      </w:r>
      <w:r w:rsidRPr="008416E6">
        <w:rPr>
          <w:bCs/>
          <w:lang w:eastAsia="en-US"/>
        </w:rPr>
        <w:t xml:space="preserve">rzedmiotu zamówienia </w:t>
      </w:r>
      <w:r w:rsidR="00507E6C" w:rsidRPr="008416E6">
        <w:rPr>
          <w:bCs/>
          <w:lang w:eastAsia="en-US"/>
        </w:rPr>
        <w:br/>
      </w:r>
      <w:r w:rsidRPr="008416E6">
        <w:rPr>
          <w:bCs/>
          <w:lang w:eastAsia="en-US"/>
        </w:rPr>
        <w:t>w przypadku ich zajścia</w:t>
      </w:r>
      <w:ins w:id="14922" w:author="kaluz" w:date="2021-05-04T23:16:00Z">
        <w:r w:rsidR="00EC6A85" w:rsidRPr="008416E6">
          <w:rPr>
            <w:bCs/>
            <w:lang w:eastAsia="en-US"/>
          </w:rPr>
          <w:t xml:space="preserve"> z wykorzystaniem udostępnionej przez Zamawiającego aplikacji mobilnej lub za pomocą poczty elektronicznej na adres koordynatora </w:t>
        </w:r>
        <w:del w:id="14923" w:author="Robert Pasternak" w:date="2021-07-13T07:54:00Z">
          <w:r w:rsidR="00EC6A85" w:rsidRPr="008416E6" w:rsidDel="00E81118">
            <w:rPr>
              <w:bCs/>
              <w:lang w:eastAsia="en-US"/>
            </w:rPr>
            <w:delText>u</w:delText>
          </w:r>
        </w:del>
      </w:ins>
      <w:ins w:id="14924" w:author="Robert Pasternak" w:date="2021-07-13T07:54:00Z">
        <w:r w:rsidR="00E81118" w:rsidRPr="008416E6">
          <w:rPr>
            <w:bCs/>
            <w:lang w:eastAsia="en-US"/>
          </w:rPr>
          <w:t>U</w:t>
        </w:r>
      </w:ins>
      <w:ins w:id="14925" w:author="kaluz" w:date="2021-05-04T23:16:00Z">
        <w:r w:rsidR="00EC6A85" w:rsidRPr="008416E6">
          <w:rPr>
            <w:bCs/>
            <w:lang w:eastAsia="en-US"/>
          </w:rPr>
          <w:t>mowy</w:t>
        </w:r>
      </w:ins>
      <w:r w:rsidRPr="008416E6">
        <w:rPr>
          <w:bCs/>
          <w:lang w:eastAsia="en-US"/>
        </w:rPr>
        <w:t>.</w:t>
      </w:r>
    </w:p>
    <w:p w14:paraId="40908E18" w14:textId="4409D72D" w:rsidR="00361B44" w:rsidRPr="008416E6" w:rsidRDefault="0086161E">
      <w:pPr>
        <w:pStyle w:val="Akapitzlist"/>
        <w:numPr>
          <w:ilvl w:val="0"/>
          <w:numId w:val="35"/>
        </w:numPr>
        <w:autoSpaceDE w:val="0"/>
        <w:autoSpaceDN w:val="0"/>
        <w:spacing w:line="312" w:lineRule="auto"/>
        <w:ind w:left="357" w:hanging="357"/>
        <w:rPr>
          <w:bCs/>
          <w:lang w:eastAsia="en-US"/>
        </w:rPr>
        <w:pPrChange w:id="14926" w:author="Robert Pasternak" w:date="2021-06-07T18:21:00Z">
          <w:pPr>
            <w:pStyle w:val="Akapitzlist"/>
            <w:numPr>
              <w:numId w:val="35"/>
            </w:numPr>
            <w:autoSpaceDE w:val="0"/>
            <w:autoSpaceDN w:val="0"/>
            <w:spacing w:line="360" w:lineRule="auto"/>
            <w:ind w:left="357" w:hanging="357"/>
          </w:pPr>
        </w:pPrChange>
      </w:pPr>
      <w:r w:rsidRPr="008416E6">
        <w:rPr>
          <w:bCs/>
          <w:lang w:eastAsia="en-US"/>
        </w:rPr>
        <w:t>Wykonawca zobowiązuje się do przekazyw</w:t>
      </w:r>
      <w:r w:rsidR="00E1348C" w:rsidRPr="008416E6">
        <w:rPr>
          <w:bCs/>
          <w:lang w:eastAsia="en-US"/>
        </w:rPr>
        <w:t>ania</w:t>
      </w:r>
      <w:r w:rsidRPr="008416E6">
        <w:rPr>
          <w:bCs/>
          <w:lang w:eastAsia="en-US"/>
        </w:rPr>
        <w:t xml:space="preserve"> informacji dotyczących realizacji </w:t>
      </w:r>
      <w:r w:rsidR="00E1348C" w:rsidRPr="008416E6">
        <w:rPr>
          <w:bCs/>
          <w:lang w:eastAsia="en-US"/>
        </w:rPr>
        <w:lastRenderedPageBreak/>
        <w:t>P</w:t>
      </w:r>
      <w:r w:rsidRPr="008416E6">
        <w:rPr>
          <w:bCs/>
          <w:lang w:eastAsia="en-US"/>
        </w:rPr>
        <w:t xml:space="preserve">rzedmiotu </w:t>
      </w:r>
      <w:r w:rsidR="00E1348C" w:rsidRPr="008416E6">
        <w:rPr>
          <w:bCs/>
          <w:lang w:eastAsia="en-US"/>
        </w:rPr>
        <w:t>zamówienia</w:t>
      </w:r>
      <w:r w:rsidRPr="008416E6">
        <w:rPr>
          <w:bCs/>
          <w:lang w:eastAsia="en-US"/>
        </w:rPr>
        <w:t xml:space="preserve"> na każde żądanie Zamawiającego, </w:t>
      </w:r>
      <w:ins w:id="14927" w:author="kaluz" w:date="2021-09-07T06:02:00Z">
        <w:r w:rsidR="005F5199" w:rsidRPr="008416E6">
          <w:t>w terminie wskazanym przez Zamawiającego jednak nie krótszym niż 2 dni robocze od dnia otrzymania zapytania opatrzonego  klauzulą  „Pilne”  oraz  w  terminie wskazanym przez Zamawiającego, jednak nie krótszym niż  5  dni  roboczych  od  dnia otrzymania pozostałych zapytań</w:t>
        </w:r>
      </w:ins>
      <w:del w:id="14928" w:author="kaluz" w:date="2021-09-07T06:02:00Z">
        <w:r w:rsidRPr="008416E6" w:rsidDel="005F5199">
          <w:rPr>
            <w:bCs/>
            <w:lang w:eastAsia="en-US"/>
          </w:rPr>
          <w:delText xml:space="preserve">nie później niż </w:delText>
        </w:r>
        <w:r w:rsidR="00E1348C" w:rsidRPr="008416E6" w:rsidDel="005F5199">
          <w:rPr>
            <w:bCs/>
            <w:lang w:eastAsia="en-US"/>
          </w:rPr>
          <w:br/>
        </w:r>
        <w:r w:rsidRPr="008416E6" w:rsidDel="005F5199">
          <w:rPr>
            <w:bCs/>
            <w:lang w:eastAsia="en-US"/>
          </w:rPr>
          <w:delText xml:space="preserve">w terminie 2 dni </w:delText>
        </w:r>
        <w:r w:rsidR="00F538B8" w:rsidRPr="008416E6" w:rsidDel="005F5199">
          <w:rPr>
            <w:bCs/>
            <w:lang w:eastAsia="en-US"/>
          </w:rPr>
          <w:delText xml:space="preserve">roboczych </w:delText>
        </w:r>
        <w:r w:rsidRPr="008416E6" w:rsidDel="005F5199">
          <w:rPr>
            <w:bCs/>
            <w:lang w:eastAsia="en-US"/>
          </w:rPr>
          <w:delText xml:space="preserve">od dnia otrzymania zapytania opatrzonego klauzulą „Pilne” oraz nie później niż w terminie 5 dni </w:delText>
        </w:r>
        <w:r w:rsidR="00F538B8" w:rsidRPr="008416E6" w:rsidDel="005F5199">
          <w:rPr>
            <w:bCs/>
            <w:lang w:eastAsia="en-US"/>
          </w:rPr>
          <w:delText xml:space="preserve">roboczych </w:delText>
        </w:r>
        <w:r w:rsidRPr="008416E6" w:rsidDel="005F5199">
          <w:rPr>
            <w:bCs/>
            <w:lang w:eastAsia="en-US"/>
          </w:rPr>
          <w:delText>od daty otrzymania pozostałych zapytań</w:delText>
        </w:r>
      </w:del>
      <w:r w:rsidRPr="008416E6">
        <w:rPr>
          <w:bCs/>
          <w:lang w:eastAsia="en-US"/>
        </w:rPr>
        <w:t>.</w:t>
      </w:r>
      <w:ins w:id="14929" w:author="Robert Pasternak" w:date="2021-09-07T12:37:00Z">
        <w:r w:rsidR="00942B8E" w:rsidRPr="008416E6">
          <w:rPr>
            <w:bCs/>
            <w:lang w:eastAsia="en-US"/>
          </w:rPr>
          <w:br/>
        </w:r>
      </w:ins>
      <w:r w:rsidR="00D4221C" w:rsidRPr="008416E6">
        <w:rPr>
          <w:bCs/>
          <w:lang w:eastAsia="en-US"/>
        </w:rPr>
        <w:t xml:space="preserve"> W przypadku zaistnienia obiektywnych okoliczności uniemożliwiających </w:t>
      </w:r>
      <w:r w:rsidR="00A3311E" w:rsidRPr="008416E6">
        <w:rPr>
          <w:bCs/>
          <w:lang w:eastAsia="en-US"/>
        </w:rPr>
        <w:t>przekazanie przez Wykonawcę informacji w określonych terminach, poinformuje on Zamawiającego</w:t>
      </w:r>
      <w:ins w:id="14930" w:author="Robert Pasternak" w:date="2021-09-07T12:37:00Z">
        <w:r w:rsidR="00942B8E" w:rsidRPr="008416E6">
          <w:rPr>
            <w:bCs/>
            <w:lang w:eastAsia="en-US"/>
          </w:rPr>
          <w:br/>
        </w:r>
      </w:ins>
      <w:r w:rsidR="00A3311E" w:rsidRPr="008416E6">
        <w:rPr>
          <w:bCs/>
          <w:lang w:eastAsia="en-US"/>
        </w:rPr>
        <w:t xml:space="preserve"> </w:t>
      </w:r>
      <w:del w:id="14931" w:author="kaluz" w:date="2021-09-07T06:03:00Z">
        <w:r w:rsidR="00A3311E" w:rsidRPr="008416E6" w:rsidDel="005F5199">
          <w:rPr>
            <w:bCs/>
            <w:lang w:eastAsia="en-US"/>
          </w:rPr>
          <w:br/>
        </w:r>
      </w:del>
      <w:r w:rsidR="00A3311E" w:rsidRPr="008416E6">
        <w:rPr>
          <w:bCs/>
          <w:lang w:eastAsia="en-US"/>
        </w:rPr>
        <w:t xml:space="preserve">o każdym takim przypadku, drogą elektroniczną na adres </w:t>
      </w:r>
      <w:del w:id="14932" w:author="kaluz" w:date="2021-05-04T23:17:00Z">
        <w:r w:rsidR="00A3311E" w:rsidRPr="008416E6" w:rsidDel="00EC6A85">
          <w:rPr>
            <w:bCs/>
            <w:lang w:eastAsia="en-US"/>
          </w:rPr>
          <w:delText xml:space="preserve">wskazany w §14 </w:delText>
        </w:r>
        <w:r w:rsidR="00507E6C" w:rsidRPr="008416E6" w:rsidDel="00EC6A85">
          <w:rPr>
            <w:bCs/>
            <w:lang w:eastAsia="en-US"/>
          </w:rPr>
          <w:delText>ust</w:delText>
        </w:r>
        <w:r w:rsidR="00A3311E" w:rsidRPr="008416E6" w:rsidDel="00EC6A85">
          <w:rPr>
            <w:bCs/>
            <w:lang w:eastAsia="en-US"/>
          </w:rPr>
          <w:delText>. 3 ppkt. 1</w:delText>
        </w:r>
      </w:del>
      <w:ins w:id="14933" w:author="kaluz" w:date="2021-05-04T23:17:00Z">
        <w:r w:rsidR="00EC6A85" w:rsidRPr="008416E6">
          <w:rPr>
            <w:bCs/>
            <w:lang w:eastAsia="en-US"/>
          </w:rPr>
          <w:t xml:space="preserve">koordynatora </w:t>
        </w:r>
        <w:del w:id="14934" w:author="Robert Pasternak" w:date="2021-07-13T07:54:00Z">
          <w:r w:rsidR="00EC6A85" w:rsidRPr="008416E6" w:rsidDel="00E81118">
            <w:rPr>
              <w:bCs/>
              <w:lang w:eastAsia="en-US"/>
            </w:rPr>
            <w:delText>u</w:delText>
          </w:r>
        </w:del>
      </w:ins>
      <w:ins w:id="14935" w:author="Robert Pasternak" w:date="2021-07-13T07:54:00Z">
        <w:r w:rsidR="00E81118" w:rsidRPr="008416E6">
          <w:rPr>
            <w:bCs/>
            <w:lang w:eastAsia="en-US"/>
          </w:rPr>
          <w:t>U</w:t>
        </w:r>
      </w:ins>
      <w:ins w:id="14936" w:author="kaluz" w:date="2021-05-04T23:17:00Z">
        <w:r w:rsidR="00EC6A85" w:rsidRPr="008416E6">
          <w:rPr>
            <w:bCs/>
            <w:lang w:eastAsia="en-US"/>
          </w:rPr>
          <w:t>mowy</w:t>
        </w:r>
      </w:ins>
      <w:del w:id="14937" w:author="kaluz" w:date="2021-05-04T23:17:00Z">
        <w:r w:rsidR="00507E6C" w:rsidRPr="008416E6" w:rsidDel="00EC6A85">
          <w:rPr>
            <w:bCs/>
            <w:lang w:eastAsia="en-US"/>
          </w:rPr>
          <w:delText>U</w:delText>
        </w:r>
        <w:r w:rsidR="00A3311E" w:rsidRPr="008416E6" w:rsidDel="00EC6A85">
          <w:rPr>
            <w:bCs/>
            <w:lang w:eastAsia="en-US"/>
          </w:rPr>
          <w:delText>mowy</w:delText>
        </w:r>
      </w:del>
      <w:r w:rsidR="00A3311E" w:rsidRPr="008416E6">
        <w:rPr>
          <w:bCs/>
          <w:lang w:eastAsia="en-US"/>
        </w:rPr>
        <w:t xml:space="preserve">, wraz </w:t>
      </w:r>
      <w:ins w:id="14938" w:author="Robert Pasternak" w:date="2021-09-07T12:37:00Z">
        <w:r w:rsidR="00942B8E" w:rsidRPr="008416E6">
          <w:rPr>
            <w:bCs/>
            <w:lang w:eastAsia="en-US"/>
          </w:rPr>
          <w:br/>
        </w:r>
      </w:ins>
      <w:r w:rsidR="00A3311E" w:rsidRPr="008416E6">
        <w:rPr>
          <w:bCs/>
          <w:lang w:eastAsia="en-US"/>
        </w:rPr>
        <w:t xml:space="preserve">z wyjaśnieniem dlaczego Wykonawca nie może udzielić informacji </w:t>
      </w:r>
      <w:del w:id="14939" w:author="kaluz" w:date="2021-05-04T23:18:00Z">
        <w:r w:rsidR="00A3311E" w:rsidRPr="008416E6" w:rsidDel="00EC6A85">
          <w:rPr>
            <w:bCs/>
            <w:lang w:eastAsia="en-US"/>
          </w:rPr>
          <w:br/>
        </w:r>
      </w:del>
      <w:r w:rsidR="00A3311E" w:rsidRPr="008416E6">
        <w:rPr>
          <w:bCs/>
          <w:lang w:eastAsia="en-US"/>
        </w:rPr>
        <w:t xml:space="preserve">w wyznaczonym terminie. </w:t>
      </w:r>
    </w:p>
    <w:p w14:paraId="04A8063D" w14:textId="77777777" w:rsidR="00361B44" w:rsidRPr="008416E6" w:rsidRDefault="0086161E">
      <w:pPr>
        <w:pStyle w:val="Akapitzlist"/>
        <w:numPr>
          <w:ilvl w:val="0"/>
          <w:numId w:val="35"/>
        </w:numPr>
        <w:autoSpaceDE w:val="0"/>
        <w:autoSpaceDN w:val="0"/>
        <w:spacing w:line="312" w:lineRule="auto"/>
        <w:ind w:left="357" w:hanging="357"/>
        <w:rPr>
          <w:bCs/>
          <w:lang w:eastAsia="en-US"/>
        </w:rPr>
        <w:pPrChange w:id="14940" w:author="Robert Pasternak" w:date="2021-05-13T11:34:00Z">
          <w:pPr>
            <w:pStyle w:val="Akapitzlist"/>
            <w:numPr>
              <w:numId w:val="35"/>
            </w:numPr>
            <w:autoSpaceDE w:val="0"/>
            <w:autoSpaceDN w:val="0"/>
            <w:spacing w:line="360" w:lineRule="auto"/>
            <w:ind w:left="357" w:hanging="357"/>
          </w:pPr>
        </w:pPrChange>
      </w:pPr>
      <w:r w:rsidRPr="008416E6">
        <w:rPr>
          <w:bCs/>
          <w:lang w:eastAsia="en-US"/>
        </w:rPr>
        <w:t xml:space="preserve">Wykonawca wyznaczy Koordynatora, z którym Zamawiający będzie mógł się kontaktować bezpośrednio w dni robocze od poniedziałku do piątku w godzinach od 7:30 do 15:30. Koordynator odpowiadał będzie za nadzorowanie ze strony Wykonawcy wykonywania </w:t>
      </w:r>
      <w:r w:rsidR="00A3311E" w:rsidRPr="008416E6">
        <w:rPr>
          <w:bCs/>
          <w:lang w:eastAsia="en-US"/>
        </w:rPr>
        <w:t>P</w:t>
      </w:r>
      <w:r w:rsidRPr="008416E6">
        <w:rPr>
          <w:bCs/>
          <w:lang w:eastAsia="en-US"/>
        </w:rPr>
        <w:t>rzedmiotu zamówienia.</w:t>
      </w:r>
      <w:ins w:id="14941" w:author="kaluz" w:date="2021-05-04T23:20:00Z">
        <w:r w:rsidR="00EC6A85" w:rsidRPr="008416E6">
          <w:rPr>
            <w:bCs/>
            <w:lang w:eastAsia="en-US"/>
          </w:rPr>
          <w:t xml:space="preserve"> Dodatkowo Wykonawca wyznaczy co najmniej </w:t>
        </w:r>
        <w:del w:id="14942" w:author="Robert Pasternak" w:date="2021-05-12T13:52:00Z">
          <w:r w:rsidR="00EC6A85" w:rsidRPr="008416E6" w:rsidDel="00CE5ADD">
            <w:rPr>
              <w:bCs/>
              <w:lang w:eastAsia="en-US"/>
            </w:rPr>
            <w:delText>dwóch</w:delText>
          </w:r>
        </w:del>
      </w:ins>
      <w:ins w:id="14943" w:author="Robert Pasternak" w:date="2021-05-12T13:52:00Z">
        <w:r w:rsidR="00CE5ADD" w:rsidRPr="008416E6">
          <w:rPr>
            <w:bCs/>
            <w:lang w:eastAsia="en-US"/>
          </w:rPr>
          <w:t>trzech</w:t>
        </w:r>
      </w:ins>
      <w:ins w:id="14944" w:author="kaluz" w:date="2021-05-04T23:20:00Z">
        <w:r w:rsidR="00EC6A85" w:rsidRPr="008416E6">
          <w:rPr>
            <w:bCs/>
            <w:lang w:eastAsia="en-US"/>
          </w:rPr>
          <w:t xml:space="preserve"> pracowników upowa</w:t>
        </w:r>
      </w:ins>
      <w:ins w:id="14945" w:author="kaluz" w:date="2021-05-04T23:21:00Z">
        <w:r w:rsidR="00EC6A85" w:rsidRPr="008416E6">
          <w:rPr>
            <w:bCs/>
            <w:lang w:eastAsia="en-US"/>
          </w:rPr>
          <w:t xml:space="preserve">żnionych do kontaktów z Zamawiającym i uczestnictwa </w:t>
        </w:r>
      </w:ins>
      <w:ins w:id="14946" w:author="Piotr Szumlak" w:date="2021-07-09T11:23:00Z">
        <w:r w:rsidR="00417DDC" w:rsidRPr="008416E6">
          <w:rPr>
            <w:bCs/>
            <w:lang w:eastAsia="en-US"/>
          </w:rPr>
          <w:br/>
        </w:r>
      </w:ins>
      <w:ins w:id="14947" w:author="kaluz" w:date="2021-05-04T23:21:00Z">
        <w:r w:rsidR="00EC6A85" w:rsidRPr="008416E6">
          <w:rPr>
            <w:bCs/>
            <w:lang w:eastAsia="en-US"/>
          </w:rPr>
          <w:t xml:space="preserve">w kontroli realizacji </w:t>
        </w:r>
      </w:ins>
      <w:ins w:id="14948" w:author="kaluz" w:date="2021-05-04T23:22:00Z">
        <w:r w:rsidR="00EC6A85" w:rsidRPr="008416E6">
          <w:rPr>
            <w:bCs/>
            <w:lang w:eastAsia="en-US"/>
          </w:rPr>
          <w:t xml:space="preserve">Przedmiotu zamówienia w szczególności do podpisywania </w:t>
        </w:r>
        <w:del w:id="14949" w:author="Robert Pasternak" w:date="2021-07-13T07:55:00Z">
          <w:r w:rsidR="00EC6A85" w:rsidRPr="008416E6" w:rsidDel="00E81118">
            <w:rPr>
              <w:bCs/>
              <w:lang w:eastAsia="en-US"/>
            </w:rPr>
            <w:delText>dokumentów pokontrolnych</w:delText>
          </w:r>
        </w:del>
      </w:ins>
      <w:ins w:id="14950" w:author="Robert Pasternak" w:date="2021-07-13T07:55:00Z">
        <w:r w:rsidR="00E81118" w:rsidRPr="008416E6">
          <w:rPr>
            <w:bCs/>
            <w:lang w:eastAsia="en-US"/>
          </w:rPr>
          <w:t>w imieniu Wykonawcy protokołów kontroli</w:t>
        </w:r>
      </w:ins>
      <w:ins w:id="14951" w:author="kaluz" w:date="2021-05-04T23:22:00Z">
        <w:r w:rsidR="00EC6A85" w:rsidRPr="008416E6">
          <w:rPr>
            <w:bCs/>
            <w:lang w:eastAsia="en-US"/>
          </w:rPr>
          <w:t>. Zamawiaj</w:t>
        </w:r>
      </w:ins>
      <w:ins w:id="14952" w:author="kaluz" w:date="2021-05-04T23:23:00Z">
        <w:r w:rsidR="00EC6A85" w:rsidRPr="008416E6">
          <w:rPr>
            <w:bCs/>
            <w:lang w:eastAsia="en-US"/>
          </w:rPr>
          <w:t xml:space="preserve">ący wymaga, aby co najmniej jeden upoważniony pracownik stale przebywał w </w:t>
        </w:r>
      </w:ins>
      <w:ins w:id="14953" w:author="kaluz" w:date="2021-05-04T23:24:00Z">
        <w:r w:rsidR="00EC6A85" w:rsidRPr="008416E6">
          <w:rPr>
            <w:bCs/>
            <w:lang w:eastAsia="en-US"/>
          </w:rPr>
          <w:t>biurze</w:t>
        </w:r>
      </w:ins>
      <w:ins w:id="14954" w:author="Piotr Szumlak" w:date="2021-07-09T11:23:00Z">
        <w:r w:rsidR="00417DDC" w:rsidRPr="008416E6">
          <w:rPr>
            <w:bCs/>
            <w:lang w:eastAsia="en-US"/>
          </w:rPr>
          <w:t xml:space="preserve"> </w:t>
        </w:r>
      </w:ins>
      <w:ins w:id="14955" w:author="kaluz" w:date="2021-05-04T23:24:00Z">
        <w:r w:rsidR="00EC6A85" w:rsidRPr="008416E6">
          <w:rPr>
            <w:bCs/>
            <w:lang w:eastAsia="en-US"/>
          </w:rPr>
          <w:t>Wykonawcy na terenie Gminy Ostrowiec Świętokrzyski</w:t>
        </w:r>
      </w:ins>
      <w:ins w:id="14956" w:author="Robert Pasternak" w:date="2021-07-13T07:56:00Z">
        <w:r w:rsidR="00E81118" w:rsidRPr="008416E6">
          <w:rPr>
            <w:rStyle w:val="Odwoanieprzypisudolnego"/>
            <w:bCs/>
            <w:lang w:eastAsia="en-US"/>
          </w:rPr>
          <w:footnoteReference w:id="12"/>
        </w:r>
      </w:ins>
      <w:ins w:id="14960" w:author="kaluz" w:date="2021-05-04T23:24:00Z">
        <w:r w:rsidR="00EC6A85" w:rsidRPr="008416E6">
          <w:rPr>
            <w:bCs/>
            <w:lang w:eastAsia="en-US"/>
          </w:rPr>
          <w:t>.</w:t>
        </w:r>
      </w:ins>
    </w:p>
    <w:p w14:paraId="3D040BA1" w14:textId="5478137F" w:rsidR="0079163C" w:rsidRPr="0044515F" w:rsidRDefault="0086161E">
      <w:pPr>
        <w:pStyle w:val="Akapitzlist"/>
        <w:numPr>
          <w:ilvl w:val="0"/>
          <w:numId w:val="35"/>
        </w:numPr>
        <w:autoSpaceDE w:val="0"/>
        <w:autoSpaceDN w:val="0"/>
        <w:spacing w:line="312" w:lineRule="auto"/>
        <w:ind w:left="357" w:hanging="357"/>
        <w:rPr>
          <w:bCs/>
          <w:lang w:eastAsia="en-US"/>
        </w:rPr>
        <w:pPrChange w:id="14961" w:author="Robert Pasternak" w:date="2021-07-13T07:58:00Z">
          <w:pPr>
            <w:pStyle w:val="Akapitzlist"/>
            <w:numPr>
              <w:numId w:val="35"/>
            </w:numPr>
            <w:autoSpaceDE w:val="0"/>
            <w:autoSpaceDN w:val="0"/>
            <w:spacing w:line="360" w:lineRule="auto"/>
            <w:ind w:left="357" w:hanging="357"/>
          </w:pPr>
        </w:pPrChange>
      </w:pPr>
      <w:r w:rsidRPr="008416E6">
        <w:rPr>
          <w:bCs/>
          <w:lang w:eastAsia="en-US"/>
        </w:rPr>
        <w:t>Wykonawca zapewni kontakt telefoniczny</w:t>
      </w:r>
      <w:r w:rsidR="0046396D" w:rsidRPr="008416E6">
        <w:rPr>
          <w:bCs/>
          <w:lang w:eastAsia="en-US"/>
        </w:rPr>
        <w:t>,</w:t>
      </w:r>
      <w:r w:rsidRPr="008416E6">
        <w:rPr>
          <w:bCs/>
          <w:lang w:eastAsia="en-US"/>
        </w:rPr>
        <w:t xml:space="preserve"> co najmniej w godzinach </w:t>
      </w:r>
      <w:ins w:id="14962" w:author="kaluz" w:date="2021-09-07T06:04:00Z">
        <w:r w:rsidR="005F5199" w:rsidRPr="008416E6">
          <w:rPr>
            <w:bCs/>
            <w:lang w:eastAsia="en-US"/>
          </w:rPr>
          <w:t>6</w:t>
        </w:r>
      </w:ins>
      <w:del w:id="14963" w:author="kaluz" w:date="2021-09-07T06:04:00Z">
        <w:r w:rsidRPr="008416E6" w:rsidDel="005F5199">
          <w:rPr>
            <w:bCs/>
            <w:lang w:eastAsia="en-US"/>
          </w:rPr>
          <w:delText>7</w:delText>
        </w:r>
      </w:del>
      <w:r w:rsidRPr="008416E6">
        <w:rPr>
          <w:bCs/>
          <w:lang w:eastAsia="en-US"/>
        </w:rPr>
        <w:t>:</w:t>
      </w:r>
      <w:ins w:id="14964" w:author="kaluz" w:date="2021-09-07T06:04:00Z">
        <w:r w:rsidR="005F5199" w:rsidRPr="008416E6">
          <w:rPr>
            <w:bCs/>
            <w:lang w:eastAsia="en-US"/>
          </w:rPr>
          <w:t>0</w:t>
        </w:r>
      </w:ins>
      <w:del w:id="14965" w:author="kaluz" w:date="2021-09-07T06:04:00Z">
        <w:r w:rsidRPr="008416E6" w:rsidDel="005F5199">
          <w:rPr>
            <w:bCs/>
            <w:lang w:eastAsia="en-US"/>
          </w:rPr>
          <w:delText>3</w:delText>
        </w:r>
      </w:del>
      <w:r w:rsidRPr="008416E6">
        <w:rPr>
          <w:bCs/>
          <w:lang w:eastAsia="en-US"/>
        </w:rPr>
        <w:t xml:space="preserve">0 – </w:t>
      </w:r>
      <w:del w:id="14966" w:author="kaluz" w:date="2021-09-07T06:04:00Z">
        <w:r w:rsidRPr="008416E6" w:rsidDel="005F5199">
          <w:rPr>
            <w:bCs/>
            <w:lang w:eastAsia="en-US"/>
          </w:rPr>
          <w:delText>15</w:delText>
        </w:r>
      </w:del>
      <w:ins w:id="14967" w:author="kaluz" w:date="2021-09-07T06:04:00Z">
        <w:r w:rsidR="005F5199" w:rsidRPr="008416E6">
          <w:rPr>
            <w:bCs/>
            <w:lang w:eastAsia="en-US"/>
          </w:rPr>
          <w:t>19</w:t>
        </w:r>
      </w:ins>
      <w:r w:rsidRPr="008416E6">
        <w:rPr>
          <w:bCs/>
          <w:lang w:eastAsia="en-US"/>
        </w:rPr>
        <w:t>:</w:t>
      </w:r>
      <w:ins w:id="14968" w:author="kaluz" w:date="2021-09-07T06:04:00Z">
        <w:r w:rsidR="005F5199" w:rsidRPr="008416E6">
          <w:rPr>
            <w:bCs/>
            <w:lang w:eastAsia="en-US"/>
          </w:rPr>
          <w:t>0</w:t>
        </w:r>
      </w:ins>
      <w:del w:id="14969" w:author="kaluz" w:date="2021-09-07T06:04:00Z">
        <w:r w:rsidRPr="008416E6" w:rsidDel="005F5199">
          <w:rPr>
            <w:bCs/>
            <w:lang w:eastAsia="en-US"/>
          </w:rPr>
          <w:delText>3</w:delText>
        </w:r>
      </w:del>
      <w:r w:rsidRPr="008416E6">
        <w:rPr>
          <w:bCs/>
          <w:lang w:eastAsia="en-US"/>
        </w:rPr>
        <w:t xml:space="preserve">0 </w:t>
      </w:r>
      <w:r w:rsidR="004400A8" w:rsidRPr="008416E6">
        <w:rPr>
          <w:bCs/>
          <w:lang w:eastAsia="en-US"/>
        </w:rPr>
        <w:br/>
      </w:r>
      <w:r w:rsidRPr="008416E6">
        <w:rPr>
          <w:bCs/>
          <w:lang w:eastAsia="en-US"/>
        </w:rPr>
        <w:t>w dni robocze</w:t>
      </w:r>
      <w:r w:rsidR="00507E6C" w:rsidRPr="008416E6">
        <w:rPr>
          <w:bCs/>
          <w:lang w:eastAsia="en-US"/>
        </w:rPr>
        <w:t>,</w:t>
      </w:r>
      <w:r w:rsidRPr="008416E6">
        <w:rPr>
          <w:bCs/>
          <w:lang w:eastAsia="en-US"/>
        </w:rPr>
        <w:t xml:space="preserve"> celem przyjmowania zgłoszeń i interwencji od Zamawiającego.</w:t>
      </w:r>
    </w:p>
    <w:p w14:paraId="5F3F058A" w14:textId="77777777" w:rsidR="00361B44" w:rsidRPr="008416E6" w:rsidRDefault="00E11DE4">
      <w:pPr>
        <w:pStyle w:val="Akapitzlist"/>
        <w:numPr>
          <w:ilvl w:val="0"/>
          <w:numId w:val="35"/>
        </w:numPr>
        <w:autoSpaceDE w:val="0"/>
        <w:autoSpaceDN w:val="0"/>
        <w:spacing w:line="312" w:lineRule="auto"/>
        <w:ind w:left="357" w:hanging="357"/>
        <w:rPr>
          <w:bCs/>
          <w:lang w:eastAsia="en-US"/>
        </w:rPr>
        <w:pPrChange w:id="14970" w:author="Robert Pasternak" w:date="2021-05-13T11:34:00Z">
          <w:pPr>
            <w:pStyle w:val="Akapitzlist"/>
            <w:numPr>
              <w:numId w:val="35"/>
            </w:numPr>
            <w:autoSpaceDE w:val="0"/>
            <w:autoSpaceDN w:val="0"/>
            <w:spacing w:line="360" w:lineRule="auto"/>
            <w:ind w:left="357" w:hanging="357"/>
          </w:pPr>
        </w:pPrChange>
      </w:pPr>
      <w:r w:rsidRPr="008416E6">
        <w:rPr>
          <w:lang w:eastAsia="en-US"/>
          <w:rPrChange w:id="14971" w:author="Robert Pasternak" w:date="2021-09-07T12:47:00Z">
            <w:rPr>
              <w:rFonts w:ascii="Times" w:hAnsi="Times" w:cs="Arial"/>
              <w:lang w:eastAsia="en-US"/>
            </w:rPr>
          </w:rPrChange>
        </w:rPr>
        <w:t xml:space="preserve">Na Wykonawcy Przedmiotu zamówienia ciążą obowiązki wynikające wprost z przepisów ustawy z dnia 13 września 1996 r. o utrzymaniu czystości i porządku w gminach, </w:t>
      </w:r>
      <w:r w:rsidRPr="008416E6">
        <w:rPr>
          <w:lang w:eastAsia="en-US"/>
          <w:rPrChange w:id="14972" w:author="Robert Pasternak" w:date="2021-09-07T12:47:00Z">
            <w:rPr>
              <w:rFonts w:ascii="Times" w:hAnsi="Times" w:cs="Arial"/>
              <w:lang w:eastAsia="en-US"/>
            </w:rPr>
          </w:rPrChange>
        </w:rPr>
        <w:br/>
        <w:t xml:space="preserve">w szczególności Wykonawca zobowiązany jest do spełnienia wymagań określonych </w:t>
      </w:r>
      <w:r w:rsidRPr="008416E6">
        <w:rPr>
          <w:lang w:eastAsia="en-US"/>
          <w:rPrChange w:id="14973" w:author="Robert Pasternak" w:date="2021-09-07T12:47:00Z">
            <w:rPr>
              <w:rFonts w:ascii="Times" w:hAnsi="Times" w:cs="Arial"/>
              <w:lang w:eastAsia="en-US"/>
            </w:rPr>
          </w:rPrChange>
        </w:rPr>
        <w:br/>
        <w:t>w art. 9d ww. ustawy.</w:t>
      </w:r>
    </w:p>
    <w:p w14:paraId="0FC4681C" w14:textId="77777777" w:rsidR="00361B44" w:rsidRPr="008416E6" w:rsidRDefault="00E11DE4">
      <w:pPr>
        <w:pStyle w:val="Akapitzlist"/>
        <w:numPr>
          <w:ilvl w:val="0"/>
          <w:numId w:val="35"/>
        </w:numPr>
        <w:autoSpaceDE w:val="0"/>
        <w:autoSpaceDN w:val="0"/>
        <w:spacing w:line="312" w:lineRule="auto"/>
        <w:ind w:left="357" w:hanging="357"/>
        <w:rPr>
          <w:bCs/>
          <w:lang w:eastAsia="en-US"/>
        </w:rPr>
        <w:pPrChange w:id="14974" w:author="Robert Pasternak" w:date="2021-06-08T14:46:00Z">
          <w:pPr>
            <w:pStyle w:val="Akapitzlist"/>
            <w:numPr>
              <w:numId w:val="35"/>
            </w:numPr>
            <w:autoSpaceDE w:val="0"/>
            <w:autoSpaceDN w:val="0"/>
            <w:spacing w:line="360" w:lineRule="auto"/>
            <w:ind w:left="357" w:hanging="357"/>
          </w:pPr>
        </w:pPrChange>
      </w:pPr>
      <w:r w:rsidRPr="008416E6">
        <w:rPr>
          <w:lang w:eastAsia="en-US"/>
          <w:rPrChange w:id="14975" w:author="Robert Pasternak" w:date="2021-09-07T12:47:00Z">
            <w:rPr>
              <w:rFonts w:ascii="Times" w:hAnsi="Times" w:cs="Arial"/>
              <w:lang w:eastAsia="en-US"/>
            </w:rPr>
          </w:rPrChange>
        </w:rPr>
        <w:t xml:space="preserve">Wykonawca ponosi odpowiedzialność za zniszczenie lub uszkodzenie pojemników </w:t>
      </w:r>
      <w:r w:rsidRPr="008416E6">
        <w:rPr>
          <w:lang w:eastAsia="en-US"/>
          <w:rPrChange w:id="14976" w:author="Robert Pasternak" w:date="2021-09-07T12:47:00Z">
            <w:rPr>
              <w:rFonts w:ascii="Times" w:hAnsi="Times" w:cs="Arial"/>
              <w:lang w:eastAsia="en-US"/>
            </w:rPr>
          </w:rPrChange>
        </w:rPr>
        <w:br/>
        <w:t>do gromadzenia odpadów</w:t>
      </w:r>
      <w:ins w:id="14977" w:author="Robert Pasternak" w:date="2021-07-02T09:55:00Z">
        <w:r w:rsidR="00483D08" w:rsidRPr="008416E6">
          <w:rPr>
            <w:lang w:eastAsia="en-US"/>
          </w:rPr>
          <w:t xml:space="preserve">, będących w posiadaniu </w:t>
        </w:r>
      </w:ins>
      <w:del w:id="14978" w:author="Robert Pasternak" w:date="2021-07-02T09:55:00Z">
        <w:r w:rsidRPr="008416E6">
          <w:rPr>
            <w:lang w:eastAsia="en-US"/>
            <w:rPrChange w:id="14979" w:author="Robert Pasternak" w:date="2021-09-07T12:47:00Z">
              <w:rPr>
                <w:rFonts w:ascii="Times" w:hAnsi="Times" w:cs="Arial"/>
                <w:lang w:eastAsia="en-US"/>
              </w:rPr>
            </w:rPrChange>
          </w:rPr>
          <w:delText xml:space="preserve"> należących do </w:delText>
        </w:r>
      </w:del>
      <w:r w:rsidRPr="008416E6">
        <w:rPr>
          <w:lang w:eastAsia="en-US"/>
          <w:rPrChange w:id="14980" w:author="Robert Pasternak" w:date="2021-09-07T12:47:00Z">
            <w:rPr>
              <w:rFonts w:ascii="Times" w:hAnsi="Times" w:cs="Arial"/>
              <w:lang w:eastAsia="en-US"/>
            </w:rPr>
          </w:rPrChange>
        </w:rPr>
        <w:t>właścicieli nieruchomości, powstałe</w:t>
      </w:r>
      <w:ins w:id="14981" w:author="Robert Pasternak" w:date="2021-07-02T09:55:00Z">
        <w:r w:rsidR="00483D08" w:rsidRPr="008416E6">
          <w:rPr>
            <w:lang w:eastAsia="en-US"/>
          </w:rPr>
          <w:br/>
        </w:r>
      </w:ins>
      <w:r w:rsidRPr="008416E6">
        <w:rPr>
          <w:lang w:eastAsia="en-US"/>
          <w:rPrChange w:id="14982" w:author="Robert Pasternak" w:date="2021-09-07T12:47:00Z">
            <w:rPr>
              <w:rFonts w:ascii="Times" w:hAnsi="Times" w:cs="Arial"/>
              <w:lang w:eastAsia="en-US"/>
            </w:rPr>
          </w:rPrChange>
        </w:rPr>
        <w:t xml:space="preserve">w związku </w:t>
      </w:r>
      <w:del w:id="14983" w:author="Robert Pasternak" w:date="2021-07-02T09:56:00Z">
        <w:r w:rsidRPr="008416E6">
          <w:rPr>
            <w:lang w:eastAsia="en-US"/>
            <w:rPrChange w:id="14984" w:author="Robert Pasternak" w:date="2021-09-07T12:47:00Z">
              <w:rPr>
                <w:rFonts w:ascii="Times" w:hAnsi="Times" w:cs="Arial"/>
                <w:lang w:eastAsia="en-US"/>
              </w:rPr>
            </w:rPrChange>
          </w:rPr>
          <w:br/>
        </w:r>
      </w:del>
      <w:r w:rsidRPr="008416E6">
        <w:rPr>
          <w:lang w:eastAsia="en-US"/>
          <w:rPrChange w:id="14985" w:author="Robert Pasternak" w:date="2021-09-07T12:47:00Z">
            <w:rPr>
              <w:rFonts w:ascii="Times" w:hAnsi="Times" w:cs="Arial"/>
              <w:lang w:eastAsia="en-US"/>
            </w:rPr>
          </w:rPrChange>
        </w:rPr>
        <w:t xml:space="preserve">z realizacją przez Wykonawcę Przedmiotu zamówienia, na zasadach określonych </w:t>
      </w:r>
      <w:del w:id="14986" w:author="Robert Pasternak" w:date="2021-07-02T09:56:00Z">
        <w:r w:rsidRPr="008416E6">
          <w:rPr>
            <w:lang w:eastAsia="en-US"/>
            <w:rPrChange w:id="14987" w:author="Robert Pasternak" w:date="2021-09-07T12:47:00Z">
              <w:rPr>
                <w:rFonts w:ascii="Times" w:hAnsi="Times" w:cs="Arial"/>
                <w:lang w:eastAsia="en-US"/>
              </w:rPr>
            </w:rPrChange>
          </w:rPr>
          <w:br/>
        </w:r>
      </w:del>
      <w:r w:rsidRPr="008416E6">
        <w:rPr>
          <w:lang w:eastAsia="en-US"/>
          <w:rPrChange w:id="14988" w:author="Robert Pasternak" w:date="2021-09-07T12:47:00Z">
            <w:rPr>
              <w:rFonts w:ascii="Times" w:hAnsi="Times" w:cs="Arial"/>
              <w:lang w:eastAsia="en-US"/>
            </w:rPr>
          </w:rPrChange>
        </w:rPr>
        <w:t>w Kodeksie cywilnym.</w:t>
      </w:r>
    </w:p>
    <w:p w14:paraId="7CDAC000" w14:textId="77777777" w:rsidR="003901C4" w:rsidRPr="0044515F" w:rsidRDefault="0086161E">
      <w:pPr>
        <w:pStyle w:val="Akapitzlist"/>
        <w:numPr>
          <w:ilvl w:val="0"/>
          <w:numId w:val="35"/>
        </w:numPr>
        <w:autoSpaceDE w:val="0"/>
        <w:autoSpaceDN w:val="0"/>
        <w:spacing w:line="312" w:lineRule="auto"/>
        <w:ind w:left="357" w:hanging="357"/>
        <w:rPr>
          <w:bCs/>
          <w:lang w:eastAsia="en-US"/>
        </w:rPr>
        <w:pPrChange w:id="14989" w:author="Robert Pasternak" w:date="2021-07-28T13:15:00Z">
          <w:pPr>
            <w:pStyle w:val="Akapitzlist"/>
            <w:numPr>
              <w:numId w:val="35"/>
            </w:numPr>
            <w:autoSpaceDE w:val="0"/>
            <w:autoSpaceDN w:val="0"/>
            <w:spacing w:line="360" w:lineRule="auto"/>
            <w:ind w:left="357" w:hanging="357"/>
          </w:pPr>
        </w:pPrChange>
      </w:pPr>
      <w:r w:rsidRPr="008416E6">
        <w:rPr>
          <w:bCs/>
          <w:lang w:eastAsia="en-US"/>
        </w:rPr>
        <w:t xml:space="preserve">Wykonawca jest zobowiązany do zdobycia </w:t>
      </w:r>
      <w:r w:rsidR="00256E19" w:rsidRPr="008416E6">
        <w:rPr>
          <w:bCs/>
          <w:lang w:eastAsia="en-US"/>
        </w:rPr>
        <w:t xml:space="preserve">we własnym zakresie i na własny koszt </w:t>
      </w:r>
      <w:r w:rsidRPr="008416E6">
        <w:rPr>
          <w:bCs/>
          <w:lang w:eastAsia="en-US"/>
        </w:rPr>
        <w:t>wszelkich informacji niezbędnych do</w:t>
      </w:r>
      <w:ins w:id="14990" w:author="Piotr Szumlak" w:date="2021-07-09T11:28:00Z">
        <w:r w:rsidR="00417DDC" w:rsidRPr="008416E6">
          <w:rPr>
            <w:bCs/>
            <w:lang w:eastAsia="en-US"/>
          </w:rPr>
          <w:t xml:space="preserve"> </w:t>
        </w:r>
      </w:ins>
      <w:r w:rsidRPr="008416E6">
        <w:rPr>
          <w:bCs/>
          <w:lang w:eastAsia="en-US"/>
        </w:rPr>
        <w:t>prawidłowego przygotowania oferty oraz sprawdzenia i zweryfikowania materiałów</w:t>
      </w:r>
      <w:ins w:id="14991" w:author="Piotr Szumlak" w:date="2021-07-09T11:28:00Z">
        <w:r w:rsidR="00417DDC" w:rsidRPr="008416E6">
          <w:rPr>
            <w:bCs/>
            <w:lang w:eastAsia="en-US"/>
          </w:rPr>
          <w:t xml:space="preserve"> </w:t>
        </w:r>
      </w:ins>
      <w:r w:rsidRPr="008416E6">
        <w:rPr>
          <w:bCs/>
          <w:lang w:eastAsia="en-US"/>
        </w:rPr>
        <w:t>przetargowych</w:t>
      </w:r>
      <w:r w:rsidR="007D4F15" w:rsidRPr="008416E6">
        <w:rPr>
          <w:bCs/>
          <w:lang w:eastAsia="en-US"/>
        </w:rPr>
        <w:t>,</w:t>
      </w:r>
      <w:ins w:id="14992" w:author="Piotr Szumlak" w:date="2021-07-09T11:28:00Z">
        <w:r w:rsidR="00417DDC" w:rsidRPr="008416E6">
          <w:rPr>
            <w:bCs/>
            <w:lang w:eastAsia="en-US"/>
          </w:rPr>
          <w:t xml:space="preserve"> </w:t>
        </w:r>
      </w:ins>
      <w:r w:rsidR="007D4F15" w:rsidRPr="008416E6">
        <w:rPr>
          <w:bCs/>
          <w:lang w:eastAsia="en-US"/>
        </w:rPr>
        <w:t>a także</w:t>
      </w:r>
      <w:r w:rsidRPr="008416E6">
        <w:rPr>
          <w:bCs/>
          <w:lang w:eastAsia="en-US"/>
        </w:rPr>
        <w:t xml:space="preserve"> do niezwłocznego poinformowania Zamawiającego o ewentualnych</w:t>
      </w:r>
      <w:ins w:id="14993" w:author="Piotr Szumlak" w:date="2021-07-09T11:28:00Z">
        <w:r w:rsidR="00417DDC" w:rsidRPr="008416E6">
          <w:rPr>
            <w:bCs/>
            <w:lang w:eastAsia="en-US"/>
          </w:rPr>
          <w:t xml:space="preserve"> </w:t>
        </w:r>
      </w:ins>
      <w:r w:rsidRPr="008416E6">
        <w:rPr>
          <w:bCs/>
          <w:lang w:eastAsia="en-US"/>
        </w:rPr>
        <w:t>błędach lub przeoczeniach. Zamawiający nie będzie uwzględniał żadnych roszczeń</w:t>
      </w:r>
      <w:ins w:id="14994" w:author="Piotr Szumlak" w:date="2021-07-09T11:28:00Z">
        <w:r w:rsidR="00417DDC" w:rsidRPr="008416E6">
          <w:rPr>
            <w:bCs/>
            <w:lang w:eastAsia="en-US"/>
          </w:rPr>
          <w:t xml:space="preserve"> </w:t>
        </w:r>
      </w:ins>
      <w:del w:id="14995" w:author="Robert Pasternak" w:date="2021-07-02T09:56:00Z">
        <w:r w:rsidRPr="008416E6" w:rsidDel="00483D08">
          <w:rPr>
            <w:bCs/>
            <w:lang w:eastAsia="en-US"/>
          </w:rPr>
          <w:delText xml:space="preserve">i </w:delText>
        </w:r>
      </w:del>
      <w:ins w:id="14996" w:author="Robert Pasternak" w:date="2021-07-02T09:56:00Z">
        <w:r w:rsidR="00483D08" w:rsidRPr="008416E6">
          <w:rPr>
            <w:bCs/>
            <w:lang w:eastAsia="en-US"/>
          </w:rPr>
          <w:t>lub</w:t>
        </w:r>
      </w:ins>
      <w:ins w:id="14997" w:author="Piotr Szumlak" w:date="2021-07-09T11:28:00Z">
        <w:r w:rsidR="00417DDC" w:rsidRPr="008416E6">
          <w:rPr>
            <w:bCs/>
            <w:lang w:eastAsia="en-US"/>
          </w:rPr>
          <w:t xml:space="preserve"> </w:t>
        </w:r>
      </w:ins>
      <w:r w:rsidRPr="008416E6">
        <w:rPr>
          <w:bCs/>
          <w:lang w:eastAsia="en-US"/>
        </w:rPr>
        <w:t>uwag z tytułu błędów lub ewentualnych nieścisłości S</w:t>
      </w:r>
      <w:del w:id="14998" w:author="kaluz" w:date="2021-05-04T23:25:00Z">
        <w:r w:rsidRPr="008416E6" w:rsidDel="00EC6A85">
          <w:rPr>
            <w:bCs/>
            <w:lang w:eastAsia="en-US"/>
          </w:rPr>
          <w:delText>I</w:delText>
        </w:r>
      </w:del>
      <w:r w:rsidRPr="008416E6">
        <w:rPr>
          <w:bCs/>
          <w:lang w:eastAsia="en-US"/>
        </w:rPr>
        <w:t>WZ po upływie terminu na</w:t>
      </w:r>
      <w:ins w:id="14999" w:author="Piotr Szumlak" w:date="2021-07-09T11:28:00Z">
        <w:r w:rsidR="00417DDC" w:rsidRPr="008416E6">
          <w:rPr>
            <w:bCs/>
            <w:lang w:eastAsia="en-US"/>
          </w:rPr>
          <w:t xml:space="preserve"> </w:t>
        </w:r>
      </w:ins>
      <w:r w:rsidRPr="008416E6">
        <w:rPr>
          <w:bCs/>
          <w:lang w:eastAsia="en-US"/>
        </w:rPr>
        <w:t xml:space="preserve">wniesienie odwołania. </w:t>
      </w:r>
    </w:p>
    <w:p w14:paraId="6F04CB4A" w14:textId="77777777" w:rsidR="00361B44" w:rsidRPr="008416E6" w:rsidRDefault="003868E3">
      <w:pPr>
        <w:pStyle w:val="Akapitzlist"/>
        <w:numPr>
          <w:ilvl w:val="0"/>
          <w:numId w:val="35"/>
        </w:numPr>
        <w:autoSpaceDE w:val="0"/>
        <w:autoSpaceDN w:val="0"/>
        <w:spacing w:line="312" w:lineRule="auto"/>
        <w:ind w:left="357" w:hanging="357"/>
        <w:rPr>
          <w:bCs/>
          <w:lang w:eastAsia="en-US"/>
        </w:rPr>
        <w:pPrChange w:id="15000" w:author="Robert Pasternak" w:date="2021-07-02T09:57:00Z">
          <w:pPr>
            <w:pStyle w:val="Akapitzlist"/>
            <w:numPr>
              <w:numId w:val="35"/>
            </w:numPr>
            <w:autoSpaceDE w:val="0"/>
            <w:autoSpaceDN w:val="0"/>
            <w:spacing w:line="360" w:lineRule="auto"/>
            <w:ind w:left="357" w:hanging="357"/>
          </w:pPr>
        </w:pPrChange>
      </w:pPr>
      <w:r w:rsidRPr="008416E6">
        <w:rPr>
          <w:bCs/>
          <w:lang w:eastAsia="en-US"/>
        </w:rPr>
        <w:t xml:space="preserve">Nie uwzględnienie przez Wykonawcę jakichkolwiek usług i obowiązków Wykonawcy, niedoszacowanie, pominięcie lub brak rozpoznania zakresu jakiejkolwiek części </w:t>
      </w:r>
      <w:r w:rsidRPr="008416E6">
        <w:rPr>
          <w:bCs/>
          <w:lang w:eastAsia="en-US"/>
        </w:rPr>
        <w:lastRenderedPageBreak/>
        <w:t xml:space="preserve">Przedmiotu zamówienia na etapie przygotowywania oferty nie może stanowić podstawy roszczeń w stosunku do Zamawiającego zarówno w trakcie realizacji Przedmiotu zamówienia, jak też po jego wykonaniu. </w:t>
      </w:r>
    </w:p>
    <w:p w14:paraId="25F7C980" w14:textId="77777777" w:rsidR="00361B44" w:rsidRPr="008416E6" w:rsidRDefault="00DA7966">
      <w:pPr>
        <w:pStyle w:val="Akapitzlist"/>
        <w:numPr>
          <w:ilvl w:val="0"/>
          <w:numId w:val="35"/>
        </w:numPr>
        <w:autoSpaceDE w:val="0"/>
        <w:autoSpaceDN w:val="0"/>
        <w:spacing w:line="312" w:lineRule="auto"/>
        <w:ind w:left="357" w:hanging="357"/>
        <w:rPr>
          <w:ins w:id="15001" w:author="Robert Pasternak" w:date="2021-05-12T13:53:00Z"/>
          <w:bCs/>
          <w:strike/>
          <w:lang w:eastAsia="en-US"/>
          <w:rPrChange w:id="15002" w:author="Robert Pasternak" w:date="2021-09-07T12:47:00Z">
            <w:rPr>
              <w:ins w:id="15003" w:author="Robert Pasternak" w:date="2021-05-12T13:53:00Z"/>
            </w:rPr>
          </w:rPrChange>
        </w:rPr>
        <w:pPrChange w:id="15004" w:author="Robert Pasternak" w:date="2021-05-13T11:34:00Z">
          <w:pPr>
            <w:pStyle w:val="Akapitzlist"/>
            <w:numPr>
              <w:numId w:val="35"/>
            </w:numPr>
            <w:autoSpaceDE w:val="0"/>
            <w:autoSpaceDN w:val="0"/>
            <w:spacing w:line="360" w:lineRule="auto"/>
            <w:ind w:left="357" w:hanging="357"/>
          </w:pPr>
        </w:pPrChange>
      </w:pPr>
      <w:r w:rsidRPr="008416E6">
        <w:rPr>
          <w:bCs/>
          <w:lang w:eastAsia="en-US"/>
        </w:rPr>
        <w:t xml:space="preserve">Wykonawca przygotowując ofertę powinien uwzględnić prognozowany wzrost </w:t>
      </w:r>
      <w:r w:rsidR="00E1348C" w:rsidRPr="008416E6">
        <w:rPr>
          <w:bCs/>
          <w:lang w:eastAsia="en-US"/>
        </w:rPr>
        <w:br/>
      </w:r>
      <w:del w:id="15005" w:author="kaluz" w:date="2021-05-04T23:26:00Z">
        <w:r w:rsidR="00D807DB" w:rsidRPr="008416E6" w:rsidDel="00D24692">
          <w:rPr>
            <w:bCs/>
            <w:lang w:eastAsia="en-US"/>
          </w:rPr>
          <w:delText>w</w:delText>
        </w:r>
        <w:r w:rsidRPr="008416E6" w:rsidDel="00D24692">
          <w:rPr>
            <w:bCs/>
            <w:lang w:eastAsia="en-US"/>
          </w:rPr>
          <w:delText xml:space="preserve"> 2020 roku </w:delText>
        </w:r>
      </w:del>
      <w:r w:rsidRPr="008416E6">
        <w:rPr>
          <w:bCs/>
          <w:lang w:eastAsia="en-US"/>
        </w:rPr>
        <w:t>minimalnego wynagrodzenia za pracę</w:t>
      </w:r>
      <w:r w:rsidR="00D807DB" w:rsidRPr="008416E6">
        <w:rPr>
          <w:bCs/>
          <w:lang w:eastAsia="en-US"/>
        </w:rPr>
        <w:t xml:space="preserve"> zgodnie z </w:t>
      </w:r>
      <w:r w:rsidR="00D807DB" w:rsidRPr="008416E6">
        <w:t>us</w:t>
      </w:r>
      <w:r w:rsidR="00E1348C" w:rsidRPr="008416E6">
        <w:t xml:space="preserve">tawą z 10 października 2002 r. </w:t>
      </w:r>
      <w:ins w:id="15006" w:author="kaluz" w:date="2021-05-04T23:26:00Z">
        <w:r w:rsidR="00D24692" w:rsidRPr="008416E6">
          <w:br/>
        </w:r>
      </w:ins>
      <w:r w:rsidR="00D807DB" w:rsidRPr="008416E6">
        <w:t>o minimalnym wynagrodzeniu za pracę</w:t>
      </w:r>
      <w:ins w:id="15007" w:author="Robert Pasternak" w:date="2021-06-08T14:36:00Z">
        <w:r w:rsidR="008771F6" w:rsidRPr="008416E6">
          <w:t>.</w:t>
        </w:r>
      </w:ins>
      <w:del w:id="15008" w:author="Robert Pasternak" w:date="2021-06-08T14:36:00Z">
        <w:r w:rsidR="00D807DB" w:rsidRPr="008416E6" w:rsidDel="008771F6">
          <w:delText xml:space="preserve"> (Dz.U. z 2018 r. poz. 2177)</w:delText>
        </w:r>
      </w:del>
    </w:p>
    <w:p w14:paraId="2DF9F178" w14:textId="77777777" w:rsidR="00361B44" w:rsidRPr="008416E6" w:rsidRDefault="00E11DE4">
      <w:pPr>
        <w:pStyle w:val="Akapitzlist"/>
        <w:numPr>
          <w:ilvl w:val="0"/>
          <w:numId w:val="35"/>
        </w:numPr>
        <w:autoSpaceDE w:val="0"/>
        <w:autoSpaceDN w:val="0"/>
        <w:spacing w:line="312" w:lineRule="auto"/>
        <w:ind w:left="357" w:hanging="357"/>
        <w:rPr>
          <w:del w:id="15009" w:author="Robert Pasternak" w:date="2021-05-12T13:53:00Z"/>
          <w:bCs/>
          <w:strike/>
          <w:lang w:eastAsia="en-US"/>
          <w:rPrChange w:id="15010" w:author="Robert Pasternak" w:date="2021-09-07T12:47:00Z">
            <w:rPr>
              <w:del w:id="15011" w:author="Robert Pasternak" w:date="2021-05-12T13:53:00Z"/>
              <w:bCs/>
              <w:lang w:eastAsia="en-US"/>
            </w:rPr>
          </w:rPrChange>
        </w:rPr>
        <w:pPrChange w:id="15012" w:author="Robert Pasternak" w:date="2021-05-13T11:34:00Z">
          <w:pPr>
            <w:pStyle w:val="Akapitzlist"/>
            <w:numPr>
              <w:numId w:val="35"/>
            </w:numPr>
            <w:autoSpaceDE w:val="0"/>
            <w:autoSpaceDN w:val="0"/>
            <w:spacing w:line="360" w:lineRule="auto"/>
            <w:ind w:left="357" w:hanging="357"/>
          </w:pPr>
        </w:pPrChange>
      </w:pPr>
      <w:del w:id="15013" w:author="Robert Pasternak" w:date="2021-05-12T13:53:00Z">
        <w:r w:rsidRPr="008416E6">
          <w:rPr>
            <w:strike/>
            <w:rPrChange w:id="15014" w:author="Robert Pasternak" w:date="2021-09-07T12:47:00Z">
              <w:rPr/>
            </w:rPrChange>
          </w:rPr>
          <w:delText>oraz wzrost opłat środowiskowych za składowanie odpadów komunalnych zgodnie z rozporządzeniem Rady Ministrów z dnia 22 grudnia 2017 roku w sprawie jednostkowych stawek opłat za korzystanie ze środowiska (Dz.U. 2017 r. poz 2490).</w:delText>
        </w:r>
      </w:del>
    </w:p>
    <w:p w14:paraId="68B14462" w14:textId="77777777" w:rsidR="00361B44" w:rsidRPr="008416E6" w:rsidDel="00942B8E" w:rsidRDefault="00191FA3">
      <w:pPr>
        <w:pStyle w:val="Akapitzlist"/>
        <w:numPr>
          <w:ilvl w:val="0"/>
          <w:numId w:val="35"/>
        </w:numPr>
        <w:autoSpaceDE w:val="0"/>
        <w:autoSpaceDN w:val="0"/>
        <w:spacing w:line="312" w:lineRule="auto"/>
        <w:ind w:left="357" w:hanging="357"/>
        <w:rPr>
          <w:del w:id="15015" w:author="kaluz" w:date="2021-09-07T06:05:00Z"/>
          <w:bCs/>
          <w:lang w:eastAsia="en-US"/>
        </w:rPr>
        <w:pPrChange w:id="15016" w:author="kaluz" w:date="2021-09-07T06:05:00Z">
          <w:pPr>
            <w:pStyle w:val="Akapitzlist"/>
            <w:numPr>
              <w:numId w:val="35"/>
            </w:numPr>
            <w:autoSpaceDE w:val="0"/>
            <w:autoSpaceDN w:val="0"/>
            <w:spacing w:line="360" w:lineRule="auto"/>
            <w:ind w:left="357" w:hanging="357"/>
          </w:pPr>
        </w:pPrChange>
      </w:pPr>
      <w:r w:rsidRPr="008416E6">
        <w:rPr>
          <w:bCs/>
          <w:lang w:eastAsia="en-US"/>
        </w:rPr>
        <w:t xml:space="preserve">Zamawiający upoważniony jest do dokonywania kontroli sposobu wykonywania przez Wykonawcę </w:t>
      </w:r>
      <w:del w:id="15017" w:author="Robert Pasternak" w:date="2021-07-14T14:47:00Z">
        <w:r w:rsidRPr="008416E6" w:rsidDel="00037FB9">
          <w:rPr>
            <w:bCs/>
            <w:lang w:eastAsia="en-US"/>
          </w:rPr>
          <w:delText xml:space="preserve">lub Podwykonawcę </w:delText>
        </w:r>
      </w:del>
      <w:r w:rsidR="00E1348C" w:rsidRPr="008416E6">
        <w:rPr>
          <w:bCs/>
          <w:lang w:eastAsia="en-US"/>
        </w:rPr>
        <w:t>P</w:t>
      </w:r>
      <w:r w:rsidRPr="008416E6">
        <w:rPr>
          <w:bCs/>
          <w:lang w:eastAsia="en-US"/>
        </w:rPr>
        <w:t xml:space="preserve">rzedmiotu zamówienia bez konieczności uprzedniego informowania Wykonawcy </w:t>
      </w:r>
      <w:del w:id="15018" w:author="Robert Pasternak" w:date="2021-07-14T14:47:00Z">
        <w:r w:rsidRPr="008416E6" w:rsidDel="00037FB9">
          <w:rPr>
            <w:bCs/>
            <w:lang w:eastAsia="en-US"/>
          </w:rPr>
          <w:delText xml:space="preserve">lub Podwykonawcy </w:delText>
        </w:r>
      </w:del>
      <w:r w:rsidRPr="008416E6">
        <w:rPr>
          <w:bCs/>
          <w:lang w:eastAsia="en-US"/>
        </w:rPr>
        <w:t>o zamiarze, czasie i miejscu jej przeprowadzenia.</w:t>
      </w:r>
      <w:ins w:id="15019" w:author="Robert Pasternak" w:date="2021-07-14T14:44:00Z">
        <w:r w:rsidR="00037FB9" w:rsidRPr="008416E6">
          <w:rPr>
            <w:bCs/>
            <w:lang w:eastAsia="en-US"/>
          </w:rPr>
          <w:t xml:space="preserve"> W ramach </w:t>
        </w:r>
      </w:ins>
      <w:ins w:id="15020" w:author="Robert Pasternak" w:date="2021-07-14T14:45:00Z">
        <w:r w:rsidR="00037FB9" w:rsidRPr="008416E6">
          <w:rPr>
            <w:bCs/>
            <w:lang w:eastAsia="en-US"/>
          </w:rPr>
          <w:t xml:space="preserve">upoważnienia do kontroli sposobu wykonywania przez Wykonawcę </w:t>
        </w:r>
      </w:ins>
      <w:ins w:id="15021" w:author="Robert Pasternak" w:date="2021-07-14T14:46:00Z">
        <w:r w:rsidR="00037FB9" w:rsidRPr="008416E6">
          <w:rPr>
            <w:bCs/>
            <w:lang w:eastAsia="en-US"/>
          </w:rPr>
          <w:t xml:space="preserve">Przedmiotu zamówienia, Zamawiający jest upoważniony do dokonywania kontroli bazy transportowo- magazynowej </w:t>
        </w:r>
      </w:ins>
      <w:ins w:id="15022" w:author="Robert Pasternak" w:date="2021-07-14T14:47:00Z">
        <w:r w:rsidR="00037FB9" w:rsidRPr="008416E6">
          <w:rPr>
            <w:bCs/>
            <w:lang w:eastAsia="en-US"/>
          </w:rPr>
          <w:t>Wykonawcy, w szczególności w zakresie zbierania lub magazynowania na jej terenie odpadów komunalnych.</w:t>
        </w:r>
      </w:ins>
      <w:r w:rsidRPr="008416E6">
        <w:rPr>
          <w:bCs/>
          <w:lang w:eastAsia="en-US"/>
        </w:rPr>
        <w:t xml:space="preserve"> Zamawiający zobowiązany jest do przeprowadzania kontroli w sposób nie utrudniający wykonywania przez Wykonawcę </w:t>
      </w:r>
      <w:del w:id="15023" w:author="Robert Pasternak" w:date="2021-07-14T14:48:00Z">
        <w:r w:rsidRPr="008416E6" w:rsidDel="00037FB9">
          <w:rPr>
            <w:bCs/>
            <w:lang w:eastAsia="en-US"/>
          </w:rPr>
          <w:delText xml:space="preserve">lub Podwykonawcę </w:delText>
        </w:r>
      </w:del>
      <w:r w:rsidR="00E1348C" w:rsidRPr="008416E6">
        <w:rPr>
          <w:bCs/>
          <w:lang w:eastAsia="en-US"/>
        </w:rPr>
        <w:t>P</w:t>
      </w:r>
      <w:r w:rsidRPr="008416E6">
        <w:rPr>
          <w:bCs/>
          <w:lang w:eastAsia="en-US"/>
        </w:rPr>
        <w:t>rzedmiotu zamówienia.</w:t>
      </w:r>
    </w:p>
    <w:p w14:paraId="14C19169" w14:textId="77777777" w:rsidR="00942B8E" w:rsidRPr="008416E6" w:rsidRDefault="00942B8E">
      <w:pPr>
        <w:pStyle w:val="Akapitzlist"/>
        <w:numPr>
          <w:ilvl w:val="0"/>
          <w:numId w:val="35"/>
        </w:numPr>
        <w:autoSpaceDE w:val="0"/>
        <w:autoSpaceDN w:val="0"/>
        <w:spacing w:line="312" w:lineRule="auto"/>
        <w:ind w:left="357" w:hanging="357"/>
        <w:rPr>
          <w:ins w:id="15024" w:author="Robert Pasternak" w:date="2021-09-07T12:37:00Z"/>
          <w:bCs/>
          <w:lang w:eastAsia="en-US"/>
        </w:rPr>
        <w:pPrChange w:id="15025" w:author="Robert Pasternak" w:date="2021-06-23T12:57:00Z">
          <w:pPr>
            <w:pStyle w:val="Akapitzlist"/>
            <w:numPr>
              <w:numId w:val="35"/>
            </w:numPr>
            <w:autoSpaceDE w:val="0"/>
            <w:autoSpaceDN w:val="0"/>
            <w:spacing w:line="360" w:lineRule="auto"/>
            <w:ind w:left="357" w:hanging="357"/>
          </w:pPr>
        </w:pPrChange>
      </w:pPr>
    </w:p>
    <w:p w14:paraId="739961DA" w14:textId="77777777" w:rsidR="006D00C2" w:rsidRPr="0044515F" w:rsidDel="009D5A26" w:rsidRDefault="006D00C2">
      <w:pPr>
        <w:rPr>
          <w:ins w:id="15026" w:author="Robert Pasternak" w:date="2021-07-28T13:15:00Z"/>
          <w:del w:id="15027" w:author="kaluz" w:date="2021-09-07T06:05:00Z"/>
          <w:bCs/>
          <w:lang w:eastAsia="en-US"/>
        </w:rPr>
        <w:pPrChange w:id="15028" w:author="Robert Pasternak" w:date="2024-08-05T14:38:00Z">
          <w:pPr>
            <w:pStyle w:val="Akapitzlist"/>
            <w:numPr>
              <w:numId w:val="35"/>
            </w:numPr>
            <w:autoSpaceDE w:val="0"/>
            <w:autoSpaceDN w:val="0"/>
            <w:spacing w:line="360" w:lineRule="auto"/>
            <w:ind w:left="357" w:hanging="357"/>
          </w:pPr>
        </w:pPrChange>
      </w:pPr>
    </w:p>
    <w:p w14:paraId="5E4BEADE" w14:textId="77777777" w:rsidR="006D00C2" w:rsidRPr="008416E6" w:rsidDel="009D5A26" w:rsidRDefault="006D00C2">
      <w:pPr>
        <w:rPr>
          <w:del w:id="15029" w:author="kaluz" w:date="2021-09-07T06:05:00Z"/>
          <w:lang w:eastAsia="en-US"/>
        </w:rPr>
        <w:pPrChange w:id="15030" w:author="Robert Pasternak" w:date="2024-08-05T14:38:00Z">
          <w:pPr>
            <w:pStyle w:val="Akapitzlist"/>
            <w:numPr>
              <w:numId w:val="35"/>
            </w:numPr>
            <w:autoSpaceDE w:val="0"/>
            <w:autoSpaceDN w:val="0"/>
            <w:spacing w:line="360" w:lineRule="auto"/>
            <w:ind w:left="357" w:hanging="357"/>
          </w:pPr>
        </w:pPrChange>
      </w:pPr>
    </w:p>
    <w:p w14:paraId="217E3E76" w14:textId="77777777" w:rsidR="006D00C2" w:rsidRPr="008416E6" w:rsidRDefault="006D00C2">
      <w:pPr>
        <w:rPr>
          <w:ins w:id="15031" w:author="Robert Pasternak" w:date="2021-07-28T13:16:00Z"/>
          <w:lang w:eastAsia="en-US"/>
        </w:rPr>
        <w:pPrChange w:id="15032" w:author="Robert Pasternak" w:date="2024-08-05T14:38:00Z">
          <w:pPr>
            <w:pStyle w:val="Akapitzlist"/>
            <w:numPr>
              <w:numId w:val="35"/>
            </w:numPr>
            <w:autoSpaceDE w:val="0"/>
            <w:autoSpaceDN w:val="0"/>
            <w:spacing w:line="360" w:lineRule="auto"/>
            <w:ind w:left="357" w:hanging="357"/>
          </w:pPr>
        </w:pPrChange>
      </w:pPr>
    </w:p>
    <w:p w14:paraId="032EF95B" w14:textId="77777777" w:rsidR="00361B44" w:rsidRDefault="007C442F">
      <w:pPr>
        <w:pStyle w:val="Akapitzlist"/>
        <w:numPr>
          <w:ilvl w:val="0"/>
          <w:numId w:val="35"/>
        </w:numPr>
        <w:autoSpaceDE w:val="0"/>
        <w:autoSpaceDN w:val="0"/>
        <w:spacing w:line="312" w:lineRule="auto"/>
        <w:ind w:left="357" w:hanging="357"/>
        <w:rPr>
          <w:ins w:id="15033" w:author="Robert Pasternak" w:date="2024-08-05T14:38:00Z"/>
          <w:bCs/>
          <w:lang w:eastAsia="en-US"/>
        </w:rPr>
        <w:pPrChange w:id="15034" w:author="Robert Pasternak" w:date="2021-05-13T11:34:00Z">
          <w:pPr>
            <w:pStyle w:val="Akapitzlist"/>
            <w:numPr>
              <w:numId w:val="35"/>
            </w:numPr>
            <w:autoSpaceDE w:val="0"/>
            <w:autoSpaceDN w:val="0"/>
            <w:spacing w:line="360" w:lineRule="auto"/>
            <w:ind w:left="357" w:hanging="357"/>
          </w:pPr>
        </w:pPrChange>
      </w:pPr>
      <w:r w:rsidRPr="008416E6">
        <w:rPr>
          <w:bCs/>
          <w:lang w:eastAsia="en-US"/>
        </w:rPr>
        <w:t xml:space="preserve">Po zawarciu z Wykonawcą </w:t>
      </w:r>
      <w:r w:rsidR="00AA5139" w:rsidRPr="008416E6">
        <w:rPr>
          <w:bCs/>
          <w:lang w:eastAsia="en-US"/>
        </w:rPr>
        <w:t>U</w:t>
      </w:r>
      <w:r w:rsidRPr="008416E6">
        <w:rPr>
          <w:bCs/>
          <w:lang w:eastAsia="en-US"/>
        </w:rPr>
        <w:t>mowy</w:t>
      </w:r>
      <w:ins w:id="15035" w:author="Robert Pasternak" w:date="2021-06-21T11:08:00Z">
        <w:r w:rsidR="001C08DE" w:rsidRPr="008416E6">
          <w:rPr>
            <w:bCs/>
            <w:lang w:eastAsia="en-US"/>
          </w:rPr>
          <w:t>,</w:t>
        </w:r>
      </w:ins>
      <w:del w:id="15036" w:author="Robert Pasternak" w:date="2021-06-21T11:08:00Z">
        <w:r w:rsidRPr="008416E6" w:rsidDel="001C08DE">
          <w:rPr>
            <w:bCs/>
            <w:lang w:eastAsia="en-US"/>
          </w:rPr>
          <w:delText>,</w:delText>
        </w:r>
      </w:del>
      <w:r w:rsidRPr="008416E6">
        <w:rPr>
          <w:bCs/>
          <w:lang w:eastAsia="en-US"/>
        </w:rPr>
        <w:t xml:space="preserve"> zawarta zostanie</w:t>
      </w:r>
      <w:del w:id="15037" w:author="Robert Pasternak" w:date="2021-06-21T11:08:00Z">
        <w:r w:rsidR="007D4F15" w:rsidRPr="008416E6" w:rsidDel="001C08DE">
          <w:rPr>
            <w:bCs/>
            <w:lang w:eastAsia="en-US"/>
          </w:rPr>
          <w:delText>,</w:delText>
        </w:r>
      </w:del>
      <w:r w:rsidR="007D4F15" w:rsidRPr="008416E6">
        <w:rPr>
          <w:bCs/>
          <w:lang w:eastAsia="en-US"/>
        </w:rPr>
        <w:t xml:space="preserve"> między Zamawiającym</w:t>
      </w:r>
      <w:ins w:id="15038" w:author="Robert Pasternak" w:date="2021-06-21T11:08:00Z">
        <w:r w:rsidR="001C08DE" w:rsidRPr="008416E6">
          <w:rPr>
            <w:bCs/>
            <w:lang w:eastAsia="en-US"/>
          </w:rPr>
          <w:t>,</w:t>
        </w:r>
      </w:ins>
      <w:r w:rsidR="00AA5139" w:rsidRPr="008416E6">
        <w:rPr>
          <w:bCs/>
          <w:lang w:eastAsia="en-US"/>
        </w:rPr>
        <w:br/>
      </w:r>
      <w:r w:rsidRPr="008416E6">
        <w:rPr>
          <w:bCs/>
          <w:lang w:eastAsia="en-US"/>
        </w:rPr>
        <w:t>a Wykonawcą umowa powierzenia przetwarzania danych osobowych</w:t>
      </w:r>
      <w:r w:rsidR="00A3311E" w:rsidRPr="008416E6">
        <w:rPr>
          <w:bCs/>
          <w:lang w:eastAsia="en-US"/>
        </w:rPr>
        <w:t>,</w:t>
      </w:r>
      <w:r w:rsidRPr="008416E6">
        <w:rPr>
          <w:bCs/>
          <w:lang w:eastAsia="en-US"/>
        </w:rPr>
        <w:t xml:space="preserve"> jeżeli zajdzie taka konieczność. </w:t>
      </w:r>
    </w:p>
    <w:p w14:paraId="05B076EF" w14:textId="77777777" w:rsidR="00390DD2" w:rsidRPr="008416E6" w:rsidRDefault="00390DD2">
      <w:pPr>
        <w:pStyle w:val="Akapitzlist"/>
        <w:autoSpaceDE w:val="0"/>
        <w:autoSpaceDN w:val="0"/>
        <w:spacing w:line="312" w:lineRule="auto"/>
        <w:ind w:left="357"/>
        <w:rPr>
          <w:bCs/>
          <w:lang w:eastAsia="en-US"/>
        </w:rPr>
        <w:pPrChange w:id="15039" w:author="Robert Pasternak" w:date="2024-08-05T14:38:00Z">
          <w:pPr>
            <w:pStyle w:val="Akapitzlist"/>
            <w:numPr>
              <w:numId w:val="35"/>
            </w:numPr>
            <w:autoSpaceDE w:val="0"/>
            <w:autoSpaceDN w:val="0"/>
            <w:spacing w:line="360" w:lineRule="auto"/>
            <w:ind w:left="357" w:hanging="357"/>
          </w:pPr>
        </w:pPrChange>
      </w:pPr>
    </w:p>
    <w:p w14:paraId="3C20CC49" w14:textId="77777777" w:rsidR="00361B44" w:rsidRPr="008416E6" w:rsidRDefault="00E1348C">
      <w:pPr>
        <w:pStyle w:val="Akapitzlist"/>
        <w:numPr>
          <w:ilvl w:val="0"/>
          <w:numId w:val="35"/>
        </w:numPr>
        <w:autoSpaceDE w:val="0"/>
        <w:autoSpaceDN w:val="0"/>
        <w:spacing w:line="312" w:lineRule="auto"/>
        <w:ind w:left="357" w:hanging="357"/>
        <w:rPr>
          <w:bCs/>
          <w:lang w:eastAsia="en-US"/>
        </w:rPr>
        <w:pPrChange w:id="15040" w:author="Robert Pasternak" w:date="2021-05-13T11:34:00Z">
          <w:pPr>
            <w:pStyle w:val="Akapitzlist"/>
            <w:numPr>
              <w:numId w:val="35"/>
            </w:numPr>
            <w:autoSpaceDE w:val="0"/>
            <w:autoSpaceDN w:val="0"/>
            <w:spacing w:line="360" w:lineRule="auto"/>
            <w:ind w:left="357" w:hanging="357"/>
          </w:pPr>
        </w:pPrChange>
      </w:pPr>
      <w:r w:rsidRPr="008416E6">
        <w:rPr>
          <w:bCs/>
          <w:lang w:eastAsia="en-US"/>
        </w:rPr>
        <w:t>Wszelkie kopie dokumentów przedkładanych przez Wykonawcę Zamawiającemu, dotyczące Przedmiotu zamówienia należy opatrzyć klauzul</w:t>
      </w:r>
      <w:r w:rsidR="007D4F15" w:rsidRPr="008416E6">
        <w:rPr>
          <w:bCs/>
          <w:lang w:eastAsia="en-US"/>
        </w:rPr>
        <w:t>ą</w:t>
      </w:r>
      <w:r w:rsidRPr="008416E6">
        <w:rPr>
          <w:bCs/>
          <w:lang w:eastAsia="en-US"/>
        </w:rPr>
        <w:t xml:space="preserve"> „zgodne z oryginałem” </w:t>
      </w:r>
      <w:r w:rsidRPr="008416E6">
        <w:rPr>
          <w:bCs/>
          <w:lang w:eastAsia="en-US"/>
        </w:rPr>
        <w:br/>
        <w:t>i podpisać prze</w:t>
      </w:r>
      <w:r w:rsidR="00AA5139" w:rsidRPr="008416E6">
        <w:rPr>
          <w:bCs/>
          <w:lang w:eastAsia="en-US"/>
        </w:rPr>
        <w:t>z</w:t>
      </w:r>
      <w:r w:rsidRPr="008416E6">
        <w:rPr>
          <w:bCs/>
          <w:lang w:eastAsia="en-US"/>
        </w:rPr>
        <w:t xml:space="preserve"> upoważnionego przedstawiciela Wykonawcy.</w:t>
      </w:r>
    </w:p>
    <w:p w14:paraId="5149D726" w14:textId="77777777" w:rsidR="00361B44" w:rsidRPr="008416E6" w:rsidRDefault="00E11DE4">
      <w:pPr>
        <w:pStyle w:val="Akapitzlist"/>
        <w:numPr>
          <w:ilvl w:val="0"/>
          <w:numId w:val="35"/>
        </w:numPr>
        <w:autoSpaceDE w:val="0"/>
        <w:autoSpaceDN w:val="0"/>
        <w:spacing w:line="312" w:lineRule="auto"/>
        <w:ind w:left="357" w:hanging="357"/>
        <w:rPr>
          <w:bCs/>
          <w:lang w:eastAsia="en-US"/>
        </w:rPr>
        <w:pPrChange w:id="15041" w:author="Robert Pasternak" w:date="2021-05-13T11:34:00Z">
          <w:pPr>
            <w:pStyle w:val="Akapitzlist"/>
            <w:numPr>
              <w:numId w:val="35"/>
            </w:numPr>
            <w:autoSpaceDE w:val="0"/>
            <w:autoSpaceDN w:val="0"/>
            <w:spacing w:line="360" w:lineRule="auto"/>
            <w:ind w:left="357" w:hanging="357"/>
          </w:pPr>
        </w:pPrChange>
      </w:pPr>
      <w:r w:rsidRPr="008416E6">
        <w:rPr>
          <w:rPrChange w:id="15042" w:author="Robert Pasternak" w:date="2021-09-07T12:47:00Z">
            <w:rPr>
              <w:rFonts w:ascii="Times" w:hAnsi="Times" w:cs="Arial"/>
            </w:rPr>
          </w:rPrChange>
        </w:rPr>
        <w:t xml:space="preserve">Wykonawca zobowiązany jest spełniać wymagania opisane w OPZ </w:t>
      </w:r>
      <w:r w:rsidRPr="008416E6">
        <w:rPr>
          <w:lang w:eastAsia="en-US"/>
          <w:rPrChange w:id="15043" w:author="Robert Pasternak" w:date="2021-09-07T12:47:00Z">
            <w:rPr>
              <w:rFonts w:ascii="Times" w:hAnsi="Times" w:cs="Arial"/>
              <w:lang w:eastAsia="en-US"/>
            </w:rPr>
          </w:rPrChange>
        </w:rPr>
        <w:t>przez cały okres realizacji Przedmiotu zamówienia.</w:t>
      </w:r>
    </w:p>
    <w:p w14:paraId="18CFBA5A" w14:textId="68FB204E" w:rsidR="00361B44" w:rsidRPr="008416E6" w:rsidRDefault="00E11DE4">
      <w:pPr>
        <w:pStyle w:val="Akapitzlist"/>
        <w:numPr>
          <w:ilvl w:val="0"/>
          <w:numId w:val="35"/>
        </w:numPr>
        <w:autoSpaceDE w:val="0"/>
        <w:autoSpaceDN w:val="0"/>
        <w:spacing w:line="312" w:lineRule="auto"/>
        <w:ind w:left="357" w:hanging="357"/>
        <w:rPr>
          <w:bCs/>
          <w:lang w:eastAsia="en-US"/>
        </w:rPr>
        <w:pPrChange w:id="15044" w:author="Robert Pasternak" w:date="2021-06-21T11:08:00Z">
          <w:pPr>
            <w:pStyle w:val="Akapitzlist"/>
            <w:numPr>
              <w:numId w:val="35"/>
            </w:numPr>
            <w:autoSpaceDE w:val="0"/>
            <w:autoSpaceDN w:val="0"/>
            <w:spacing w:line="360" w:lineRule="auto"/>
            <w:ind w:left="357" w:hanging="357"/>
          </w:pPr>
        </w:pPrChange>
      </w:pPr>
      <w:r w:rsidRPr="008416E6">
        <w:rPr>
          <w:lang w:eastAsia="en-US"/>
          <w:rPrChange w:id="15045" w:author="Robert Pasternak" w:date="2021-09-07T12:47:00Z">
            <w:rPr>
              <w:rFonts w:ascii="Times" w:hAnsi="Times" w:cs="Arial"/>
              <w:lang w:eastAsia="en-US"/>
            </w:rPr>
          </w:rPrChange>
        </w:rPr>
        <w:t xml:space="preserve">Zamawiający zastrzega sobie możliwość </w:t>
      </w:r>
      <w:ins w:id="15046" w:author="Robert Pasternak" w:date="2021-07-13T08:33:00Z">
        <w:r w:rsidR="0073123E" w:rsidRPr="008416E6">
          <w:rPr>
            <w:lang w:eastAsia="en-US"/>
          </w:rPr>
          <w:t xml:space="preserve">zmiany </w:t>
        </w:r>
      </w:ins>
      <w:r w:rsidRPr="008416E6">
        <w:rPr>
          <w:lang w:eastAsia="en-US"/>
          <w:rPrChange w:id="15047" w:author="Robert Pasternak" w:date="2021-09-07T12:47:00Z">
            <w:rPr>
              <w:rFonts w:ascii="Times" w:hAnsi="Times" w:cs="Arial"/>
              <w:lang w:eastAsia="en-US"/>
            </w:rPr>
          </w:rPrChange>
        </w:rPr>
        <w:t xml:space="preserve">w okresie realizacji Przedmiotu zamówienia </w:t>
      </w:r>
      <w:del w:id="15048" w:author="Robert Pasternak" w:date="2021-07-13T08:33:00Z">
        <w:r w:rsidRPr="008416E6" w:rsidDel="0073123E">
          <w:rPr>
            <w:lang w:eastAsia="en-US"/>
            <w:rPrChange w:id="15049" w:author="Robert Pasternak" w:date="2021-09-07T12:47:00Z">
              <w:rPr>
                <w:rFonts w:ascii="Times" w:hAnsi="Times" w:cs="Arial"/>
                <w:lang w:eastAsia="en-US"/>
              </w:rPr>
            </w:rPrChange>
          </w:rPr>
          <w:delText xml:space="preserve">zmiany </w:delText>
        </w:r>
      </w:del>
      <w:r w:rsidRPr="008416E6">
        <w:rPr>
          <w:lang w:eastAsia="en-US"/>
          <w:rPrChange w:id="15050" w:author="Robert Pasternak" w:date="2021-09-07T12:47:00Z">
            <w:rPr>
              <w:rFonts w:ascii="Times" w:hAnsi="Times" w:cs="Arial"/>
              <w:lang w:eastAsia="en-US"/>
            </w:rPr>
          </w:rPrChange>
        </w:rPr>
        <w:t>obowiązujących uchwał Rady Miasta Ostrowca Świętokrzyskiego dotyczących systemu gospodarowania odpadami komunalnymi.</w:t>
      </w:r>
      <w:ins w:id="15051" w:author="Robert Pasternak" w:date="2021-05-12T13:54:00Z">
        <w:r w:rsidRPr="008416E6">
          <w:rPr>
            <w:lang w:eastAsia="en-US"/>
            <w:rPrChange w:id="15052" w:author="Robert Pasternak" w:date="2021-09-07T12:47:00Z">
              <w:rPr>
                <w:rFonts w:ascii="Times" w:hAnsi="Times" w:cs="Arial"/>
                <w:lang w:eastAsia="en-US"/>
              </w:rPr>
            </w:rPrChange>
          </w:rPr>
          <w:t xml:space="preserve"> </w:t>
        </w:r>
      </w:ins>
    </w:p>
    <w:p w14:paraId="742CD799" w14:textId="77777777" w:rsidR="00361B44" w:rsidRPr="0044515F" w:rsidRDefault="00E11DE4">
      <w:pPr>
        <w:pStyle w:val="Akapitzlist"/>
        <w:numPr>
          <w:ilvl w:val="0"/>
          <w:numId w:val="35"/>
        </w:numPr>
        <w:autoSpaceDE w:val="0"/>
        <w:autoSpaceDN w:val="0"/>
        <w:spacing w:line="312" w:lineRule="auto"/>
        <w:ind w:left="357" w:hanging="357"/>
        <w:rPr>
          <w:ins w:id="15053" w:author="Robert Pasternak" w:date="2021-09-06T09:40:00Z"/>
          <w:bCs/>
          <w:lang w:eastAsia="en-US"/>
        </w:rPr>
        <w:pPrChange w:id="15054" w:author="Robert Pasternak" w:date="2021-05-13T11:34:00Z">
          <w:pPr>
            <w:pStyle w:val="Akapitzlist"/>
            <w:numPr>
              <w:numId w:val="35"/>
            </w:numPr>
            <w:autoSpaceDE w:val="0"/>
            <w:autoSpaceDN w:val="0"/>
            <w:spacing w:line="360" w:lineRule="auto"/>
            <w:ind w:left="357" w:hanging="357"/>
          </w:pPr>
        </w:pPrChange>
      </w:pPr>
      <w:r w:rsidRPr="008416E6">
        <w:rPr>
          <w:lang w:eastAsia="en-US"/>
          <w:rPrChange w:id="15055" w:author="Robert Pasternak" w:date="2021-09-07T12:47:00Z">
            <w:rPr>
              <w:rFonts w:ascii="Times" w:hAnsi="Times" w:cs="Arial"/>
              <w:lang w:eastAsia="en-US"/>
            </w:rPr>
          </w:rPrChange>
        </w:rPr>
        <w:t xml:space="preserve">Złożenie oferty na realizację Przedmiotu zamówienia jest jednoznaczne z akceptacją </w:t>
      </w:r>
      <w:r w:rsidRPr="008416E6">
        <w:rPr>
          <w:lang w:eastAsia="en-US"/>
          <w:rPrChange w:id="15056" w:author="Robert Pasternak" w:date="2021-09-07T12:47:00Z">
            <w:rPr>
              <w:rFonts w:ascii="Times" w:hAnsi="Times" w:cs="Arial"/>
              <w:lang w:eastAsia="en-US"/>
            </w:rPr>
          </w:rPrChange>
        </w:rPr>
        <w:br/>
        <w:t>i brakiem zastrzeżeń Wykonawcy w stosunku do OPZ i jego załączników.</w:t>
      </w:r>
    </w:p>
    <w:p w14:paraId="7757FEAA" w14:textId="77777777" w:rsidR="00433561" w:rsidRPr="008416E6" w:rsidRDefault="00433561">
      <w:pPr>
        <w:pStyle w:val="Akapitzlist"/>
        <w:numPr>
          <w:ilvl w:val="0"/>
          <w:numId w:val="35"/>
        </w:numPr>
        <w:autoSpaceDE w:val="0"/>
        <w:autoSpaceDN w:val="0"/>
        <w:spacing w:line="312" w:lineRule="auto"/>
        <w:ind w:left="357" w:hanging="357"/>
        <w:rPr>
          <w:ins w:id="15057" w:author="Robert Pasternak" w:date="2021-09-06T09:40:00Z"/>
          <w:bCs/>
          <w:lang w:eastAsia="en-US"/>
          <w:rPrChange w:id="15058" w:author="Robert Pasternak" w:date="2021-09-07T12:47:00Z">
            <w:rPr>
              <w:ins w:id="15059" w:author="Robert Pasternak" w:date="2021-09-06T09:40:00Z"/>
              <w:bCs/>
            </w:rPr>
          </w:rPrChange>
        </w:rPr>
        <w:pPrChange w:id="15060" w:author="Robert Pasternak" w:date="2021-09-06T09:40:00Z">
          <w:pPr>
            <w:pStyle w:val="Akapitzlist"/>
            <w:autoSpaceDE w:val="0"/>
            <w:autoSpaceDN w:val="0"/>
            <w:spacing w:line="312" w:lineRule="auto"/>
            <w:ind w:left="357"/>
          </w:pPr>
        </w:pPrChange>
      </w:pPr>
      <w:ins w:id="15061" w:author="Robert Pasternak" w:date="2021-09-06T09:40:00Z">
        <w:r w:rsidRPr="008416E6">
          <w:t xml:space="preserve">W przypadku wystąpienia awarii instalacji, w tym Instalacji Komunalnej, z którymi Wykonawca posiada zawarte umowy na przekazywanie odebranych od właścicieli nieruchomości, na których zamieszkują mieszkańcy odpadów komunalnych lub instalacje te wstrzymają przyjęcie odpadów z uwagi </w:t>
        </w:r>
        <w:r w:rsidRPr="008416E6">
          <w:rPr>
            <w:bCs/>
          </w:rPr>
          <w:t>na wyczerpanie limitów przyjęcia odpadów</w:t>
        </w:r>
        <w:r w:rsidRPr="008416E6">
          <w:t xml:space="preserve"> lub innych przyczyn i okoliczności</w:t>
        </w:r>
        <w:r w:rsidRPr="008416E6">
          <w:rPr>
            <w:bCs/>
          </w:rPr>
          <w:t>, Wykonawca zobowiązany jest:</w:t>
        </w:r>
      </w:ins>
    </w:p>
    <w:p w14:paraId="05D1CA27" w14:textId="6AA5A818" w:rsidR="00433561" w:rsidRPr="008416E6" w:rsidRDefault="00433561" w:rsidP="00433561">
      <w:pPr>
        <w:pStyle w:val="Akapitzlist"/>
        <w:numPr>
          <w:ilvl w:val="0"/>
          <w:numId w:val="73"/>
        </w:numPr>
        <w:autoSpaceDE w:val="0"/>
        <w:autoSpaceDN w:val="0"/>
        <w:spacing w:line="312" w:lineRule="auto"/>
        <w:rPr>
          <w:ins w:id="15062" w:author="kaluz" w:date="2021-09-07T06:05:00Z"/>
          <w:bCs/>
          <w:rPrChange w:id="15063" w:author="Robert Pasternak" w:date="2021-09-07T12:47:00Z">
            <w:rPr>
              <w:ins w:id="15064" w:author="kaluz" w:date="2021-09-07T06:05:00Z"/>
              <w:bCs/>
              <w:color w:val="FF0000"/>
            </w:rPr>
          </w:rPrChange>
        </w:rPr>
      </w:pPr>
      <w:ins w:id="15065" w:author="Robert Pasternak" w:date="2021-09-06T09:40:00Z">
        <w:r w:rsidRPr="008416E6">
          <w:rPr>
            <w:bCs/>
          </w:rPr>
          <w:t>niezwłocznie zawiadomić o tym fakcie Zamawiającego; do zawiadomienia Wykonawca zobowiązany jest dołączyć pisemne oświadczenie instalacji o wstrzymaniu przyjęcia odpadów, zawierające co najmniej: przyczynę wstrzymania przyjęcia odpadów, rodzaj odpadów, których wstrzymanie przyjęcia dotyczy, przewidywany termin wznowienia przyjęcia odpadów;</w:t>
        </w:r>
      </w:ins>
    </w:p>
    <w:p w14:paraId="702E94EE" w14:textId="31F9FF44" w:rsidR="009D5A26" w:rsidRPr="008416E6" w:rsidDel="004D4E38" w:rsidRDefault="009D5A26">
      <w:pPr>
        <w:pStyle w:val="Akapitzlist"/>
        <w:autoSpaceDE w:val="0"/>
        <w:autoSpaceDN w:val="0"/>
        <w:spacing w:line="312" w:lineRule="auto"/>
        <w:ind w:left="717"/>
        <w:rPr>
          <w:ins w:id="15066" w:author="Robert Pasternak" w:date="2021-09-06T09:40:00Z"/>
          <w:del w:id="15067" w:author="Grzegorz" w:date="2021-09-07T12:03:00Z"/>
          <w:bCs/>
        </w:rPr>
        <w:pPrChange w:id="15068" w:author="kaluz" w:date="2021-09-07T06:05:00Z">
          <w:pPr>
            <w:pStyle w:val="Akapitzlist"/>
            <w:numPr>
              <w:numId w:val="73"/>
            </w:numPr>
            <w:autoSpaceDE w:val="0"/>
            <w:autoSpaceDN w:val="0"/>
            <w:spacing w:line="312" w:lineRule="auto"/>
            <w:ind w:left="717" w:hanging="360"/>
          </w:pPr>
        </w:pPrChange>
      </w:pPr>
    </w:p>
    <w:p w14:paraId="5C450086" w14:textId="77777777" w:rsidR="00433561" w:rsidRPr="008416E6" w:rsidRDefault="00433561" w:rsidP="00433561">
      <w:pPr>
        <w:pStyle w:val="Akapitzlist"/>
        <w:numPr>
          <w:ilvl w:val="0"/>
          <w:numId w:val="73"/>
        </w:numPr>
        <w:autoSpaceDE w:val="0"/>
        <w:autoSpaceDN w:val="0"/>
        <w:spacing w:line="312" w:lineRule="auto"/>
        <w:rPr>
          <w:ins w:id="15069" w:author="Robert Pasternak" w:date="2021-09-06T09:40:00Z"/>
          <w:bCs/>
        </w:rPr>
      </w:pPr>
      <w:ins w:id="15070" w:author="Robert Pasternak" w:date="2021-09-06T09:40:00Z">
        <w:r w:rsidRPr="008416E6">
          <w:rPr>
            <w:bCs/>
          </w:rPr>
          <w:t xml:space="preserve">w przypadku braku możliwości przekazania odpadów do innej instalacji lub braku </w:t>
        </w:r>
        <w:r w:rsidRPr="008416E6">
          <w:rPr>
            <w:bCs/>
          </w:rPr>
          <w:lastRenderedPageBreak/>
          <w:t xml:space="preserve">możliwości magazynowania przez Wykonawcę odpadów, których przyjęcie zostało wstrzymane, niezwłocznie zawiadomić Zamawiającego i właścicieli nieruchomości, </w:t>
        </w:r>
        <w:r w:rsidRPr="008416E6">
          <w:rPr>
            <w:bCs/>
          </w:rPr>
          <w:br/>
          <w:t xml:space="preserve">z których odpady nie zostaną odebrane zgodnie z terminem określonym </w:t>
        </w:r>
        <w:r w:rsidRPr="008416E6">
          <w:rPr>
            <w:bCs/>
          </w:rPr>
          <w:br/>
          <w:t>w harmonogramie o zaistniałej sytuacji;</w:t>
        </w:r>
      </w:ins>
    </w:p>
    <w:p w14:paraId="5E320406" w14:textId="77777777" w:rsidR="00433561" w:rsidRPr="008416E6" w:rsidRDefault="00433561" w:rsidP="00433561">
      <w:pPr>
        <w:pStyle w:val="Akapitzlist"/>
        <w:numPr>
          <w:ilvl w:val="0"/>
          <w:numId w:val="73"/>
        </w:numPr>
        <w:autoSpaceDE w:val="0"/>
        <w:autoSpaceDN w:val="0"/>
        <w:spacing w:line="312" w:lineRule="auto"/>
        <w:rPr>
          <w:ins w:id="15071" w:author="Robert Pasternak" w:date="2021-09-06T09:40:00Z"/>
          <w:bCs/>
        </w:rPr>
      </w:pPr>
      <w:ins w:id="15072" w:author="Robert Pasternak" w:date="2021-09-06T09:40:00Z">
        <w:r w:rsidRPr="008416E6">
          <w:rPr>
            <w:bCs/>
          </w:rPr>
          <w:t xml:space="preserve">po wznowieniu przyjęcia odpadów przez instalację lub uzyskaniu możliwości przekazania odpadów do innej instalacji lub magazynowania odpadów przez Wykonawcę, odebrać wszystkie odpady, których odbiór nie odbył się z powyższych przyczyn i przekazać je do zagospodarowania. </w:t>
        </w:r>
      </w:ins>
    </w:p>
    <w:p w14:paraId="0FD852FD" w14:textId="230DFE72" w:rsidR="00942B8E" w:rsidRPr="008416E6" w:rsidRDefault="00433561">
      <w:pPr>
        <w:autoSpaceDE w:val="0"/>
        <w:autoSpaceDN w:val="0"/>
        <w:spacing w:line="312" w:lineRule="auto"/>
        <w:ind w:left="357"/>
        <w:rPr>
          <w:ins w:id="15073" w:author="Robert Pasternak" w:date="2021-09-06T09:40:00Z"/>
          <w:bCs/>
          <w:rPrChange w:id="15074" w:author="Robert Pasternak" w:date="2021-09-07T12:47:00Z">
            <w:rPr>
              <w:ins w:id="15075" w:author="Robert Pasternak" w:date="2021-09-06T09:40:00Z"/>
              <w:bCs/>
              <w:color w:val="FF0000"/>
            </w:rPr>
          </w:rPrChange>
        </w:rPr>
      </w:pPr>
      <w:ins w:id="15076" w:author="Robert Pasternak" w:date="2021-09-06T09:40:00Z">
        <w:r w:rsidRPr="008416E6">
          <w:rPr>
            <w:bCs/>
          </w:rPr>
          <w:t xml:space="preserve">Wykonawcy nie przysługuje wzrost należnego wynagrodzenia lub wynagrodzenie dodatkowe w związku z zaistniałą sytuacją. </w:t>
        </w:r>
      </w:ins>
    </w:p>
    <w:p w14:paraId="574CBAEB" w14:textId="17A11475" w:rsidR="00433561" w:rsidRPr="0044515F" w:rsidRDefault="00433561">
      <w:pPr>
        <w:pStyle w:val="Akapitzlist"/>
        <w:numPr>
          <w:ilvl w:val="0"/>
          <w:numId w:val="35"/>
        </w:numPr>
        <w:autoSpaceDE w:val="0"/>
        <w:autoSpaceDN w:val="0"/>
        <w:spacing w:line="312" w:lineRule="auto"/>
        <w:rPr>
          <w:ins w:id="15077" w:author="Robert Pasternak" w:date="2021-09-06T09:41:00Z"/>
          <w:bCs/>
        </w:rPr>
        <w:pPrChange w:id="15078" w:author="Robert Pasternak" w:date="2021-09-06T09:41:00Z">
          <w:pPr>
            <w:pStyle w:val="Akapitzlist"/>
            <w:numPr>
              <w:numId w:val="35"/>
            </w:numPr>
            <w:autoSpaceDE w:val="0"/>
            <w:autoSpaceDN w:val="0"/>
            <w:spacing w:line="312" w:lineRule="auto"/>
            <w:ind w:left="357" w:hanging="357"/>
          </w:pPr>
        </w:pPrChange>
      </w:pPr>
      <w:ins w:id="15079" w:author="Robert Pasternak" w:date="2021-09-06T09:40:00Z">
        <w:r w:rsidRPr="008416E6">
          <w:rPr>
            <w:bCs/>
          </w:rPr>
          <w:t xml:space="preserve">Zamawiający w sytuacji, o której mowa w pkt. 16, dopuszcza, aby Wykonawca do czasu uzyskania możliwości zagospodarowania lub magazynowania odpadów, jednakże przez okres nie dłuższy niż 7 dni, licząc od daty zawiadomienia Zamawiającego, o którym mowa w pkt. 16 lit. a, wstrzymał odbiór odpadów bezpośrednio z nieruchomości. Z tytułu wstrzymania odbioru odpadów w sytuacji, o której mowa w pkt. 16, przez okres nie dłuższy niż 7 dni, Wykonawca nie będzie ponosił konsekwencji w postaci kar umownych, o których mowa w §9 ust. 4 pkt. 3 umowy. Po upływie tego terminu Wykonawca zobowiązany jest do </w:t>
        </w:r>
      </w:ins>
      <w:ins w:id="15080" w:author="kaluz" w:date="2021-09-07T06:06:00Z">
        <w:r w:rsidR="009D5A26" w:rsidRPr="008416E6">
          <w:rPr>
            <w:bCs/>
            <w:rPrChange w:id="15081" w:author="Robert Pasternak" w:date="2021-09-07T12:47:00Z">
              <w:rPr>
                <w:bCs/>
                <w:color w:val="FF0000"/>
              </w:rPr>
            </w:rPrChange>
          </w:rPr>
          <w:t xml:space="preserve">niezwłocznego i bezwzględnego </w:t>
        </w:r>
      </w:ins>
      <w:ins w:id="15082" w:author="Robert Pasternak" w:date="2021-09-06T09:40:00Z">
        <w:r w:rsidRPr="008416E6">
          <w:rPr>
            <w:bCs/>
          </w:rPr>
          <w:t>odbioru odpadów z nieruchomości pod rygorem naliczenia kar umownych, o których mowa w zdaniu poprzednim.</w:t>
        </w:r>
      </w:ins>
    </w:p>
    <w:p w14:paraId="35ABB665" w14:textId="77777777" w:rsidR="0007618B" w:rsidRPr="008416E6" w:rsidRDefault="0029114A">
      <w:pPr>
        <w:pStyle w:val="Akapitzlist"/>
        <w:numPr>
          <w:ilvl w:val="0"/>
          <w:numId w:val="35"/>
        </w:numPr>
        <w:autoSpaceDE w:val="0"/>
        <w:autoSpaceDN w:val="0"/>
        <w:spacing w:line="312" w:lineRule="auto"/>
        <w:rPr>
          <w:ins w:id="15083" w:author="Piotr Szumlak" w:date="2021-07-09T11:32:00Z"/>
          <w:bCs/>
          <w:rPrChange w:id="15084" w:author="Robert Pasternak" w:date="2021-09-07T12:47:00Z">
            <w:rPr>
              <w:ins w:id="15085" w:author="Piotr Szumlak" w:date="2021-07-09T11:32:00Z"/>
              <w:lang w:eastAsia="en-US"/>
            </w:rPr>
          </w:rPrChange>
        </w:rPr>
        <w:pPrChange w:id="15086" w:author="Robert Pasternak" w:date="2021-09-06T09:41:00Z">
          <w:pPr>
            <w:pStyle w:val="Akapitzlist"/>
            <w:numPr>
              <w:numId w:val="35"/>
            </w:numPr>
            <w:autoSpaceDE w:val="0"/>
            <w:autoSpaceDN w:val="0"/>
            <w:spacing w:line="312" w:lineRule="auto"/>
            <w:ind w:left="357" w:hanging="357"/>
          </w:pPr>
        </w:pPrChange>
      </w:pPr>
      <w:ins w:id="15087" w:author="Piotr Szumlak" w:date="2021-07-09T11:31:00Z">
        <w:del w:id="15088" w:author="Robert Pasternak" w:date="2021-09-06T09:40:00Z">
          <w:r w:rsidRPr="008416E6" w:rsidDel="00433561">
            <w:rPr>
              <w:lang w:eastAsia="en-US"/>
            </w:rPr>
            <w:delText xml:space="preserve"> </w:delText>
          </w:r>
          <w:r w:rsidRPr="008416E6" w:rsidDel="00433561">
            <w:rPr>
              <w:lang w:eastAsia="en-US"/>
            </w:rPr>
            <w:br/>
          </w:r>
          <w:r w:rsidRPr="0044515F" w:rsidDel="00433561">
            <w:rPr>
              <w:bCs/>
            </w:rPr>
            <w:delText xml:space="preserve"> </w:delText>
          </w:r>
        </w:del>
      </w:ins>
      <w:ins w:id="15089" w:author="Piotr Szumlak" w:date="2021-07-09T11:32:00Z">
        <w:del w:id="15090" w:author="Robert Pasternak" w:date="2021-09-06T09:40:00Z">
          <w:r w:rsidRPr="0044515F" w:rsidDel="00433561">
            <w:rPr>
              <w:bCs/>
            </w:rPr>
            <w:delText xml:space="preserve"> </w:delText>
          </w:r>
        </w:del>
      </w:ins>
      <w:ins w:id="15091" w:author="Robert Pasternak" w:date="2021-07-02T11:29:00Z">
        <w:r w:rsidR="0007618B" w:rsidRPr="0044515F">
          <w:rPr>
            <w:bCs/>
          </w:rPr>
          <w:t>W przypadku realizowania przez Zamawiającego w okresie realizacji Przedmiotu zamówienia bada</w:t>
        </w:r>
      </w:ins>
      <w:ins w:id="15092" w:author="Robert Pasternak" w:date="2021-07-02T11:30:00Z">
        <w:r w:rsidR="0007618B" w:rsidRPr="0044515F">
          <w:rPr>
            <w:bCs/>
          </w:rPr>
          <w:t>ń morfologii odpadów komunalnych</w:t>
        </w:r>
      </w:ins>
      <w:ins w:id="15093" w:author="Robert Pasternak" w:date="2021-07-02T11:33:00Z">
        <w:r w:rsidR="0007618B" w:rsidRPr="0044515F">
          <w:rPr>
            <w:bCs/>
          </w:rPr>
          <w:t>,</w:t>
        </w:r>
      </w:ins>
      <w:ins w:id="15094" w:author="Robert Pasternak" w:date="2021-07-02T11:30:00Z">
        <w:r w:rsidR="0007618B" w:rsidRPr="0044515F">
          <w:rPr>
            <w:bCs/>
          </w:rPr>
          <w:t xml:space="preserve"> powstających na terenie nieruchomości zamieszkałych w Gminie Ostrowiec Świętokrzyski, </w:t>
        </w:r>
      </w:ins>
      <w:ins w:id="15095" w:author="Robert Pasternak" w:date="2021-07-02T11:31:00Z">
        <w:r w:rsidR="0007618B" w:rsidRPr="0044515F">
          <w:rPr>
            <w:bCs/>
          </w:rPr>
          <w:t xml:space="preserve">Wykonawca zobowiązany jest </w:t>
        </w:r>
      </w:ins>
      <w:ins w:id="15096" w:author="Robert Pasternak" w:date="2021-07-02T11:33:00Z">
        <w:r w:rsidR="0007618B" w:rsidRPr="0044515F">
          <w:rPr>
            <w:bCs/>
          </w:rPr>
          <w:t>w tym zakresie współpracować</w:t>
        </w:r>
      </w:ins>
      <w:ins w:id="15097" w:author="Robert Pasternak" w:date="2021-07-02T11:31:00Z">
        <w:r w:rsidR="0007618B" w:rsidRPr="0044515F">
          <w:rPr>
            <w:bCs/>
          </w:rPr>
          <w:t xml:space="preserve"> z </w:t>
        </w:r>
      </w:ins>
      <w:ins w:id="15098" w:author="Robert Pasternak" w:date="2021-07-02T11:32:00Z">
        <w:r w:rsidR="0007618B" w:rsidRPr="0044515F">
          <w:rPr>
            <w:bCs/>
          </w:rPr>
          <w:t>Zamawiającym</w:t>
        </w:r>
      </w:ins>
      <w:ins w:id="15099" w:author="Robert Pasternak" w:date="2021-07-02T11:31:00Z">
        <w:r w:rsidR="0007618B" w:rsidRPr="0044515F">
          <w:rPr>
            <w:bCs/>
          </w:rPr>
          <w:t xml:space="preserve"> lub podmiotem, który na zlec</w:t>
        </w:r>
      </w:ins>
      <w:ins w:id="15100" w:author="Robert Pasternak" w:date="2021-07-02T11:32:00Z">
        <w:r w:rsidR="0007618B" w:rsidRPr="0044515F">
          <w:rPr>
            <w:bCs/>
          </w:rPr>
          <w:t>enie</w:t>
        </w:r>
      </w:ins>
      <w:ins w:id="15101" w:author="Robert Pasternak" w:date="2021-07-02T11:31:00Z">
        <w:r w:rsidR="0007618B" w:rsidRPr="0044515F">
          <w:rPr>
            <w:bCs/>
          </w:rPr>
          <w:t xml:space="preserve"> Zamawiającego będzie realizował badania</w:t>
        </w:r>
      </w:ins>
      <w:ins w:id="15102" w:author="Robert Pasternak" w:date="2021-07-02T11:33:00Z">
        <w:r w:rsidR="0007618B" w:rsidRPr="0044515F">
          <w:rPr>
            <w:bCs/>
          </w:rPr>
          <w:t>, w szczególności poprzez umożliwienie pobrania próby badawczej.</w:t>
        </w:r>
      </w:ins>
    </w:p>
    <w:p w14:paraId="1780FF2F" w14:textId="77777777" w:rsidR="0029114A" w:rsidRPr="008416E6" w:rsidRDefault="0029114A">
      <w:pPr>
        <w:pStyle w:val="Akapitzlist"/>
        <w:numPr>
          <w:ilvl w:val="0"/>
          <w:numId w:val="35"/>
        </w:numPr>
        <w:autoSpaceDE w:val="0"/>
        <w:autoSpaceDN w:val="0"/>
        <w:spacing w:line="312" w:lineRule="auto"/>
        <w:ind w:left="357" w:hanging="357"/>
        <w:rPr>
          <w:ins w:id="15103" w:author="Robert Pasternak" w:date="2021-07-14T15:28:00Z"/>
          <w:bCs/>
          <w:lang w:eastAsia="en-US"/>
        </w:rPr>
      </w:pPr>
      <w:ins w:id="15104" w:author="Piotr Szumlak" w:date="2021-07-09T11:33:00Z">
        <w:r w:rsidRPr="008416E6">
          <w:rPr>
            <w:bCs/>
          </w:rPr>
          <w:t>W przypadku dokumentowania przez Wykonawcę w trakcie realizacji Przedmiotu zamówienia zdarzeń za pomocą aparatu fotograficznego lub innego urządzenia</w:t>
        </w:r>
      </w:ins>
      <w:ins w:id="15105" w:author="Piotr Szumlak" w:date="2021-07-09T11:34:00Z">
        <w:del w:id="15106" w:author="Robert Pasternak" w:date="2021-07-13T08:01:00Z">
          <w:r w:rsidRPr="008416E6" w:rsidDel="00E81118">
            <w:rPr>
              <w:bCs/>
            </w:rPr>
            <w:delText xml:space="preserve"> </w:delText>
          </w:r>
        </w:del>
        <w:r w:rsidRPr="008416E6">
          <w:rPr>
            <w:rStyle w:val="Odwoanieprzypisudolnego"/>
            <w:bCs/>
          </w:rPr>
          <w:footnoteReference w:id="13"/>
        </w:r>
      </w:ins>
      <w:ins w:id="15116" w:author="Piotr Szumlak" w:date="2021-07-09T11:35:00Z">
        <w:del w:id="15117" w:author="Robert Pasternak" w:date="2021-07-13T08:01:00Z">
          <w:r w:rsidRPr="008416E6" w:rsidDel="00E81118">
            <w:rPr>
              <w:bCs/>
            </w:rPr>
            <w:delText xml:space="preserve"> </w:delText>
          </w:r>
        </w:del>
        <w:r w:rsidRPr="008416E6">
          <w:rPr>
            <w:bCs/>
          </w:rPr>
          <w:t>, utrwalony obraz powinien dodatkowo zawierać znacznik czasu ( datę i godzinę utrwalenia obrazu).</w:t>
        </w:r>
      </w:ins>
    </w:p>
    <w:p w14:paraId="4ACA7448" w14:textId="6AE7328E" w:rsidR="00CD4ED4" w:rsidRPr="008416E6" w:rsidRDefault="00D62152">
      <w:pPr>
        <w:pStyle w:val="Akapitzlist"/>
        <w:numPr>
          <w:ilvl w:val="0"/>
          <w:numId w:val="35"/>
        </w:numPr>
        <w:autoSpaceDE w:val="0"/>
        <w:autoSpaceDN w:val="0"/>
        <w:spacing w:line="312" w:lineRule="auto"/>
        <w:ind w:left="357" w:hanging="357"/>
        <w:rPr>
          <w:ins w:id="15118" w:author="Robert Pasternak" w:date="2021-06-21T15:24:00Z"/>
          <w:bCs/>
          <w:lang w:eastAsia="en-US"/>
        </w:rPr>
      </w:pPr>
      <w:ins w:id="15119" w:author="Robert Pasternak" w:date="2021-07-14T15:35:00Z">
        <w:r w:rsidRPr="008416E6">
          <w:rPr>
            <w:bCs/>
          </w:rPr>
          <w:t xml:space="preserve">Wykonawca zobowiązany jest odebrać odpady </w:t>
        </w:r>
      </w:ins>
      <w:ins w:id="15120" w:author="Robert Pasternak" w:date="2021-07-14T15:39:00Z">
        <w:r w:rsidRPr="008416E6">
          <w:rPr>
            <w:bCs/>
          </w:rPr>
          <w:t xml:space="preserve">również z pojemnika lub pojemników </w:t>
        </w:r>
        <w:r w:rsidRPr="008416E6">
          <w:rPr>
            <w:bCs/>
          </w:rPr>
          <w:br/>
        </w:r>
      </w:ins>
      <w:ins w:id="15121" w:author="Robert Pasternak" w:date="2021-07-14T15:35:00Z">
        <w:r w:rsidRPr="008416E6">
          <w:rPr>
            <w:bCs/>
          </w:rPr>
          <w:t>w zabudowie wielorodzinnej</w:t>
        </w:r>
      </w:ins>
      <w:ins w:id="15122" w:author="Robert Pasternak" w:date="2021-07-14T15:36:00Z">
        <w:r w:rsidRPr="008416E6">
          <w:rPr>
            <w:bCs/>
          </w:rPr>
          <w:t>, k</w:t>
        </w:r>
      </w:ins>
      <w:ins w:id="15123" w:author="Robert Pasternak" w:date="2021-07-14T15:40:00Z">
        <w:r w:rsidRPr="008416E6">
          <w:rPr>
            <w:bCs/>
          </w:rPr>
          <w:t>tóre</w:t>
        </w:r>
      </w:ins>
      <w:ins w:id="15124" w:author="Robert Pasternak" w:date="2021-07-14T15:36:00Z">
        <w:r w:rsidRPr="008416E6">
          <w:rPr>
            <w:bCs/>
          </w:rPr>
          <w:t xml:space="preserve"> uległ</w:t>
        </w:r>
      </w:ins>
      <w:ins w:id="15125" w:author="Robert Pasternak" w:date="2021-07-14T15:40:00Z">
        <w:r w:rsidRPr="008416E6">
          <w:rPr>
            <w:bCs/>
          </w:rPr>
          <w:t>y</w:t>
        </w:r>
      </w:ins>
      <w:ins w:id="15126" w:author="Robert Pasternak" w:date="2021-07-14T15:36:00Z">
        <w:r w:rsidRPr="008416E6">
          <w:rPr>
            <w:bCs/>
          </w:rPr>
          <w:t xml:space="preserve"> spaleniu</w:t>
        </w:r>
      </w:ins>
      <w:ins w:id="15127" w:author="Robert Pasternak" w:date="2024-07-18T14:45:00Z">
        <w:r w:rsidR="00E92559">
          <w:rPr>
            <w:bCs/>
          </w:rPr>
          <w:t xml:space="preserve"> lub innemu uszkodzeniu</w:t>
        </w:r>
      </w:ins>
      <w:ins w:id="15128" w:author="Robert Pasternak" w:date="2021-07-14T15:36:00Z">
        <w:r w:rsidRPr="008416E6">
          <w:rPr>
            <w:bCs/>
          </w:rPr>
          <w:t>.</w:t>
        </w:r>
      </w:ins>
      <w:ins w:id="15129" w:author="Robert Pasternak" w:date="2021-07-14T15:33:00Z">
        <w:r w:rsidRPr="008416E6">
          <w:rPr>
            <w:bCs/>
          </w:rPr>
          <w:t xml:space="preserve"> </w:t>
        </w:r>
      </w:ins>
    </w:p>
    <w:p w14:paraId="53DBCF90" w14:textId="77777777" w:rsidR="00361B44" w:rsidDel="00DD0AEE" w:rsidRDefault="00361B44" w:rsidP="00DD0AEE">
      <w:pPr>
        <w:autoSpaceDE w:val="0"/>
        <w:autoSpaceDN w:val="0"/>
        <w:spacing w:line="312" w:lineRule="auto"/>
        <w:rPr>
          <w:del w:id="15130" w:author="Robert Pasternak" w:date="2021-06-21T15:26:00Z"/>
          <w:bCs/>
          <w:lang w:eastAsia="en-US"/>
        </w:rPr>
        <w:pPrChange w:id="15131" w:author="Robert Pasternak" w:date="2024-10-10T09:05:00Z">
          <w:pPr>
            <w:autoSpaceDE w:val="0"/>
            <w:autoSpaceDN w:val="0"/>
            <w:spacing w:line="312" w:lineRule="auto"/>
            <w:jc w:val="center"/>
          </w:pPr>
        </w:pPrChange>
      </w:pPr>
    </w:p>
    <w:p w14:paraId="05134C32" w14:textId="77777777" w:rsidR="00DD0AEE" w:rsidRDefault="00DD0AEE">
      <w:pPr>
        <w:tabs>
          <w:tab w:val="left" w:pos="851"/>
        </w:tabs>
        <w:autoSpaceDE w:val="0"/>
        <w:autoSpaceDN w:val="0"/>
        <w:spacing w:line="312" w:lineRule="auto"/>
        <w:rPr>
          <w:ins w:id="15132" w:author="Robert Pasternak" w:date="2024-10-10T09:05:00Z"/>
          <w:bCs/>
          <w:lang w:eastAsia="en-US"/>
        </w:rPr>
        <w:pPrChange w:id="15133" w:author="Robert Pasternak" w:date="2021-06-08T14:52:00Z">
          <w:pPr>
            <w:pStyle w:val="Akapitzlist"/>
            <w:tabs>
              <w:tab w:val="left" w:pos="851"/>
            </w:tabs>
            <w:autoSpaceDE w:val="0"/>
            <w:autoSpaceDN w:val="0"/>
            <w:ind w:left="851"/>
          </w:pPr>
        </w:pPrChange>
      </w:pPr>
    </w:p>
    <w:p w14:paraId="505ED74E" w14:textId="77777777" w:rsidR="00DD0AEE" w:rsidRDefault="00DD0AEE">
      <w:pPr>
        <w:tabs>
          <w:tab w:val="left" w:pos="851"/>
        </w:tabs>
        <w:autoSpaceDE w:val="0"/>
        <w:autoSpaceDN w:val="0"/>
        <w:spacing w:line="312" w:lineRule="auto"/>
        <w:rPr>
          <w:ins w:id="15134" w:author="Robert Pasternak" w:date="2024-10-10T09:05:00Z"/>
          <w:bCs/>
          <w:lang w:eastAsia="en-US"/>
        </w:rPr>
        <w:pPrChange w:id="15135" w:author="Robert Pasternak" w:date="2021-06-08T14:52:00Z">
          <w:pPr>
            <w:pStyle w:val="Akapitzlist"/>
            <w:tabs>
              <w:tab w:val="left" w:pos="851"/>
            </w:tabs>
            <w:autoSpaceDE w:val="0"/>
            <w:autoSpaceDN w:val="0"/>
            <w:ind w:left="851"/>
          </w:pPr>
        </w:pPrChange>
      </w:pPr>
    </w:p>
    <w:p w14:paraId="6176AD91" w14:textId="77777777" w:rsidR="00DD0AEE" w:rsidRDefault="00DD0AEE">
      <w:pPr>
        <w:tabs>
          <w:tab w:val="left" w:pos="851"/>
        </w:tabs>
        <w:autoSpaceDE w:val="0"/>
        <w:autoSpaceDN w:val="0"/>
        <w:spacing w:line="312" w:lineRule="auto"/>
        <w:rPr>
          <w:ins w:id="15136" w:author="Robert Pasternak" w:date="2024-10-10T09:05:00Z"/>
          <w:bCs/>
          <w:lang w:eastAsia="en-US"/>
        </w:rPr>
        <w:pPrChange w:id="15137" w:author="Robert Pasternak" w:date="2021-06-08T14:52:00Z">
          <w:pPr>
            <w:pStyle w:val="Akapitzlist"/>
            <w:tabs>
              <w:tab w:val="left" w:pos="851"/>
            </w:tabs>
            <w:autoSpaceDE w:val="0"/>
            <w:autoSpaceDN w:val="0"/>
            <w:ind w:left="851"/>
          </w:pPr>
        </w:pPrChange>
      </w:pPr>
    </w:p>
    <w:p w14:paraId="20ED728A" w14:textId="77777777" w:rsidR="00DD0AEE" w:rsidRDefault="00DD0AEE">
      <w:pPr>
        <w:tabs>
          <w:tab w:val="left" w:pos="851"/>
        </w:tabs>
        <w:autoSpaceDE w:val="0"/>
        <w:autoSpaceDN w:val="0"/>
        <w:spacing w:line="312" w:lineRule="auto"/>
        <w:rPr>
          <w:ins w:id="15138" w:author="Robert Pasternak" w:date="2024-10-10T09:05:00Z"/>
          <w:bCs/>
          <w:lang w:eastAsia="en-US"/>
        </w:rPr>
        <w:pPrChange w:id="15139" w:author="Robert Pasternak" w:date="2021-06-08T14:52:00Z">
          <w:pPr>
            <w:pStyle w:val="Akapitzlist"/>
            <w:tabs>
              <w:tab w:val="left" w:pos="851"/>
            </w:tabs>
            <w:autoSpaceDE w:val="0"/>
            <w:autoSpaceDN w:val="0"/>
            <w:ind w:left="851"/>
          </w:pPr>
        </w:pPrChange>
      </w:pPr>
    </w:p>
    <w:p w14:paraId="504FC9F6" w14:textId="77777777" w:rsidR="00DD0AEE" w:rsidRDefault="00DD0AEE">
      <w:pPr>
        <w:tabs>
          <w:tab w:val="left" w:pos="851"/>
        </w:tabs>
        <w:autoSpaceDE w:val="0"/>
        <w:autoSpaceDN w:val="0"/>
        <w:spacing w:line="312" w:lineRule="auto"/>
        <w:rPr>
          <w:ins w:id="15140" w:author="Robert Pasternak" w:date="2024-10-10T09:05:00Z"/>
          <w:bCs/>
          <w:lang w:eastAsia="en-US"/>
        </w:rPr>
        <w:pPrChange w:id="15141" w:author="Robert Pasternak" w:date="2021-06-08T14:52:00Z">
          <w:pPr>
            <w:pStyle w:val="Akapitzlist"/>
            <w:tabs>
              <w:tab w:val="left" w:pos="851"/>
            </w:tabs>
            <w:autoSpaceDE w:val="0"/>
            <w:autoSpaceDN w:val="0"/>
            <w:ind w:left="851"/>
          </w:pPr>
        </w:pPrChange>
      </w:pPr>
    </w:p>
    <w:p w14:paraId="2003B431" w14:textId="77777777" w:rsidR="00DD0AEE" w:rsidRDefault="00DD0AEE">
      <w:pPr>
        <w:tabs>
          <w:tab w:val="left" w:pos="851"/>
        </w:tabs>
        <w:autoSpaceDE w:val="0"/>
        <w:autoSpaceDN w:val="0"/>
        <w:spacing w:line="312" w:lineRule="auto"/>
        <w:rPr>
          <w:ins w:id="15142" w:author="Robert Pasternak" w:date="2024-10-10T09:05:00Z"/>
          <w:bCs/>
          <w:lang w:eastAsia="en-US"/>
        </w:rPr>
        <w:pPrChange w:id="15143" w:author="Robert Pasternak" w:date="2021-06-08T14:52:00Z">
          <w:pPr>
            <w:pStyle w:val="Akapitzlist"/>
            <w:tabs>
              <w:tab w:val="left" w:pos="851"/>
            </w:tabs>
            <w:autoSpaceDE w:val="0"/>
            <w:autoSpaceDN w:val="0"/>
            <w:ind w:left="851"/>
          </w:pPr>
        </w:pPrChange>
      </w:pPr>
    </w:p>
    <w:p w14:paraId="5BA49E62" w14:textId="5EC29F4E" w:rsidR="009D5A26" w:rsidRPr="008416E6" w:rsidDel="004D4E38" w:rsidRDefault="009D5A26" w:rsidP="00DD0AEE">
      <w:pPr>
        <w:autoSpaceDE w:val="0"/>
        <w:autoSpaceDN w:val="0"/>
        <w:spacing w:line="312" w:lineRule="auto"/>
        <w:rPr>
          <w:ins w:id="15144" w:author="kaluz" w:date="2021-09-07T06:07:00Z"/>
          <w:del w:id="15145" w:author="Grzegorz" w:date="2021-09-07T12:03:00Z"/>
          <w:b/>
          <w:bCs/>
          <w:sz w:val="32"/>
          <w:szCs w:val="32"/>
          <w:lang w:eastAsia="en-US"/>
        </w:rPr>
        <w:pPrChange w:id="15146" w:author="Robert Pasternak" w:date="2024-10-10T09:05:00Z">
          <w:pPr>
            <w:autoSpaceDE w:val="0"/>
            <w:autoSpaceDN w:val="0"/>
            <w:spacing w:line="312" w:lineRule="auto"/>
            <w:jc w:val="center"/>
          </w:pPr>
        </w:pPrChange>
      </w:pPr>
    </w:p>
    <w:p w14:paraId="6AB38434" w14:textId="6B6657BD" w:rsidR="009D5A26" w:rsidRPr="008416E6" w:rsidDel="004D4E38" w:rsidRDefault="009D5A26" w:rsidP="00DD0AEE">
      <w:pPr>
        <w:autoSpaceDE w:val="0"/>
        <w:autoSpaceDN w:val="0"/>
        <w:spacing w:line="312" w:lineRule="auto"/>
        <w:rPr>
          <w:ins w:id="15147" w:author="kaluz" w:date="2021-09-07T06:07:00Z"/>
          <w:del w:id="15148" w:author="Grzegorz" w:date="2021-09-07T12:03:00Z"/>
          <w:b/>
          <w:bCs/>
          <w:sz w:val="32"/>
          <w:szCs w:val="32"/>
          <w:lang w:eastAsia="en-US"/>
        </w:rPr>
        <w:pPrChange w:id="15149" w:author="Robert Pasternak" w:date="2024-10-10T09:05:00Z">
          <w:pPr>
            <w:autoSpaceDE w:val="0"/>
            <w:autoSpaceDN w:val="0"/>
            <w:spacing w:line="312" w:lineRule="auto"/>
            <w:jc w:val="center"/>
          </w:pPr>
        </w:pPrChange>
      </w:pPr>
    </w:p>
    <w:p w14:paraId="4DF6C923" w14:textId="5040D6C9" w:rsidR="009D5A26" w:rsidRPr="008416E6" w:rsidDel="004D4E38" w:rsidRDefault="009D5A26" w:rsidP="00DD0AEE">
      <w:pPr>
        <w:autoSpaceDE w:val="0"/>
        <w:autoSpaceDN w:val="0"/>
        <w:spacing w:line="312" w:lineRule="auto"/>
        <w:rPr>
          <w:ins w:id="15150" w:author="kaluz" w:date="2021-09-07T06:07:00Z"/>
          <w:del w:id="15151" w:author="Grzegorz" w:date="2021-09-07T12:03:00Z"/>
          <w:b/>
          <w:bCs/>
          <w:sz w:val="32"/>
          <w:szCs w:val="32"/>
          <w:lang w:eastAsia="en-US"/>
        </w:rPr>
        <w:pPrChange w:id="15152" w:author="Robert Pasternak" w:date="2024-10-10T09:05:00Z">
          <w:pPr>
            <w:autoSpaceDE w:val="0"/>
            <w:autoSpaceDN w:val="0"/>
            <w:spacing w:line="312" w:lineRule="auto"/>
            <w:jc w:val="center"/>
          </w:pPr>
        </w:pPrChange>
      </w:pPr>
    </w:p>
    <w:p w14:paraId="03F9F965" w14:textId="77777777" w:rsidR="009D5A26" w:rsidRPr="008416E6" w:rsidRDefault="009D5A26" w:rsidP="00DD0AEE">
      <w:pPr>
        <w:autoSpaceDE w:val="0"/>
        <w:autoSpaceDN w:val="0"/>
        <w:spacing w:line="312" w:lineRule="auto"/>
        <w:rPr>
          <w:ins w:id="15153" w:author="kaluz" w:date="2021-09-07T06:07:00Z"/>
          <w:b/>
          <w:bCs/>
          <w:sz w:val="32"/>
          <w:szCs w:val="32"/>
          <w:lang w:eastAsia="en-US"/>
        </w:rPr>
        <w:pPrChange w:id="15154" w:author="Robert Pasternak" w:date="2024-10-10T09:05:00Z">
          <w:pPr>
            <w:autoSpaceDE w:val="0"/>
            <w:autoSpaceDN w:val="0"/>
            <w:spacing w:line="312" w:lineRule="auto"/>
            <w:jc w:val="center"/>
          </w:pPr>
        </w:pPrChange>
      </w:pPr>
    </w:p>
    <w:p w14:paraId="24149E0C" w14:textId="0F8F353C" w:rsidR="00361B44" w:rsidRPr="008416E6" w:rsidRDefault="00E11DE4">
      <w:pPr>
        <w:autoSpaceDE w:val="0"/>
        <w:autoSpaceDN w:val="0"/>
        <w:spacing w:line="312" w:lineRule="auto"/>
        <w:jc w:val="center"/>
        <w:rPr>
          <w:ins w:id="15155" w:author="Robert Pasternak" w:date="2021-05-12T13:55:00Z"/>
          <w:b/>
          <w:bCs/>
          <w:sz w:val="32"/>
          <w:szCs w:val="32"/>
          <w:lang w:eastAsia="en-US"/>
          <w:rPrChange w:id="15156" w:author="Robert Pasternak" w:date="2021-09-07T12:47:00Z">
            <w:rPr>
              <w:ins w:id="15157" w:author="Robert Pasternak" w:date="2021-05-12T13:55:00Z"/>
              <w:rFonts w:ascii="Times" w:hAnsi="Times" w:cs="Arial"/>
              <w:b/>
              <w:bCs/>
              <w:sz w:val="32"/>
              <w:szCs w:val="32"/>
              <w:lang w:eastAsia="en-US"/>
            </w:rPr>
          </w:rPrChange>
        </w:rPr>
        <w:pPrChange w:id="15158" w:author="Robert Pasternak" w:date="2021-05-13T11:34:00Z">
          <w:pPr>
            <w:autoSpaceDE w:val="0"/>
            <w:autoSpaceDN w:val="0"/>
            <w:jc w:val="center"/>
          </w:pPr>
        </w:pPrChange>
      </w:pPr>
      <w:ins w:id="15159" w:author="Robert Pasternak" w:date="2021-05-12T13:55:00Z">
        <w:r w:rsidRPr="008416E6">
          <w:rPr>
            <w:b/>
            <w:bCs/>
            <w:sz w:val="32"/>
            <w:szCs w:val="32"/>
            <w:lang w:eastAsia="en-US"/>
            <w:rPrChange w:id="15160" w:author="Robert Pasternak" w:date="2021-09-07T12:47:00Z">
              <w:rPr>
                <w:rFonts w:ascii="Times" w:hAnsi="Times" w:cs="Arial"/>
                <w:b/>
                <w:bCs/>
                <w:sz w:val="32"/>
                <w:szCs w:val="32"/>
                <w:lang w:eastAsia="en-US"/>
              </w:rPr>
            </w:rPrChange>
          </w:rPr>
          <w:lastRenderedPageBreak/>
          <w:t>Rozdział IX</w:t>
        </w:r>
      </w:ins>
    </w:p>
    <w:p w14:paraId="4600000F" w14:textId="77777777" w:rsidR="00361B44" w:rsidRPr="008416E6" w:rsidRDefault="00E11DE4">
      <w:pPr>
        <w:pStyle w:val="Akapitzlist"/>
        <w:tabs>
          <w:tab w:val="left" w:pos="851"/>
        </w:tabs>
        <w:autoSpaceDE w:val="0"/>
        <w:autoSpaceDN w:val="0"/>
        <w:spacing w:line="312" w:lineRule="auto"/>
        <w:ind w:left="851"/>
        <w:jc w:val="center"/>
        <w:rPr>
          <w:del w:id="15161" w:author="Robert Pasternak" w:date="2021-05-12T13:55:00Z"/>
          <w:sz w:val="32"/>
          <w:szCs w:val="32"/>
          <w:rPrChange w:id="15162" w:author="Robert Pasternak" w:date="2021-09-07T12:47:00Z">
            <w:rPr>
              <w:del w:id="15163" w:author="Robert Pasternak" w:date="2021-05-12T13:55:00Z"/>
              <w:rFonts w:ascii="Times" w:hAnsi="Times" w:cs="Arial"/>
              <w:color w:val="FF0000"/>
            </w:rPr>
          </w:rPrChange>
        </w:rPr>
        <w:pPrChange w:id="15164" w:author="Robert Pasternak" w:date="2021-05-13T11:34:00Z">
          <w:pPr>
            <w:pStyle w:val="Akapitzlist"/>
            <w:tabs>
              <w:tab w:val="left" w:pos="851"/>
            </w:tabs>
            <w:autoSpaceDE w:val="0"/>
            <w:autoSpaceDN w:val="0"/>
            <w:ind w:left="851"/>
          </w:pPr>
        </w:pPrChange>
      </w:pPr>
      <w:ins w:id="15165" w:author="Robert Pasternak" w:date="2021-05-12T13:55:00Z">
        <w:r w:rsidRPr="008416E6">
          <w:rPr>
            <w:b/>
            <w:bCs/>
            <w:sz w:val="32"/>
            <w:szCs w:val="32"/>
            <w:lang w:eastAsia="en-US"/>
            <w:rPrChange w:id="15166" w:author="Robert Pasternak" w:date="2021-09-07T12:47:00Z">
              <w:rPr>
                <w:rFonts w:ascii="Times" w:hAnsi="Times" w:cs="Arial"/>
                <w:b/>
                <w:bCs/>
                <w:sz w:val="32"/>
                <w:szCs w:val="32"/>
                <w:lang w:eastAsia="en-US"/>
              </w:rPr>
            </w:rPrChange>
          </w:rPr>
          <w:t>Realizacja kryteriów niezwiązanych z ceną</w:t>
        </w:r>
      </w:ins>
    </w:p>
    <w:p w14:paraId="090F2727" w14:textId="77777777" w:rsidR="00361B44" w:rsidRPr="008416E6" w:rsidRDefault="00361B44">
      <w:pPr>
        <w:autoSpaceDE w:val="0"/>
        <w:autoSpaceDN w:val="0"/>
        <w:spacing w:line="312" w:lineRule="auto"/>
        <w:jc w:val="center"/>
        <w:rPr>
          <w:b/>
          <w:bCs/>
          <w:sz w:val="32"/>
          <w:szCs w:val="32"/>
          <w:lang w:eastAsia="en-US"/>
          <w:rPrChange w:id="15167" w:author="Robert Pasternak" w:date="2021-09-07T12:47:00Z">
            <w:rPr>
              <w:rFonts w:ascii="Times" w:hAnsi="Times" w:cs="Arial"/>
              <w:b/>
              <w:bCs/>
              <w:lang w:eastAsia="en-US"/>
            </w:rPr>
          </w:rPrChange>
        </w:rPr>
        <w:pPrChange w:id="15168" w:author="Robert Pasternak" w:date="2021-05-13T11:34:00Z">
          <w:pPr>
            <w:autoSpaceDE w:val="0"/>
            <w:autoSpaceDN w:val="0"/>
          </w:pPr>
        </w:pPrChange>
      </w:pPr>
    </w:p>
    <w:p w14:paraId="255DC5A2" w14:textId="77777777" w:rsidR="00361B44" w:rsidRDefault="00361B44">
      <w:pPr>
        <w:autoSpaceDE w:val="0"/>
        <w:autoSpaceDN w:val="0"/>
        <w:spacing w:line="312" w:lineRule="auto"/>
        <w:rPr>
          <w:ins w:id="15169" w:author="Robert Pasternak" w:date="2024-08-05T14:39:00Z"/>
          <w:b/>
          <w:bCs/>
          <w:lang w:eastAsia="en-US"/>
        </w:rPr>
        <w:pPrChange w:id="15170" w:author="Robert Pasternak" w:date="2021-05-13T11:34:00Z">
          <w:pPr>
            <w:autoSpaceDE w:val="0"/>
            <w:autoSpaceDN w:val="0"/>
          </w:pPr>
        </w:pPrChange>
      </w:pPr>
    </w:p>
    <w:p w14:paraId="4AFD783E" w14:textId="77777777" w:rsidR="00390DD2" w:rsidRPr="008416E6" w:rsidRDefault="00390DD2">
      <w:pPr>
        <w:autoSpaceDE w:val="0"/>
        <w:autoSpaceDN w:val="0"/>
        <w:spacing w:line="312" w:lineRule="auto"/>
        <w:rPr>
          <w:ins w:id="15171" w:author="Robert Pasternak" w:date="2021-05-13T08:36:00Z"/>
          <w:b/>
          <w:bCs/>
          <w:lang w:eastAsia="en-US"/>
          <w:rPrChange w:id="15172" w:author="Robert Pasternak" w:date="2021-09-07T12:47:00Z">
            <w:rPr>
              <w:ins w:id="15173" w:author="Robert Pasternak" w:date="2021-05-13T08:36:00Z"/>
              <w:rFonts w:ascii="Times" w:hAnsi="Times" w:cs="Arial"/>
              <w:b/>
              <w:bCs/>
              <w:lang w:eastAsia="en-US"/>
            </w:rPr>
          </w:rPrChange>
        </w:rPr>
        <w:pPrChange w:id="15174" w:author="Robert Pasternak" w:date="2021-05-13T11:34:00Z">
          <w:pPr>
            <w:autoSpaceDE w:val="0"/>
            <w:autoSpaceDN w:val="0"/>
          </w:pPr>
        </w:pPrChange>
      </w:pPr>
    </w:p>
    <w:p w14:paraId="19738FC0" w14:textId="77777777" w:rsidR="00361B44" w:rsidRPr="008416E6" w:rsidRDefault="00E11DE4">
      <w:pPr>
        <w:pStyle w:val="Akapitzlist"/>
        <w:numPr>
          <w:ilvl w:val="1"/>
          <w:numId w:val="6"/>
        </w:numPr>
        <w:tabs>
          <w:tab w:val="clear" w:pos="1080"/>
        </w:tabs>
        <w:autoSpaceDE w:val="0"/>
        <w:autoSpaceDN w:val="0"/>
        <w:spacing w:line="312" w:lineRule="auto"/>
        <w:ind w:left="284" w:hanging="284"/>
        <w:rPr>
          <w:ins w:id="15175" w:author="Robert Pasternak" w:date="2021-05-13T08:44:00Z"/>
          <w:bCs/>
          <w:lang w:eastAsia="en-US"/>
          <w:rPrChange w:id="15176" w:author="Robert Pasternak" w:date="2021-09-07T12:47:00Z">
            <w:rPr>
              <w:ins w:id="15177" w:author="Robert Pasternak" w:date="2021-05-13T08:44:00Z"/>
              <w:rFonts w:ascii="Times" w:hAnsi="Times" w:cs="Arial"/>
              <w:b/>
              <w:bCs/>
              <w:lang w:eastAsia="en-US"/>
            </w:rPr>
          </w:rPrChange>
        </w:rPr>
        <w:pPrChange w:id="15178" w:author="Robert Pasternak" w:date="2021-05-13T11:34:00Z">
          <w:pPr>
            <w:autoSpaceDE w:val="0"/>
            <w:autoSpaceDN w:val="0"/>
          </w:pPr>
        </w:pPrChange>
      </w:pPr>
      <w:ins w:id="15179" w:author="Robert Pasternak" w:date="2021-05-13T08:36:00Z">
        <w:r w:rsidRPr="008416E6">
          <w:rPr>
            <w:bCs/>
            <w:lang w:eastAsia="en-US"/>
            <w:rPrChange w:id="15180" w:author="Robert Pasternak" w:date="2021-09-07T12:47:00Z">
              <w:rPr>
                <w:rFonts w:ascii="Times" w:hAnsi="Times" w:cs="Arial"/>
                <w:b/>
                <w:bCs/>
                <w:lang w:eastAsia="en-US"/>
              </w:rPr>
            </w:rPrChange>
          </w:rPr>
          <w:t>Odbieranie bezpośrednio z nieruchomo</w:t>
        </w:r>
      </w:ins>
      <w:ins w:id="15181" w:author="Robert Pasternak" w:date="2021-05-13T08:37:00Z">
        <w:r w:rsidRPr="008416E6">
          <w:rPr>
            <w:bCs/>
            <w:lang w:eastAsia="en-US"/>
            <w:rPrChange w:id="15182" w:author="Robert Pasternak" w:date="2021-09-07T12:47:00Z">
              <w:rPr>
                <w:rFonts w:ascii="Times" w:hAnsi="Times" w:cs="Arial"/>
                <w:b/>
                <w:bCs/>
                <w:lang w:eastAsia="en-US"/>
              </w:rPr>
            </w:rPrChange>
          </w:rPr>
          <w:t>ści rozszerzonego katalogu</w:t>
        </w:r>
      </w:ins>
      <w:ins w:id="15183" w:author="Robert Pasternak" w:date="2021-05-13T08:38:00Z">
        <w:r w:rsidRPr="008416E6">
          <w:rPr>
            <w:bCs/>
            <w:lang w:eastAsia="en-US"/>
            <w:rPrChange w:id="15184" w:author="Robert Pasternak" w:date="2021-09-07T12:47:00Z">
              <w:rPr>
                <w:rFonts w:ascii="Times" w:hAnsi="Times" w:cs="Arial"/>
                <w:b/>
                <w:bCs/>
                <w:lang w:eastAsia="en-US"/>
              </w:rPr>
            </w:rPrChange>
          </w:rPr>
          <w:t xml:space="preserve"> odpadów wielkogabarytowych</w:t>
        </w:r>
      </w:ins>
      <w:ins w:id="15185" w:author="Robert Pasternak" w:date="2021-06-24T07:58:00Z">
        <w:r w:rsidR="00525473" w:rsidRPr="008416E6">
          <w:rPr>
            <w:bCs/>
            <w:lang w:eastAsia="en-US"/>
          </w:rPr>
          <w:t xml:space="preserve"> i zu</w:t>
        </w:r>
      </w:ins>
      <w:ins w:id="15186" w:author="Robert Pasternak" w:date="2021-06-24T07:59:00Z">
        <w:r w:rsidR="00525473" w:rsidRPr="008416E6">
          <w:rPr>
            <w:bCs/>
            <w:lang w:eastAsia="en-US"/>
          </w:rPr>
          <w:t>żytych opon</w:t>
        </w:r>
      </w:ins>
      <w:ins w:id="15187" w:author="Robert Pasternak" w:date="2021-05-13T08:38:00Z">
        <w:r w:rsidRPr="008416E6">
          <w:rPr>
            <w:bCs/>
            <w:lang w:eastAsia="en-US"/>
            <w:rPrChange w:id="15188" w:author="Robert Pasternak" w:date="2021-09-07T12:47:00Z">
              <w:rPr>
                <w:rFonts w:ascii="Times" w:hAnsi="Times" w:cs="Arial"/>
                <w:b/>
                <w:bCs/>
                <w:lang w:eastAsia="en-US"/>
              </w:rPr>
            </w:rPrChange>
          </w:rPr>
          <w:t>.</w:t>
        </w:r>
      </w:ins>
    </w:p>
    <w:p w14:paraId="015E7F90" w14:textId="77777777" w:rsidR="00361B44" w:rsidRPr="008416E6" w:rsidRDefault="00361B44">
      <w:pPr>
        <w:autoSpaceDE w:val="0"/>
        <w:autoSpaceDN w:val="0"/>
        <w:spacing w:line="312" w:lineRule="auto"/>
        <w:rPr>
          <w:ins w:id="15189" w:author="Robert Pasternak" w:date="2021-05-13T08:48:00Z"/>
          <w:lang w:eastAsia="en-US"/>
          <w:rPrChange w:id="15190" w:author="Robert Pasternak" w:date="2021-09-07T12:47:00Z">
            <w:rPr>
              <w:ins w:id="15191" w:author="Robert Pasternak" w:date="2021-05-13T08:48:00Z"/>
              <w:rFonts w:ascii="Times" w:hAnsi="Times" w:cs="Arial"/>
              <w:lang w:eastAsia="en-US"/>
            </w:rPr>
          </w:rPrChange>
        </w:rPr>
        <w:pPrChange w:id="15192" w:author="Robert Pasternak" w:date="2021-05-13T11:34:00Z">
          <w:pPr>
            <w:pStyle w:val="Akapitzlist"/>
            <w:numPr>
              <w:numId w:val="6"/>
            </w:numPr>
            <w:tabs>
              <w:tab w:val="num" w:pos="360"/>
            </w:tabs>
            <w:autoSpaceDE w:val="0"/>
            <w:autoSpaceDN w:val="0"/>
            <w:spacing w:line="360" w:lineRule="auto"/>
            <w:ind w:left="360" w:hanging="360"/>
          </w:pPr>
        </w:pPrChange>
      </w:pPr>
    </w:p>
    <w:p w14:paraId="21505D61" w14:textId="77777777" w:rsidR="00361B44" w:rsidRPr="008416E6" w:rsidRDefault="00E11DE4">
      <w:pPr>
        <w:autoSpaceDE w:val="0"/>
        <w:autoSpaceDN w:val="0"/>
        <w:spacing w:line="312" w:lineRule="auto"/>
        <w:rPr>
          <w:ins w:id="15193" w:author="Robert Pasternak" w:date="2021-05-13T12:00:00Z"/>
          <w:lang w:eastAsia="en-US"/>
        </w:rPr>
        <w:pPrChange w:id="15194" w:author="Robert Pasternak" w:date="2021-05-13T11:34:00Z">
          <w:pPr>
            <w:autoSpaceDE w:val="0"/>
            <w:autoSpaceDN w:val="0"/>
          </w:pPr>
        </w:pPrChange>
      </w:pPr>
      <w:ins w:id="15195" w:author="Robert Pasternak" w:date="2021-05-13T08:46:00Z">
        <w:r w:rsidRPr="008416E6">
          <w:rPr>
            <w:lang w:eastAsia="en-US"/>
            <w:rPrChange w:id="15196" w:author="Robert Pasternak" w:date="2021-09-07T12:47:00Z">
              <w:rPr>
                <w:rFonts w:ascii="Times" w:hAnsi="Times" w:cs="Arial"/>
                <w:lang w:eastAsia="en-US"/>
              </w:rPr>
            </w:rPrChange>
          </w:rPr>
          <w:t xml:space="preserve">W </w:t>
        </w:r>
      </w:ins>
      <w:ins w:id="15197" w:author="Robert Pasternak" w:date="2021-05-13T08:48:00Z">
        <w:r w:rsidRPr="008416E6">
          <w:rPr>
            <w:lang w:eastAsia="en-US"/>
            <w:rPrChange w:id="15198" w:author="Robert Pasternak" w:date="2021-09-07T12:47:00Z">
              <w:rPr>
                <w:rFonts w:ascii="Times" w:hAnsi="Times" w:cs="Arial"/>
                <w:lang w:eastAsia="en-US"/>
              </w:rPr>
            </w:rPrChange>
          </w:rPr>
          <w:t>przypadku</w:t>
        </w:r>
      </w:ins>
      <w:ins w:id="15199" w:author="Robert Pasternak" w:date="2021-05-13T08:46:00Z">
        <w:r w:rsidRPr="008416E6">
          <w:rPr>
            <w:lang w:eastAsia="en-US"/>
            <w:rPrChange w:id="15200" w:author="Robert Pasternak" w:date="2021-09-07T12:47:00Z">
              <w:rPr>
                <w:rFonts w:ascii="Times" w:hAnsi="Times" w:cs="Arial"/>
                <w:lang w:eastAsia="en-US"/>
              </w:rPr>
            </w:rPrChange>
          </w:rPr>
          <w:t xml:space="preserve">, gdy na etapie oceny oferty Wykonawca zadeklarował odbiór bezpośrednio </w:t>
        </w:r>
      </w:ins>
      <w:ins w:id="15201" w:author="Robert Pasternak" w:date="2021-06-08T14:52:00Z">
        <w:r w:rsidR="007C4BC6" w:rsidRPr="008416E6">
          <w:rPr>
            <w:lang w:eastAsia="en-US"/>
          </w:rPr>
          <w:br/>
        </w:r>
      </w:ins>
      <w:ins w:id="15202" w:author="Robert Pasternak" w:date="2021-05-13T08:46:00Z">
        <w:r w:rsidRPr="008416E6">
          <w:rPr>
            <w:lang w:eastAsia="en-US"/>
            <w:rPrChange w:id="15203" w:author="Robert Pasternak" w:date="2021-09-07T12:47:00Z">
              <w:rPr>
                <w:rFonts w:ascii="Times" w:hAnsi="Times" w:cs="Arial"/>
                <w:lang w:eastAsia="en-US"/>
              </w:rPr>
            </w:rPrChange>
          </w:rPr>
          <w:t>z nieruchomości rozszerzonego katalogu odpad</w:t>
        </w:r>
      </w:ins>
      <w:ins w:id="15204" w:author="Robert Pasternak" w:date="2021-05-13T08:47:00Z">
        <w:r w:rsidRPr="008416E6">
          <w:rPr>
            <w:lang w:eastAsia="en-US"/>
            <w:rPrChange w:id="15205" w:author="Robert Pasternak" w:date="2021-09-07T12:47:00Z">
              <w:rPr>
                <w:rFonts w:ascii="Times" w:hAnsi="Times" w:cs="Arial"/>
                <w:lang w:eastAsia="en-US"/>
              </w:rPr>
            </w:rPrChange>
          </w:rPr>
          <w:t xml:space="preserve">ów wielkogabarytowych za co otrzymał dodatkowe punkty </w:t>
        </w:r>
      </w:ins>
      <w:ins w:id="15206" w:author="Robert Pasternak" w:date="2021-05-13T08:53:00Z">
        <w:r w:rsidRPr="008416E6">
          <w:rPr>
            <w:bCs/>
            <w:rPrChange w:id="15207" w:author="Robert Pasternak" w:date="2021-09-07T12:47:00Z">
              <w:rPr>
                <w:rFonts w:ascii="Times" w:hAnsi="Times"/>
                <w:bCs/>
              </w:rPr>
            </w:rPrChange>
          </w:rPr>
          <w:t>za spełnienie kryteriów niezwiązanych z ceną podczas oceny oferty</w:t>
        </w:r>
      </w:ins>
      <w:ins w:id="15208" w:author="Piotr Szumlak" w:date="2021-07-09T11:36:00Z">
        <w:r w:rsidR="00445220" w:rsidRPr="008416E6">
          <w:rPr>
            <w:bCs/>
          </w:rPr>
          <w:t xml:space="preserve"> </w:t>
        </w:r>
      </w:ins>
      <w:ins w:id="15209" w:author="Robert Pasternak" w:date="2021-05-13T08:47:00Z">
        <w:r w:rsidRPr="008416E6">
          <w:rPr>
            <w:lang w:eastAsia="en-US"/>
            <w:rPrChange w:id="15210" w:author="Robert Pasternak" w:date="2021-09-07T12:47:00Z">
              <w:rPr>
                <w:rFonts w:ascii="Times" w:hAnsi="Times" w:cs="Arial"/>
                <w:lang w:eastAsia="en-US"/>
              </w:rPr>
            </w:rPrChange>
          </w:rPr>
          <w:t xml:space="preserve">zobowiązany jest </w:t>
        </w:r>
      </w:ins>
      <w:ins w:id="15211" w:author="Robert Pasternak" w:date="2021-05-13T08:46:00Z">
        <w:r w:rsidR="001D7959" w:rsidRPr="008416E6">
          <w:rPr>
            <w:lang w:eastAsia="en-US"/>
          </w:rPr>
          <w:t>z zabudowy wielorodzinnej i jednorodzinnej odbiera</w:t>
        </w:r>
      </w:ins>
      <w:ins w:id="15212" w:author="Robert Pasternak" w:date="2021-05-13T08:47:00Z">
        <w:r w:rsidRPr="008416E6">
          <w:rPr>
            <w:lang w:eastAsia="en-US"/>
            <w:rPrChange w:id="15213" w:author="Robert Pasternak" w:date="2021-09-07T12:47:00Z">
              <w:rPr>
                <w:rFonts w:ascii="Times" w:hAnsi="Times" w:cs="Arial"/>
                <w:lang w:eastAsia="en-US"/>
              </w:rPr>
            </w:rPrChange>
          </w:rPr>
          <w:t>ć</w:t>
        </w:r>
        <w:r w:rsidRPr="008416E6">
          <w:rPr>
            <w:lang w:eastAsia="en-US"/>
            <w:rPrChange w:id="15214" w:author="Robert Pasternak" w:date="2021-09-07T12:47:00Z">
              <w:rPr>
                <w:rFonts w:ascii="Times" w:hAnsi="Times" w:cs="Arial"/>
                <w:lang w:eastAsia="en-US"/>
              </w:rPr>
            </w:rPrChange>
          </w:rPr>
          <w:br/>
        </w:r>
      </w:ins>
      <w:ins w:id="15215" w:author="Robert Pasternak" w:date="2021-05-13T08:46:00Z">
        <w:r w:rsidR="001D7959" w:rsidRPr="008416E6">
          <w:rPr>
            <w:lang w:eastAsia="en-US"/>
          </w:rPr>
          <w:t>w ramach zbiórki odpadów wielkogabarytowych, również zamkniętego katalogu odpadów pochodzących z budów i remontów obejmującego deski (podłogowe i ścienne), panele, drzwi, okna oraz ceramikę sanitarną (umywalki, sedesy, wanny, zabudowy prysznicowe) oraz zużyt</w:t>
        </w:r>
      </w:ins>
      <w:ins w:id="15216" w:author="Robert Pasternak" w:date="2021-05-13T08:48:00Z">
        <w:r w:rsidRPr="008416E6">
          <w:rPr>
            <w:lang w:eastAsia="en-US"/>
            <w:rPrChange w:id="15217" w:author="Robert Pasternak" w:date="2021-09-07T12:47:00Z">
              <w:rPr>
                <w:rFonts w:ascii="Times" w:hAnsi="Times" w:cs="Arial"/>
                <w:lang w:eastAsia="en-US"/>
              </w:rPr>
            </w:rPrChange>
          </w:rPr>
          <w:t>ych</w:t>
        </w:r>
      </w:ins>
      <w:ins w:id="15218" w:author="Robert Pasternak" w:date="2021-05-13T08:46:00Z">
        <w:r w:rsidR="001D7959" w:rsidRPr="008416E6">
          <w:rPr>
            <w:lang w:eastAsia="en-US"/>
          </w:rPr>
          <w:t xml:space="preserve"> opon pochodząc</w:t>
        </w:r>
      </w:ins>
      <w:ins w:id="15219" w:author="Robert Pasternak" w:date="2021-06-21T15:01:00Z">
        <w:r w:rsidR="00897E7B" w:rsidRPr="008416E6">
          <w:rPr>
            <w:lang w:eastAsia="en-US"/>
          </w:rPr>
          <w:t>ych</w:t>
        </w:r>
      </w:ins>
      <w:ins w:id="15220" w:author="Robert Pasternak" w:date="2021-05-13T08:46:00Z">
        <w:r w:rsidR="001D7959" w:rsidRPr="008416E6">
          <w:rPr>
            <w:lang w:eastAsia="en-US"/>
          </w:rPr>
          <w:t xml:space="preserve"> z aut osobowych o dopuszczalnej masie całkowitej </w:t>
        </w:r>
      </w:ins>
      <w:ins w:id="15221" w:author="Robert Pasternak" w:date="2021-05-13T08:48:00Z">
        <w:r w:rsidRPr="008416E6">
          <w:rPr>
            <w:lang w:eastAsia="en-US"/>
            <w:rPrChange w:id="15222" w:author="Robert Pasternak" w:date="2021-09-07T12:47:00Z">
              <w:rPr>
                <w:rFonts w:ascii="Times" w:hAnsi="Times" w:cs="Arial"/>
                <w:lang w:eastAsia="en-US"/>
              </w:rPr>
            </w:rPrChange>
          </w:rPr>
          <w:br/>
        </w:r>
      </w:ins>
      <w:ins w:id="15223" w:author="Robert Pasternak" w:date="2021-05-13T08:46:00Z">
        <w:r w:rsidR="001D7959" w:rsidRPr="008416E6">
          <w:rPr>
            <w:lang w:eastAsia="en-US"/>
          </w:rPr>
          <w:t>nie przekraczającej 3,5 tony, motocykli, skuterów, motorowerów i rowerów</w:t>
        </w:r>
      </w:ins>
      <w:ins w:id="15224" w:author="Robert Pasternak" w:date="2021-05-13T08:48:00Z">
        <w:r w:rsidRPr="008416E6">
          <w:rPr>
            <w:lang w:eastAsia="en-US"/>
            <w:rPrChange w:id="15225" w:author="Robert Pasternak" w:date="2021-09-07T12:47:00Z">
              <w:rPr>
                <w:rFonts w:ascii="Times" w:hAnsi="Times" w:cs="Arial"/>
                <w:lang w:eastAsia="en-US"/>
              </w:rPr>
            </w:rPrChange>
          </w:rPr>
          <w:t xml:space="preserve">. </w:t>
        </w:r>
      </w:ins>
    </w:p>
    <w:p w14:paraId="231B1035" w14:textId="77777777" w:rsidR="00361B44" w:rsidDel="00646AA8" w:rsidRDefault="00361B44">
      <w:pPr>
        <w:autoSpaceDE w:val="0"/>
        <w:autoSpaceDN w:val="0"/>
        <w:spacing w:line="312" w:lineRule="auto"/>
        <w:rPr>
          <w:ins w:id="15226" w:author="Robert Pasternak" w:date="2024-08-05T14:39:00Z"/>
          <w:del w:id="15227" w:author="Robert Pasternak [2]" w:date="2024-08-27T23:47:00Z"/>
          <w:lang w:eastAsia="en-US"/>
        </w:rPr>
        <w:pPrChange w:id="15228" w:author="Robert Pasternak" w:date="2021-05-13T11:34:00Z">
          <w:pPr>
            <w:autoSpaceDE w:val="0"/>
            <w:autoSpaceDN w:val="0"/>
          </w:pPr>
        </w:pPrChange>
      </w:pPr>
    </w:p>
    <w:p w14:paraId="7D76EF82" w14:textId="77777777" w:rsidR="00390DD2" w:rsidDel="00646AA8" w:rsidRDefault="00390DD2">
      <w:pPr>
        <w:autoSpaceDE w:val="0"/>
        <w:autoSpaceDN w:val="0"/>
        <w:spacing w:line="312" w:lineRule="auto"/>
        <w:rPr>
          <w:ins w:id="15229" w:author="Robert Pasternak" w:date="2024-08-05T14:39:00Z"/>
          <w:del w:id="15230" w:author="Robert Pasternak [2]" w:date="2024-08-27T23:47:00Z"/>
          <w:lang w:eastAsia="en-US"/>
        </w:rPr>
        <w:pPrChange w:id="15231" w:author="Robert Pasternak" w:date="2021-05-13T11:34:00Z">
          <w:pPr>
            <w:autoSpaceDE w:val="0"/>
            <w:autoSpaceDN w:val="0"/>
          </w:pPr>
        </w:pPrChange>
      </w:pPr>
    </w:p>
    <w:p w14:paraId="56CF589E" w14:textId="77777777" w:rsidR="00390DD2" w:rsidRPr="008416E6" w:rsidRDefault="00390DD2">
      <w:pPr>
        <w:autoSpaceDE w:val="0"/>
        <w:autoSpaceDN w:val="0"/>
        <w:spacing w:line="312" w:lineRule="auto"/>
        <w:rPr>
          <w:ins w:id="15232" w:author="Robert Pasternak" w:date="2021-05-13T08:38:00Z"/>
          <w:lang w:eastAsia="en-US"/>
        </w:rPr>
        <w:pPrChange w:id="15233" w:author="Robert Pasternak" w:date="2021-05-13T11:34:00Z">
          <w:pPr>
            <w:autoSpaceDE w:val="0"/>
            <w:autoSpaceDN w:val="0"/>
          </w:pPr>
        </w:pPrChange>
      </w:pPr>
    </w:p>
    <w:p w14:paraId="6049888C" w14:textId="032D9E98" w:rsidR="00361B44" w:rsidRPr="008416E6" w:rsidRDefault="00E11DE4">
      <w:pPr>
        <w:pStyle w:val="Akapitzlist"/>
        <w:numPr>
          <w:ilvl w:val="1"/>
          <w:numId w:val="6"/>
        </w:numPr>
        <w:tabs>
          <w:tab w:val="clear" w:pos="1080"/>
        </w:tabs>
        <w:autoSpaceDE w:val="0"/>
        <w:autoSpaceDN w:val="0"/>
        <w:spacing w:line="312" w:lineRule="auto"/>
        <w:ind w:left="284" w:hanging="284"/>
        <w:rPr>
          <w:ins w:id="15234" w:author="Robert Pasternak" w:date="2021-05-13T08:49:00Z"/>
          <w:bCs/>
          <w:lang w:eastAsia="en-US"/>
          <w:rPrChange w:id="15235" w:author="Robert Pasternak" w:date="2021-09-07T12:47:00Z">
            <w:rPr>
              <w:ins w:id="15236" w:author="Robert Pasternak" w:date="2021-05-13T08:49:00Z"/>
              <w:rFonts w:ascii="Times" w:hAnsi="Times" w:cs="Arial"/>
              <w:b/>
              <w:bCs/>
              <w:lang w:eastAsia="en-US"/>
            </w:rPr>
          </w:rPrChange>
        </w:rPr>
        <w:pPrChange w:id="15237" w:author="Robert Pasternak" w:date="2021-05-13T11:34:00Z">
          <w:pPr>
            <w:autoSpaceDE w:val="0"/>
            <w:autoSpaceDN w:val="0"/>
          </w:pPr>
        </w:pPrChange>
      </w:pPr>
      <w:ins w:id="15238" w:author="Robert Pasternak" w:date="2021-05-13T08:38:00Z">
        <w:r w:rsidRPr="008416E6">
          <w:rPr>
            <w:bCs/>
            <w:lang w:eastAsia="en-US"/>
            <w:rPrChange w:id="15239" w:author="Robert Pasternak" w:date="2021-09-07T12:47:00Z">
              <w:rPr>
                <w:rFonts w:ascii="Times" w:hAnsi="Times" w:cs="Arial"/>
                <w:b/>
                <w:bCs/>
                <w:lang w:eastAsia="en-US"/>
              </w:rPr>
            </w:rPrChange>
          </w:rPr>
          <w:t>Mycie w zabudowie jednorodzinnej</w:t>
        </w:r>
      </w:ins>
      <w:ins w:id="15240" w:author="Robert Pasternak" w:date="2024-07-18T14:45:00Z">
        <w:r w:rsidR="00C905BB">
          <w:rPr>
            <w:bCs/>
            <w:lang w:eastAsia="en-US"/>
          </w:rPr>
          <w:t xml:space="preserve"> i wielorodzinnej</w:t>
        </w:r>
      </w:ins>
      <w:ins w:id="15241" w:author="Robert Pasternak" w:date="2021-05-13T08:38:00Z">
        <w:r w:rsidRPr="008416E6">
          <w:rPr>
            <w:bCs/>
            <w:lang w:eastAsia="en-US"/>
            <w:rPrChange w:id="15242" w:author="Robert Pasternak" w:date="2021-09-07T12:47:00Z">
              <w:rPr>
                <w:rFonts w:ascii="Times" w:hAnsi="Times" w:cs="Arial"/>
                <w:b/>
                <w:bCs/>
                <w:lang w:eastAsia="en-US"/>
              </w:rPr>
            </w:rPrChange>
          </w:rPr>
          <w:t xml:space="preserve"> pojemnik</w:t>
        </w:r>
      </w:ins>
      <w:ins w:id="15243" w:author="Robert Pasternak" w:date="2021-05-13T08:39:00Z">
        <w:r w:rsidRPr="008416E6">
          <w:rPr>
            <w:bCs/>
            <w:lang w:eastAsia="en-US"/>
            <w:rPrChange w:id="15244" w:author="Robert Pasternak" w:date="2021-09-07T12:47:00Z">
              <w:rPr>
                <w:rFonts w:ascii="Times" w:hAnsi="Times" w:cs="Arial"/>
                <w:b/>
                <w:bCs/>
                <w:lang w:eastAsia="en-US"/>
              </w:rPr>
            </w:rPrChange>
          </w:rPr>
          <w:t>ów na niesegregowane (zmieszane) odpady komunalne oraz odpady ulegające biodegradacji.</w:t>
        </w:r>
      </w:ins>
    </w:p>
    <w:p w14:paraId="4C2FFAA1" w14:textId="77777777" w:rsidR="00942B8E" w:rsidRPr="008416E6" w:rsidRDefault="00942B8E">
      <w:pPr>
        <w:autoSpaceDE w:val="0"/>
        <w:autoSpaceDN w:val="0"/>
        <w:spacing w:line="312" w:lineRule="auto"/>
        <w:rPr>
          <w:ins w:id="15245" w:author="Robert Pasternak" w:date="2021-05-13T08:53:00Z"/>
          <w:lang w:eastAsia="en-US"/>
          <w:rPrChange w:id="15246" w:author="Robert Pasternak" w:date="2021-09-07T12:47:00Z">
            <w:rPr>
              <w:ins w:id="15247" w:author="Robert Pasternak" w:date="2021-05-13T08:53:00Z"/>
              <w:rFonts w:ascii="Times" w:hAnsi="Times" w:cs="Arial"/>
              <w:lang w:eastAsia="en-US"/>
            </w:rPr>
          </w:rPrChange>
        </w:rPr>
        <w:pPrChange w:id="15248" w:author="Robert Pasternak" w:date="2021-05-13T11:34:00Z">
          <w:pPr>
            <w:numPr>
              <w:numId w:val="26"/>
            </w:numPr>
            <w:autoSpaceDE w:val="0"/>
            <w:autoSpaceDN w:val="0"/>
            <w:spacing w:line="360" w:lineRule="auto"/>
            <w:ind w:left="1080" w:hanging="360"/>
          </w:pPr>
        </w:pPrChange>
      </w:pPr>
    </w:p>
    <w:p w14:paraId="4FE19ECC" w14:textId="77777777" w:rsidR="00C905BB" w:rsidRDefault="00B07022">
      <w:pPr>
        <w:autoSpaceDE w:val="0"/>
        <w:autoSpaceDN w:val="0"/>
        <w:spacing w:line="312" w:lineRule="auto"/>
        <w:rPr>
          <w:ins w:id="15249" w:author="Robert Pasternak" w:date="2024-07-18T14:47:00Z"/>
          <w:bCs/>
        </w:rPr>
        <w:pPrChange w:id="15250" w:author="Robert Pasternak" w:date="2021-05-13T11:34:00Z">
          <w:pPr>
            <w:numPr>
              <w:numId w:val="26"/>
            </w:numPr>
            <w:autoSpaceDE w:val="0"/>
            <w:autoSpaceDN w:val="0"/>
            <w:spacing w:line="360" w:lineRule="auto"/>
            <w:ind w:left="1080" w:hanging="360"/>
          </w:pPr>
        </w:pPrChange>
      </w:pPr>
      <w:ins w:id="15251" w:author="Robert Pasternak" w:date="2021-05-13T08:49:00Z">
        <w:r w:rsidRPr="008416E6">
          <w:rPr>
            <w:lang w:eastAsia="en-US"/>
          </w:rPr>
          <w:t xml:space="preserve">W przypadku, gdy na etapie oceny oferty Wykonawca zadeklarował mycie w zabudowie </w:t>
        </w:r>
        <w:r w:rsidR="00E11DE4" w:rsidRPr="008416E6">
          <w:rPr>
            <w:lang w:eastAsia="en-US"/>
            <w:rPrChange w:id="15252" w:author="Robert Pasternak" w:date="2021-09-07T12:47:00Z">
              <w:rPr>
                <w:rFonts w:ascii="Times" w:hAnsi="Times" w:cs="Arial"/>
                <w:lang w:eastAsia="en-US"/>
              </w:rPr>
            </w:rPrChange>
          </w:rPr>
          <w:t>jednorodzinnej</w:t>
        </w:r>
      </w:ins>
      <w:ins w:id="15253" w:author="Robert Pasternak" w:date="2024-07-18T14:45:00Z">
        <w:r w:rsidR="00C905BB">
          <w:rPr>
            <w:lang w:eastAsia="en-US"/>
          </w:rPr>
          <w:t xml:space="preserve"> i wielorodzinnej</w:t>
        </w:r>
      </w:ins>
      <w:ins w:id="15254" w:author="Robert Pasternak" w:date="2021-05-13T08:49:00Z">
        <w:r w:rsidR="00E11DE4" w:rsidRPr="008416E6">
          <w:rPr>
            <w:lang w:eastAsia="en-US"/>
            <w:rPrChange w:id="15255" w:author="Robert Pasternak" w:date="2021-09-07T12:47:00Z">
              <w:rPr>
                <w:rFonts w:ascii="Times" w:hAnsi="Times" w:cs="Arial"/>
                <w:lang w:eastAsia="en-US"/>
              </w:rPr>
            </w:rPrChange>
          </w:rPr>
          <w:t xml:space="preserve"> pojemników na niesegregowane (zmieszane) odpady komunalne oraz odpady ulegaj</w:t>
        </w:r>
      </w:ins>
      <w:ins w:id="15256" w:author="Robert Pasternak" w:date="2021-05-13T08:50:00Z">
        <w:r w:rsidR="00E11DE4" w:rsidRPr="008416E6">
          <w:rPr>
            <w:lang w:eastAsia="en-US"/>
            <w:rPrChange w:id="15257" w:author="Robert Pasternak" w:date="2021-09-07T12:47:00Z">
              <w:rPr>
                <w:rFonts w:ascii="Times" w:hAnsi="Times" w:cs="Arial"/>
                <w:lang w:eastAsia="en-US"/>
              </w:rPr>
            </w:rPrChange>
          </w:rPr>
          <w:t xml:space="preserve">ące biodegradacji za co otrzymał dodatkowe punkty </w:t>
        </w:r>
      </w:ins>
      <w:ins w:id="15258" w:author="Robert Pasternak" w:date="2021-05-13T08:52:00Z">
        <w:r w:rsidR="00E11DE4" w:rsidRPr="008416E6">
          <w:rPr>
            <w:bCs/>
            <w:rPrChange w:id="15259" w:author="Robert Pasternak" w:date="2021-09-07T12:47:00Z">
              <w:rPr>
                <w:rFonts w:ascii="Times" w:hAnsi="Times"/>
                <w:bCs/>
              </w:rPr>
            </w:rPrChange>
          </w:rPr>
          <w:t>za spełnienie kryteriów niezwiązanych z ceną podczas oceny oferty, jest zobowiązany do mycia, dezynfekcji i dezynsekcji pojemników zgodnie z wymaganiami z zakresu ochrony środowiska i ochrony sanitarnej w miejscu odbioru odpadów</w:t>
        </w:r>
      </w:ins>
      <w:ins w:id="15260" w:author="Robert Pasternak" w:date="2024-07-18T14:47:00Z">
        <w:r w:rsidR="00C905BB">
          <w:rPr>
            <w:bCs/>
          </w:rPr>
          <w:t>:</w:t>
        </w:r>
      </w:ins>
    </w:p>
    <w:p w14:paraId="5F5FA237" w14:textId="35681950" w:rsidR="00C905BB" w:rsidRDefault="00C905BB">
      <w:pPr>
        <w:pStyle w:val="Akapitzlist"/>
        <w:numPr>
          <w:ilvl w:val="0"/>
          <w:numId w:val="81"/>
        </w:numPr>
        <w:autoSpaceDE w:val="0"/>
        <w:autoSpaceDN w:val="0"/>
        <w:spacing w:line="312" w:lineRule="auto"/>
        <w:rPr>
          <w:ins w:id="15261" w:author="Robert Pasternak" w:date="2024-07-18T14:49:00Z"/>
          <w:bCs/>
        </w:rPr>
        <w:pPrChange w:id="15262" w:author="Robert Pasternak" w:date="2024-07-18T14:47:00Z">
          <w:pPr>
            <w:numPr>
              <w:numId w:val="26"/>
            </w:numPr>
            <w:autoSpaceDE w:val="0"/>
            <w:autoSpaceDN w:val="0"/>
            <w:spacing w:line="360" w:lineRule="auto"/>
            <w:ind w:left="1080" w:hanging="360"/>
          </w:pPr>
        </w:pPrChange>
      </w:pPr>
      <w:ins w:id="15263" w:author="Robert Pasternak" w:date="2024-07-18T14:49:00Z">
        <w:r>
          <w:rPr>
            <w:bCs/>
          </w:rPr>
          <w:t>d</w:t>
        </w:r>
      </w:ins>
      <w:ins w:id="15264" w:author="Robert Pasternak" w:date="2021-05-13T08:52:00Z">
        <w:r>
          <w:rPr>
            <w:bCs/>
          </w:rPr>
          <w:t xml:space="preserve">wa </w:t>
        </w:r>
      </w:ins>
      <w:ins w:id="15265" w:author="Robert Pasternak" w:date="2024-07-18T14:47:00Z">
        <w:r>
          <w:rPr>
            <w:bCs/>
          </w:rPr>
          <w:t>razy</w:t>
        </w:r>
      </w:ins>
      <w:ins w:id="15266" w:author="Robert Pasternak" w:date="2021-05-13T08:52:00Z">
        <w:r w:rsidR="00E11DE4" w:rsidRPr="00C905BB">
          <w:rPr>
            <w:bCs/>
            <w:rPrChange w:id="15267" w:author="Robert Pasternak" w:date="2024-07-18T14:47:00Z">
              <w:rPr>
                <w:rFonts w:ascii="Times" w:hAnsi="Times"/>
                <w:bCs/>
              </w:rPr>
            </w:rPrChange>
          </w:rPr>
          <w:t xml:space="preserve"> w roku </w:t>
        </w:r>
      </w:ins>
      <w:ins w:id="15268" w:author="Robert Pasternak" w:date="2024-07-18T14:48:00Z">
        <w:r>
          <w:rPr>
            <w:bCs/>
          </w:rPr>
          <w:t>(raz w okresie wiosennym w miesiącach od kwietnia do czerwca i raz w okresie letnim w miesi</w:t>
        </w:r>
      </w:ins>
      <w:ins w:id="15269" w:author="Robert Pasternak" w:date="2024-07-18T14:49:00Z">
        <w:r>
          <w:rPr>
            <w:bCs/>
          </w:rPr>
          <w:t>ącach od lipca do września) w zabudowie jednorodzinnej</w:t>
        </w:r>
      </w:ins>
    </w:p>
    <w:p w14:paraId="2B4C5503" w14:textId="5B5F7DE0" w:rsidR="00C905BB" w:rsidRDefault="00C905BB" w:rsidP="00C905BB">
      <w:pPr>
        <w:pStyle w:val="Akapitzlist"/>
        <w:numPr>
          <w:ilvl w:val="0"/>
          <w:numId w:val="81"/>
        </w:numPr>
        <w:autoSpaceDE w:val="0"/>
        <w:autoSpaceDN w:val="0"/>
        <w:spacing w:line="312" w:lineRule="auto"/>
        <w:rPr>
          <w:ins w:id="15270" w:author="Robert Pasternak" w:date="2024-07-18T14:51:00Z"/>
          <w:bCs/>
        </w:rPr>
      </w:pPr>
      <w:ins w:id="15271" w:author="Robert Pasternak" w:date="2024-07-18T14:51:00Z">
        <w:r>
          <w:rPr>
            <w:bCs/>
          </w:rPr>
          <w:t>sześć razy</w:t>
        </w:r>
        <w:r w:rsidRPr="00C44FB7">
          <w:rPr>
            <w:bCs/>
          </w:rPr>
          <w:t xml:space="preserve"> w roku </w:t>
        </w:r>
        <w:r>
          <w:rPr>
            <w:bCs/>
          </w:rPr>
          <w:t>(raz w miesiącu w miesiącach od kwietnia do września) w zabudowie wielorodzinnej</w:t>
        </w:r>
      </w:ins>
    </w:p>
    <w:p w14:paraId="58F4AAD1" w14:textId="46A1645C" w:rsidR="00361B44" w:rsidRPr="0044515F" w:rsidRDefault="00E11DE4">
      <w:pPr>
        <w:autoSpaceDE w:val="0"/>
        <w:autoSpaceDN w:val="0"/>
        <w:spacing w:line="312" w:lineRule="auto"/>
        <w:rPr>
          <w:ins w:id="15272" w:author="Robert Pasternak" w:date="2021-05-13T12:00:00Z"/>
          <w:bCs/>
        </w:rPr>
        <w:pPrChange w:id="15273" w:author="Robert Pasternak" w:date="2024-07-18T14:52:00Z">
          <w:pPr>
            <w:numPr>
              <w:numId w:val="26"/>
            </w:numPr>
            <w:autoSpaceDE w:val="0"/>
            <w:autoSpaceDN w:val="0"/>
            <w:spacing w:line="360" w:lineRule="auto"/>
            <w:ind w:left="1080" w:hanging="360"/>
          </w:pPr>
        </w:pPrChange>
      </w:pPr>
      <w:ins w:id="15274" w:author="Robert Pasternak" w:date="2021-05-13T09:07:00Z">
        <w:r w:rsidRPr="00C905BB">
          <w:rPr>
            <w:bCs/>
            <w:rPrChange w:id="15275" w:author="Robert Pasternak" w:date="2024-07-18T14:52:00Z">
              <w:rPr>
                <w:rFonts w:ascii="Times" w:hAnsi="Times"/>
                <w:bCs/>
              </w:rPr>
            </w:rPrChange>
          </w:rPr>
          <w:t xml:space="preserve">Mycie pojemników musi się odbywać przy użyciu </w:t>
        </w:r>
      </w:ins>
      <w:ins w:id="15276" w:author="Robert Pasternak" w:date="2021-05-13T08:52:00Z">
        <w:r w:rsidRPr="00C905BB">
          <w:rPr>
            <w:bCs/>
            <w:rPrChange w:id="15277" w:author="Robert Pasternak" w:date="2024-07-18T14:52:00Z">
              <w:rPr>
                <w:rFonts w:ascii="Times" w:hAnsi="Times"/>
                <w:bCs/>
              </w:rPr>
            </w:rPrChange>
          </w:rPr>
          <w:t>specjalistycznego pojazdu</w:t>
        </w:r>
      </w:ins>
      <w:ins w:id="15278" w:author="Robert Pasternak" w:date="2021-05-13T09:08:00Z">
        <w:r w:rsidRPr="00C905BB">
          <w:rPr>
            <w:bCs/>
            <w:rPrChange w:id="15279" w:author="Robert Pasternak" w:date="2024-07-18T14:52:00Z">
              <w:rPr>
                <w:rFonts w:ascii="Times" w:hAnsi="Times"/>
                <w:bCs/>
              </w:rPr>
            </w:rPrChange>
          </w:rPr>
          <w:t xml:space="preserve"> typu „śmieciarko-myjka” o dopuszczalnej masie ca</w:t>
        </w:r>
      </w:ins>
      <w:ins w:id="15280" w:author="Robert Pasternak" w:date="2021-05-13T09:09:00Z">
        <w:r w:rsidR="00C905BB">
          <w:rPr>
            <w:bCs/>
          </w:rPr>
          <w:t>łkowitej nie większej niż 27</w:t>
        </w:r>
        <w:r w:rsidRPr="00C905BB">
          <w:rPr>
            <w:bCs/>
            <w:rPrChange w:id="15281" w:author="Robert Pasternak" w:date="2024-07-18T14:52:00Z">
              <w:rPr>
                <w:rFonts w:ascii="Times" w:hAnsi="Times"/>
                <w:bCs/>
              </w:rPr>
            </w:rPrChange>
          </w:rPr>
          <w:t xml:space="preserve"> ton</w:t>
        </w:r>
      </w:ins>
      <w:ins w:id="15282" w:author="Robert Pasternak" w:date="2021-05-13T08:52:00Z">
        <w:r w:rsidRPr="00C905BB">
          <w:rPr>
            <w:bCs/>
            <w:rPrChange w:id="15283" w:author="Robert Pasternak" w:date="2024-07-18T14:52:00Z">
              <w:rPr>
                <w:rFonts w:ascii="Times" w:hAnsi="Times"/>
                <w:bCs/>
              </w:rPr>
            </w:rPrChange>
          </w:rPr>
          <w:t>,</w:t>
        </w:r>
      </w:ins>
      <w:ins w:id="15284" w:author="Robert Pasternak" w:date="2021-05-13T08:55:00Z">
        <w:r w:rsidRPr="00C905BB">
          <w:rPr>
            <w:bCs/>
            <w:rPrChange w:id="15285" w:author="Robert Pasternak" w:date="2024-07-18T14:52:00Z">
              <w:rPr>
                <w:rFonts w:ascii="Times" w:hAnsi="Times"/>
                <w:bCs/>
              </w:rPr>
            </w:rPrChange>
          </w:rPr>
          <w:t xml:space="preserve"> </w:t>
        </w:r>
      </w:ins>
      <w:ins w:id="15286" w:author="Robert Pasternak" w:date="2021-07-13T11:27:00Z">
        <w:r w:rsidR="006163B6" w:rsidRPr="0044515F">
          <w:rPr>
            <w:bCs/>
          </w:rPr>
          <w:t>bezpylnego, z funkcj</w:t>
        </w:r>
      </w:ins>
      <w:ins w:id="15287" w:author="Robert Pasternak" w:date="2021-07-13T11:28:00Z">
        <w:r w:rsidR="006163B6" w:rsidRPr="0044515F">
          <w:rPr>
            <w:bCs/>
          </w:rPr>
          <w:t xml:space="preserve">ą kompaktującą, </w:t>
        </w:r>
      </w:ins>
      <w:ins w:id="15288" w:author="Robert Pasternak" w:date="2021-05-13T08:55:00Z">
        <w:r w:rsidRPr="00C905BB">
          <w:rPr>
            <w:bCs/>
            <w:rPrChange w:id="15289" w:author="Robert Pasternak" w:date="2024-07-18T14:52:00Z">
              <w:rPr>
                <w:rFonts w:ascii="Times" w:hAnsi="Times"/>
                <w:bCs/>
              </w:rPr>
            </w:rPrChange>
          </w:rPr>
          <w:t>któr</w:t>
        </w:r>
      </w:ins>
      <w:ins w:id="15290" w:author="Robert Pasternak" w:date="2021-07-13T11:22:00Z">
        <w:r w:rsidR="006163B6" w:rsidRPr="0044515F">
          <w:rPr>
            <w:bCs/>
          </w:rPr>
          <w:t>ego konstrukcja umożliwia</w:t>
        </w:r>
      </w:ins>
      <w:ins w:id="15291" w:author="Robert Pasternak" w:date="2021-05-13T08:55:00Z">
        <w:r w:rsidRPr="00C905BB">
          <w:rPr>
            <w:bCs/>
            <w:rPrChange w:id="15292" w:author="Robert Pasternak" w:date="2024-07-18T14:52:00Z">
              <w:rPr>
                <w:rFonts w:ascii="Times" w:hAnsi="Times"/>
                <w:bCs/>
              </w:rPr>
            </w:rPrChange>
          </w:rPr>
          <w:t xml:space="preserve"> </w:t>
        </w:r>
      </w:ins>
      <w:ins w:id="15293" w:author="Robert Pasternak" w:date="2021-05-13T09:09:00Z">
        <w:r w:rsidRPr="00C905BB">
          <w:rPr>
            <w:bCs/>
            <w:rPrChange w:id="15294" w:author="Robert Pasternak" w:date="2024-07-18T14:52:00Z">
              <w:rPr>
                <w:rFonts w:ascii="Times" w:hAnsi="Times"/>
                <w:bCs/>
              </w:rPr>
            </w:rPrChange>
          </w:rPr>
          <w:t xml:space="preserve">jednocześnie </w:t>
        </w:r>
      </w:ins>
      <w:ins w:id="15295" w:author="Robert Pasternak" w:date="2021-05-13T08:55:00Z">
        <w:r w:rsidRPr="00C905BB">
          <w:rPr>
            <w:bCs/>
            <w:rPrChange w:id="15296" w:author="Robert Pasternak" w:date="2024-07-18T14:52:00Z">
              <w:rPr>
                <w:rFonts w:ascii="Times" w:hAnsi="Times"/>
                <w:bCs/>
              </w:rPr>
            </w:rPrChange>
          </w:rPr>
          <w:t>odbi</w:t>
        </w:r>
      </w:ins>
      <w:ins w:id="15297" w:author="Robert Pasternak" w:date="2021-07-13T11:23:00Z">
        <w:r w:rsidR="006163B6" w:rsidRPr="0044515F">
          <w:rPr>
            <w:bCs/>
          </w:rPr>
          <w:t>ór</w:t>
        </w:r>
      </w:ins>
      <w:ins w:id="15298" w:author="Robert Pasternak" w:date="2021-05-13T08:55:00Z">
        <w:r w:rsidRPr="00C905BB">
          <w:rPr>
            <w:bCs/>
            <w:rPrChange w:id="15299" w:author="Robert Pasternak" w:date="2024-07-18T14:52:00Z">
              <w:rPr>
                <w:rFonts w:ascii="Times" w:hAnsi="Times"/>
                <w:bCs/>
              </w:rPr>
            </w:rPrChange>
          </w:rPr>
          <w:t xml:space="preserve"> odpad</w:t>
        </w:r>
      </w:ins>
      <w:ins w:id="15300" w:author="Robert Pasternak" w:date="2021-07-13T11:23:00Z">
        <w:r w:rsidR="006163B6" w:rsidRPr="0044515F">
          <w:rPr>
            <w:bCs/>
          </w:rPr>
          <w:t xml:space="preserve">ów </w:t>
        </w:r>
      </w:ins>
      <w:ins w:id="15301" w:author="Robert Pasternak" w:date="2021-05-13T08:55:00Z">
        <w:r w:rsidRPr="00C905BB">
          <w:rPr>
            <w:bCs/>
            <w:rPrChange w:id="15302" w:author="Robert Pasternak" w:date="2024-07-18T14:52:00Z">
              <w:rPr>
                <w:rFonts w:ascii="Times" w:hAnsi="Times"/>
                <w:bCs/>
              </w:rPr>
            </w:rPrChange>
          </w:rPr>
          <w:t>i my</w:t>
        </w:r>
      </w:ins>
      <w:ins w:id="15303" w:author="Robert Pasternak" w:date="2021-07-13T11:23:00Z">
        <w:r w:rsidR="006163B6" w:rsidRPr="0044515F">
          <w:rPr>
            <w:bCs/>
          </w:rPr>
          <w:t>cie</w:t>
        </w:r>
      </w:ins>
      <w:ins w:id="15304" w:author="Robert Pasternak" w:date="2021-05-13T08:55:00Z">
        <w:r w:rsidRPr="00C905BB">
          <w:rPr>
            <w:bCs/>
            <w:rPrChange w:id="15305" w:author="Robert Pasternak" w:date="2024-07-18T14:52:00Z">
              <w:rPr>
                <w:rFonts w:ascii="Times" w:hAnsi="Times"/>
                <w:bCs/>
              </w:rPr>
            </w:rPrChange>
          </w:rPr>
          <w:t xml:space="preserve"> pojemnik</w:t>
        </w:r>
      </w:ins>
      <w:ins w:id="15306" w:author="Robert Pasternak" w:date="2021-07-13T11:23:00Z">
        <w:r w:rsidR="006163B6" w:rsidRPr="0044515F">
          <w:rPr>
            <w:bCs/>
          </w:rPr>
          <w:t>a</w:t>
        </w:r>
      </w:ins>
      <w:ins w:id="15307" w:author="Robert Pasternak" w:date="2021-05-13T08:55:00Z">
        <w:r w:rsidRPr="00C905BB">
          <w:rPr>
            <w:bCs/>
            <w:rPrChange w:id="15308" w:author="Robert Pasternak" w:date="2024-07-18T14:52:00Z">
              <w:rPr>
                <w:rFonts w:ascii="Times" w:hAnsi="Times"/>
                <w:bCs/>
              </w:rPr>
            </w:rPrChange>
          </w:rPr>
          <w:t xml:space="preserve">. </w:t>
        </w:r>
      </w:ins>
      <w:ins w:id="15309" w:author="Robert Pasternak" w:date="2021-07-13T08:04:00Z">
        <w:r w:rsidR="00290559" w:rsidRPr="0044515F">
          <w:rPr>
            <w:bCs/>
          </w:rPr>
          <w:t>Odbiór</w:t>
        </w:r>
      </w:ins>
      <w:ins w:id="15310" w:author="Robert Pasternak" w:date="2021-07-13T08:03:00Z">
        <w:r w:rsidR="00290559" w:rsidRPr="0044515F">
          <w:rPr>
            <w:bCs/>
          </w:rPr>
          <w:t xml:space="preserve"> odpad</w:t>
        </w:r>
      </w:ins>
      <w:ins w:id="15311" w:author="Robert Pasternak" w:date="2021-07-13T08:04:00Z">
        <w:r w:rsidR="00290559" w:rsidRPr="0044515F">
          <w:rPr>
            <w:bCs/>
          </w:rPr>
          <w:t>ów i m</w:t>
        </w:r>
      </w:ins>
      <w:ins w:id="15312" w:author="Robert Pasternak" w:date="2021-05-13T08:55:00Z">
        <w:r w:rsidRPr="00C905BB">
          <w:rPr>
            <w:bCs/>
            <w:rPrChange w:id="15313" w:author="Robert Pasternak" w:date="2024-07-18T14:52:00Z">
              <w:rPr>
                <w:rFonts w:ascii="Times" w:hAnsi="Times"/>
                <w:bCs/>
              </w:rPr>
            </w:rPrChange>
          </w:rPr>
          <w:t>ycie pojemników musi się</w:t>
        </w:r>
      </w:ins>
      <w:ins w:id="15314" w:author="Piotr Szumlak" w:date="2021-07-09T11:37:00Z">
        <w:r w:rsidR="00445220" w:rsidRPr="0044515F">
          <w:rPr>
            <w:bCs/>
          </w:rPr>
          <w:t xml:space="preserve"> </w:t>
        </w:r>
      </w:ins>
      <w:ins w:id="15315" w:author="Robert Pasternak" w:date="2021-05-13T09:09:00Z">
        <w:r w:rsidRPr="00C905BB">
          <w:rPr>
            <w:bCs/>
            <w:rPrChange w:id="15316" w:author="Robert Pasternak" w:date="2024-07-18T14:52:00Z">
              <w:rPr>
                <w:rFonts w:ascii="Times" w:hAnsi="Times"/>
                <w:bCs/>
              </w:rPr>
            </w:rPrChange>
          </w:rPr>
          <w:t xml:space="preserve">odbywać </w:t>
        </w:r>
      </w:ins>
      <w:ins w:id="15317" w:author="Robert Pasternak" w:date="2021-07-13T08:04:00Z">
        <w:r w:rsidR="00290559" w:rsidRPr="0044515F">
          <w:rPr>
            <w:bCs/>
          </w:rPr>
          <w:t>z wykorzystaniem tego samego</w:t>
        </w:r>
      </w:ins>
      <w:ins w:id="15318" w:author="Robert Pasternak" w:date="2021-07-13T11:21:00Z">
        <w:r w:rsidR="006163B6" w:rsidRPr="0044515F">
          <w:rPr>
            <w:bCs/>
          </w:rPr>
          <w:t xml:space="preserve"> </w:t>
        </w:r>
      </w:ins>
      <w:ins w:id="15319" w:author="Robert Pasternak" w:date="2021-07-13T11:23:00Z">
        <w:r w:rsidR="006163B6" w:rsidRPr="0044515F">
          <w:rPr>
            <w:bCs/>
          </w:rPr>
          <w:t>(</w:t>
        </w:r>
      </w:ins>
      <w:ins w:id="15320" w:author="Robert Pasternak" w:date="2021-07-13T11:21:00Z">
        <w:r w:rsidR="006163B6" w:rsidRPr="0044515F">
          <w:rPr>
            <w:bCs/>
          </w:rPr>
          <w:t>jednego</w:t>
        </w:r>
      </w:ins>
      <w:ins w:id="15321" w:author="Robert Pasternak" w:date="2021-07-13T11:23:00Z">
        <w:r w:rsidR="006163B6" w:rsidRPr="0044515F">
          <w:rPr>
            <w:bCs/>
          </w:rPr>
          <w:t>)</w:t>
        </w:r>
      </w:ins>
      <w:ins w:id="15322" w:author="Robert Pasternak" w:date="2021-07-13T08:04:00Z">
        <w:r w:rsidR="00290559" w:rsidRPr="0044515F">
          <w:rPr>
            <w:bCs/>
          </w:rPr>
          <w:t xml:space="preserve"> pojazdu</w:t>
        </w:r>
      </w:ins>
      <w:ins w:id="15323" w:author="Robert Pasternak" w:date="2021-07-13T11:23:00Z">
        <w:r w:rsidR="006163B6" w:rsidRPr="0044515F">
          <w:rPr>
            <w:bCs/>
          </w:rPr>
          <w:t>,</w:t>
        </w:r>
      </w:ins>
      <w:ins w:id="15324" w:author="Robert Pasternak" w:date="2021-07-13T08:04:00Z">
        <w:r w:rsidR="00290559" w:rsidRPr="0044515F">
          <w:rPr>
            <w:bCs/>
          </w:rPr>
          <w:t xml:space="preserve"> </w:t>
        </w:r>
      </w:ins>
      <w:ins w:id="15325" w:author="Robert Pasternak" w:date="2021-05-13T09:10:00Z">
        <w:r w:rsidR="00290559" w:rsidRPr="0044515F">
          <w:rPr>
            <w:bCs/>
          </w:rPr>
          <w:t xml:space="preserve">w miejscu odbioru odpadów i </w:t>
        </w:r>
      </w:ins>
      <w:ins w:id="15326" w:author="Robert Pasternak" w:date="2021-05-13T09:09:00Z">
        <w:r w:rsidRPr="00C905BB">
          <w:rPr>
            <w:bCs/>
            <w:rPrChange w:id="15327" w:author="Robert Pasternak" w:date="2024-07-18T14:52:00Z">
              <w:rPr>
                <w:rFonts w:ascii="Times" w:hAnsi="Times"/>
                <w:bCs/>
              </w:rPr>
            </w:rPrChange>
          </w:rPr>
          <w:t>w</w:t>
        </w:r>
      </w:ins>
      <w:ins w:id="15328" w:author="Robert Pasternak" w:date="2021-05-13T08:52:00Z">
        <w:r w:rsidRPr="00C905BB">
          <w:rPr>
            <w:bCs/>
            <w:rPrChange w:id="15329" w:author="Robert Pasternak" w:date="2024-07-18T14:52:00Z">
              <w:rPr>
                <w:rFonts w:ascii="Times" w:hAnsi="Times"/>
                <w:bCs/>
              </w:rPr>
            </w:rPrChange>
          </w:rPr>
          <w:t xml:space="preserve"> zamkniętym obiegu wody.</w:t>
        </w:r>
      </w:ins>
      <w:ins w:id="15330" w:author="Piotr Szumlak" w:date="2021-07-09T11:37:00Z">
        <w:r w:rsidR="00445220" w:rsidRPr="0044515F">
          <w:rPr>
            <w:bCs/>
          </w:rPr>
          <w:t xml:space="preserve"> </w:t>
        </w:r>
      </w:ins>
      <w:ins w:id="15331" w:author="Robert Pasternak" w:date="2021-05-13T09:11:00Z">
        <w:r w:rsidRPr="00C905BB">
          <w:rPr>
            <w:bCs/>
            <w:rPrChange w:id="15332" w:author="Robert Pasternak" w:date="2024-07-18T14:52:00Z">
              <w:rPr>
                <w:rFonts w:ascii="Times" w:hAnsi="Times"/>
                <w:bCs/>
              </w:rPr>
            </w:rPrChange>
          </w:rPr>
          <w:t xml:space="preserve">Zamawiający nie dopuszcza realizacji tego kryterium przy użyciu </w:t>
        </w:r>
      </w:ins>
      <w:ins w:id="15333" w:author="Robert Pasternak" w:date="2024-07-18T14:53:00Z">
        <w:r w:rsidR="00C905BB">
          <w:rPr>
            <w:bCs/>
          </w:rPr>
          <w:t>innych</w:t>
        </w:r>
      </w:ins>
      <w:ins w:id="15334" w:author="Robert Pasternak" w:date="2021-05-13T09:11:00Z">
        <w:r w:rsidRPr="00C905BB">
          <w:rPr>
            <w:bCs/>
            <w:rPrChange w:id="15335" w:author="Robert Pasternak" w:date="2024-07-18T14:52:00Z">
              <w:rPr>
                <w:rFonts w:ascii="Times" w:hAnsi="Times"/>
                <w:bCs/>
              </w:rPr>
            </w:rPrChange>
          </w:rPr>
          <w:t xml:space="preserve"> pojazdów, </w:t>
        </w:r>
      </w:ins>
      <w:ins w:id="15336" w:author="Robert Pasternak" w:date="2024-07-18T14:53:00Z">
        <w:r w:rsidR="00C905BB">
          <w:rPr>
            <w:bCs/>
          </w:rPr>
          <w:br/>
        </w:r>
      </w:ins>
      <w:ins w:id="15337" w:author="Robert Pasternak" w:date="2021-05-13T09:11:00Z">
        <w:r w:rsidRPr="00C905BB">
          <w:rPr>
            <w:bCs/>
            <w:rPrChange w:id="15338" w:author="Robert Pasternak" w:date="2024-07-18T14:52:00Z">
              <w:rPr>
                <w:rFonts w:ascii="Times" w:hAnsi="Times"/>
                <w:bCs/>
              </w:rPr>
            </w:rPrChange>
          </w:rPr>
          <w:t xml:space="preserve">np. </w:t>
        </w:r>
      </w:ins>
      <w:ins w:id="15339" w:author="Robert Pasternak" w:date="2021-07-02T09:59:00Z">
        <w:r w:rsidR="001C0EBA" w:rsidRPr="0044515F">
          <w:rPr>
            <w:bCs/>
          </w:rPr>
          <w:t xml:space="preserve">najpierw </w:t>
        </w:r>
      </w:ins>
      <w:ins w:id="15340" w:author="Robert Pasternak" w:date="2021-05-13T09:11:00Z">
        <w:r w:rsidRPr="00C905BB">
          <w:rPr>
            <w:bCs/>
            <w:rPrChange w:id="15341" w:author="Robert Pasternak" w:date="2024-07-18T14:52:00Z">
              <w:rPr>
                <w:rFonts w:ascii="Times" w:hAnsi="Times"/>
                <w:bCs/>
              </w:rPr>
            </w:rPrChange>
          </w:rPr>
          <w:t>pojazdów</w:t>
        </w:r>
      </w:ins>
      <w:ins w:id="15342" w:author="Robert Pasternak" w:date="2021-07-02T09:59:00Z">
        <w:r w:rsidR="001C0EBA" w:rsidRPr="0044515F">
          <w:rPr>
            <w:bCs/>
          </w:rPr>
          <w:t>,</w:t>
        </w:r>
      </w:ins>
      <w:ins w:id="15343" w:author="Robert Pasternak" w:date="2021-05-13T09:11:00Z">
        <w:r w:rsidRPr="00C905BB">
          <w:rPr>
            <w:bCs/>
            <w:rPrChange w:id="15344" w:author="Robert Pasternak" w:date="2024-07-18T14:52:00Z">
              <w:rPr>
                <w:rFonts w:ascii="Times" w:hAnsi="Times"/>
                <w:bCs/>
              </w:rPr>
            </w:rPrChange>
          </w:rPr>
          <w:t xml:space="preserve"> które odbieraj</w:t>
        </w:r>
      </w:ins>
      <w:ins w:id="15345" w:author="Robert Pasternak" w:date="2021-05-13T09:12:00Z">
        <w:r w:rsidRPr="00C905BB">
          <w:rPr>
            <w:bCs/>
            <w:rPrChange w:id="15346" w:author="Robert Pasternak" w:date="2024-07-18T14:52:00Z">
              <w:rPr>
                <w:rFonts w:ascii="Times" w:hAnsi="Times"/>
                <w:bCs/>
              </w:rPr>
            </w:rPrChange>
          </w:rPr>
          <w:t xml:space="preserve">ą odpady, a następnie </w:t>
        </w:r>
      </w:ins>
      <w:ins w:id="15347" w:author="Robert Pasternak" w:date="2021-07-02T10:00:00Z">
        <w:r w:rsidR="001C0EBA" w:rsidRPr="0044515F">
          <w:rPr>
            <w:bCs/>
          </w:rPr>
          <w:t xml:space="preserve">innych </w:t>
        </w:r>
      </w:ins>
      <w:ins w:id="15348" w:author="Robert Pasternak" w:date="2021-05-13T09:12:00Z">
        <w:r w:rsidRPr="00C905BB">
          <w:rPr>
            <w:bCs/>
            <w:rPrChange w:id="15349" w:author="Robert Pasternak" w:date="2024-07-18T14:52:00Z">
              <w:rPr>
                <w:rFonts w:ascii="Times" w:hAnsi="Times"/>
                <w:bCs/>
              </w:rPr>
            </w:rPrChange>
          </w:rPr>
          <w:t>pojazdów które myją opróżniony pojemnik. Odbiór odpadów i mycie pojemnik</w:t>
        </w:r>
      </w:ins>
      <w:ins w:id="15350" w:author="Robert Pasternak" w:date="2021-05-13T09:13:00Z">
        <w:r w:rsidRPr="00C905BB">
          <w:rPr>
            <w:bCs/>
            <w:rPrChange w:id="15351" w:author="Robert Pasternak" w:date="2024-07-18T14:52:00Z">
              <w:rPr>
                <w:rFonts w:ascii="Times" w:hAnsi="Times"/>
                <w:bCs/>
              </w:rPr>
            </w:rPrChange>
          </w:rPr>
          <w:t>ów musi się odbyć w miejscu odbioru odpadów, jednym pojazdem i w tym samym czasie.</w:t>
        </w:r>
      </w:ins>
      <w:ins w:id="15352" w:author="Robert Pasternak" w:date="2021-05-13T08:52:00Z">
        <w:r w:rsidRPr="00C905BB">
          <w:rPr>
            <w:bCs/>
            <w:rPrChange w:id="15353" w:author="Robert Pasternak" w:date="2024-07-18T14:52:00Z">
              <w:rPr>
                <w:rFonts w:ascii="Times" w:hAnsi="Times"/>
                <w:bCs/>
              </w:rPr>
            </w:rPrChange>
          </w:rPr>
          <w:t xml:space="preserve"> Wykonawca jest zobowiązany do </w:t>
        </w:r>
        <w:r w:rsidRPr="00C905BB">
          <w:rPr>
            <w:bCs/>
            <w:rPrChange w:id="15354" w:author="Robert Pasternak" w:date="2024-07-18T14:52:00Z">
              <w:rPr>
                <w:rFonts w:ascii="Times" w:hAnsi="Times"/>
                <w:bCs/>
              </w:rPr>
            </w:rPrChange>
          </w:rPr>
          <w:lastRenderedPageBreak/>
          <w:t xml:space="preserve">przedstawiania pisemnych raportów z wykonania usługi, zawierających adresy nieruchomości, na których usługa była wykonana i rodzaj oraz liczbę pojemników poddanych myciu </w:t>
        </w:r>
      </w:ins>
      <w:ins w:id="15355" w:author="Robert Pasternak" w:date="2024-07-18T14:53:00Z">
        <w:r w:rsidR="00C905BB">
          <w:rPr>
            <w:bCs/>
          </w:rPr>
          <w:br/>
        </w:r>
      </w:ins>
      <w:ins w:id="15356" w:author="Robert Pasternak" w:date="2021-05-13T08:52:00Z">
        <w:r w:rsidRPr="00C905BB">
          <w:rPr>
            <w:bCs/>
            <w:rPrChange w:id="15357" w:author="Robert Pasternak" w:date="2024-07-18T14:52:00Z">
              <w:rPr>
                <w:rFonts w:ascii="Times" w:hAnsi="Times"/>
                <w:bCs/>
              </w:rPr>
            </w:rPrChange>
          </w:rPr>
          <w:t>i dezynfekcji. Raporty za miesiąc, w którym usługa była wykonywana, Wykonawca jest zobowiązany dostarczyć Zamawiającemu wraz z Raportami</w:t>
        </w:r>
      </w:ins>
      <w:ins w:id="15358" w:author="Robert Pasternak" w:date="2021-05-13T08:54:00Z">
        <w:r w:rsidRPr="00C905BB">
          <w:rPr>
            <w:bCs/>
            <w:rPrChange w:id="15359" w:author="Robert Pasternak" w:date="2024-07-18T14:52:00Z">
              <w:rPr>
                <w:rFonts w:ascii="Times" w:hAnsi="Times"/>
                <w:bCs/>
              </w:rPr>
            </w:rPrChange>
          </w:rPr>
          <w:t xml:space="preserve"> miesięcznymi</w:t>
        </w:r>
      </w:ins>
      <w:ins w:id="15360" w:author="Robert Pasternak" w:date="2021-05-13T08:52:00Z">
        <w:r w:rsidRPr="00C905BB">
          <w:rPr>
            <w:bCs/>
            <w:rPrChange w:id="15361" w:author="Robert Pasternak" w:date="2024-07-18T14:52:00Z">
              <w:rPr>
                <w:rFonts w:ascii="Times" w:hAnsi="Times"/>
                <w:bCs/>
              </w:rPr>
            </w:rPrChange>
          </w:rPr>
          <w:t xml:space="preserve">. Mycie, dezynfekcja i dezynsekcja pojemników musi odbywać się zgodnie z wymaganiami </w:t>
        </w:r>
      </w:ins>
      <w:ins w:id="15362" w:author="Robert Pasternak" w:date="2021-07-02T10:00:00Z">
        <w:r w:rsidR="001C0EBA" w:rsidRPr="0044515F">
          <w:rPr>
            <w:bCs/>
          </w:rPr>
          <w:t xml:space="preserve">przepisów prawa </w:t>
        </w:r>
      </w:ins>
      <w:ins w:id="15363" w:author="Robert Pasternak" w:date="2024-07-18T14:54:00Z">
        <w:r w:rsidR="00C905BB">
          <w:rPr>
            <w:bCs/>
          </w:rPr>
          <w:br/>
        </w:r>
      </w:ins>
      <w:ins w:id="15364" w:author="Robert Pasternak" w:date="2021-07-02T10:00:00Z">
        <w:del w:id="15365" w:author="Piotr Szumlak" w:date="2021-07-09T11:38:00Z">
          <w:r w:rsidR="001C0EBA" w:rsidRPr="0044515F" w:rsidDel="00445220">
            <w:rPr>
              <w:bCs/>
            </w:rPr>
            <w:br/>
          </w:r>
        </w:del>
      </w:ins>
      <w:ins w:id="15366" w:author="Robert Pasternak" w:date="2021-05-13T08:52:00Z">
        <w:r w:rsidRPr="00C905BB">
          <w:rPr>
            <w:bCs/>
            <w:rPrChange w:id="15367" w:author="Robert Pasternak" w:date="2024-07-18T14:52:00Z">
              <w:rPr>
                <w:rFonts w:ascii="Times" w:hAnsi="Times"/>
                <w:bCs/>
              </w:rPr>
            </w:rPrChange>
          </w:rPr>
          <w:t xml:space="preserve">z zakresu ochrony środowiska (użycie produktów biobójczych </w:t>
        </w:r>
      </w:ins>
      <w:ins w:id="15368" w:author="Piotr Szumlak" w:date="2021-07-09T11:38:00Z">
        <w:del w:id="15369" w:author="Robert Pasternak" w:date="2021-07-13T11:24:00Z">
          <w:r w:rsidR="00445220" w:rsidRPr="0044515F" w:rsidDel="006163B6">
            <w:rPr>
              <w:bCs/>
            </w:rPr>
            <w:br/>
          </w:r>
        </w:del>
      </w:ins>
      <w:ins w:id="15370" w:author="Robert Pasternak" w:date="2021-05-13T08:52:00Z">
        <w:r w:rsidRPr="00C905BB">
          <w:rPr>
            <w:bCs/>
            <w:rPrChange w:id="15371" w:author="Robert Pasternak" w:date="2024-07-18T14:52:00Z">
              <w:rPr>
                <w:rFonts w:ascii="Times" w:hAnsi="Times"/>
                <w:bCs/>
              </w:rPr>
            </w:rPrChange>
          </w:rPr>
          <w:t xml:space="preserve">w rozumieniu ustawy </w:t>
        </w:r>
      </w:ins>
      <w:ins w:id="15372" w:author="Robert Pasternak" w:date="2021-09-07T12:38:00Z">
        <w:r w:rsidR="00942B8E" w:rsidRPr="0044515F">
          <w:rPr>
            <w:bCs/>
          </w:rPr>
          <w:br/>
        </w:r>
      </w:ins>
      <w:ins w:id="15373" w:author="Robert Pasternak" w:date="2021-07-02T10:00:00Z">
        <w:del w:id="15374" w:author="Piotr Szumlak" w:date="2021-07-09T11:38:00Z">
          <w:r w:rsidR="001C0EBA" w:rsidRPr="0044515F" w:rsidDel="00445220">
            <w:rPr>
              <w:bCs/>
            </w:rPr>
            <w:br/>
          </w:r>
        </w:del>
      </w:ins>
      <w:ins w:id="15375" w:author="Robert Pasternak" w:date="2021-05-13T08:52:00Z">
        <w:r w:rsidRPr="00C905BB">
          <w:rPr>
            <w:bCs/>
            <w:rPrChange w:id="15376" w:author="Robert Pasternak" w:date="2024-07-18T14:52:00Z">
              <w:rPr>
                <w:rFonts w:ascii="Times" w:hAnsi="Times"/>
                <w:bCs/>
              </w:rPr>
            </w:rPrChange>
          </w:rPr>
          <w:t xml:space="preserve">z dnia 9 października 2015 roku o produktach biobójczych) i ochrony sanitarnej. Wykonawca ma obowiązek wykorzystania do mycia pojemników środków biodegradowalnych </w:t>
        </w:r>
      </w:ins>
      <w:ins w:id="15377" w:author="Robert Pasternak" w:date="2021-09-07T12:38:00Z">
        <w:r w:rsidR="00942B8E" w:rsidRPr="0044515F">
          <w:rPr>
            <w:bCs/>
          </w:rPr>
          <w:br/>
        </w:r>
      </w:ins>
      <w:ins w:id="15378" w:author="Robert Pasternak" w:date="2021-07-02T10:00:00Z">
        <w:del w:id="15379" w:author="Piotr Szumlak" w:date="2021-07-09T11:38:00Z">
          <w:r w:rsidR="001C0EBA" w:rsidRPr="0044515F" w:rsidDel="00C95BE4">
            <w:rPr>
              <w:bCs/>
            </w:rPr>
            <w:br/>
          </w:r>
        </w:del>
      </w:ins>
      <w:ins w:id="15380" w:author="Robert Pasternak" w:date="2021-05-13T08:52:00Z">
        <w:r w:rsidRPr="00C905BB">
          <w:rPr>
            <w:bCs/>
            <w:rPrChange w:id="15381" w:author="Robert Pasternak" w:date="2024-07-18T14:52:00Z">
              <w:rPr>
                <w:rFonts w:ascii="Times" w:hAnsi="Times"/>
                <w:bCs/>
              </w:rPr>
            </w:rPrChange>
          </w:rPr>
          <w:t>i dezynfekujących posiadających atest Państwowego Zakładu Higieny, dopuszczający środek do obrotu na terenie Polski.  Wykonawca zobowiązany jest do uwzględnieni</w:t>
        </w:r>
      </w:ins>
      <w:ins w:id="15382" w:author="Robert Pasternak" w:date="2021-06-21T11:09:00Z">
        <w:r w:rsidR="001C08DE" w:rsidRPr="0044515F">
          <w:rPr>
            <w:bCs/>
          </w:rPr>
          <w:t>a</w:t>
        </w:r>
      </w:ins>
      <w:ins w:id="15383" w:author="Piotr Szumlak" w:date="2021-07-09T12:24:00Z">
        <w:r w:rsidR="007836D9" w:rsidRPr="0044515F">
          <w:rPr>
            <w:bCs/>
          </w:rPr>
          <w:t xml:space="preserve"> </w:t>
        </w:r>
      </w:ins>
      <w:ins w:id="15384" w:author="Robert Pasternak" w:date="2021-09-07T12:38:00Z">
        <w:r w:rsidR="00942B8E" w:rsidRPr="0044515F">
          <w:rPr>
            <w:bCs/>
          </w:rPr>
          <w:br/>
        </w:r>
      </w:ins>
      <w:ins w:id="15385" w:author="Robert Pasternak" w:date="2021-07-02T10:01:00Z">
        <w:del w:id="15386" w:author="Piotr Szumlak" w:date="2021-07-09T11:38:00Z">
          <w:r w:rsidR="001C0EBA" w:rsidRPr="0044515F" w:rsidDel="00C95BE4">
            <w:rPr>
              <w:bCs/>
            </w:rPr>
            <w:br/>
          </w:r>
        </w:del>
      </w:ins>
      <w:ins w:id="15387" w:author="Robert Pasternak" w:date="2021-05-13T08:52:00Z">
        <w:r w:rsidRPr="00C905BB">
          <w:rPr>
            <w:bCs/>
            <w:rPrChange w:id="15388" w:author="Robert Pasternak" w:date="2024-07-18T14:52:00Z">
              <w:rPr>
                <w:rFonts w:ascii="Times" w:hAnsi="Times"/>
                <w:bCs/>
              </w:rPr>
            </w:rPrChange>
          </w:rPr>
          <w:t>w harmonogramach odbioru odpadów informacji o terminach realizacji usługi.</w:t>
        </w:r>
      </w:ins>
      <w:ins w:id="15389" w:author="Robert Pasternak" w:date="2021-07-02T10:01:00Z">
        <w:r w:rsidR="00B64823" w:rsidRPr="0044515F">
          <w:rPr>
            <w:bCs/>
          </w:rPr>
          <w:t xml:space="preserve"> </w:t>
        </w:r>
      </w:ins>
      <w:ins w:id="15390" w:author="Robert Pasternak" w:date="2021-06-08T14:53:00Z">
        <w:r w:rsidR="003E095A" w:rsidRPr="0044515F">
          <w:rPr>
            <w:bCs/>
          </w:rPr>
          <w:t>Pojazd odbierający odpady i myjący pojemniki musi być wyposa</w:t>
        </w:r>
      </w:ins>
      <w:ins w:id="15391" w:author="Robert Pasternak" w:date="2021-06-08T14:54:00Z">
        <w:r w:rsidR="003E095A" w:rsidRPr="0044515F">
          <w:rPr>
            <w:bCs/>
          </w:rPr>
          <w:t>żony w system pozycjonowania satelitarnego oraz dwa video rejestratory</w:t>
        </w:r>
      </w:ins>
      <w:ins w:id="15392" w:author="Robert Pasternak" w:date="2021-06-21T11:09:00Z">
        <w:r w:rsidR="001C08DE" w:rsidRPr="0044515F">
          <w:rPr>
            <w:bCs/>
          </w:rPr>
          <w:t>,</w:t>
        </w:r>
      </w:ins>
      <w:ins w:id="15393" w:author="Robert Pasternak" w:date="2021-06-08T14:54:00Z">
        <w:r w:rsidR="003E095A" w:rsidRPr="0044515F">
          <w:rPr>
            <w:bCs/>
          </w:rPr>
          <w:t xml:space="preserve"> o których mowa w </w:t>
        </w:r>
      </w:ins>
      <w:ins w:id="15394" w:author="Robert Pasternak" w:date="2021-06-08T14:55:00Z">
        <w:r w:rsidR="003E095A" w:rsidRPr="0044515F">
          <w:rPr>
            <w:bCs/>
          </w:rPr>
          <w:t>Rozdziale II punkt 4 ppkt. 7 i 8 OPZ.</w:t>
        </w:r>
      </w:ins>
      <w:ins w:id="15395" w:author="Robert Pasternak" w:date="2021-07-01T09:03:00Z">
        <w:r w:rsidR="00207711" w:rsidRPr="0044515F">
          <w:rPr>
            <w:bCs/>
          </w:rPr>
          <w:t xml:space="preserve"> W przypadku wystąpienia awarii specjalistycznego pojazdu, przy użyciu którego </w:t>
        </w:r>
      </w:ins>
      <w:ins w:id="15396" w:author="Robert Pasternak" w:date="2021-07-01T09:04:00Z">
        <w:r w:rsidR="00207711" w:rsidRPr="0044515F">
          <w:rPr>
            <w:bCs/>
          </w:rPr>
          <w:t>Wykonawca odbierał będzie odpady i mył pojemniki</w:t>
        </w:r>
      </w:ins>
      <w:ins w:id="15397" w:author="Robert Pasternak" w:date="2021-07-01T09:05:00Z">
        <w:r w:rsidR="00207711" w:rsidRPr="0044515F">
          <w:rPr>
            <w:bCs/>
          </w:rPr>
          <w:t>, zobowiązany jest niezwłocznie powiadomić Zamawiającego o tym fakcie</w:t>
        </w:r>
      </w:ins>
      <w:ins w:id="15398" w:author="Robert Pasternak" w:date="2021-07-01T09:06:00Z">
        <w:r w:rsidR="00207711" w:rsidRPr="0044515F">
          <w:rPr>
            <w:bCs/>
          </w:rPr>
          <w:t>. W takiej sytuacji Wykonawca zobowi</w:t>
        </w:r>
      </w:ins>
      <w:ins w:id="15399" w:author="Robert Pasternak" w:date="2021-07-01T09:07:00Z">
        <w:r w:rsidR="00207711" w:rsidRPr="0044515F">
          <w:rPr>
            <w:bCs/>
          </w:rPr>
          <w:t xml:space="preserve">ązany jest odebrać odpady przy użyciu innego pojazdu, a usługę mycia i dezynfekcji pojemników wykonać </w:t>
        </w:r>
      </w:ins>
      <w:ins w:id="15400" w:author="Robert Pasternak" w:date="2021-07-01T09:08:00Z">
        <w:r w:rsidR="00207711" w:rsidRPr="0044515F">
          <w:rPr>
            <w:bCs/>
          </w:rPr>
          <w:t xml:space="preserve">w </w:t>
        </w:r>
      </w:ins>
      <w:ins w:id="15401" w:author="Robert Pasternak" w:date="2021-07-01T09:07:00Z">
        <w:r w:rsidR="00207711" w:rsidRPr="0044515F">
          <w:rPr>
            <w:bCs/>
          </w:rPr>
          <w:t>najbliższym terminie odbioru odpad</w:t>
        </w:r>
      </w:ins>
      <w:ins w:id="15402" w:author="Robert Pasternak" w:date="2021-07-01T09:08:00Z">
        <w:r w:rsidR="00207711" w:rsidRPr="0044515F">
          <w:rPr>
            <w:bCs/>
          </w:rPr>
          <w:t>ów danej frakcji</w:t>
        </w:r>
      </w:ins>
      <w:ins w:id="15403" w:author="Robert Pasternak" w:date="2021-07-01T09:09:00Z">
        <w:r w:rsidR="00207711" w:rsidRPr="0044515F">
          <w:rPr>
            <w:bCs/>
          </w:rPr>
          <w:t>,</w:t>
        </w:r>
      </w:ins>
      <w:ins w:id="15404" w:author="Robert Pasternak" w:date="2021-07-01T09:08:00Z">
        <w:r w:rsidR="00207711" w:rsidRPr="0044515F">
          <w:rPr>
            <w:bCs/>
          </w:rPr>
          <w:t xml:space="preserve"> określonym </w:t>
        </w:r>
      </w:ins>
      <w:ins w:id="15405" w:author="Piotr Szumlak" w:date="2021-07-09T11:39:00Z">
        <w:r w:rsidR="00C95BE4" w:rsidRPr="0044515F">
          <w:rPr>
            <w:bCs/>
          </w:rPr>
          <w:br/>
        </w:r>
      </w:ins>
      <w:ins w:id="15406" w:author="Robert Pasternak" w:date="2021-07-01T09:08:00Z">
        <w:r w:rsidR="00207711" w:rsidRPr="0044515F">
          <w:rPr>
            <w:bCs/>
          </w:rPr>
          <w:t>w harmonogramie odbioru odpadów komunalnych.</w:t>
        </w:r>
      </w:ins>
      <w:ins w:id="15407" w:author="Robert Pasternak" w:date="2021-07-01T09:09:00Z">
        <w:r w:rsidR="00207711" w:rsidRPr="0044515F">
          <w:rPr>
            <w:bCs/>
          </w:rPr>
          <w:t xml:space="preserve"> Na żądanie Zamawiającego, Wykonawca zobowiązany jest przedłożyć materia</w:t>
        </w:r>
      </w:ins>
      <w:ins w:id="15408" w:author="Robert Pasternak" w:date="2021-07-01T09:10:00Z">
        <w:r w:rsidR="00207711" w:rsidRPr="0044515F">
          <w:rPr>
            <w:bCs/>
          </w:rPr>
          <w:t xml:space="preserve">ły lub dokumenty (np. faktury Vat lub </w:t>
        </w:r>
      </w:ins>
      <w:ins w:id="15409" w:author="Robert Pasternak" w:date="2021-07-01T09:14:00Z">
        <w:r w:rsidR="00313E71" w:rsidRPr="0044515F">
          <w:rPr>
            <w:bCs/>
          </w:rPr>
          <w:t>rachunki</w:t>
        </w:r>
      </w:ins>
      <w:ins w:id="15410" w:author="Robert Pasternak" w:date="2021-07-01T09:10:00Z">
        <w:r w:rsidR="00207711" w:rsidRPr="0044515F">
          <w:rPr>
            <w:bCs/>
          </w:rPr>
          <w:t xml:space="preserve">) potwierdzające wystąpienie awarii pojazdu, </w:t>
        </w:r>
      </w:ins>
      <w:ins w:id="15411" w:author="Robert Pasternak" w:date="2021-07-01T09:13:00Z">
        <w:r w:rsidR="00207711" w:rsidRPr="0044515F">
          <w:rPr>
            <w:bCs/>
          </w:rPr>
          <w:t xml:space="preserve">która uniemożliwiła </w:t>
        </w:r>
        <w:r w:rsidR="00313E71" w:rsidRPr="0044515F">
          <w:rPr>
            <w:bCs/>
          </w:rPr>
          <w:t xml:space="preserve">realizację mycia </w:t>
        </w:r>
      </w:ins>
      <w:ins w:id="15412" w:author="Piotr Szumlak" w:date="2021-07-09T11:39:00Z">
        <w:r w:rsidR="00C95BE4" w:rsidRPr="0044515F">
          <w:rPr>
            <w:bCs/>
          </w:rPr>
          <w:br/>
        </w:r>
      </w:ins>
      <w:ins w:id="15413" w:author="Robert Pasternak" w:date="2021-07-01T09:13:00Z">
        <w:r w:rsidR="00313E71" w:rsidRPr="0044515F">
          <w:rPr>
            <w:bCs/>
          </w:rPr>
          <w:t>i dezynfekcji pojemnik</w:t>
        </w:r>
      </w:ins>
      <w:ins w:id="15414" w:author="Robert Pasternak" w:date="2021-07-01T09:14:00Z">
        <w:r w:rsidR="00313E71" w:rsidRPr="0044515F">
          <w:rPr>
            <w:bCs/>
          </w:rPr>
          <w:t>ów w terminie określonym w harmonogramie odbioru odpadów.</w:t>
        </w:r>
      </w:ins>
    </w:p>
    <w:p w14:paraId="3D49E8D2" w14:textId="77777777" w:rsidR="00361B44" w:rsidRPr="008416E6" w:rsidRDefault="00361B44">
      <w:pPr>
        <w:autoSpaceDE w:val="0"/>
        <w:autoSpaceDN w:val="0"/>
        <w:spacing w:line="312" w:lineRule="auto"/>
        <w:rPr>
          <w:ins w:id="15415" w:author="Robert Pasternak" w:date="2021-05-13T08:52:00Z"/>
          <w:rPrChange w:id="15416" w:author="Robert Pasternak" w:date="2021-09-07T12:47:00Z">
            <w:rPr>
              <w:ins w:id="15417" w:author="Robert Pasternak" w:date="2021-05-13T08:52:00Z"/>
              <w:rFonts w:ascii="Times" w:hAnsi="Times" w:cs="Arial"/>
            </w:rPr>
          </w:rPrChange>
        </w:rPr>
        <w:pPrChange w:id="15418" w:author="Robert Pasternak" w:date="2021-05-13T11:34:00Z">
          <w:pPr>
            <w:numPr>
              <w:numId w:val="26"/>
            </w:numPr>
            <w:autoSpaceDE w:val="0"/>
            <w:autoSpaceDN w:val="0"/>
            <w:spacing w:line="360" w:lineRule="auto"/>
            <w:ind w:left="1080" w:hanging="360"/>
          </w:pPr>
        </w:pPrChange>
      </w:pPr>
    </w:p>
    <w:p w14:paraId="5775A00C" w14:textId="77777777" w:rsidR="00361B44" w:rsidRPr="008416E6" w:rsidRDefault="00B10A5A">
      <w:pPr>
        <w:pStyle w:val="Akapitzlist"/>
        <w:numPr>
          <w:ilvl w:val="1"/>
          <w:numId w:val="6"/>
        </w:numPr>
        <w:tabs>
          <w:tab w:val="clear" w:pos="1080"/>
        </w:tabs>
        <w:autoSpaceDE w:val="0"/>
        <w:autoSpaceDN w:val="0"/>
        <w:spacing w:line="312" w:lineRule="auto"/>
        <w:ind w:left="284" w:hanging="284"/>
        <w:rPr>
          <w:ins w:id="15419" w:author="Robert Pasternak" w:date="2021-05-13T11:10:00Z"/>
          <w:bCs/>
          <w:lang w:eastAsia="en-US"/>
          <w:rPrChange w:id="15420" w:author="Robert Pasternak" w:date="2021-09-07T12:47:00Z">
            <w:rPr>
              <w:ins w:id="15421" w:author="Robert Pasternak" w:date="2021-05-13T11:10:00Z"/>
              <w:rFonts w:ascii="Times" w:hAnsi="Times" w:cs="Arial"/>
              <w:bCs/>
              <w:lang w:eastAsia="en-US"/>
            </w:rPr>
          </w:rPrChange>
        </w:rPr>
        <w:pPrChange w:id="15422" w:author="Robert Pasternak" w:date="2021-05-13T11:34:00Z">
          <w:pPr>
            <w:widowControl/>
            <w:numPr>
              <w:ilvl w:val="1"/>
              <w:numId w:val="59"/>
            </w:numPr>
            <w:tabs>
              <w:tab w:val="num" w:pos="1080"/>
            </w:tabs>
            <w:adjustRightInd/>
            <w:spacing w:after="160" w:line="259" w:lineRule="auto"/>
            <w:ind w:left="1080" w:hanging="360"/>
            <w:textAlignment w:val="auto"/>
          </w:pPr>
        </w:pPrChange>
      </w:pPr>
      <w:ins w:id="15423" w:author="Robert Pasternak" w:date="2021-05-13T08:40:00Z">
        <w:r w:rsidRPr="008416E6">
          <w:rPr>
            <w:bCs/>
            <w:lang w:eastAsia="en-US"/>
          </w:rPr>
          <w:t xml:space="preserve">Wyposażenie nieruchomości jednorodzinnych w </w:t>
        </w:r>
        <w:r w:rsidR="00E11DE4" w:rsidRPr="008416E6">
          <w:rPr>
            <w:bCs/>
            <w:lang w:eastAsia="en-US"/>
          </w:rPr>
          <w:t>worki do selektywnego zbierania odpadów komunalnych.</w:t>
        </w:r>
      </w:ins>
    </w:p>
    <w:p w14:paraId="5689CB71" w14:textId="77777777" w:rsidR="00361B44" w:rsidRPr="008416E6" w:rsidRDefault="00361B44">
      <w:pPr>
        <w:pStyle w:val="Akapitzlist"/>
        <w:autoSpaceDE w:val="0"/>
        <w:autoSpaceDN w:val="0"/>
        <w:spacing w:line="312" w:lineRule="auto"/>
        <w:ind w:left="284"/>
        <w:rPr>
          <w:ins w:id="15424" w:author="Robert Pasternak" w:date="2021-05-13T09:16:00Z"/>
          <w:bCs/>
          <w:lang w:eastAsia="en-US"/>
        </w:rPr>
        <w:pPrChange w:id="15425" w:author="Robert Pasternak" w:date="2021-05-13T11:34:00Z">
          <w:pPr>
            <w:widowControl/>
            <w:numPr>
              <w:ilvl w:val="1"/>
              <w:numId w:val="59"/>
            </w:numPr>
            <w:tabs>
              <w:tab w:val="num" w:pos="1080"/>
            </w:tabs>
            <w:adjustRightInd/>
            <w:spacing w:after="160" w:line="259" w:lineRule="auto"/>
            <w:ind w:left="1080" w:hanging="360"/>
            <w:textAlignment w:val="auto"/>
          </w:pPr>
        </w:pPrChange>
      </w:pPr>
    </w:p>
    <w:p w14:paraId="0F258F6C" w14:textId="515268C5" w:rsidR="00390DD2" w:rsidRPr="008416E6" w:rsidRDefault="0091249F">
      <w:pPr>
        <w:widowControl/>
        <w:adjustRightInd/>
        <w:spacing w:after="160" w:line="312" w:lineRule="auto"/>
        <w:textAlignment w:val="auto"/>
        <w:rPr>
          <w:ins w:id="15426" w:author="Robert Pasternak" w:date="2021-06-23T08:16:00Z"/>
        </w:rPr>
        <w:pPrChange w:id="15427" w:author="Robert Pasternak" w:date="2021-05-13T11:34:00Z">
          <w:pPr>
            <w:autoSpaceDE w:val="0"/>
            <w:autoSpaceDN w:val="0"/>
          </w:pPr>
        </w:pPrChange>
      </w:pPr>
      <w:ins w:id="15428" w:author="Robert Pasternak" w:date="2021-05-13T09:14:00Z">
        <w:r w:rsidRPr="008416E6">
          <w:rPr>
            <w:lang w:eastAsia="en-US"/>
          </w:rPr>
          <w:t xml:space="preserve">W przypadku, gdy na etapie oceny oferty Wykonawca zadeklarował </w:t>
        </w:r>
        <w:r w:rsidR="00E11DE4" w:rsidRPr="008416E6">
          <w:rPr>
            <w:lang w:eastAsia="en-US"/>
            <w:rPrChange w:id="15429" w:author="Robert Pasternak" w:date="2021-09-07T12:47:00Z">
              <w:rPr>
                <w:rFonts w:ascii="Times" w:hAnsi="Times" w:cs="Arial"/>
                <w:lang w:eastAsia="en-US"/>
              </w:rPr>
            </w:rPrChange>
          </w:rPr>
          <w:t>wyposażenie nieruchomości jednorodzinnych w worki do selektywnego zbierania odpad</w:t>
        </w:r>
      </w:ins>
      <w:ins w:id="15430" w:author="Robert Pasternak" w:date="2021-05-13T09:15:00Z">
        <w:r w:rsidR="00E11DE4" w:rsidRPr="008416E6">
          <w:rPr>
            <w:lang w:eastAsia="en-US"/>
            <w:rPrChange w:id="15431" w:author="Robert Pasternak" w:date="2021-09-07T12:47:00Z">
              <w:rPr>
                <w:rFonts w:ascii="Times" w:hAnsi="Times" w:cs="Arial"/>
                <w:lang w:eastAsia="en-US"/>
              </w:rPr>
            </w:rPrChange>
          </w:rPr>
          <w:t>ów komunalnych</w:t>
        </w:r>
      </w:ins>
      <w:ins w:id="15432" w:author="Robert Pasternak" w:date="2021-05-13T09:14:00Z">
        <w:r w:rsidRPr="008416E6">
          <w:rPr>
            <w:lang w:eastAsia="en-US"/>
          </w:rPr>
          <w:t xml:space="preserve"> </w:t>
        </w:r>
      </w:ins>
      <w:ins w:id="15433" w:author="Robert Pasternak" w:date="2021-07-13T08:08:00Z">
        <w:r w:rsidR="00290559" w:rsidRPr="008416E6">
          <w:rPr>
            <w:lang w:eastAsia="en-US"/>
          </w:rPr>
          <w:br/>
        </w:r>
      </w:ins>
      <w:ins w:id="15434" w:author="Robert Pasternak" w:date="2021-05-13T09:14:00Z">
        <w:r w:rsidRPr="008416E6">
          <w:rPr>
            <w:lang w:eastAsia="en-US"/>
          </w:rPr>
          <w:t xml:space="preserve">za co otrzymał dodatkowe punkty </w:t>
        </w:r>
        <w:r w:rsidRPr="008416E6">
          <w:rPr>
            <w:bCs/>
          </w:rPr>
          <w:t xml:space="preserve">za spełnienie kryteriów niezwiązanych z ceną podczas oceny oferty, jest zobowiązany </w:t>
        </w:r>
      </w:ins>
      <w:ins w:id="15435" w:author="Robert Pasternak" w:date="2021-05-13T09:16:00Z">
        <w:r w:rsidRPr="008416E6">
          <w:t xml:space="preserve">na własny koszt, dostarczać worki przeznaczone do zbierania odpadów selektywnie zebranych dla mieszkańców domów jednorodzinnych w systemie 1:1 (mieszkaniec oddaje jeden worek </w:t>
        </w:r>
      </w:ins>
      <w:ins w:id="15436" w:author="Robert Pasternak" w:date="2021-07-13T08:10:00Z">
        <w:r w:rsidR="00290559" w:rsidRPr="008416E6">
          <w:t xml:space="preserve">z </w:t>
        </w:r>
      </w:ins>
      <w:ins w:id="15437" w:author="Robert Pasternak" w:date="2021-05-13T09:16:00Z">
        <w:r w:rsidRPr="008416E6">
          <w:t>odpad</w:t>
        </w:r>
      </w:ins>
      <w:ins w:id="15438" w:author="Robert Pasternak" w:date="2021-07-13T08:10:00Z">
        <w:r w:rsidR="00290559" w:rsidRPr="008416E6">
          <w:t>ami</w:t>
        </w:r>
      </w:ins>
      <w:ins w:id="15439" w:author="Robert Pasternak" w:date="2021-05-13T09:16:00Z">
        <w:r w:rsidR="00290559" w:rsidRPr="008416E6">
          <w:t xml:space="preserve">, a </w:t>
        </w:r>
      </w:ins>
      <w:ins w:id="15440" w:author="Robert Pasternak" w:date="2021-07-13T08:10:00Z">
        <w:r w:rsidR="00290559" w:rsidRPr="008416E6">
          <w:t>Wykonawca pozostawia</w:t>
        </w:r>
      </w:ins>
      <w:ins w:id="15441" w:author="Robert Pasternak" w:date="2021-05-13T09:16:00Z">
        <w:r w:rsidRPr="008416E6">
          <w:t xml:space="preserve"> jeden worek </w:t>
        </w:r>
      </w:ins>
      <w:ins w:id="15442" w:author="Robert Pasternak" w:date="2021-07-13T08:11:00Z">
        <w:r w:rsidR="00290559" w:rsidRPr="008416E6">
          <w:br/>
        </w:r>
      </w:ins>
      <w:ins w:id="15443" w:author="Robert Pasternak" w:date="2021-05-13T09:16:00Z">
        <w:r w:rsidRPr="008416E6">
          <w:t>na odpady).</w:t>
        </w:r>
      </w:ins>
      <w:ins w:id="15444" w:author="Robert Pasternak" w:date="2021-07-13T08:09:00Z">
        <w:r w:rsidR="00290559" w:rsidRPr="008416E6">
          <w:t xml:space="preserve"> </w:t>
        </w:r>
      </w:ins>
      <w:ins w:id="15445" w:author="Robert Pasternak" w:date="2021-05-13T09:16:00Z">
        <w:r w:rsidRPr="008416E6">
          <w:t xml:space="preserve">Wykonawca zobowiązany jest dostarczać worki w </w:t>
        </w:r>
      </w:ins>
      <w:ins w:id="15446" w:author="Robert Pasternak" w:date="2024-07-18T14:55:00Z">
        <w:r w:rsidR="00B7491B">
          <w:t>3</w:t>
        </w:r>
      </w:ins>
      <w:ins w:id="15447" w:author="Robert Pasternak" w:date="2021-05-13T09:16:00Z">
        <w:r w:rsidRPr="008416E6">
          <w:t xml:space="preserve"> kolorach: </w:t>
        </w:r>
      </w:ins>
      <w:ins w:id="15448" w:author="Robert Pasternak" w:date="2021-05-13T09:22:00Z">
        <w:r w:rsidR="00F87873" w:rsidRPr="008416E6">
          <w:t xml:space="preserve">na </w:t>
        </w:r>
      </w:ins>
      <w:ins w:id="15449" w:author="Robert Pasternak" w:date="2021-05-13T09:16:00Z">
        <w:r w:rsidRPr="008416E6">
          <w:t xml:space="preserve">szkło (koloru zielonego </w:t>
        </w:r>
        <w:del w:id="15450" w:author="Piotr Szumlak" w:date="2021-07-09T11:39:00Z">
          <w:r w:rsidRPr="008416E6" w:rsidDel="00C95BE4">
            <w:br/>
          </w:r>
        </w:del>
        <w:r w:rsidRPr="008416E6">
          <w:t xml:space="preserve">z napisem „SZKŁO”), </w:t>
        </w:r>
      </w:ins>
      <w:ins w:id="15451" w:author="Robert Pasternak" w:date="2021-05-13T09:22:00Z">
        <w:r w:rsidR="00F87873" w:rsidRPr="008416E6">
          <w:t xml:space="preserve">na </w:t>
        </w:r>
      </w:ins>
      <w:ins w:id="15452" w:author="Robert Pasternak" w:date="2021-05-13T09:16:00Z">
        <w:r w:rsidRPr="008416E6">
          <w:t xml:space="preserve">papier (koloru niebieskiego z napisem „PAPIER”), </w:t>
        </w:r>
      </w:ins>
      <w:ins w:id="15453" w:author="Robert Pasternak" w:date="2021-07-13T08:11:00Z">
        <w:r w:rsidR="00290559" w:rsidRPr="008416E6">
          <w:br/>
        </w:r>
      </w:ins>
      <w:ins w:id="15454" w:author="Robert Pasternak" w:date="2021-05-13T09:22:00Z">
        <w:r w:rsidR="00F87873" w:rsidRPr="008416E6">
          <w:t>na tworzywa sztuczne i metale</w:t>
        </w:r>
      </w:ins>
      <w:ins w:id="15455" w:author="Robert Pasternak" w:date="2021-05-13T09:16:00Z">
        <w:r w:rsidRPr="008416E6">
          <w:t xml:space="preserve"> (koloru żółtego z napis</w:t>
        </w:r>
        <w:r w:rsidR="00B7491B">
          <w:t>em „METALE I TWORZYWA SZTUCZNE)</w:t>
        </w:r>
        <w:r w:rsidRPr="008416E6">
          <w:t>. Worki mogą być oznaczone nazwą Wykonawcy</w:t>
        </w:r>
      </w:ins>
      <w:ins w:id="15456" w:author="Robert Pasternak" w:date="2021-06-07T15:01:00Z">
        <w:r w:rsidR="00891E8D" w:rsidRPr="008416E6">
          <w:t xml:space="preserve"> oraz nazw</w:t>
        </w:r>
      </w:ins>
      <w:ins w:id="15457" w:author="Robert Pasternak" w:date="2021-06-07T15:02:00Z">
        <w:r w:rsidR="00891E8D" w:rsidRPr="008416E6">
          <w:t>ą Gmina Ostrowiec Świętokrzyski</w:t>
        </w:r>
      </w:ins>
      <w:ins w:id="15458" w:author="Robert Pasternak" w:date="2021-05-13T09:16:00Z">
        <w:r w:rsidRPr="008416E6">
          <w:t>.</w:t>
        </w:r>
      </w:ins>
      <w:ins w:id="15459" w:author="Piotr Szumlak" w:date="2021-07-09T11:40:00Z">
        <w:r w:rsidR="00C95BE4" w:rsidRPr="008416E6">
          <w:t xml:space="preserve"> </w:t>
        </w:r>
      </w:ins>
      <w:ins w:id="15460" w:author="Robert Pasternak" w:date="2021-05-13T09:16:00Z">
        <w:r w:rsidRPr="008416E6">
          <w:t xml:space="preserve">Worki </w:t>
        </w:r>
      </w:ins>
      <w:ins w:id="15461" w:author="Robert Pasternak" w:date="2021-06-08T14:55:00Z">
        <w:del w:id="15462" w:author="Piotr Szumlak" w:date="2021-07-09T11:40:00Z">
          <w:r w:rsidR="003E095A" w:rsidRPr="008416E6" w:rsidDel="00C95BE4">
            <w:br/>
          </w:r>
        </w:del>
      </w:ins>
      <w:ins w:id="15463" w:author="Robert Pasternak" w:date="2021-05-13T09:16:00Z">
        <w:r w:rsidRPr="008416E6">
          <w:t xml:space="preserve">do zbierania odpadów powinny mieć odpowiednią wytrzymałość zarówno na przebicie jak i rozciąganie, posiadać mocny i trwały zgrzew, być wykonane </w:t>
        </w:r>
      </w:ins>
      <w:ins w:id="15464" w:author="Robert Pasternak" w:date="2024-07-18T14:56:00Z">
        <w:r w:rsidR="00B7491B">
          <w:br/>
        </w:r>
      </w:ins>
      <w:ins w:id="15465" w:author="Robert Pasternak" w:date="2021-05-13T09:16:00Z">
        <w:r w:rsidRPr="008416E6">
          <w:t>z surowca LDPE lub surowca równoważnego, mieć pojemność 120 litrów.</w:t>
        </w:r>
      </w:ins>
      <w:ins w:id="15466" w:author="Piotr Szumlak" w:date="2021-07-09T11:40:00Z">
        <w:r w:rsidR="00C95BE4" w:rsidRPr="008416E6">
          <w:t xml:space="preserve"> </w:t>
        </w:r>
      </w:ins>
      <w:ins w:id="15467" w:author="Robert Pasternak" w:date="2021-05-13T09:16:00Z">
        <w:r w:rsidRPr="008416E6">
          <w:t xml:space="preserve">W trakcie wykonywania umowy Wykonawca, </w:t>
        </w:r>
      </w:ins>
      <w:ins w:id="15468" w:author="Robert Pasternak" w:date="2021-05-13T09:24:00Z">
        <w:del w:id="15469" w:author="Piotr Szumlak" w:date="2021-07-09T11:41:00Z">
          <w:r w:rsidR="00F87873" w:rsidRPr="008416E6" w:rsidDel="00C95BE4">
            <w:br/>
          </w:r>
        </w:del>
      </w:ins>
      <w:ins w:id="15470" w:author="Robert Pasternak" w:date="2021-05-13T09:16:00Z">
        <w:r w:rsidRPr="008416E6">
          <w:t xml:space="preserve">w celu maksymalnego ułatwienia właścicielom </w:t>
        </w:r>
        <w:r w:rsidRPr="008416E6">
          <w:lastRenderedPageBreak/>
          <w:t xml:space="preserve">nieruchomości </w:t>
        </w:r>
      </w:ins>
      <w:ins w:id="15471" w:author="Robert Pasternak" w:date="2021-05-13T09:30:00Z">
        <w:r w:rsidR="00EF4C06" w:rsidRPr="008416E6">
          <w:t xml:space="preserve">zbieranie </w:t>
        </w:r>
      </w:ins>
      <w:ins w:id="15472" w:author="Piotr Szumlak" w:date="2021-07-09T11:41:00Z">
        <w:del w:id="15473" w:author="Robert Pasternak" w:date="2021-07-13T08:11:00Z">
          <w:r w:rsidR="00C95BE4" w:rsidRPr="008416E6" w:rsidDel="00290559">
            <w:br/>
          </w:r>
        </w:del>
      </w:ins>
      <w:ins w:id="15474" w:author="Robert Pasternak" w:date="2021-05-13T09:30:00Z">
        <w:r w:rsidR="00EF4C06" w:rsidRPr="008416E6">
          <w:t xml:space="preserve">i </w:t>
        </w:r>
      </w:ins>
      <w:ins w:id="15475" w:author="Robert Pasternak" w:date="2021-05-13T09:16:00Z">
        <w:r w:rsidRPr="008416E6">
          <w:t>pozbywani</w:t>
        </w:r>
      </w:ins>
      <w:ins w:id="15476" w:author="Robert Pasternak" w:date="2021-05-13T09:30:00Z">
        <w:r w:rsidR="00EF4C06" w:rsidRPr="008416E6">
          <w:t>e</w:t>
        </w:r>
      </w:ins>
      <w:ins w:id="15477" w:author="Robert Pasternak" w:date="2021-05-13T09:16:00Z">
        <w:r w:rsidRPr="008416E6">
          <w:t xml:space="preserve"> się odpadów </w:t>
        </w:r>
      </w:ins>
      <w:ins w:id="15478" w:author="Robert Pasternak" w:date="2021-05-13T09:30:00Z">
        <w:r w:rsidR="00EF4C06" w:rsidRPr="008416E6">
          <w:t xml:space="preserve">w sposób </w:t>
        </w:r>
      </w:ins>
      <w:ins w:id="15479" w:author="Robert Pasternak" w:date="2021-05-13T09:16:00Z">
        <w:r w:rsidR="00F87873" w:rsidRPr="008416E6">
          <w:t>selektywn</w:t>
        </w:r>
      </w:ins>
      <w:ins w:id="15480" w:author="Robert Pasternak" w:date="2021-05-13T09:30:00Z">
        <w:r w:rsidR="00EF4C06" w:rsidRPr="008416E6">
          <w:t>y</w:t>
        </w:r>
      </w:ins>
      <w:ins w:id="15481" w:author="Robert Pasternak" w:date="2021-05-13T09:16:00Z">
        <w:r w:rsidR="00F87873" w:rsidRPr="008416E6">
          <w:t xml:space="preserve">, </w:t>
        </w:r>
      </w:ins>
      <w:ins w:id="15482" w:author="Robert Pasternak" w:date="2021-05-13T09:30:00Z">
        <w:r w:rsidR="00EF4C06" w:rsidRPr="008416E6">
          <w:t xml:space="preserve">zobowiązany będzie również </w:t>
        </w:r>
      </w:ins>
      <w:ins w:id="15483" w:author="Robert Pasternak" w:date="2021-05-13T09:31:00Z">
        <w:r w:rsidR="00EF4C06" w:rsidRPr="008416E6">
          <w:t xml:space="preserve">nieodpłatnie </w:t>
        </w:r>
      </w:ins>
      <w:ins w:id="15484" w:author="Robert Pasternak" w:date="2021-05-13T09:30:00Z">
        <w:r w:rsidR="00EF4C06" w:rsidRPr="008416E6">
          <w:t xml:space="preserve">przekazywać </w:t>
        </w:r>
      </w:ins>
      <w:ins w:id="15485" w:author="Robert Pasternak" w:date="2021-05-13T09:31:00Z">
        <w:r w:rsidR="00EF4C06" w:rsidRPr="008416E6">
          <w:t>właścicielom nieruchomości dodatkowe worki do selektywnego zbierania odpadów</w:t>
        </w:r>
      </w:ins>
      <w:ins w:id="15486" w:author="Robert Pasternak" w:date="2021-05-13T09:16:00Z">
        <w:r w:rsidRPr="008416E6">
          <w:t xml:space="preserve">, jeżeli zgłoszą oni taką potrzebę (bez ponoszenia </w:t>
        </w:r>
      </w:ins>
      <w:ins w:id="15487" w:author="Robert Pasternak" w:date="2021-07-13T08:12:00Z">
        <w:r w:rsidR="00290559" w:rsidRPr="008416E6">
          <w:t xml:space="preserve">dodatkowych </w:t>
        </w:r>
      </w:ins>
      <w:ins w:id="15488" w:author="Robert Pasternak" w:date="2021-05-13T09:16:00Z">
        <w:r w:rsidRPr="008416E6">
          <w:t xml:space="preserve">kosztów przez Zamawiającego). Uzupełnianie </w:t>
        </w:r>
      </w:ins>
      <w:ins w:id="15489" w:author="Robert Pasternak" w:date="2021-05-13T09:32:00Z">
        <w:del w:id="15490" w:author="Piotr Szumlak" w:date="2021-07-09T11:41:00Z">
          <w:r w:rsidR="00EF4C06" w:rsidRPr="008416E6" w:rsidDel="00C95BE4">
            <w:br/>
          </w:r>
        </w:del>
      </w:ins>
      <w:ins w:id="15491" w:author="Robert Pasternak" w:date="2021-05-13T09:16:00Z">
        <w:r w:rsidRPr="008416E6">
          <w:t xml:space="preserve">w </w:t>
        </w:r>
      </w:ins>
      <w:ins w:id="15492" w:author="Robert Pasternak" w:date="2021-05-13T09:42:00Z">
        <w:r w:rsidR="000D14A0" w:rsidRPr="008416E6">
          <w:t>dodatkowe</w:t>
        </w:r>
      </w:ins>
      <w:ins w:id="15493" w:author="Robert Pasternak" w:date="2021-05-13T09:16:00Z">
        <w:r w:rsidRPr="008416E6">
          <w:t xml:space="preserve"> worki na odpady selektywnie z</w:t>
        </w:r>
      </w:ins>
      <w:ins w:id="15494" w:author="Robert Pasternak" w:date="2021-05-13T09:42:00Z">
        <w:r w:rsidR="000D14A0" w:rsidRPr="008416E6">
          <w:t>bierane</w:t>
        </w:r>
      </w:ins>
      <w:ins w:id="15495" w:author="Robert Pasternak" w:date="2021-05-13T09:16:00Z">
        <w:r w:rsidRPr="008416E6">
          <w:t xml:space="preserve"> następuje poprzez umożliwienie </w:t>
        </w:r>
      </w:ins>
      <w:ins w:id="15496" w:author="Robert Pasternak" w:date="2021-05-13T09:42:00Z">
        <w:r w:rsidR="000D14A0" w:rsidRPr="008416E6">
          <w:t xml:space="preserve">ich </w:t>
        </w:r>
      </w:ins>
      <w:ins w:id="15497" w:author="Robert Pasternak" w:date="2021-07-28T13:17:00Z">
        <w:r w:rsidR="006D00C2" w:rsidRPr="008416E6">
          <w:t xml:space="preserve">nieodpłatne </w:t>
        </w:r>
      </w:ins>
      <w:ins w:id="15498" w:author="Robert Pasternak" w:date="2021-05-13T09:42:00Z">
        <w:r w:rsidR="000D14A0" w:rsidRPr="008416E6">
          <w:t>pobrania</w:t>
        </w:r>
      </w:ins>
      <w:ins w:id="15499" w:author="Robert Pasternak" w:date="2021-05-13T09:16:00Z">
        <w:r w:rsidRPr="008416E6">
          <w:t xml:space="preserve"> przez właścicieli nieruchomości w Punkcie Obsługi </w:t>
        </w:r>
      </w:ins>
      <w:ins w:id="15500" w:author="Robert Pasternak" w:date="2021-05-13T09:43:00Z">
        <w:r w:rsidR="000D14A0" w:rsidRPr="008416E6">
          <w:t>Mieszkańca</w:t>
        </w:r>
      </w:ins>
      <w:ins w:id="15501" w:author="Robert Pasternak" w:date="2021-05-13T09:16:00Z">
        <w:r w:rsidRPr="008416E6">
          <w:t>.</w:t>
        </w:r>
      </w:ins>
      <w:ins w:id="15502" w:author="Piotr Szumlak" w:date="2021-07-09T11:41:00Z">
        <w:r w:rsidR="00C95BE4" w:rsidRPr="008416E6">
          <w:t xml:space="preserve"> </w:t>
        </w:r>
      </w:ins>
      <w:ins w:id="15503" w:author="Robert Pasternak" w:date="2021-05-13T09:43:00Z">
        <w:r w:rsidR="000D14A0" w:rsidRPr="008416E6">
          <w:t xml:space="preserve">Wykonawca wraz </w:t>
        </w:r>
      </w:ins>
      <w:ins w:id="15504" w:author="Robert Pasternak" w:date="2024-07-18T14:57:00Z">
        <w:r w:rsidR="00B7491B">
          <w:br/>
        </w:r>
      </w:ins>
      <w:ins w:id="15505" w:author="Robert Pasternak" w:date="2021-05-13T09:43:00Z">
        <w:r w:rsidR="000D14A0" w:rsidRPr="008416E6">
          <w:t>z harmonogramami odbioru odpadów komunalnych z terenu zab</w:t>
        </w:r>
        <w:r w:rsidR="00B7491B">
          <w:t>udowy jednorodzinnej na rok 2025</w:t>
        </w:r>
        <w:r w:rsidR="000D14A0" w:rsidRPr="008416E6">
          <w:t xml:space="preserve"> zobowiązany jest dostarczyć właścicielom nieruchomo</w:t>
        </w:r>
      </w:ins>
      <w:ins w:id="15506" w:author="Robert Pasternak" w:date="2021-05-13T09:44:00Z">
        <w:r w:rsidR="000D14A0" w:rsidRPr="008416E6">
          <w:t xml:space="preserve">ści tzw. pakiet startowy worków tzn. komplet </w:t>
        </w:r>
      </w:ins>
      <w:ins w:id="15507" w:author="Robert Pasternak" w:date="2024-07-18T14:57:00Z">
        <w:r w:rsidR="00B7491B">
          <w:t>trzech</w:t>
        </w:r>
      </w:ins>
      <w:ins w:id="15508" w:author="Robert Pasternak" w:date="2021-05-13T09:44:00Z">
        <w:r w:rsidR="000D14A0" w:rsidRPr="008416E6">
          <w:t xml:space="preserve"> worków do selektywnego zbierania odpadów, po jednym dla każdej frakcji: szkło, pap</w:t>
        </w:r>
        <w:r w:rsidR="00B7491B">
          <w:t>ier, tworzywa sztuczne i metale</w:t>
        </w:r>
        <w:r w:rsidR="000D14A0" w:rsidRPr="008416E6">
          <w:t>.</w:t>
        </w:r>
      </w:ins>
      <w:ins w:id="15509" w:author="Robert Pasternak" w:date="2021-05-13T09:47:00Z">
        <w:r w:rsidR="000D14A0" w:rsidRPr="008416E6">
          <w:t xml:space="preserve"> Worki przekazywane przez Wykonawcę właścicielom nieruchomości muszą być transparentne, umożliwiające weryfikację zawarto</w:t>
        </w:r>
      </w:ins>
      <w:ins w:id="15510" w:author="Robert Pasternak" w:date="2021-05-13T09:48:00Z">
        <w:r w:rsidR="000D14A0" w:rsidRPr="008416E6">
          <w:t>ści worka bez konieczności jego rozrywania</w:t>
        </w:r>
      </w:ins>
      <w:ins w:id="15511" w:author="Robert Pasternak" w:date="2021-07-28T13:17:00Z">
        <w:r w:rsidR="006D00C2" w:rsidRPr="008416E6">
          <w:t xml:space="preserve"> lub rozwiązywania</w:t>
        </w:r>
      </w:ins>
      <w:ins w:id="15512" w:author="Robert Pasternak" w:date="2021-05-13T09:48:00Z">
        <w:r w:rsidR="000D14A0" w:rsidRPr="008416E6">
          <w:t>.</w:t>
        </w:r>
      </w:ins>
    </w:p>
    <w:p w14:paraId="50E63841" w14:textId="7DE3BD9C" w:rsidR="00E966CB" w:rsidRPr="0044515F" w:rsidRDefault="00B7491B">
      <w:pPr>
        <w:pStyle w:val="Akapitzlist"/>
        <w:numPr>
          <w:ilvl w:val="1"/>
          <w:numId w:val="6"/>
        </w:numPr>
        <w:tabs>
          <w:tab w:val="clear" w:pos="1080"/>
        </w:tabs>
        <w:spacing w:line="312" w:lineRule="auto"/>
        <w:ind w:left="284"/>
        <w:rPr>
          <w:ins w:id="15513" w:author="Robert Pasternak" w:date="2024-07-18T15:02:00Z"/>
        </w:rPr>
        <w:pPrChange w:id="15514" w:author="Robert Pasternak" w:date="2024-07-24T09:18:00Z">
          <w:pPr/>
        </w:pPrChange>
      </w:pPr>
      <w:ins w:id="15515" w:author="Robert Pasternak" w:date="2024-07-18T15:02:00Z">
        <w:r>
          <w:rPr>
            <w:bCs/>
          </w:rPr>
          <w:t>Przeprowadzenie r</w:t>
        </w:r>
      </w:ins>
      <w:ins w:id="15516" w:author="Robert Pasternak" w:date="2024-07-18T15:01:00Z">
        <w:r>
          <w:rPr>
            <w:bCs/>
          </w:rPr>
          <w:t>ozszerzon</w:t>
        </w:r>
      </w:ins>
      <w:ins w:id="15517" w:author="Robert Pasternak" w:date="2024-07-18T15:02:00Z">
        <w:r>
          <w:rPr>
            <w:bCs/>
          </w:rPr>
          <w:t>ej</w:t>
        </w:r>
      </w:ins>
      <w:ins w:id="15518" w:author="Robert Pasternak" w:date="2024-07-18T15:01:00Z">
        <w:r>
          <w:rPr>
            <w:bCs/>
          </w:rPr>
          <w:t xml:space="preserve"> edukacj</w:t>
        </w:r>
      </w:ins>
      <w:ins w:id="15519" w:author="Robert Pasternak" w:date="2024-07-18T15:02:00Z">
        <w:r>
          <w:rPr>
            <w:bCs/>
          </w:rPr>
          <w:t>i</w:t>
        </w:r>
      </w:ins>
      <w:ins w:id="15520" w:author="Robert Pasternak" w:date="2024-07-18T15:01:00Z">
        <w:r>
          <w:rPr>
            <w:bCs/>
          </w:rPr>
          <w:t xml:space="preserve"> ekologiczn</w:t>
        </w:r>
      </w:ins>
      <w:ins w:id="15521" w:author="Robert Pasternak" w:date="2024-07-18T15:03:00Z">
        <w:r>
          <w:rPr>
            <w:bCs/>
          </w:rPr>
          <w:t>ej</w:t>
        </w:r>
      </w:ins>
      <w:ins w:id="15522" w:author="Robert Pasternak" w:date="2024-07-24T09:08:00Z">
        <w:r w:rsidR="0048628E">
          <w:rPr>
            <w:bCs/>
          </w:rPr>
          <w:t xml:space="preserve"> </w:t>
        </w:r>
      </w:ins>
    </w:p>
    <w:p w14:paraId="168B6EC0" w14:textId="77777777" w:rsidR="00B7491B" w:rsidRDefault="00B7491B">
      <w:pPr>
        <w:spacing w:line="312" w:lineRule="auto"/>
        <w:ind w:left="-76"/>
        <w:rPr>
          <w:ins w:id="15523" w:author="Robert Pasternak" w:date="2024-07-18T15:02:00Z"/>
          <w:lang w:eastAsia="en-US"/>
        </w:rPr>
        <w:pPrChange w:id="15524" w:author="Robert Pasternak" w:date="2024-07-18T15:02:00Z">
          <w:pPr>
            <w:pStyle w:val="Akapitzlist"/>
            <w:widowControl/>
            <w:numPr>
              <w:numId w:val="40"/>
            </w:numPr>
            <w:autoSpaceDE w:val="0"/>
            <w:autoSpaceDN w:val="0"/>
            <w:spacing w:line="360" w:lineRule="auto"/>
            <w:ind w:left="360" w:hanging="360"/>
            <w:textAlignment w:val="auto"/>
          </w:pPr>
        </w:pPrChange>
      </w:pPr>
    </w:p>
    <w:p w14:paraId="32458707" w14:textId="7EFE1BE6" w:rsidR="00B7491B" w:rsidRPr="00B7491B" w:rsidRDefault="00B7491B">
      <w:pPr>
        <w:spacing w:line="312" w:lineRule="auto"/>
        <w:ind w:left="-76"/>
        <w:rPr>
          <w:ins w:id="15525" w:author="Robert Pasternak" w:date="2024-07-18T15:02:00Z"/>
          <w:rPrChange w:id="15526" w:author="Robert Pasternak" w:date="2024-07-18T15:02:00Z">
            <w:rPr>
              <w:ins w:id="15527" w:author="Robert Pasternak" w:date="2024-07-18T15:02:00Z"/>
              <w:rFonts w:ascii="Times" w:hAnsi="Times" w:cs="Arial"/>
            </w:rPr>
          </w:rPrChange>
        </w:rPr>
        <w:pPrChange w:id="15528" w:author="Robert Pasternak" w:date="2024-07-18T15:02:00Z">
          <w:pPr>
            <w:pStyle w:val="Akapitzlist"/>
            <w:widowControl/>
            <w:numPr>
              <w:numId w:val="40"/>
            </w:numPr>
            <w:autoSpaceDE w:val="0"/>
            <w:autoSpaceDN w:val="0"/>
            <w:spacing w:line="360" w:lineRule="auto"/>
            <w:ind w:left="360" w:hanging="360"/>
            <w:textAlignment w:val="auto"/>
          </w:pPr>
        </w:pPrChange>
      </w:pPr>
      <w:ins w:id="15529" w:author="Robert Pasternak" w:date="2024-07-18T15:02:00Z">
        <w:r>
          <w:rPr>
            <w:lang w:eastAsia="en-US"/>
          </w:rPr>
          <w:t>J</w:t>
        </w:r>
        <w:r w:rsidRPr="00D53487">
          <w:rPr>
            <w:lang w:eastAsia="en-US"/>
          </w:rPr>
          <w:t xml:space="preserve">eżeli Wykonawca </w:t>
        </w:r>
        <w:r w:rsidRPr="00D53487">
          <w:t xml:space="preserve">zadeklarował w ofercie „Przeprowadzenie rozszerzonej edukacji ekologicznej”, za co uzyskał dodatkowe punkty </w:t>
        </w:r>
        <w:r w:rsidRPr="00B7491B">
          <w:rPr>
            <w:bCs/>
          </w:rPr>
          <w:t>za spełnienie kryteriów niezwiązanych z ceną podczas oceny oferty,</w:t>
        </w:r>
        <w:r w:rsidRPr="00D53487">
          <w:rPr>
            <w:lang w:eastAsia="en-US"/>
          </w:rPr>
          <w:t xml:space="preserve"> zobowiązany jest </w:t>
        </w:r>
        <w:r w:rsidRPr="00B7491B">
          <w:rPr>
            <w:bCs/>
          </w:rPr>
          <w:t xml:space="preserve">przeprowadzić wśród mieszkańców Ostrowca Świętokrzyskiego, akcje promujące selektywną zbiórkę odpadów komunalnych  oraz akcje promujące ograniczanie powstawania odpadów w gospodarstwach domowych: </w:t>
        </w:r>
      </w:ins>
    </w:p>
    <w:p w14:paraId="47EB66B3" w14:textId="51FC1368" w:rsidR="00D6441E" w:rsidRPr="008A2214" w:rsidRDefault="00B7491B">
      <w:pPr>
        <w:pStyle w:val="Akapitzlist"/>
        <w:widowControl/>
        <w:numPr>
          <w:ilvl w:val="0"/>
          <w:numId w:val="90"/>
        </w:numPr>
        <w:autoSpaceDE w:val="0"/>
        <w:autoSpaceDN w:val="0"/>
        <w:spacing w:line="360" w:lineRule="auto"/>
        <w:ind w:left="567"/>
        <w:textAlignment w:val="auto"/>
        <w:rPr>
          <w:ins w:id="15530" w:author="Robert Pasternak" w:date="2024-08-29T09:28:00Z"/>
          <w:bCs/>
        </w:rPr>
        <w:pPrChange w:id="15531" w:author="Robert Pasternak" w:date="2024-08-29T09:51:00Z">
          <w:pPr>
            <w:ind w:left="-142"/>
          </w:pPr>
        </w:pPrChange>
      </w:pPr>
      <w:ins w:id="15532" w:author="Robert Pasternak" w:date="2024-07-18T15:02:00Z">
        <w:r w:rsidRPr="003776F2">
          <w:rPr>
            <w:bCs/>
          </w:rPr>
          <w:t>p</w:t>
        </w:r>
        <w:r w:rsidR="008A2073">
          <w:rPr>
            <w:bCs/>
          </w:rPr>
          <w:t>rzeprowadzenie w I półroczu 2025</w:t>
        </w:r>
        <w:r w:rsidRPr="003776F2">
          <w:rPr>
            <w:bCs/>
          </w:rPr>
          <w:t xml:space="preserve"> roku</w:t>
        </w:r>
        <w:r>
          <w:rPr>
            <w:bCs/>
          </w:rPr>
          <w:t>,</w:t>
        </w:r>
        <w:r w:rsidRPr="003776F2">
          <w:rPr>
            <w:bCs/>
          </w:rPr>
          <w:t xml:space="preserve"> okresie od </w:t>
        </w:r>
        <w:r w:rsidR="008A2073">
          <w:rPr>
            <w:bCs/>
          </w:rPr>
          <w:t xml:space="preserve"> kwietnia 2025</w:t>
        </w:r>
        <w:r w:rsidRPr="003776F2">
          <w:rPr>
            <w:bCs/>
          </w:rPr>
          <w:t xml:space="preserve"> r. </w:t>
        </w:r>
        <w:r w:rsidR="008A2073">
          <w:rPr>
            <w:bCs/>
          </w:rPr>
          <w:t>czerwca 2025</w:t>
        </w:r>
        <w:r w:rsidRPr="003776F2">
          <w:rPr>
            <w:bCs/>
          </w:rPr>
          <w:t xml:space="preserve"> r. - </w:t>
        </w:r>
        <w:r>
          <w:rPr>
            <w:bCs/>
          </w:rPr>
          <w:t>siedmiu</w:t>
        </w:r>
        <w:r w:rsidRPr="003776F2">
          <w:rPr>
            <w:bCs/>
          </w:rPr>
          <w:t xml:space="preserve"> edycji międzypokoleniowych warsztatów pn. „Daj się przerobić” dla uczniów klas I – III z ostrowieckich szkół podstawowych i ich dziadków (grupy 20-osobowe, tj. 10 par - dziecko wraz ze swoją babcią lub dziadkiem), w tym: przygotowanie </w:t>
        </w:r>
        <w:r>
          <w:rPr>
            <w:bCs/>
          </w:rPr>
          <w:br/>
        </w:r>
        <w:r w:rsidRPr="003776F2">
          <w:rPr>
            <w:bCs/>
          </w:rPr>
          <w:t xml:space="preserve">i przedłożenie do akceptacji przez Zamawiającego programu warsztatów wraz ze wzorami kart pracy i innych materiałów dydaktycznych, </w:t>
        </w:r>
        <w:r w:rsidR="008A2073">
          <w:rPr>
            <w:bCs/>
          </w:rPr>
          <w:t xml:space="preserve">w terminie do </w:t>
        </w:r>
      </w:ins>
      <w:ins w:id="15533" w:author="Robert Pasternak" w:date="2024-07-18T15:32:00Z">
        <w:r w:rsidR="008A2073">
          <w:rPr>
            <w:bCs/>
          </w:rPr>
          <w:t>28</w:t>
        </w:r>
      </w:ins>
      <w:ins w:id="15534" w:author="Robert Pasternak" w:date="2024-07-18T15:02:00Z">
        <w:r>
          <w:rPr>
            <w:bCs/>
          </w:rPr>
          <w:t xml:space="preserve"> lutego </w:t>
        </w:r>
        <w:r w:rsidR="008A2073">
          <w:rPr>
            <w:bCs/>
          </w:rPr>
          <w:t>2025</w:t>
        </w:r>
        <w:r w:rsidRPr="003776F2">
          <w:rPr>
            <w:bCs/>
          </w:rPr>
          <w:t xml:space="preserve"> r. </w:t>
        </w:r>
        <w:r>
          <w:rPr>
            <w:bCs/>
          </w:rPr>
          <w:br/>
        </w:r>
        <w:r w:rsidRPr="003776F2">
          <w:rPr>
            <w:bCs/>
          </w:rPr>
          <w:t xml:space="preserve">wraz z informacją o prowadzącym zajęcia (imię i nazwisko, krótki opis kwalifikacji); rekrutacja uczestników na warsztaty wśród chętnych dzieci klas I – III ostrowieckich </w:t>
        </w:r>
        <w:r>
          <w:rPr>
            <w:bCs/>
          </w:rPr>
          <w:br/>
        </w:r>
        <w:r w:rsidRPr="003776F2">
          <w:rPr>
            <w:bCs/>
          </w:rPr>
          <w:t xml:space="preserve">z publicznych szkół podstawowych i ich dziadków oraz przedłożenie Zamawiającemu list uczestników i terminów poszczególnych warsztatów do dnia </w:t>
        </w:r>
        <w:r>
          <w:rPr>
            <w:bCs/>
          </w:rPr>
          <w:t xml:space="preserve">31 marca </w:t>
        </w:r>
        <w:r w:rsidR="008A2073">
          <w:rPr>
            <w:bCs/>
          </w:rPr>
          <w:t>2025</w:t>
        </w:r>
        <w:r w:rsidRPr="003776F2">
          <w:rPr>
            <w:bCs/>
          </w:rPr>
          <w:t xml:space="preserve"> r.; prowadzenie dokumentacji z odbytych warsztatów (dzienniki zajęć z listą obecności uczestników, potwierdzeniem odbioru poczęstunku w ramach słodkiego bufetu, materiałów szkoleniowych przez uczestników,  programem zajęć zaakceptowanym przez Zamawiającego); organizacja słodkiego bufetu dla uczestników warsztatów</w:t>
        </w:r>
        <w:r>
          <w:rPr>
            <w:bCs/>
          </w:rPr>
          <w:t xml:space="preserve"> -</w:t>
        </w:r>
        <w:r w:rsidRPr="003776F2">
          <w:rPr>
            <w:bCs/>
          </w:rPr>
          <w:t xml:space="preserve">  </w:t>
        </w:r>
        <w:r>
          <w:rPr>
            <w:bCs/>
          </w:rPr>
          <w:br/>
        </w:r>
        <w:r w:rsidRPr="003776F2">
          <w:rPr>
            <w:bCs/>
          </w:rPr>
          <w:t>7 edycji x 20 osób/edycja = 140 osób</w:t>
        </w:r>
        <w:r>
          <w:rPr>
            <w:bCs/>
          </w:rPr>
          <w:t>, (s</w:t>
        </w:r>
        <w:r w:rsidRPr="003776F2">
          <w:rPr>
            <w:bCs/>
          </w:rPr>
          <w:t>łodki bufet obejmie minimum: słodkie bułki, owoce, mufinki, sok owocowy, wodę, kawę, herbatę</w:t>
        </w:r>
        <w:r>
          <w:rPr>
            <w:bCs/>
          </w:rPr>
          <w:t>)</w:t>
        </w:r>
        <w:r w:rsidRPr="003776F2">
          <w:rPr>
            <w:bCs/>
          </w:rPr>
          <w:t>; zakup i zapewnienie materiałów szkoleniowych dla uczestników warsztatów</w:t>
        </w:r>
      </w:ins>
      <w:ins w:id="15535" w:author="Robert Pasternak" w:date="2024-07-18T15:34:00Z">
        <w:r w:rsidR="008A2073">
          <w:rPr>
            <w:bCs/>
          </w:rPr>
          <w:t xml:space="preserve"> np.</w:t>
        </w:r>
      </w:ins>
      <w:ins w:id="15536" w:author="Robert Pasternak" w:date="2024-07-18T15:02:00Z">
        <w:r w:rsidRPr="003776F2">
          <w:rPr>
            <w:bCs/>
          </w:rPr>
          <w:t xml:space="preserve">: modele pojemników na odpady; stare </w:t>
        </w:r>
        <w:r w:rsidRPr="003776F2">
          <w:rPr>
            <w:bCs/>
          </w:rPr>
          <w:lastRenderedPageBreak/>
          <w:t>opakowania; karty pracy, wykreślan</w:t>
        </w:r>
        <w:r>
          <w:rPr>
            <w:bCs/>
          </w:rPr>
          <w:t>k</w:t>
        </w:r>
        <w:r w:rsidRPr="003776F2">
          <w:rPr>
            <w:bCs/>
          </w:rPr>
          <w:t xml:space="preserve">i, zadania, kredki, mazaki, papier, itp. (w zależności </w:t>
        </w:r>
        <w:r>
          <w:rPr>
            <w:bCs/>
          </w:rPr>
          <w:br/>
        </w:r>
        <w:r w:rsidRPr="003776F2">
          <w:rPr>
            <w:bCs/>
          </w:rPr>
          <w:t xml:space="preserve">od programu warsztatów); zapewnienie transportu </w:t>
        </w:r>
        <w:r>
          <w:rPr>
            <w:bCs/>
          </w:rPr>
          <w:t xml:space="preserve">(w obie strony) </w:t>
        </w:r>
        <w:r w:rsidRPr="003776F2">
          <w:rPr>
            <w:bCs/>
          </w:rPr>
          <w:t xml:space="preserve">uczestników warsztatów z miejsca zbiórki (szkoły) do miejsca przeprowadzenia warsztatów </w:t>
        </w:r>
        <w:r>
          <w:rPr>
            <w:bCs/>
          </w:rPr>
          <w:br/>
        </w:r>
        <w:r w:rsidRPr="003776F2">
          <w:rPr>
            <w:bCs/>
          </w:rPr>
          <w:t xml:space="preserve">oraz </w:t>
        </w:r>
      </w:ins>
      <w:ins w:id="15537" w:author="Robert Pasternak" w:date="2024-07-18T15:34:00Z">
        <w:r w:rsidR="008A2073">
          <w:rPr>
            <w:bCs/>
          </w:rPr>
          <w:t xml:space="preserve">z miejsca przeprowadzenia warsztatów </w:t>
        </w:r>
      </w:ins>
      <w:ins w:id="15538" w:author="Robert Pasternak" w:date="2024-07-18T15:02:00Z">
        <w:r w:rsidRPr="003776F2">
          <w:rPr>
            <w:bCs/>
          </w:rPr>
          <w:t>do Zakładu Unieszkodliwiania Odpadów „Janik” Sp. z o.o. Jani</w:t>
        </w:r>
        <w:r>
          <w:rPr>
            <w:bCs/>
          </w:rPr>
          <w:t>k, ul. Borowska 1, 27-415 Kunów</w:t>
        </w:r>
      </w:ins>
      <w:ins w:id="15539" w:author="Robert Pasternak" w:date="2024-07-18T15:35:00Z">
        <w:r w:rsidR="008A2073">
          <w:rPr>
            <w:bCs/>
          </w:rPr>
          <w:t xml:space="preserve"> i z Zakładu Unieszkodliwiania Odpadów „Janik” Sp. z o.o. do miejsca zbiórki (szko</w:t>
        </w:r>
      </w:ins>
      <w:ins w:id="15540" w:author="Robert Pasternak" w:date="2024-07-18T15:36:00Z">
        <w:r w:rsidR="008A2073">
          <w:rPr>
            <w:bCs/>
          </w:rPr>
          <w:t>ły)</w:t>
        </w:r>
      </w:ins>
      <w:ins w:id="15541" w:author="Robert Pasternak" w:date="2024-07-18T15:02:00Z">
        <w:r w:rsidRPr="003776F2">
          <w:rPr>
            <w:bCs/>
          </w:rPr>
          <w:t xml:space="preserve">. </w:t>
        </w:r>
      </w:ins>
    </w:p>
    <w:p w14:paraId="2714C49E" w14:textId="77777777" w:rsidR="0005109C" w:rsidRDefault="0005109C" w:rsidP="00B7491B">
      <w:pPr>
        <w:ind w:left="-142"/>
        <w:rPr>
          <w:ins w:id="15542" w:author="Robert Pasternak" w:date="2024-08-29T09:53:00Z"/>
          <w:b/>
          <w:bCs/>
        </w:rPr>
      </w:pPr>
    </w:p>
    <w:p w14:paraId="0CEE390F" w14:textId="77777777" w:rsidR="00B7491B" w:rsidRDefault="00B7491B" w:rsidP="00B7491B">
      <w:pPr>
        <w:ind w:left="-142"/>
        <w:rPr>
          <w:ins w:id="15543" w:author="Robert Pasternak" w:date="2024-08-29T09:28:00Z"/>
          <w:b/>
          <w:bCs/>
        </w:rPr>
      </w:pPr>
      <w:ins w:id="15544" w:author="Robert Pasternak" w:date="2024-07-18T15:02:00Z">
        <w:r w:rsidRPr="00E162B4">
          <w:rPr>
            <w:b/>
            <w:bCs/>
          </w:rPr>
          <w:t>Dodatkowe informacje:</w:t>
        </w:r>
      </w:ins>
    </w:p>
    <w:p w14:paraId="79A19C05" w14:textId="77777777" w:rsidR="00D6441E" w:rsidRDefault="00D6441E" w:rsidP="00B7491B">
      <w:pPr>
        <w:ind w:left="-142"/>
        <w:rPr>
          <w:ins w:id="15545" w:author="Robert Pasternak" w:date="2024-08-29T09:53:00Z"/>
          <w:b/>
          <w:bCs/>
        </w:rPr>
      </w:pPr>
    </w:p>
    <w:p w14:paraId="62C7AD99" w14:textId="77777777" w:rsidR="0005109C" w:rsidRPr="00E162B4" w:rsidRDefault="0005109C" w:rsidP="00B7491B">
      <w:pPr>
        <w:ind w:left="-142"/>
        <w:rPr>
          <w:ins w:id="15546" w:author="Robert Pasternak" w:date="2024-07-18T15:02:00Z"/>
          <w:b/>
          <w:bCs/>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0"/>
        <w:gridCol w:w="7224"/>
        <w:tblGridChange w:id="15547">
          <w:tblGrid>
            <w:gridCol w:w="432"/>
            <w:gridCol w:w="1669"/>
            <w:gridCol w:w="7033"/>
            <w:gridCol w:w="432"/>
          </w:tblGrid>
        </w:tblGridChange>
      </w:tblGrid>
      <w:tr w:rsidR="00B7491B" w:rsidRPr="00E162B4" w14:paraId="36117C1D" w14:textId="77777777" w:rsidTr="00362EAB">
        <w:trPr>
          <w:trHeight w:val="589"/>
          <w:ins w:id="15548" w:author="Robert Pasternak" w:date="2024-07-18T15:02:00Z"/>
        </w:trPr>
        <w:tc>
          <w:tcPr>
            <w:tcW w:w="0" w:type="auto"/>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2A0FAAA0" w14:textId="77777777" w:rsidR="00B7491B" w:rsidRPr="00E162B4" w:rsidRDefault="00B7491B" w:rsidP="00362EAB">
            <w:pPr>
              <w:autoSpaceDE w:val="0"/>
              <w:autoSpaceDN w:val="0"/>
              <w:ind w:left="360"/>
              <w:jc w:val="center"/>
              <w:rPr>
                <w:ins w:id="15549" w:author="Robert Pasternak" w:date="2024-07-18T15:02:00Z"/>
                <w:bCs/>
              </w:rPr>
            </w:pPr>
            <w:ins w:id="15550" w:author="Robert Pasternak" w:date="2024-07-18T15:02:00Z">
              <w:r w:rsidRPr="00E162B4">
                <w:rPr>
                  <w:b/>
                  <w:bCs/>
                </w:rPr>
                <w:t>Międzypokoleniowe warsztaty pn. „Daj się przerobić”</w:t>
              </w:r>
            </w:ins>
          </w:p>
        </w:tc>
      </w:tr>
      <w:tr w:rsidR="00B7491B" w:rsidRPr="00E162B4" w14:paraId="5E6B0B78"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551"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901"/>
          <w:ins w:id="15552" w:author="Robert Pasternak" w:date="2024-07-18T15:02:00Z"/>
          <w:trPrChange w:id="15553" w:author="Robert Pasternak" w:date="2024-08-05T14:39:00Z">
            <w:trPr>
              <w:gridBefore w:val="1"/>
              <w:trHeight w:val="901"/>
            </w:trPr>
          </w:trPrChange>
        </w:trPr>
        <w:tc>
          <w:tcPr>
            <w:tcW w:w="1910"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Change w:id="15554" w:author="Robert Pasternak" w:date="2024-08-05T14:39:00Z">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tcPrChange>
          </w:tcPr>
          <w:p w14:paraId="57D34305" w14:textId="77777777" w:rsidR="00B7491B" w:rsidRPr="00390DD2" w:rsidRDefault="00B7491B" w:rsidP="00362EAB">
            <w:pPr>
              <w:pStyle w:val="Bezodstpw"/>
              <w:rPr>
                <w:ins w:id="15555" w:author="Robert Pasternak" w:date="2024-07-18T15:02:00Z"/>
                <w:rFonts w:ascii="Times New Roman" w:hAnsi="Times New Roman"/>
                <w:b/>
                <w:bCs/>
                <w:sz w:val="20"/>
                <w:szCs w:val="20"/>
                <w:rPrChange w:id="15556" w:author="Robert Pasternak" w:date="2024-08-05T14:39:00Z">
                  <w:rPr>
                    <w:ins w:id="15557" w:author="Robert Pasternak" w:date="2024-07-18T15:02:00Z"/>
                    <w:rFonts w:ascii="Times New Roman" w:hAnsi="Times New Roman"/>
                    <w:b/>
                    <w:bCs/>
                    <w:sz w:val="24"/>
                    <w:szCs w:val="24"/>
                  </w:rPr>
                </w:rPrChange>
              </w:rPr>
            </w:pPr>
            <w:ins w:id="15558" w:author="Robert Pasternak" w:date="2024-07-18T15:02:00Z">
              <w:r w:rsidRPr="00390DD2">
                <w:rPr>
                  <w:rFonts w:ascii="Times New Roman" w:hAnsi="Times New Roman"/>
                  <w:b/>
                  <w:bCs/>
                  <w:sz w:val="20"/>
                  <w:szCs w:val="20"/>
                  <w:rPrChange w:id="15559" w:author="Robert Pasternak" w:date="2024-08-05T14:39:00Z">
                    <w:rPr>
                      <w:rFonts w:ascii="Times New Roman" w:hAnsi="Times New Roman"/>
                      <w:b/>
                      <w:bCs/>
                      <w:sz w:val="24"/>
                      <w:szCs w:val="24"/>
                    </w:rPr>
                  </w:rPrChange>
                </w:rPr>
                <w:t>Rodzaj zajęć</w:t>
              </w:r>
            </w:ins>
          </w:p>
        </w:tc>
        <w:tc>
          <w:tcPr>
            <w:tcW w:w="7224" w:type="dxa"/>
            <w:tcBorders>
              <w:top w:val="single" w:sz="4" w:space="0" w:color="000000"/>
              <w:left w:val="single" w:sz="4" w:space="0" w:color="auto"/>
              <w:bottom w:val="single" w:sz="4" w:space="0" w:color="auto"/>
              <w:right w:val="single" w:sz="4" w:space="0" w:color="000000"/>
            </w:tcBorders>
            <w:vAlign w:val="center"/>
            <w:tcPrChange w:id="15560" w:author="Robert Pasternak" w:date="2024-08-05T14:39:00Z">
              <w:tcPr>
                <w:tcW w:w="0" w:type="auto"/>
                <w:gridSpan w:val="2"/>
                <w:tcBorders>
                  <w:top w:val="single" w:sz="4" w:space="0" w:color="000000"/>
                  <w:left w:val="single" w:sz="4" w:space="0" w:color="auto"/>
                  <w:bottom w:val="single" w:sz="4" w:space="0" w:color="auto"/>
                  <w:right w:val="single" w:sz="4" w:space="0" w:color="000000"/>
                </w:tcBorders>
                <w:vAlign w:val="center"/>
              </w:tcPr>
            </w:tcPrChange>
          </w:tcPr>
          <w:p w14:paraId="5EBEF287" w14:textId="77777777" w:rsidR="00B7491B" w:rsidRPr="00E162B4" w:rsidRDefault="00B7491B" w:rsidP="00362EAB">
            <w:pPr>
              <w:tabs>
                <w:tab w:val="left" w:pos="426"/>
              </w:tabs>
              <w:rPr>
                <w:ins w:id="15561" w:author="Robert Pasternak" w:date="2024-07-18T15:02:00Z"/>
                <w:bCs/>
              </w:rPr>
            </w:pPr>
            <w:ins w:id="15562" w:author="Robert Pasternak" w:date="2024-07-18T15:02:00Z">
              <w:r w:rsidRPr="00E162B4">
                <w:rPr>
                  <w:bCs/>
                </w:rPr>
                <w:t>7 edycji międzypokoleniowych warsztatów pn. „Daj się przerobić” dla uczniów klas I – III z ostrowieckich szkół podstawowych i ich dziadków (grupy 20-osobowe, tj. 10 par - dziecko wraz ze swoją babcią lub dziadkiem)</w:t>
              </w:r>
              <w:r>
                <w:rPr>
                  <w:bCs/>
                </w:rPr>
                <w:t>.</w:t>
              </w:r>
            </w:ins>
          </w:p>
        </w:tc>
      </w:tr>
      <w:tr w:rsidR="00B7491B" w:rsidRPr="00E162B4" w14:paraId="1BBF6815"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563"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625"/>
          <w:ins w:id="15564" w:author="Robert Pasternak" w:date="2024-07-18T15:02:00Z"/>
          <w:trPrChange w:id="15565" w:author="Robert Pasternak" w:date="2024-08-05T14:39:00Z">
            <w:trPr>
              <w:gridBefore w:val="1"/>
              <w:trHeight w:val="625"/>
            </w:trPr>
          </w:trPrChange>
        </w:trPr>
        <w:tc>
          <w:tcPr>
            <w:tcW w:w="1910"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Change w:id="15566" w:author="Robert Pasternak" w:date="2024-08-05T14:39:00Z">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tcPrChange>
          </w:tcPr>
          <w:p w14:paraId="4BA3E00C" w14:textId="77777777" w:rsidR="00B7491B" w:rsidRPr="00390DD2" w:rsidRDefault="00B7491B" w:rsidP="00362EAB">
            <w:pPr>
              <w:pStyle w:val="Bezodstpw"/>
              <w:rPr>
                <w:ins w:id="15567" w:author="Robert Pasternak" w:date="2024-07-18T15:02:00Z"/>
                <w:rFonts w:ascii="Times New Roman" w:hAnsi="Times New Roman"/>
                <w:b/>
                <w:bCs/>
                <w:sz w:val="20"/>
                <w:szCs w:val="20"/>
                <w:rPrChange w:id="15568" w:author="Robert Pasternak" w:date="2024-08-05T14:39:00Z">
                  <w:rPr>
                    <w:ins w:id="15569" w:author="Robert Pasternak" w:date="2024-07-18T15:02:00Z"/>
                    <w:rFonts w:ascii="Times New Roman" w:hAnsi="Times New Roman"/>
                    <w:b/>
                    <w:bCs/>
                    <w:sz w:val="24"/>
                    <w:szCs w:val="24"/>
                  </w:rPr>
                </w:rPrChange>
              </w:rPr>
            </w:pPr>
            <w:ins w:id="15570" w:author="Robert Pasternak" w:date="2024-07-18T15:02:00Z">
              <w:r w:rsidRPr="00390DD2">
                <w:rPr>
                  <w:rFonts w:ascii="Times New Roman" w:hAnsi="Times New Roman"/>
                  <w:b/>
                  <w:bCs/>
                  <w:sz w:val="20"/>
                  <w:szCs w:val="20"/>
                  <w:rPrChange w:id="15571" w:author="Robert Pasternak" w:date="2024-08-05T14:39:00Z">
                    <w:rPr>
                      <w:rFonts w:ascii="Times New Roman" w:hAnsi="Times New Roman"/>
                      <w:b/>
                      <w:bCs/>
                      <w:sz w:val="24"/>
                      <w:szCs w:val="24"/>
                    </w:rPr>
                  </w:rPrChange>
                </w:rPr>
                <w:t xml:space="preserve">Termin warsztatów </w:t>
              </w:r>
            </w:ins>
          </w:p>
        </w:tc>
        <w:tc>
          <w:tcPr>
            <w:tcW w:w="7224" w:type="dxa"/>
            <w:tcBorders>
              <w:top w:val="single" w:sz="4" w:space="0" w:color="000000"/>
              <w:left w:val="single" w:sz="4" w:space="0" w:color="auto"/>
              <w:bottom w:val="single" w:sz="4" w:space="0" w:color="auto"/>
              <w:right w:val="single" w:sz="4" w:space="0" w:color="000000"/>
            </w:tcBorders>
            <w:vAlign w:val="center"/>
            <w:tcPrChange w:id="15572" w:author="Robert Pasternak" w:date="2024-08-05T14:39:00Z">
              <w:tcPr>
                <w:tcW w:w="0" w:type="auto"/>
                <w:gridSpan w:val="2"/>
                <w:tcBorders>
                  <w:top w:val="single" w:sz="4" w:space="0" w:color="000000"/>
                  <w:left w:val="single" w:sz="4" w:space="0" w:color="auto"/>
                  <w:bottom w:val="single" w:sz="4" w:space="0" w:color="auto"/>
                  <w:right w:val="single" w:sz="4" w:space="0" w:color="000000"/>
                </w:tcBorders>
                <w:vAlign w:val="center"/>
              </w:tcPr>
            </w:tcPrChange>
          </w:tcPr>
          <w:p w14:paraId="68D703F3" w14:textId="250098F8" w:rsidR="00B7491B" w:rsidRPr="00E162B4" w:rsidRDefault="00B7491B">
            <w:pPr>
              <w:tabs>
                <w:tab w:val="left" w:pos="426"/>
              </w:tabs>
              <w:rPr>
                <w:ins w:id="15573" w:author="Robert Pasternak" w:date="2024-07-18T15:02:00Z"/>
                <w:bCs/>
              </w:rPr>
            </w:pPr>
            <w:ins w:id="15574" w:author="Robert Pasternak" w:date="2024-07-18T15:02:00Z">
              <w:r w:rsidRPr="00E162B4">
                <w:rPr>
                  <w:bCs/>
                </w:rPr>
                <w:t xml:space="preserve"> kwie</w:t>
              </w:r>
            </w:ins>
            <w:ins w:id="15575" w:author="Robert Pasternak" w:date="2024-07-18T15:36:00Z">
              <w:r w:rsidR="008A2073">
                <w:rPr>
                  <w:bCs/>
                </w:rPr>
                <w:t>cień</w:t>
              </w:r>
            </w:ins>
            <w:ins w:id="15576" w:author="Robert Pasternak" w:date="2024-07-18T15:02:00Z">
              <w:r w:rsidRPr="00E162B4">
                <w:rPr>
                  <w:bCs/>
                </w:rPr>
                <w:t xml:space="preserve"> 202</w:t>
              </w:r>
            </w:ins>
            <w:ins w:id="15577" w:author="Robert Pasternak" w:date="2024-07-18T15:36:00Z">
              <w:r w:rsidR="008A2073">
                <w:rPr>
                  <w:bCs/>
                </w:rPr>
                <w:t>5</w:t>
              </w:r>
            </w:ins>
            <w:ins w:id="15578" w:author="Robert Pasternak" w:date="2024-07-18T15:02:00Z">
              <w:r w:rsidRPr="00E162B4">
                <w:rPr>
                  <w:bCs/>
                </w:rPr>
                <w:t xml:space="preserve"> r. – czerw</w:t>
              </w:r>
            </w:ins>
            <w:ins w:id="15579" w:author="Robert Pasternak" w:date="2024-07-18T15:36:00Z">
              <w:r w:rsidR="008A2073">
                <w:rPr>
                  <w:bCs/>
                </w:rPr>
                <w:t>iec</w:t>
              </w:r>
            </w:ins>
            <w:ins w:id="15580" w:author="Robert Pasternak" w:date="2024-07-18T15:02:00Z">
              <w:r w:rsidRPr="00E162B4">
                <w:rPr>
                  <w:bCs/>
                </w:rPr>
                <w:t xml:space="preserve"> 202</w:t>
              </w:r>
            </w:ins>
            <w:ins w:id="15581" w:author="Robert Pasternak" w:date="2024-07-18T15:36:00Z">
              <w:r w:rsidR="008A2073">
                <w:rPr>
                  <w:bCs/>
                </w:rPr>
                <w:t>5</w:t>
              </w:r>
            </w:ins>
            <w:ins w:id="15582" w:author="Robert Pasternak" w:date="2024-07-18T15:02:00Z">
              <w:r w:rsidRPr="00E162B4">
                <w:rPr>
                  <w:bCs/>
                </w:rPr>
                <w:t xml:space="preserve"> r.</w:t>
              </w:r>
            </w:ins>
          </w:p>
        </w:tc>
      </w:tr>
      <w:tr w:rsidR="00B7491B" w:rsidRPr="00E162B4" w14:paraId="356D92CA"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583"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3"/>
          <w:ins w:id="15584" w:author="Robert Pasternak" w:date="2024-07-18T15:02:00Z"/>
          <w:trPrChange w:id="15585" w:author="Robert Pasternak" w:date="2024-08-05T14:39:00Z">
            <w:trPr>
              <w:gridBefore w:val="1"/>
              <w:trHeight w:val="283"/>
            </w:trPr>
          </w:trPrChange>
        </w:trPr>
        <w:tc>
          <w:tcPr>
            <w:tcW w:w="1910"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Change w:id="15586" w:author="Robert Pasternak" w:date="2024-08-05T14:39:00Z">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tcPrChange>
          </w:tcPr>
          <w:p w14:paraId="1908A933" w14:textId="77777777" w:rsidR="00B7491B" w:rsidRPr="00390DD2" w:rsidRDefault="00B7491B" w:rsidP="00362EAB">
            <w:pPr>
              <w:pStyle w:val="Bezodstpw"/>
              <w:rPr>
                <w:ins w:id="15587" w:author="Robert Pasternak" w:date="2024-07-18T15:02:00Z"/>
                <w:rFonts w:ascii="Times New Roman" w:hAnsi="Times New Roman"/>
                <w:b/>
                <w:bCs/>
                <w:sz w:val="20"/>
                <w:szCs w:val="20"/>
                <w:rPrChange w:id="15588" w:author="Robert Pasternak" w:date="2024-08-05T14:39:00Z">
                  <w:rPr>
                    <w:ins w:id="15589" w:author="Robert Pasternak" w:date="2024-07-18T15:02:00Z"/>
                    <w:rFonts w:ascii="Times New Roman" w:hAnsi="Times New Roman"/>
                    <w:b/>
                    <w:bCs/>
                    <w:sz w:val="24"/>
                    <w:szCs w:val="24"/>
                  </w:rPr>
                </w:rPrChange>
              </w:rPr>
            </w:pPr>
            <w:ins w:id="15590" w:author="Robert Pasternak" w:date="2024-07-18T15:02:00Z">
              <w:r w:rsidRPr="00390DD2">
                <w:rPr>
                  <w:rFonts w:ascii="Times New Roman" w:hAnsi="Times New Roman"/>
                  <w:b/>
                  <w:bCs/>
                  <w:sz w:val="20"/>
                  <w:szCs w:val="20"/>
                  <w:rPrChange w:id="15591" w:author="Robert Pasternak" w:date="2024-08-05T14:39:00Z">
                    <w:rPr>
                      <w:rFonts w:ascii="Times New Roman" w:hAnsi="Times New Roman"/>
                      <w:b/>
                      <w:bCs/>
                      <w:sz w:val="24"/>
                      <w:szCs w:val="24"/>
                    </w:rPr>
                  </w:rPrChange>
                </w:rPr>
                <w:t>Wymiar</w:t>
              </w:r>
            </w:ins>
          </w:p>
          <w:p w14:paraId="7C4FCC83" w14:textId="77777777" w:rsidR="00B7491B" w:rsidRPr="00390DD2" w:rsidRDefault="00B7491B" w:rsidP="00362EAB">
            <w:pPr>
              <w:pStyle w:val="Bezodstpw"/>
              <w:rPr>
                <w:ins w:id="15592" w:author="Robert Pasternak" w:date="2024-07-18T15:02:00Z"/>
                <w:rFonts w:ascii="Times New Roman" w:hAnsi="Times New Roman"/>
                <w:b/>
                <w:bCs/>
                <w:sz w:val="20"/>
                <w:szCs w:val="20"/>
                <w:rPrChange w:id="15593" w:author="Robert Pasternak" w:date="2024-08-05T14:39:00Z">
                  <w:rPr>
                    <w:ins w:id="15594" w:author="Robert Pasternak" w:date="2024-07-18T15:02:00Z"/>
                    <w:rFonts w:ascii="Times New Roman" w:hAnsi="Times New Roman"/>
                    <w:b/>
                    <w:bCs/>
                    <w:sz w:val="24"/>
                    <w:szCs w:val="24"/>
                  </w:rPr>
                </w:rPrChange>
              </w:rPr>
            </w:pPr>
            <w:ins w:id="15595" w:author="Robert Pasternak" w:date="2024-07-18T15:02:00Z">
              <w:r w:rsidRPr="00390DD2">
                <w:rPr>
                  <w:rFonts w:ascii="Times New Roman" w:hAnsi="Times New Roman"/>
                  <w:b/>
                  <w:bCs/>
                  <w:sz w:val="20"/>
                  <w:szCs w:val="20"/>
                  <w:rPrChange w:id="15596" w:author="Robert Pasternak" w:date="2024-08-05T14:39:00Z">
                    <w:rPr>
                      <w:rFonts w:ascii="Times New Roman" w:hAnsi="Times New Roman"/>
                      <w:b/>
                      <w:bCs/>
                      <w:sz w:val="24"/>
                      <w:szCs w:val="24"/>
                    </w:rPr>
                  </w:rPrChange>
                </w:rPr>
                <w:t>1 edycji warsztatów</w:t>
              </w:r>
            </w:ins>
          </w:p>
        </w:tc>
        <w:tc>
          <w:tcPr>
            <w:tcW w:w="7224" w:type="dxa"/>
            <w:tcBorders>
              <w:top w:val="single" w:sz="4" w:space="0" w:color="000000"/>
              <w:left w:val="single" w:sz="4" w:space="0" w:color="auto"/>
              <w:bottom w:val="single" w:sz="4" w:space="0" w:color="auto"/>
              <w:right w:val="single" w:sz="4" w:space="0" w:color="000000"/>
            </w:tcBorders>
            <w:tcPrChange w:id="15597" w:author="Robert Pasternak" w:date="2024-08-05T14:39:00Z">
              <w:tcPr>
                <w:tcW w:w="0" w:type="auto"/>
                <w:gridSpan w:val="2"/>
                <w:tcBorders>
                  <w:top w:val="single" w:sz="4" w:space="0" w:color="000000"/>
                  <w:left w:val="single" w:sz="4" w:space="0" w:color="auto"/>
                  <w:bottom w:val="single" w:sz="4" w:space="0" w:color="auto"/>
                  <w:right w:val="single" w:sz="4" w:space="0" w:color="000000"/>
                </w:tcBorders>
              </w:tcPr>
            </w:tcPrChange>
          </w:tcPr>
          <w:p w14:paraId="02A84F1B" w14:textId="2C413E01" w:rsidR="00B7491B" w:rsidRPr="00E162B4" w:rsidRDefault="008A2073" w:rsidP="00362EAB">
            <w:pPr>
              <w:tabs>
                <w:tab w:val="left" w:pos="426"/>
              </w:tabs>
              <w:rPr>
                <w:ins w:id="15598" w:author="Robert Pasternak" w:date="2024-07-18T15:02:00Z"/>
                <w:bCs/>
              </w:rPr>
            </w:pPr>
            <w:ins w:id="15599" w:author="Robert Pasternak" w:date="2024-07-18T15:37:00Z">
              <w:r w:rsidRPr="00EC24A5">
                <w:rPr>
                  <w:bCs/>
                  <w:rPrChange w:id="15600" w:author="Robert Pasternak" w:date="2024-07-18T15:38:00Z">
                    <w:rPr>
                      <w:b/>
                      <w:bCs/>
                    </w:rPr>
                  </w:rPrChange>
                </w:rPr>
                <w:t>nie mniej niż</w:t>
              </w:r>
              <w:r>
                <w:rPr>
                  <w:b/>
                  <w:bCs/>
                </w:rPr>
                <w:t xml:space="preserve"> </w:t>
              </w:r>
            </w:ins>
            <w:ins w:id="15601" w:author="Robert Pasternak" w:date="2024-07-18T15:38:00Z">
              <w:r w:rsidR="00EC24A5">
                <w:rPr>
                  <w:bCs/>
                </w:rPr>
                <w:t>2</w:t>
              </w:r>
            </w:ins>
            <w:ins w:id="15602" w:author="Robert Pasternak" w:date="2024-07-18T15:02:00Z">
              <w:r w:rsidR="00EC24A5">
                <w:rPr>
                  <w:bCs/>
                </w:rPr>
                <w:t xml:space="preserve"> x 30</w:t>
              </w:r>
              <w:r w:rsidR="00B7491B" w:rsidRPr="00E162B4">
                <w:rPr>
                  <w:bCs/>
                </w:rPr>
                <w:t xml:space="preserve"> minut warsztatów + 30 min. przerwa na słodki bufet; </w:t>
              </w:r>
            </w:ins>
          </w:p>
          <w:p w14:paraId="0DEF6E77" w14:textId="0686D4E5" w:rsidR="00B7491B" w:rsidRPr="00E162B4" w:rsidRDefault="00B7491B">
            <w:pPr>
              <w:tabs>
                <w:tab w:val="left" w:pos="426"/>
              </w:tabs>
              <w:rPr>
                <w:ins w:id="15603" w:author="Robert Pasternak" w:date="2024-07-18T15:02:00Z"/>
                <w:bCs/>
              </w:rPr>
            </w:pPr>
            <w:ins w:id="15604" w:author="Robert Pasternak" w:date="2024-07-18T15:02:00Z">
              <w:r w:rsidRPr="00E162B4">
                <w:rPr>
                  <w:bCs/>
                </w:rPr>
                <w:t>wizyta na terenie funkcjonującego składowiska odpadów Janik</w:t>
              </w:r>
            </w:ins>
            <w:ins w:id="15605" w:author="Robert Pasternak" w:date="2024-07-18T15:39:00Z">
              <w:r w:rsidR="00EC24A5">
                <w:rPr>
                  <w:bCs/>
                </w:rPr>
                <w:t xml:space="preserve"> </w:t>
              </w:r>
            </w:ins>
            <w:ins w:id="15606" w:author="Robert Pasternak" w:date="2024-07-18T15:40:00Z">
              <w:r w:rsidR="00EC24A5">
                <w:rPr>
                  <w:bCs/>
                </w:rPr>
                <w:t>(nie mniej niż 30 minut – czas trwania wizyty należy uzgodnić uprzednio z ZUO Janik sp. z o.o.</w:t>
              </w:r>
            </w:ins>
            <w:ins w:id="15607" w:author="Robert Pasternak" w:date="2024-07-18T15:39:00Z">
              <w:r w:rsidR="00EC24A5" w:rsidRPr="00E162B4">
                <w:rPr>
                  <w:bCs/>
                </w:rPr>
                <w:t xml:space="preserve"> + czas dojazdu</w:t>
              </w:r>
            </w:ins>
          </w:p>
        </w:tc>
      </w:tr>
      <w:tr w:rsidR="00B7491B" w:rsidRPr="00E162B4" w14:paraId="09D20FEA"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608"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3"/>
          <w:ins w:id="15609" w:author="Robert Pasternak" w:date="2024-07-18T15:02:00Z"/>
          <w:trPrChange w:id="15610" w:author="Robert Pasternak" w:date="2024-08-05T14:39:00Z">
            <w:trPr>
              <w:gridBefore w:val="1"/>
              <w:trHeight w:val="283"/>
            </w:trPr>
          </w:trPrChange>
        </w:trPr>
        <w:tc>
          <w:tcPr>
            <w:tcW w:w="1910"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Change w:id="15611" w:author="Robert Pasternak" w:date="2024-08-05T14:39:00Z">
              <w:tcPr>
                <w:tcW w:w="0" w:type="auto"/>
                <w:tcBorders>
                  <w:top w:val="single" w:sz="4" w:space="0" w:color="000000"/>
                  <w:left w:val="single" w:sz="4" w:space="0" w:color="000000"/>
                  <w:bottom w:val="single" w:sz="4" w:space="0" w:color="auto"/>
                  <w:right w:val="single" w:sz="4" w:space="0" w:color="auto"/>
                </w:tcBorders>
                <w:shd w:val="clear" w:color="auto" w:fill="D9D9D9" w:themeFill="background1" w:themeFillShade="D9"/>
                <w:vAlign w:val="center"/>
              </w:tcPr>
            </w:tcPrChange>
          </w:tcPr>
          <w:p w14:paraId="47A52BC5" w14:textId="77777777" w:rsidR="00B7491B" w:rsidRPr="00390DD2" w:rsidRDefault="00B7491B" w:rsidP="00362EAB">
            <w:pPr>
              <w:pStyle w:val="Bezodstpw"/>
              <w:rPr>
                <w:ins w:id="15612" w:author="Robert Pasternak" w:date="2024-07-18T15:02:00Z"/>
                <w:rFonts w:ascii="Times New Roman" w:hAnsi="Times New Roman"/>
                <w:bCs/>
                <w:sz w:val="20"/>
                <w:szCs w:val="20"/>
                <w:rPrChange w:id="15613" w:author="Robert Pasternak" w:date="2024-08-05T14:39:00Z">
                  <w:rPr>
                    <w:ins w:id="15614" w:author="Robert Pasternak" w:date="2024-07-18T15:02:00Z"/>
                    <w:rFonts w:ascii="Times New Roman" w:hAnsi="Times New Roman"/>
                    <w:bCs/>
                    <w:sz w:val="24"/>
                    <w:szCs w:val="24"/>
                  </w:rPr>
                </w:rPrChange>
              </w:rPr>
            </w:pPr>
            <w:ins w:id="15615" w:author="Robert Pasternak" w:date="2024-07-18T15:02:00Z">
              <w:r w:rsidRPr="00390DD2">
                <w:rPr>
                  <w:rFonts w:ascii="Times New Roman" w:hAnsi="Times New Roman"/>
                  <w:b/>
                  <w:bCs/>
                  <w:sz w:val="20"/>
                  <w:szCs w:val="20"/>
                  <w:rPrChange w:id="15616" w:author="Robert Pasternak" w:date="2024-08-05T14:39:00Z">
                    <w:rPr>
                      <w:rFonts w:ascii="Times New Roman" w:hAnsi="Times New Roman"/>
                      <w:b/>
                      <w:bCs/>
                      <w:sz w:val="24"/>
                      <w:szCs w:val="24"/>
                    </w:rPr>
                  </w:rPrChange>
                </w:rPr>
                <w:t>Cel główny</w:t>
              </w:r>
            </w:ins>
          </w:p>
        </w:tc>
        <w:tc>
          <w:tcPr>
            <w:tcW w:w="7224" w:type="dxa"/>
            <w:tcBorders>
              <w:top w:val="single" w:sz="4" w:space="0" w:color="000000"/>
              <w:left w:val="single" w:sz="4" w:space="0" w:color="auto"/>
              <w:bottom w:val="single" w:sz="4" w:space="0" w:color="auto"/>
              <w:right w:val="single" w:sz="4" w:space="0" w:color="000000"/>
            </w:tcBorders>
            <w:tcPrChange w:id="15617" w:author="Robert Pasternak" w:date="2024-08-05T14:39:00Z">
              <w:tcPr>
                <w:tcW w:w="0" w:type="auto"/>
                <w:gridSpan w:val="2"/>
                <w:tcBorders>
                  <w:top w:val="single" w:sz="4" w:space="0" w:color="000000"/>
                  <w:left w:val="single" w:sz="4" w:space="0" w:color="auto"/>
                  <w:bottom w:val="single" w:sz="4" w:space="0" w:color="auto"/>
                  <w:right w:val="single" w:sz="4" w:space="0" w:color="000000"/>
                </w:tcBorders>
              </w:tcPr>
            </w:tcPrChange>
          </w:tcPr>
          <w:p w14:paraId="268CFCFC" w14:textId="77777777" w:rsidR="00B7491B" w:rsidRPr="00E162B4" w:rsidRDefault="00B7491B" w:rsidP="00362EAB">
            <w:pPr>
              <w:tabs>
                <w:tab w:val="left" w:pos="426"/>
              </w:tabs>
              <w:rPr>
                <w:ins w:id="15618" w:author="Robert Pasternak" w:date="2024-07-18T15:02:00Z"/>
                <w:bCs/>
              </w:rPr>
            </w:pPr>
            <w:ins w:id="15619" w:author="Robert Pasternak" w:date="2024-07-18T15:02:00Z">
              <w:r w:rsidRPr="00E162B4">
                <w:rPr>
                  <w:bCs/>
                </w:rPr>
                <w:t>Rozwój selektywnej zbiórki odpadów komunalnych i ograniczenie ich powstawania poprzez podniesienie świadomości ekologicznej mieszkańców Ostrowca Świętokrzyskiego.</w:t>
              </w:r>
            </w:ins>
          </w:p>
        </w:tc>
      </w:tr>
      <w:tr w:rsidR="00B7491B" w:rsidRPr="00E162B4" w14:paraId="4FD94E66"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620"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5"/>
          <w:ins w:id="15621" w:author="Robert Pasternak" w:date="2024-07-18T15:02:00Z"/>
          <w:trPrChange w:id="15622" w:author="Robert Pasternak" w:date="2024-08-05T14:39:00Z">
            <w:trPr>
              <w:gridBefore w:val="1"/>
              <w:trHeight w:val="285"/>
            </w:trPr>
          </w:trPrChange>
        </w:trPr>
        <w:tc>
          <w:tcPr>
            <w:tcW w:w="1910" w:type="dxa"/>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Change w:id="15623" w:author="Robert Pasternak" w:date="2024-08-05T14:39:00Z">
              <w:tcPr>
                <w:tcW w:w="0" w:type="auto"/>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
            </w:tcPrChange>
          </w:tcPr>
          <w:p w14:paraId="5AB9389B" w14:textId="77777777" w:rsidR="00B7491B" w:rsidRPr="00390DD2" w:rsidRDefault="00B7491B" w:rsidP="00362EAB">
            <w:pPr>
              <w:pStyle w:val="Bezodstpw"/>
              <w:rPr>
                <w:ins w:id="15624" w:author="Robert Pasternak" w:date="2024-07-18T15:02:00Z"/>
                <w:rFonts w:ascii="Times New Roman" w:hAnsi="Times New Roman"/>
                <w:b/>
                <w:bCs/>
                <w:sz w:val="20"/>
                <w:szCs w:val="20"/>
                <w:rPrChange w:id="15625" w:author="Robert Pasternak" w:date="2024-08-05T14:39:00Z">
                  <w:rPr>
                    <w:ins w:id="15626" w:author="Robert Pasternak" w:date="2024-07-18T15:02:00Z"/>
                    <w:rFonts w:ascii="Times New Roman" w:hAnsi="Times New Roman"/>
                    <w:b/>
                    <w:bCs/>
                    <w:sz w:val="24"/>
                    <w:szCs w:val="24"/>
                  </w:rPr>
                </w:rPrChange>
              </w:rPr>
            </w:pPr>
            <w:ins w:id="15627" w:author="Robert Pasternak" w:date="2024-07-18T15:02:00Z">
              <w:r w:rsidRPr="00390DD2">
                <w:rPr>
                  <w:rFonts w:ascii="Times New Roman" w:hAnsi="Times New Roman"/>
                  <w:b/>
                  <w:bCs/>
                  <w:sz w:val="20"/>
                  <w:szCs w:val="20"/>
                  <w:rPrChange w:id="15628" w:author="Robert Pasternak" w:date="2024-08-05T14:39:00Z">
                    <w:rPr>
                      <w:rFonts w:ascii="Times New Roman" w:hAnsi="Times New Roman"/>
                      <w:b/>
                      <w:bCs/>
                      <w:sz w:val="24"/>
                      <w:szCs w:val="24"/>
                    </w:rPr>
                  </w:rPrChange>
                </w:rPr>
                <w:t>Cele szczegółowe</w:t>
              </w:r>
            </w:ins>
          </w:p>
        </w:tc>
        <w:tc>
          <w:tcPr>
            <w:tcW w:w="7224" w:type="dxa"/>
            <w:tcBorders>
              <w:top w:val="single" w:sz="4" w:space="0" w:color="auto"/>
              <w:left w:val="single" w:sz="4" w:space="0" w:color="auto"/>
              <w:bottom w:val="single" w:sz="4" w:space="0" w:color="000000"/>
              <w:right w:val="single" w:sz="4" w:space="0" w:color="000000"/>
            </w:tcBorders>
            <w:tcPrChange w:id="15629" w:author="Robert Pasternak" w:date="2024-08-05T14:39:00Z">
              <w:tcPr>
                <w:tcW w:w="0" w:type="auto"/>
                <w:gridSpan w:val="2"/>
                <w:tcBorders>
                  <w:top w:val="single" w:sz="4" w:space="0" w:color="auto"/>
                  <w:left w:val="single" w:sz="4" w:space="0" w:color="auto"/>
                  <w:bottom w:val="single" w:sz="4" w:space="0" w:color="000000"/>
                  <w:right w:val="single" w:sz="4" w:space="0" w:color="000000"/>
                </w:tcBorders>
              </w:tcPr>
            </w:tcPrChange>
          </w:tcPr>
          <w:p w14:paraId="0EBD7FC8" w14:textId="77777777" w:rsidR="00B7491B" w:rsidRPr="00E162B4" w:rsidRDefault="00B7491B" w:rsidP="00B7491B">
            <w:pPr>
              <w:pStyle w:val="Akapitzlist"/>
              <w:widowControl/>
              <w:numPr>
                <w:ilvl w:val="0"/>
                <w:numId w:val="42"/>
              </w:numPr>
              <w:tabs>
                <w:tab w:val="num" w:pos="900"/>
              </w:tabs>
              <w:adjustRightInd/>
              <w:spacing w:line="240" w:lineRule="auto"/>
              <w:contextualSpacing/>
              <w:jc w:val="left"/>
              <w:textAlignment w:val="auto"/>
              <w:rPr>
                <w:ins w:id="15630" w:author="Robert Pasternak" w:date="2024-07-18T15:02:00Z"/>
                <w:bCs/>
              </w:rPr>
            </w:pPr>
            <w:ins w:id="15631" w:author="Robert Pasternak" w:date="2024-07-18T15:02:00Z">
              <w:r w:rsidRPr="00E162B4">
                <w:rPr>
                  <w:bCs/>
                </w:rPr>
                <w:t>podniesienie poziomu wiedzy na temat zapobiegania powstawania odpadów oraz dostarczenie informacji dotyczącej</w:t>
              </w:r>
              <w:r>
                <w:rPr>
                  <w:bCs/>
                </w:rPr>
                <w:t xml:space="preserve"> właściwego postępowania z nimi,</w:t>
              </w:r>
            </w:ins>
          </w:p>
          <w:p w14:paraId="16DBDD99" w14:textId="77777777" w:rsidR="00B7491B" w:rsidRPr="00E162B4" w:rsidRDefault="00B7491B" w:rsidP="00B7491B">
            <w:pPr>
              <w:pStyle w:val="Akapitzlist"/>
              <w:widowControl/>
              <w:numPr>
                <w:ilvl w:val="0"/>
                <w:numId w:val="42"/>
              </w:numPr>
              <w:tabs>
                <w:tab w:val="num" w:pos="900"/>
              </w:tabs>
              <w:adjustRightInd/>
              <w:spacing w:line="240" w:lineRule="auto"/>
              <w:contextualSpacing/>
              <w:jc w:val="left"/>
              <w:textAlignment w:val="auto"/>
              <w:rPr>
                <w:ins w:id="15632" w:author="Robert Pasternak" w:date="2024-07-18T15:02:00Z"/>
                <w:bCs/>
              </w:rPr>
            </w:pPr>
            <w:ins w:id="15633" w:author="Robert Pasternak" w:date="2024-07-18T15:02:00Z">
              <w:r w:rsidRPr="00E162B4">
                <w:rPr>
                  <w:bCs/>
                </w:rPr>
                <w:t xml:space="preserve">zmiana zachowań dotyczących postępowania z odpadami, </w:t>
              </w:r>
              <w:r w:rsidRPr="00E162B4">
                <w:rPr>
                  <w:bCs/>
                </w:rPr>
                <w:br/>
                <w:t>z uwzględnieniem następujących bloków tematycznych:</w:t>
              </w:r>
            </w:ins>
          </w:p>
          <w:p w14:paraId="0BD0E411" w14:textId="23F2F225" w:rsidR="00B7491B" w:rsidRDefault="00EC24A5" w:rsidP="00B7491B">
            <w:pPr>
              <w:pStyle w:val="Akapitzlist"/>
              <w:widowControl/>
              <w:numPr>
                <w:ilvl w:val="0"/>
                <w:numId w:val="44"/>
              </w:numPr>
              <w:tabs>
                <w:tab w:val="num" w:pos="1800"/>
              </w:tabs>
              <w:adjustRightInd/>
              <w:spacing w:line="240" w:lineRule="auto"/>
              <w:contextualSpacing/>
              <w:jc w:val="left"/>
              <w:textAlignment w:val="auto"/>
              <w:rPr>
                <w:ins w:id="15634" w:author="Robert Pasternak" w:date="2024-07-18T15:02:00Z"/>
                <w:bCs/>
              </w:rPr>
            </w:pPr>
            <w:ins w:id="15635" w:author="Robert Pasternak" w:date="2024-07-18T15:41:00Z">
              <w:r>
                <w:rPr>
                  <w:bCs/>
                </w:rPr>
                <w:t>ogranicz powstawanie odpadó</w:t>
              </w:r>
            </w:ins>
            <w:ins w:id="15636" w:author="Robert Pasternak" w:date="2024-07-18T15:42:00Z">
              <w:r>
                <w:rPr>
                  <w:bCs/>
                </w:rPr>
                <w:t>w</w:t>
              </w:r>
            </w:ins>
            <w:ins w:id="15637" w:author="Robert Pasternak" w:date="2024-07-18T15:02:00Z">
              <w:r w:rsidR="00B7491B" w:rsidRPr="00507E6C">
                <w:rPr>
                  <w:bCs/>
                </w:rPr>
                <w:t>,</w:t>
              </w:r>
            </w:ins>
          </w:p>
          <w:p w14:paraId="67CA1D77" w14:textId="77777777" w:rsidR="00B7491B" w:rsidRPr="00507E6C" w:rsidRDefault="00B7491B" w:rsidP="00B7491B">
            <w:pPr>
              <w:pStyle w:val="Akapitzlist"/>
              <w:widowControl/>
              <w:numPr>
                <w:ilvl w:val="0"/>
                <w:numId w:val="44"/>
              </w:numPr>
              <w:tabs>
                <w:tab w:val="num" w:pos="1800"/>
              </w:tabs>
              <w:adjustRightInd/>
              <w:spacing w:line="240" w:lineRule="auto"/>
              <w:contextualSpacing/>
              <w:jc w:val="left"/>
              <w:textAlignment w:val="auto"/>
              <w:rPr>
                <w:ins w:id="15638" w:author="Robert Pasternak" w:date="2024-07-18T15:02:00Z"/>
                <w:bCs/>
              </w:rPr>
            </w:pPr>
            <w:ins w:id="15639" w:author="Robert Pasternak" w:date="2024-07-18T15:02:00Z">
              <w:r w:rsidRPr="00507E6C">
                <w:rPr>
                  <w:bCs/>
                </w:rPr>
                <w:t xml:space="preserve">segreguj odpady. </w:t>
              </w:r>
            </w:ins>
          </w:p>
        </w:tc>
      </w:tr>
      <w:tr w:rsidR="00B7491B" w:rsidRPr="00E162B4" w14:paraId="11A983B0"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640"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5"/>
          <w:ins w:id="15641" w:author="Robert Pasternak" w:date="2024-07-18T15:02:00Z"/>
          <w:trPrChange w:id="15642" w:author="Robert Pasternak" w:date="2024-08-05T14:39:00Z">
            <w:trPr>
              <w:gridBefore w:val="1"/>
              <w:trHeight w:val="285"/>
            </w:trPr>
          </w:trPrChange>
        </w:trPr>
        <w:tc>
          <w:tcPr>
            <w:tcW w:w="1910"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Change w:id="15643" w:author="Robert Pasternak" w:date="2024-08-05T14:39:00Z">
              <w:tcPr>
                <w:tcW w:w="0" w:type="auto"/>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tcPrChange>
          </w:tcPr>
          <w:p w14:paraId="5EA175AC" w14:textId="77777777" w:rsidR="00B7491B" w:rsidRPr="00390DD2" w:rsidRDefault="00B7491B" w:rsidP="00362EAB">
            <w:pPr>
              <w:pStyle w:val="Bezodstpw"/>
              <w:rPr>
                <w:ins w:id="15644" w:author="Robert Pasternak" w:date="2024-07-18T15:02:00Z"/>
                <w:rFonts w:ascii="Times New Roman" w:hAnsi="Times New Roman"/>
                <w:b/>
                <w:bCs/>
                <w:sz w:val="20"/>
                <w:szCs w:val="20"/>
                <w:rPrChange w:id="15645" w:author="Robert Pasternak" w:date="2024-08-05T14:39:00Z">
                  <w:rPr>
                    <w:ins w:id="15646" w:author="Robert Pasternak" w:date="2024-07-18T15:02:00Z"/>
                    <w:rFonts w:ascii="Times New Roman" w:hAnsi="Times New Roman"/>
                    <w:b/>
                    <w:bCs/>
                    <w:sz w:val="24"/>
                    <w:szCs w:val="24"/>
                  </w:rPr>
                </w:rPrChange>
              </w:rPr>
            </w:pPr>
            <w:ins w:id="15647" w:author="Robert Pasternak" w:date="2024-07-18T15:02:00Z">
              <w:r w:rsidRPr="00390DD2">
                <w:rPr>
                  <w:rFonts w:ascii="Times New Roman" w:hAnsi="Times New Roman"/>
                  <w:b/>
                  <w:bCs/>
                  <w:sz w:val="20"/>
                  <w:szCs w:val="20"/>
                  <w:rPrChange w:id="15648" w:author="Robert Pasternak" w:date="2024-08-05T14:39:00Z">
                    <w:rPr>
                      <w:rFonts w:ascii="Times New Roman" w:hAnsi="Times New Roman"/>
                      <w:b/>
                      <w:bCs/>
                      <w:sz w:val="24"/>
                      <w:szCs w:val="24"/>
                    </w:rPr>
                  </w:rPrChange>
                </w:rPr>
                <w:t>Zakładane</w:t>
              </w:r>
            </w:ins>
          </w:p>
          <w:p w14:paraId="732C206C" w14:textId="77777777" w:rsidR="00B7491B" w:rsidRPr="00390DD2" w:rsidRDefault="00B7491B" w:rsidP="00362EAB">
            <w:pPr>
              <w:pStyle w:val="Bezodstpw"/>
              <w:rPr>
                <w:ins w:id="15649" w:author="Robert Pasternak" w:date="2024-07-18T15:02:00Z"/>
                <w:rFonts w:ascii="Times New Roman" w:hAnsi="Times New Roman"/>
                <w:b/>
                <w:bCs/>
                <w:sz w:val="20"/>
                <w:szCs w:val="20"/>
                <w:rPrChange w:id="15650" w:author="Robert Pasternak" w:date="2024-08-05T14:39:00Z">
                  <w:rPr>
                    <w:ins w:id="15651" w:author="Robert Pasternak" w:date="2024-07-18T15:02:00Z"/>
                    <w:rFonts w:ascii="Times New Roman" w:hAnsi="Times New Roman"/>
                    <w:b/>
                    <w:bCs/>
                    <w:sz w:val="24"/>
                    <w:szCs w:val="24"/>
                  </w:rPr>
                </w:rPrChange>
              </w:rPr>
            </w:pPr>
            <w:ins w:id="15652" w:author="Robert Pasternak" w:date="2024-07-18T15:02:00Z">
              <w:r w:rsidRPr="00390DD2">
                <w:rPr>
                  <w:rFonts w:ascii="Times New Roman" w:hAnsi="Times New Roman"/>
                  <w:b/>
                  <w:bCs/>
                  <w:sz w:val="20"/>
                  <w:szCs w:val="20"/>
                  <w:rPrChange w:id="15653" w:author="Robert Pasternak" w:date="2024-08-05T14:39:00Z">
                    <w:rPr>
                      <w:rFonts w:ascii="Times New Roman" w:hAnsi="Times New Roman"/>
                      <w:b/>
                      <w:bCs/>
                      <w:sz w:val="24"/>
                      <w:szCs w:val="24"/>
                    </w:rPr>
                  </w:rPrChange>
                </w:rPr>
                <w:t>rezultaty</w:t>
              </w:r>
            </w:ins>
          </w:p>
        </w:tc>
        <w:tc>
          <w:tcPr>
            <w:tcW w:w="7224" w:type="dxa"/>
            <w:tcBorders>
              <w:top w:val="single" w:sz="4" w:space="0" w:color="auto"/>
              <w:left w:val="single" w:sz="4" w:space="0" w:color="auto"/>
              <w:bottom w:val="single" w:sz="4" w:space="0" w:color="auto"/>
              <w:right w:val="single" w:sz="4" w:space="0" w:color="000000"/>
            </w:tcBorders>
            <w:tcPrChange w:id="15654" w:author="Robert Pasternak" w:date="2024-08-05T14:39:00Z">
              <w:tcPr>
                <w:tcW w:w="0" w:type="auto"/>
                <w:gridSpan w:val="2"/>
                <w:tcBorders>
                  <w:top w:val="single" w:sz="4" w:space="0" w:color="auto"/>
                  <w:left w:val="single" w:sz="4" w:space="0" w:color="auto"/>
                  <w:bottom w:val="single" w:sz="4" w:space="0" w:color="auto"/>
                  <w:right w:val="single" w:sz="4" w:space="0" w:color="000000"/>
                </w:tcBorders>
              </w:tcPr>
            </w:tcPrChange>
          </w:tcPr>
          <w:p w14:paraId="7EE4C05F" w14:textId="77777777" w:rsidR="00B7491B" w:rsidRPr="00E162B4" w:rsidRDefault="00B7491B" w:rsidP="00B7491B">
            <w:pPr>
              <w:widowControl/>
              <w:numPr>
                <w:ilvl w:val="0"/>
                <w:numId w:val="41"/>
              </w:numPr>
              <w:adjustRightInd/>
              <w:spacing w:line="240" w:lineRule="auto"/>
              <w:jc w:val="left"/>
              <w:textAlignment w:val="auto"/>
              <w:rPr>
                <w:ins w:id="15655" w:author="Robert Pasternak" w:date="2024-07-18T15:02:00Z"/>
                <w:bCs/>
              </w:rPr>
            </w:pPr>
            <w:ins w:id="15656" w:author="Robert Pasternak" w:date="2024-07-18T15:02:00Z">
              <w:r w:rsidRPr="00E162B4">
                <w:rPr>
                  <w:bCs/>
                </w:rPr>
                <w:t>wzrost poziomu wiedzy na temat segregacji odpadów;</w:t>
              </w:r>
            </w:ins>
          </w:p>
          <w:p w14:paraId="28B50781" w14:textId="77777777" w:rsidR="00B7491B" w:rsidRPr="00E162B4" w:rsidRDefault="00B7491B" w:rsidP="00B7491B">
            <w:pPr>
              <w:widowControl/>
              <w:numPr>
                <w:ilvl w:val="0"/>
                <w:numId w:val="41"/>
              </w:numPr>
              <w:adjustRightInd/>
              <w:spacing w:line="240" w:lineRule="auto"/>
              <w:jc w:val="left"/>
              <w:textAlignment w:val="auto"/>
              <w:rPr>
                <w:ins w:id="15657" w:author="Robert Pasternak" w:date="2024-07-18T15:02:00Z"/>
                <w:bCs/>
              </w:rPr>
            </w:pPr>
            <w:ins w:id="15658" w:author="Robert Pasternak" w:date="2024-07-18T15:02:00Z">
              <w:r w:rsidRPr="00E162B4">
                <w:rPr>
                  <w:bCs/>
                </w:rPr>
                <w:t xml:space="preserve">wzrost proekologicznej aktywności dzieci i osób starszych; </w:t>
              </w:r>
            </w:ins>
          </w:p>
          <w:p w14:paraId="43EDB79B" w14:textId="77777777" w:rsidR="00B7491B" w:rsidRPr="00E162B4" w:rsidRDefault="00B7491B" w:rsidP="00B7491B">
            <w:pPr>
              <w:pStyle w:val="Akapitzlist"/>
              <w:widowControl/>
              <w:numPr>
                <w:ilvl w:val="0"/>
                <w:numId w:val="42"/>
              </w:numPr>
              <w:tabs>
                <w:tab w:val="num" w:pos="900"/>
              </w:tabs>
              <w:adjustRightInd/>
              <w:spacing w:line="240" w:lineRule="auto"/>
              <w:contextualSpacing/>
              <w:jc w:val="left"/>
              <w:textAlignment w:val="auto"/>
              <w:rPr>
                <w:ins w:id="15659" w:author="Robert Pasternak" w:date="2024-07-18T15:02:00Z"/>
                <w:bCs/>
              </w:rPr>
            </w:pPr>
            <w:ins w:id="15660" w:author="Robert Pasternak" w:date="2024-07-18T15:02:00Z">
              <w:r w:rsidRPr="00E162B4">
                <w:rPr>
                  <w:bCs/>
                </w:rPr>
                <w:t>wykształcenie nawyków selektywnego zbierania poszczególnych rodzajów odpadów</w:t>
              </w:r>
              <w:r w:rsidRPr="00E162B4">
                <w:t>.</w:t>
              </w:r>
            </w:ins>
          </w:p>
        </w:tc>
      </w:tr>
      <w:tr w:rsidR="00B7491B" w:rsidRPr="00E162B4" w14:paraId="49342012"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661"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5"/>
          <w:ins w:id="15662" w:author="Robert Pasternak" w:date="2024-07-18T15:02:00Z"/>
          <w:trPrChange w:id="15663" w:author="Robert Pasternak" w:date="2024-08-05T14:39:00Z">
            <w:trPr>
              <w:gridBefore w:val="1"/>
              <w:trHeight w:val="285"/>
            </w:trPr>
          </w:trPrChange>
        </w:trPr>
        <w:tc>
          <w:tcPr>
            <w:tcW w:w="1910"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Change w:id="15664" w:author="Robert Pasternak" w:date="2024-08-05T14:39:00Z">
              <w:tcPr>
                <w:tcW w:w="0" w:type="auto"/>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tcPrChange>
          </w:tcPr>
          <w:p w14:paraId="2F2DAA44" w14:textId="77777777" w:rsidR="00B7491B" w:rsidRPr="00390DD2" w:rsidRDefault="00B7491B" w:rsidP="00362EAB">
            <w:pPr>
              <w:pStyle w:val="Bezodstpw"/>
              <w:rPr>
                <w:ins w:id="15665" w:author="Robert Pasternak" w:date="2024-07-18T15:02:00Z"/>
                <w:rFonts w:ascii="Times New Roman" w:hAnsi="Times New Roman"/>
                <w:b/>
                <w:bCs/>
                <w:sz w:val="20"/>
                <w:szCs w:val="20"/>
                <w:rPrChange w:id="15666" w:author="Robert Pasternak" w:date="2024-08-05T14:39:00Z">
                  <w:rPr>
                    <w:ins w:id="15667" w:author="Robert Pasternak" w:date="2024-07-18T15:02:00Z"/>
                    <w:rFonts w:ascii="Times New Roman" w:hAnsi="Times New Roman"/>
                    <w:b/>
                    <w:bCs/>
                    <w:sz w:val="24"/>
                    <w:szCs w:val="24"/>
                  </w:rPr>
                </w:rPrChange>
              </w:rPr>
            </w:pPr>
            <w:ins w:id="15668" w:author="Robert Pasternak" w:date="2024-07-18T15:02:00Z">
              <w:r w:rsidRPr="00390DD2">
                <w:rPr>
                  <w:rFonts w:ascii="Times New Roman" w:hAnsi="Times New Roman"/>
                  <w:b/>
                  <w:bCs/>
                  <w:sz w:val="20"/>
                  <w:szCs w:val="20"/>
                  <w:rPrChange w:id="15669" w:author="Robert Pasternak" w:date="2024-08-05T14:39:00Z">
                    <w:rPr>
                      <w:rFonts w:ascii="Times New Roman" w:hAnsi="Times New Roman"/>
                      <w:b/>
                      <w:bCs/>
                      <w:sz w:val="24"/>
                      <w:szCs w:val="24"/>
                    </w:rPr>
                  </w:rPrChange>
                </w:rPr>
                <w:t xml:space="preserve">Metody dydaktyczne </w:t>
              </w:r>
            </w:ins>
          </w:p>
        </w:tc>
        <w:tc>
          <w:tcPr>
            <w:tcW w:w="7224" w:type="dxa"/>
            <w:tcBorders>
              <w:top w:val="single" w:sz="4" w:space="0" w:color="auto"/>
              <w:left w:val="single" w:sz="4" w:space="0" w:color="auto"/>
              <w:bottom w:val="single" w:sz="4" w:space="0" w:color="auto"/>
              <w:right w:val="single" w:sz="4" w:space="0" w:color="000000"/>
            </w:tcBorders>
            <w:tcPrChange w:id="15670" w:author="Robert Pasternak" w:date="2024-08-05T14:39:00Z">
              <w:tcPr>
                <w:tcW w:w="0" w:type="auto"/>
                <w:gridSpan w:val="2"/>
                <w:tcBorders>
                  <w:top w:val="single" w:sz="4" w:space="0" w:color="auto"/>
                  <w:left w:val="single" w:sz="4" w:space="0" w:color="auto"/>
                  <w:bottom w:val="single" w:sz="4" w:space="0" w:color="auto"/>
                  <w:right w:val="single" w:sz="4" w:space="0" w:color="000000"/>
                </w:tcBorders>
              </w:tcPr>
            </w:tcPrChange>
          </w:tcPr>
          <w:p w14:paraId="05E9B671" w14:textId="77777777" w:rsidR="00B7491B" w:rsidRPr="00E162B4" w:rsidRDefault="00B7491B" w:rsidP="00B7491B">
            <w:pPr>
              <w:widowControl/>
              <w:numPr>
                <w:ilvl w:val="0"/>
                <w:numId w:val="41"/>
              </w:numPr>
              <w:adjustRightInd/>
              <w:spacing w:line="240" w:lineRule="auto"/>
              <w:jc w:val="left"/>
              <w:textAlignment w:val="auto"/>
              <w:rPr>
                <w:ins w:id="15671" w:author="Robert Pasternak" w:date="2024-07-18T15:02:00Z"/>
                <w:bCs/>
              </w:rPr>
            </w:pPr>
            <w:ins w:id="15672" w:author="Robert Pasternak" w:date="2024-07-18T15:02:00Z">
              <w:r w:rsidRPr="00E162B4">
                <w:rPr>
                  <w:bCs/>
                </w:rPr>
                <w:t>pogadanka - wykład;</w:t>
              </w:r>
            </w:ins>
          </w:p>
          <w:p w14:paraId="170103DC" w14:textId="77777777" w:rsidR="00EC24A5" w:rsidRDefault="00B7491B" w:rsidP="00B7491B">
            <w:pPr>
              <w:widowControl/>
              <w:numPr>
                <w:ilvl w:val="0"/>
                <w:numId w:val="41"/>
              </w:numPr>
              <w:adjustRightInd/>
              <w:spacing w:line="240" w:lineRule="auto"/>
              <w:jc w:val="left"/>
              <w:textAlignment w:val="auto"/>
              <w:rPr>
                <w:ins w:id="15673" w:author="Robert Pasternak" w:date="2024-07-18T15:42:00Z"/>
                <w:bCs/>
              </w:rPr>
            </w:pPr>
            <w:ins w:id="15674" w:author="Robert Pasternak" w:date="2024-07-18T15:02:00Z">
              <w:r w:rsidRPr="00E162B4">
                <w:rPr>
                  <w:bCs/>
                </w:rPr>
                <w:t>praca plastyczna – rysowanie kredkami w parach (dziecko+dziadek/babcia)</w:t>
              </w:r>
            </w:ins>
          </w:p>
          <w:p w14:paraId="7208C851" w14:textId="77449339" w:rsidR="00B7491B" w:rsidRDefault="00EC24A5" w:rsidP="00B7491B">
            <w:pPr>
              <w:widowControl/>
              <w:numPr>
                <w:ilvl w:val="0"/>
                <w:numId w:val="41"/>
              </w:numPr>
              <w:adjustRightInd/>
              <w:spacing w:line="240" w:lineRule="auto"/>
              <w:jc w:val="left"/>
              <w:textAlignment w:val="auto"/>
              <w:rPr>
                <w:ins w:id="15675" w:author="Robert Pasternak" w:date="2024-07-18T15:43:00Z"/>
                <w:bCs/>
              </w:rPr>
            </w:pPr>
            <w:ins w:id="15676" w:author="Robert Pasternak" w:date="2024-07-18T15:42:00Z">
              <w:r>
                <w:rPr>
                  <w:bCs/>
                </w:rPr>
                <w:t>zajęcia praktyczne</w:t>
              </w:r>
            </w:ins>
            <w:ins w:id="15677" w:author="Robert Pasternak" w:date="2024-07-18T15:02:00Z">
              <w:r w:rsidR="00B7491B" w:rsidRPr="00E162B4">
                <w:rPr>
                  <w:bCs/>
                </w:rPr>
                <w:t>;</w:t>
              </w:r>
            </w:ins>
          </w:p>
          <w:p w14:paraId="1CD0DA9C" w14:textId="135F518A" w:rsidR="00EC24A5" w:rsidRPr="00E162B4" w:rsidRDefault="00EC24A5" w:rsidP="00B7491B">
            <w:pPr>
              <w:widowControl/>
              <w:numPr>
                <w:ilvl w:val="0"/>
                <w:numId w:val="41"/>
              </w:numPr>
              <w:adjustRightInd/>
              <w:spacing w:line="240" w:lineRule="auto"/>
              <w:jc w:val="left"/>
              <w:textAlignment w:val="auto"/>
              <w:rPr>
                <w:ins w:id="15678" w:author="Robert Pasternak" w:date="2024-07-18T15:02:00Z"/>
                <w:bCs/>
              </w:rPr>
            </w:pPr>
            <w:ins w:id="15679" w:author="Robert Pasternak" w:date="2024-07-18T15:43:00Z">
              <w:r>
                <w:rPr>
                  <w:bCs/>
                </w:rPr>
                <w:t>warsztaty</w:t>
              </w:r>
            </w:ins>
          </w:p>
          <w:p w14:paraId="55F9BF44" w14:textId="472FD96F" w:rsidR="00B7491B" w:rsidRPr="00E162B4" w:rsidRDefault="00EC24A5" w:rsidP="00B7491B">
            <w:pPr>
              <w:widowControl/>
              <w:numPr>
                <w:ilvl w:val="0"/>
                <w:numId w:val="41"/>
              </w:numPr>
              <w:adjustRightInd/>
              <w:spacing w:line="240" w:lineRule="auto"/>
              <w:jc w:val="left"/>
              <w:textAlignment w:val="auto"/>
              <w:rPr>
                <w:ins w:id="15680" w:author="Robert Pasternak" w:date="2024-07-18T15:02:00Z"/>
                <w:bCs/>
              </w:rPr>
            </w:pPr>
            <w:ins w:id="15681" w:author="Robert Pasternak" w:date="2024-07-18T15:43:00Z">
              <w:r>
                <w:rPr>
                  <w:bCs/>
                </w:rPr>
                <w:t>„</w:t>
              </w:r>
            </w:ins>
            <w:ins w:id="15682" w:author="Robert Pasternak" w:date="2024-07-18T15:02:00Z">
              <w:r w:rsidR="00B7491B" w:rsidRPr="00E162B4">
                <w:rPr>
                  <w:bCs/>
                </w:rPr>
                <w:t>burza mózgów</w:t>
              </w:r>
            </w:ins>
            <w:ins w:id="15683" w:author="Robert Pasternak" w:date="2024-07-18T15:43:00Z">
              <w:r>
                <w:rPr>
                  <w:bCs/>
                </w:rPr>
                <w:t>”</w:t>
              </w:r>
            </w:ins>
            <w:ins w:id="15684" w:author="Robert Pasternak" w:date="2024-07-18T15:02:00Z">
              <w:r w:rsidR="00B7491B" w:rsidRPr="00E162B4">
                <w:rPr>
                  <w:bCs/>
                </w:rPr>
                <w:t>;</w:t>
              </w:r>
            </w:ins>
          </w:p>
          <w:p w14:paraId="410DCB11" w14:textId="77777777" w:rsidR="00B7491B" w:rsidRPr="00E162B4" w:rsidRDefault="00B7491B" w:rsidP="00B7491B">
            <w:pPr>
              <w:widowControl/>
              <w:numPr>
                <w:ilvl w:val="0"/>
                <w:numId w:val="41"/>
              </w:numPr>
              <w:adjustRightInd/>
              <w:spacing w:line="240" w:lineRule="auto"/>
              <w:jc w:val="left"/>
              <w:textAlignment w:val="auto"/>
              <w:rPr>
                <w:ins w:id="15685" w:author="Robert Pasternak" w:date="2024-07-18T15:02:00Z"/>
                <w:bCs/>
              </w:rPr>
            </w:pPr>
            <w:ins w:id="15686" w:author="Robert Pasternak" w:date="2024-07-18T15:02:00Z">
              <w:r w:rsidRPr="00E162B4">
                <w:rPr>
                  <w:bCs/>
                </w:rPr>
                <w:t>wizyta na składowisku odpadów Janik.</w:t>
              </w:r>
            </w:ins>
          </w:p>
        </w:tc>
      </w:tr>
      <w:tr w:rsidR="00B7491B" w:rsidRPr="00E162B4" w14:paraId="23CD2D5A" w14:textId="77777777" w:rsidTr="00390DD2">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687" w:author="Robert Pasternak" w:date="2024-08-05T14:39:00Z">
            <w:tblPrEx>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5"/>
          <w:ins w:id="15688" w:author="Robert Pasternak" w:date="2024-07-18T15:02:00Z"/>
          <w:trPrChange w:id="15689" w:author="Robert Pasternak" w:date="2024-08-05T14:39:00Z">
            <w:trPr>
              <w:gridBefore w:val="1"/>
              <w:trHeight w:val="285"/>
            </w:trPr>
          </w:trPrChange>
        </w:trPr>
        <w:tc>
          <w:tcPr>
            <w:tcW w:w="1910" w:type="dxa"/>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Change w:id="15690" w:author="Robert Pasternak" w:date="2024-08-05T14:39:00Z">
              <w:tcPr>
                <w:tcW w:w="0" w:type="auto"/>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tcPr>
            </w:tcPrChange>
          </w:tcPr>
          <w:p w14:paraId="6304ABA5" w14:textId="77777777" w:rsidR="00B7491B" w:rsidRPr="00390DD2" w:rsidRDefault="00B7491B" w:rsidP="00362EAB">
            <w:pPr>
              <w:pStyle w:val="Bezodstpw"/>
              <w:rPr>
                <w:ins w:id="15691" w:author="Robert Pasternak" w:date="2024-07-18T15:02:00Z"/>
                <w:rFonts w:ascii="Times New Roman" w:hAnsi="Times New Roman"/>
                <w:b/>
                <w:bCs/>
                <w:sz w:val="20"/>
                <w:szCs w:val="20"/>
                <w:rPrChange w:id="15692" w:author="Robert Pasternak" w:date="2024-08-05T14:39:00Z">
                  <w:rPr>
                    <w:ins w:id="15693" w:author="Robert Pasternak" w:date="2024-07-18T15:02:00Z"/>
                    <w:rFonts w:ascii="Times New Roman" w:hAnsi="Times New Roman"/>
                    <w:b/>
                    <w:bCs/>
                    <w:sz w:val="24"/>
                    <w:szCs w:val="24"/>
                  </w:rPr>
                </w:rPrChange>
              </w:rPr>
            </w:pPr>
            <w:ins w:id="15694" w:author="Robert Pasternak" w:date="2024-07-18T15:02:00Z">
              <w:r w:rsidRPr="00390DD2">
                <w:rPr>
                  <w:rFonts w:ascii="Times New Roman" w:hAnsi="Times New Roman"/>
                  <w:b/>
                  <w:bCs/>
                  <w:sz w:val="20"/>
                  <w:szCs w:val="20"/>
                  <w:rPrChange w:id="15695" w:author="Robert Pasternak" w:date="2024-08-05T14:39:00Z">
                    <w:rPr>
                      <w:rFonts w:ascii="Times New Roman" w:hAnsi="Times New Roman"/>
                      <w:b/>
                      <w:bCs/>
                      <w:sz w:val="24"/>
                      <w:szCs w:val="24"/>
                    </w:rPr>
                  </w:rPrChange>
                </w:rPr>
                <w:lastRenderedPageBreak/>
                <w:t>Informacje dodatkowe</w:t>
              </w:r>
            </w:ins>
          </w:p>
        </w:tc>
        <w:tc>
          <w:tcPr>
            <w:tcW w:w="7224" w:type="dxa"/>
            <w:tcBorders>
              <w:top w:val="single" w:sz="4" w:space="0" w:color="auto"/>
              <w:left w:val="single" w:sz="4" w:space="0" w:color="auto"/>
              <w:bottom w:val="single" w:sz="4" w:space="0" w:color="000000"/>
              <w:right w:val="single" w:sz="4" w:space="0" w:color="000000"/>
            </w:tcBorders>
            <w:tcPrChange w:id="15696" w:author="Robert Pasternak" w:date="2024-08-05T14:39:00Z">
              <w:tcPr>
                <w:tcW w:w="0" w:type="auto"/>
                <w:gridSpan w:val="2"/>
                <w:tcBorders>
                  <w:top w:val="single" w:sz="4" w:space="0" w:color="auto"/>
                  <w:left w:val="single" w:sz="4" w:space="0" w:color="auto"/>
                  <w:bottom w:val="single" w:sz="4" w:space="0" w:color="000000"/>
                  <w:right w:val="single" w:sz="4" w:space="0" w:color="000000"/>
                </w:tcBorders>
              </w:tcPr>
            </w:tcPrChange>
          </w:tcPr>
          <w:p w14:paraId="4539B52E" w14:textId="77777777" w:rsidR="00B7491B" w:rsidRPr="00E162B4" w:rsidRDefault="00B7491B" w:rsidP="00362EAB">
            <w:pPr>
              <w:autoSpaceDE w:val="0"/>
              <w:autoSpaceDN w:val="0"/>
              <w:rPr>
                <w:ins w:id="15697" w:author="Robert Pasternak" w:date="2024-07-18T15:02:00Z"/>
                <w:bCs/>
              </w:rPr>
            </w:pPr>
            <w:ins w:id="15698" w:author="Robert Pasternak" w:date="2024-07-18T15:02:00Z">
              <w:r w:rsidRPr="00E162B4">
                <w:rPr>
                  <w:bCs/>
                </w:rPr>
                <w:t>W ramach warsztatów organizator zapewnia we własnym zakresie:</w:t>
              </w:r>
            </w:ins>
          </w:p>
          <w:p w14:paraId="51E87030" w14:textId="77777777" w:rsidR="00B7491B" w:rsidRPr="00E162B4" w:rsidRDefault="00B7491B" w:rsidP="00B7491B">
            <w:pPr>
              <w:pStyle w:val="Akapitzlist"/>
              <w:widowControl/>
              <w:numPr>
                <w:ilvl w:val="0"/>
                <w:numId w:val="43"/>
              </w:numPr>
              <w:autoSpaceDE w:val="0"/>
              <w:autoSpaceDN w:val="0"/>
              <w:spacing w:line="240" w:lineRule="auto"/>
              <w:contextualSpacing/>
              <w:jc w:val="left"/>
              <w:textAlignment w:val="auto"/>
              <w:rPr>
                <w:ins w:id="15699" w:author="Robert Pasternak" w:date="2024-07-18T15:02:00Z"/>
                <w:bCs/>
              </w:rPr>
            </w:pPr>
            <w:ins w:id="15700" w:author="Robert Pasternak" w:date="2024-07-18T15:02:00Z">
              <w:r w:rsidRPr="00E162B4">
                <w:rPr>
                  <w:bCs/>
                </w:rPr>
                <w:t xml:space="preserve">wykwalifikowanego szkoleniowca prowadzącego warsztaty, </w:t>
              </w:r>
            </w:ins>
          </w:p>
          <w:p w14:paraId="5D24D068" w14:textId="77777777" w:rsidR="00B7491B" w:rsidRPr="00E162B4" w:rsidRDefault="00B7491B" w:rsidP="00B7491B">
            <w:pPr>
              <w:pStyle w:val="Akapitzlist"/>
              <w:widowControl/>
              <w:numPr>
                <w:ilvl w:val="0"/>
                <w:numId w:val="43"/>
              </w:numPr>
              <w:autoSpaceDE w:val="0"/>
              <w:autoSpaceDN w:val="0"/>
              <w:spacing w:line="240" w:lineRule="auto"/>
              <w:contextualSpacing/>
              <w:jc w:val="left"/>
              <w:textAlignment w:val="auto"/>
              <w:rPr>
                <w:ins w:id="15701" w:author="Robert Pasternak" w:date="2024-07-18T15:02:00Z"/>
                <w:bCs/>
              </w:rPr>
            </w:pPr>
            <w:ins w:id="15702" w:author="Robert Pasternak" w:date="2024-07-18T15:02:00Z">
              <w:r w:rsidRPr="00E162B4">
                <w:rPr>
                  <w:bCs/>
                </w:rPr>
                <w:t xml:space="preserve">salę szkoleniową, </w:t>
              </w:r>
            </w:ins>
          </w:p>
          <w:p w14:paraId="685BFFFE" w14:textId="77777777" w:rsidR="00B7491B" w:rsidRPr="00E162B4" w:rsidRDefault="00B7491B" w:rsidP="00B7491B">
            <w:pPr>
              <w:pStyle w:val="Akapitzlist"/>
              <w:widowControl/>
              <w:numPr>
                <w:ilvl w:val="0"/>
                <w:numId w:val="43"/>
              </w:numPr>
              <w:autoSpaceDE w:val="0"/>
              <w:autoSpaceDN w:val="0"/>
              <w:spacing w:line="240" w:lineRule="auto"/>
              <w:contextualSpacing/>
              <w:jc w:val="left"/>
              <w:textAlignment w:val="auto"/>
              <w:rPr>
                <w:ins w:id="15703" w:author="Robert Pasternak" w:date="2024-07-18T15:02:00Z"/>
                <w:bCs/>
              </w:rPr>
            </w:pPr>
            <w:ins w:id="15704" w:author="Robert Pasternak" w:date="2024-07-18T15:02:00Z">
              <w:r w:rsidRPr="00E162B4">
                <w:rPr>
                  <w:bCs/>
                </w:rPr>
                <w:t xml:space="preserve">materiały szkoleniowe, </w:t>
              </w:r>
            </w:ins>
          </w:p>
          <w:p w14:paraId="2C78A7CA" w14:textId="77777777" w:rsidR="00B7491B" w:rsidRPr="00E162B4" w:rsidRDefault="00B7491B" w:rsidP="00B7491B">
            <w:pPr>
              <w:pStyle w:val="Akapitzlist"/>
              <w:widowControl/>
              <w:numPr>
                <w:ilvl w:val="0"/>
                <w:numId w:val="43"/>
              </w:numPr>
              <w:autoSpaceDE w:val="0"/>
              <w:autoSpaceDN w:val="0"/>
              <w:spacing w:line="240" w:lineRule="auto"/>
              <w:contextualSpacing/>
              <w:jc w:val="left"/>
              <w:textAlignment w:val="auto"/>
              <w:rPr>
                <w:ins w:id="15705" w:author="Robert Pasternak" w:date="2024-07-18T15:02:00Z"/>
                <w:bCs/>
              </w:rPr>
            </w:pPr>
            <w:ins w:id="15706" w:author="Robert Pasternak" w:date="2024-07-18T15:02:00Z">
              <w:r w:rsidRPr="00E162B4">
                <w:rPr>
                  <w:bCs/>
                </w:rPr>
                <w:t>słodki bufet;</w:t>
              </w:r>
            </w:ins>
          </w:p>
          <w:p w14:paraId="743802B7" w14:textId="3B70DCCC" w:rsidR="00B7491B" w:rsidRPr="0044515F" w:rsidRDefault="00EC24A5">
            <w:pPr>
              <w:pStyle w:val="Akapitzlist"/>
              <w:widowControl/>
              <w:numPr>
                <w:ilvl w:val="0"/>
                <w:numId w:val="43"/>
              </w:numPr>
              <w:autoSpaceDE w:val="0"/>
              <w:autoSpaceDN w:val="0"/>
              <w:spacing w:line="240" w:lineRule="auto"/>
              <w:contextualSpacing/>
              <w:jc w:val="left"/>
              <w:textAlignment w:val="auto"/>
              <w:rPr>
                <w:ins w:id="15707" w:author="Robert Pasternak" w:date="2024-07-18T15:02:00Z"/>
                <w:bCs/>
              </w:rPr>
            </w:pPr>
            <w:ins w:id="15708" w:author="Robert Pasternak" w:date="2024-07-18T15:44:00Z">
              <w:r>
                <w:rPr>
                  <w:bCs/>
                </w:rPr>
                <w:t xml:space="preserve">wszelkie niezbędne </w:t>
              </w:r>
            </w:ins>
            <w:ins w:id="15709" w:author="Robert Pasternak" w:date="2024-07-18T15:02:00Z">
              <w:r w:rsidR="00B7491B" w:rsidRPr="00E162B4">
                <w:rPr>
                  <w:bCs/>
                </w:rPr>
                <w:t>przejazd</w:t>
              </w:r>
            </w:ins>
            <w:ins w:id="15710" w:author="Robert Pasternak" w:date="2024-07-18T15:44:00Z">
              <w:r>
                <w:rPr>
                  <w:bCs/>
                </w:rPr>
                <w:t>y do miejsc realizacji warsztatów w tym również</w:t>
              </w:r>
            </w:ins>
            <w:ins w:id="15711" w:author="Robert Pasternak" w:date="2024-07-18T15:02:00Z">
              <w:r w:rsidR="00B7491B" w:rsidRPr="00E162B4">
                <w:rPr>
                  <w:bCs/>
                </w:rPr>
                <w:t xml:space="preserve"> do Zakładu Unieszkodliwiania Odpadów „Janik” Sp. z o.o. Janik, ul. Borowska 1, 27-415 Kunów i </w:t>
              </w:r>
              <w:r w:rsidR="00B7491B">
                <w:rPr>
                  <w:bCs/>
                </w:rPr>
                <w:t>z powrotem</w:t>
              </w:r>
            </w:ins>
            <w:ins w:id="15712" w:author="Robert Pasternak" w:date="2024-07-18T15:44:00Z">
              <w:r>
                <w:rPr>
                  <w:bCs/>
                </w:rPr>
                <w:t xml:space="preserve"> do miejsca zbiórki</w:t>
              </w:r>
            </w:ins>
            <w:ins w:id="15713" w:author="Robert Pasternak" w:date="2024-07-18T15:02:00Z">
              <w:r w:rsidR="00B7491B" w:rsidRPr="00E162B4">
                <w:rPr>
                  <w:bCs/>
                </w:rPr>
                <w:t xml:space="preserve">. </w:t>
              </w:r>
            </w:ins>
            <w:ins w:id="15714" w:author="Robert Pasternak" w:date="2024-07-18T15:45:00Z">
              <w:r>
                <w:rPr>
                  <w:bCs/>
                </w:rPr>
                <w:t>Przejazdy realizowane muszą być z wykorzystaniem środków transportu przystosowanym do przewozu osób w tym dzieci. Zamawiający nie dopuszcza realizacji transportu uczestnik</w:t>
              </w:r>
            </w:ins>
            <w:ins w:id="15715" w:author="Robert Pasternak" w:date="2024-07-18T15:46:00Z">
              <w:r>
                <w:rPr>
                  <w:bCs/>
                </w:rPr>
                <w:t xml:space="preserve">ów środkami komunikacji publicznej. Wykonawca zobowiązany jest zorganizować indywidualny </w:t>
              </w:r>
            </w:ins>
            <w:ins w:id="15716" w:author="Robert Pasternak" w:date="2024-07-18T15:47:00Z">
              <w:r>
                <w:rPr>
                  <w:bCs/>
                </w:rPr>
                <w:t xml:space="preserve">przejazd </w:t>
              </w:r>
            </w:ins>
            <w:ins w:id="15717" w:author="Robert Pasternak" w:date="2024-07-18T15:46:00Z">
              <w:r>
                <w:rPr>
                  <w:bCs/>
                </w:rPr>
                <w:t>(dla całej grupy uczestników)</w:t>
              </w:r>
            </w:ins>
            <w:ins w:id="15718" w:author="Robert Pasternak" w:date="2024-07-18T15:47:00Z">
              <w:r>
                <w:rPr>
                  <w:bCs/>
                </w:rPr>
                <w:t xml:space="preserve">. </w:t>
              </w:r>
            </w:ins>
          </w:p>
        </w:tc>
      </w:tr>
    </w:tbl>
    <w:p w14:paraId="1151ADBD" w14:textId="77777777" w:rsidR="00B7491B" w:rsidRPr="00E162B4" w:rsidRDefault="00B7491B" w:rsidP="00B7491B">
      <w:pPr>
        <w:tabs>
          <w:tab w:val="left" w:pos="360"/>
        </w:tabs>
        <w:ind w:left="540" w:right="-108"/>
        <w:rPr>
          <w:ins w:id="15719" w:author="Robert Pasternak" w:date="2024-07-18T15:02:00Z"/>
          <w:bCs/>
        </w:rPr>
      </w:pPr>
    </w:p>
    <w:p w14:paraId="0582EF8D" w14:textId="749D413A" w:rsidR="00B7491B" w:rsidRPr="003D47BC" w:rsidRDefault="00B7491B" w:rsidP="00B7491B">
      <w:pPr>
        <w:pStyle w:val="Akapitzlist1"/>
        <w:spacing w:after="0" w:line="360" w:lineRule="auto"/>
        <w:ind w:left="360"/>
        <w:rPr>
          <w:ins w:id="15720" w:author="Robert Pasternak" w:date="2024-07-18T15:02:00Z"/>
          <w:rFonts w:ascii="Times New Roman" w:hAnsi="Times New Roman" w:cs="Times New Roman"/>
          <w:color w:val="FF0000"/>
          <w:sz w:val="24"/>
          <w:szCs w:val="24"/>
          <w:rPrChange w:id="15721" w:author="Robert Pasternak" w:date="2024-07-18T15:59:00Z">
            <w:rPr>
              <w:ins w:id="15722" w:author="Robert Pasternak" w:date="2024-07-18T15:02:00Z"/>
              <w:rFonts w:ascii="Times New Roman" w:hAnsi="Times New Roman" w:cs="Times New Roman"/>
              <w:sz w:val="24"/>
              <w:szCs w:val="24"/>
            </w:rPr>
          </w:rPrChange>
        </w:rPr>
      </w:pPr>
      <w:ins w:id="15723" w:author="Robert Pasternak" w:date="2024-07-18T15:02:00Z">
        <w:r w:rsidRPr="00E162B4">
          <w:rPr>
            <w:rFonts w:ascii="Times New Roman" w:hAnsi="Times New Roman" w:cs="Times New Roman"/>
            <w:bCs/>
            <w:sz w:val="24"/>
            <w:szCs w:val="24"/>
          </w:rPr>
          <w:t xml:space="preserve">Potwierdzeniem realizacji zadania przez Wykonawcę będą potwierdzone za zgodność </w:t>
        </w:r>
        <w:r w:rsidRPr="00C4759D">
          <w:rPr>
            <w:rFonts w:ascii="Times New Roman" w:hAnsi="Times New Roman" w:cs="Times New Roman"/>
            <w:bCs/>
            <w:sz w:val="24"/>
            <w:szCs w:val="24"/>
          </w:rPr>
          <w:t>kserokopie kompletnych dzienników zajęć</w:t>
        </w:r>
      </w:ins>
      <w:ins w:id="15724" w:author="Robert Pasternak [2]" w:date="2024-08-28T00:00:00Z">
        <w:r w:rsidR="00C4759D" w:rsidRPr="00C4759D">
          <w:rPr>
            <w:rFonts w:ascii="Times New Roman" w:hAnsi="Times New Roman" w:cs="Times New Roman"/>
            <w:bCs/>
            <w:sz w:val="24"/>
            <w:szCs w:val="24"/>
          </w:rPr>
          <w:t xml:space="preserve"> (zawierające również </w:t>
        </w:r>
      </w:ins>
      <w:ins w:id="15725" w:author="Robert Pasternak [2]" w:date="2024-08-28T00:01:00Z">
        <w:r w:rsidR="00C4759D" w:rsidRPr="00C4759D">
          <w:rPr>
            <w:rFonts w:ascii="Times New Roman" w:hAnsi="Times New Roman" w:cs="Times New Roman"/>
            <w:bCs/>
            <w:sz w:val="24"/>
            <w:szCs w:val="24"/>
          </w:rPr>
          <w:t>listy obecności)</w:t>
        </w:r>
      </w:ins>
      <w:ins w:id="15726" w:author="Robert Pasternak" w:date="2024-07-18T15:02:00Z">
        <w:r w:rsidRPr="00C4759D">
          <w:rPr>
            <w:rFonts w:ascii="Times New Roman" w:hAnsi="Times New Roman" w:cs="Times New Roman"/>
            <w:bCs/>
            <w:sz w:val="24"/>
            <w:szCs w:val="24"/>
          </w:rPr>
          <w:t>, dokumentacja fotograficzna oraz sprawozdanie z realizacji zadania złożone wraz z raportem za czerwiec 20</w:t>
        </w:r>
        <w:r w:rsidR="00EC24A5" w:rsidRPr="00C4759D">
          <w:rPr>
            <w:rFonts w:ascii="Times New Roman" w:hAnsi="Times New Roman" w:cs="Times New Roman"/>
            <w:bCs/>
            <w:sz w:val="24"/>
            <w:szCs w:val="24"/>
          </w:rPr>
          <w:t>25</w:t>
        </w:r>
        <w:r w:rsidRPr="00C4759D">
          <w:rPr>
            <w:rFonts w:ascii="Times New Roman" w:hAnsi="Times New Roman" w:cs="Times New Roman"/>
            <w:bCs/>
            <w:sz w:val="24"/>
            <w:szCs w:val="24"/>
          </w:rPr>
          <w:t xml:space="preserve"> r.</w:t>
        </w:r>
      </w:ins>
      <w:ins w:id="15727" w:author="Robert Pasternak" w:date="2024-07-18T15:47:00Z">
        <w:r w:rsidR="00EC24A5" w:rsidRPr="00C4759D">
          <w:rPr>
            <w:rFonts w:ascii="Times New Roman" w:hAnsi="Times New Roman" w:cs="Times New Roman"/>
            <w:bCs/>
            <w:sz w:val="24"/>
            <w:szCs w:val="24"/>
          </w:rPr>
          <w:t xml:space="preserve"> </w:t>
        </w:r>
      </w:ins>
      <w:ins w:id="15728" w:author="Robert Pasternak [2]" w:date="2024-08-28T00:02:00Z">
        <w:r w:rsidR="00C4759D" w:rsidRPr="00C4759D">
          <w:rPr>
            <w:rFonts w:ascii="Times New Roman" w:hAnsi="Times New Roman" w:cs="Times New Roman"/>
            <w:bCs/>
            <w:sz w:val="24"/>
            <w:szCs w:val="24"/>
            <w:rPrChange w:id="15729" w:author="Robert Pasternak [2]" w:date="2024-08-28T00:02:00Z">
              <w:rPr>
                <w:bCs/>
              </w:rPr>
            </w:rPrChange>
          </w:rPr>
          <w:t>Zamawiający zweryfikuje  przedłożone sprawozdanie i dokumenty do niego załączonych oraz dokona akceptacji lub odrzucenia przedłożonego przez Wykonawcę sprawozdania.</w:t>
        </w:r>
        <w:r w:rsidR="00C4759D">
          <w:rPr>
            <w:rFonts w:ascii="Times New Roman" w:hAnsi="Times New Roman" w:cs="Times New Roman"/>
            <w:bCs/>
            <w:sz w:val="24"/>
            <w:szCs w:val="24"/>
          </w:rPr>
          <w:t xml:space="preserve"> </w:t>
        </w:r>
      </w:ins>
      <w:ins w:id="15730" w:author="Robert Pasternak" w:date="2024-07-18T15:47:00Z">
        <w:r w:rsidR="00EC24A5" w:rsidRPr="00C4759D">
          <w:rPr>
            <w:rFonts w:ascii="Times New Roman" w:hAnsi="Times New Roman" w:cs="Times New Roman"/>
            <w:bCs/>
            <w:sz w:val="24"/>
            <w:szCs w:val="24"/>
          </w:rPr>
          <w:t>Zamawiający zastrzega sobie prawo udzia</w:t>
        </w:r>
      </w:ins>
      <w:ins w:id="15731" w:author="Robert Pasternak" w:date="2024-07-18T15:48:00Z">
        <w:r w:rsidR="00EC24A5" w:rsidRPr="00C4759D">
          <w:rPr>
            <w:rFonts w:ascii="Times New Roman" w:hAnsi="Times New Roman" w:cs="Times New Roman"/>
            <w:bCs/>
            <w:sz w:val="24"/>
            <w:szCs w:val="24"/>
          </w:rPr>
          <w:t>łu w warsztatach zorganizowanych przez Wykonawcę.</w:t>
        </w:r>
      </w:ins>
      <w:ins w:id="15732" w:author="Robert Pasternak" w:date="2024-07-18T15:47:00Z">
        <w:r w:rsidR="00EC24A5" w:rsidRPr="0005596C">
          <w:rPr>
            <w:rFonts w:ascii="Times New Roman" w:hAnsi="Times New Roman" w:cs="Times New Roman"/>
            <w:bCs/>
            <w:sz w:val="24"/>
            <w:szCs w:val="24"/>
          </w:rPr>
          <w:t xml:space="preserve"> </w:t>
        </w:r>
      </w:ins>
    </w:p>
    <w:p w14:paraId="06DA6F1B" w14:textId="46B1DD6E" w:rsidR="00E966CB" w:rsidRPr="00F43844" w:rsidRDefault="00E966CB">
      <w:pPr>
        <w:pStyle w:val="Akapitzlist"/>
        <w:numPr>
          <w:ilvl w:val="0"/>
          <w:numId w:val="90"/>
        </w:numPr>
        <w:spacing w:line="312" w:lineRule="auto"/>
        <w:ind w:left="426"/>
        <w:rPr>
          <w:ins w:id="15733" w:author="Robert Pasternak" w:date="2024-07-24T09:25:00Z"/>
          <w:color w:val="FF0000"/>
          <w:rPrChange w:id="15734" w:author="Robert Pasternak" w:date="2024-07-24T09:25:00Z">
            <w:rPr>
              <w:ins w:id="15735" w:author="Robert Pasternak" w:date="2024-07-24T09:25:00Z"/>
              <w:bCs/>
            </w:rPr>
          </w:rPrChange>
        </w:rPr>
        <w:pPrChange w:id="15736" w:author="Robert Pasternak" w:date="2024-07-24T09:24:00Z">
          <w:pPr/>
        </w:pPrChange>
      </w:pPr>
      <w:ins w:id="15737" w:author="Robert Pasternak" w:date="2024-07-24T09:19:00Z">
        <w:r w:rsidRPr="0044515F">
          <w:rPr>
            <w:bCs/>
          </w:rPr>
          <w:t>przeprowadzenie w 202</w:t>
        </w:r>
      </w:ins>
      <w:ins w:id="15738" w:author="Robert Pasternak" w:date="2024-07-24T09:20:00Z">
        <w:r w:rsidRPr="0044515F">
          <w:rPr>
            <w:bCs/>
          </w:rPr>
          <w:t>5 roku medialnej kampanii informacyjno- edukacyjnej o tematyce zwi</w:t>
        </w:r>
      </w:ins>
      <w:ins w:id="15739" w:author="Robert Pasternak" w:date="2024-07-24T09:22:00Z">
        <w:r w:rsidRPr="0044515F">
          <w:rPr>
            <w:bCs/>
          </w:rPr>
          <w:t>ązanej z ograniczeniem ilości powstających odpadów oraz promujących prawidłową selektywn</w:t>
        </w:r>
      </w:ins>
      <w:ins w:id="15740" w:author="Robert Pasternak" w:date="2024-07-24T09:23:00Z">
        <w:r w:rsidRPr="0044515F">
          <w:rPr>
            <w:bCs/>
          </w:rPr>
          <w:t xml:space="preserve">ą zbiórkę odpadów. Kampania edukacyjno- informująca obejmować powinna </w:t>
        </w:r>
      </w:ins>
      <w:ins w:id="15741" w:author="Robert Pasternak" w:date="2024-07-24T09:24:00Z">
        <w:r w:rsidR="00F43844">
          <w:rPr>
            <w:bCs/>
          </w:rPr>
          <w:br/>
        </w:r>
      </w:ins>
      <w:ins w:id="15742" w:author="Robert Pasternak" w:date="2024-07-24T09:23:00Z">
        <w:r w:rsidRPr="0044515F">
          <w:rPr>
            <w:bCs/>
          </w:rPr>
          <w:t xml:space="preserve">co najmniej: </w:t>
        </w:r>
      </w:ins>
    </w:p>
    <w:p w14:paraId="724EA07D" w14:textId="34BB492E" w:rsidR="002107A2" w:rsidRPr="00336809" w:rsidRDefault="00F43844">
      <w:pPr>
        <w:pStyle w:val="Akapitzlist"/>
        <w:numPr>
          <w:ilvl w:val="0"/>
          <w:numId w:val="91"/>
        </w:numPr>
        <w:spacing w:line="312" w:lineRule="auto"/>
        <w:ind w:left="709" w:hanging="283"/>
        <w:rPr>
          <w:ins w:id="15743" w:author="Robert Pasternak" w:date="2024-07-24T09:38:00Z"/>
          <w:rPrChange w:id="15744" w:author="Robert Pasternak" w:date="2024-07-25T08:56:00Z">
            <w:rPr>
              <w:ins w:id="15745" w:author="Robert Pasternak" w:date="2024-07-24T09:38:00Z"/>
              <w:color w:val="FF0000"/>
            </w:rPr>
          </w:rPrChange>
        </w:rPr>
        <w:pPrChange w:id="15746" w:author="Robert Pasternak" w:date="2024-07-24T09:25:00Z">
          <w:pPr/>
        </w:pPrChange>
      </w:pPr>
      <w:ins w:id="15747" w:author="Robert Pasternak" w:date="2024-07-24T09:25:00Z">
        <w:r w:rsidRPr="00336809">
          <w:rPr>
            <w:rPrChange w:id="15748" w:author="Robert Pasternak" w:date="2024-07-25T08:56:00Z">
              <w:rPr>
                <w:color w:val="FF0000"/>
              </w:rPr>
            </w:rPrChange>
          </w:rPr>
          <w:t xml:space="preserve">emisję przez </w:t>
        </w:r>
      </w:ins>
      <w:ins w:id="15749" w:author="Robert Pasternak" w:date="2024-07-24T09:26:00Z">
        <w:r w:rsidRPr="00336809">
          <w:rPr>
            <w:rPrChange w:id="15750" w:author="Robert Pasternak" w:date="2024-07-25T08:56:00Z">
              <w:rPr>
                <w:color w:val="FF0000"/>
              </w:rPr>
            </w:rPrChange>
          </w:rPr>
          <w:t xml:space="preserve">łącznie </w:t>
        </w:r>
      </w:ins>
      <w:ins w:id="15751" w:author="Robert Pasternak" w:date="2024-07-24T09:25:00Z">
        <w:r w:rsidR="002107A2" w:rsidRPr="00336809">
          <w:rPr>
            <w:rPrChange w:id="15752" w:author="Robert Pasternak" w:date="2024-07-25T08:56:00Z">
              <w:rPr>
                <w:color w:val="FF0000"/>
              </w:rPr>
            </w:rPrChange>
          </w:rPr>
          <w:t>6</w:t>
        </w:r>
        <w:r w:rsidRPr="00336809">
          <w:rPr>
            <w:rPrChange w:id="15753" w:author="Robert Pasternak" w:date="2024-07-25T08:56:00Z">
              <w:rPr>
                <w:color w:val="FF0000"/>
              </w:rPr>
            </w:rPrChange>
          </w:rPr>
          <w:t xml:space="preserve"> tygodni </w:t>
        </w:r>
      </w:ins>
      <w:ins w:id="15754" w:author="Robert Pasternak" w:date="2024-07-24T09:26:00Z">
        <w:r w:rsidRPr="00336809">
          <w:rPr>
            <w:rPrChange w:id="15755" w:author="Robert Pasternak" w:date="2024-07-25T08:56:00Z">
              <w:rPr>
                <w:color w:val="FF0000"/>
              </w:rPr>
            </w:rPrChange>
          </w:rPr>
          <w:t>(</w:t>
        </w:r>
        <w:r w:rsidR="002107A2" w:rsidRPr="00336809">
          <w:rPr>
            <w:rPrChange w:id="15756" w:author="Robert Pasternak" w:date="2024-07-25T08:56:00Z">
              <w:rPr>
                <w:color w:val="FF0000"/>
              </w:rPr>
            </w:rPrChange>
          </w:rPr>
          <w:t>sze</w:t>
        </w:r>
      </w:ins>
      <w:ins w:id="15757" w:author="Robert Pasternak" w:date="2024-07-24T09:35:00Z">
        <w:r w:rsidR="002107A2" w:rsidRPr="00336809">
          <w:rPr>
            <w:rPrChange w:id="15758" w:author="Robert Pasternak" w:date="2024-07-25T08:56:00Z">
              <w:rPr>
                <w:color w:val="FF0000"/>
              </w:rPr>
            </w:rPrChange>
          </w:rPr>
          <w:t>ść</w:t>
        </w:r>
      </w:ins>
      <w:ins w:id="15759" w:author="Robert Pasternak" w:date="2024-07-24T09:26:00Z">
        <w:r w:rsidRPr="00336809">
          <w:rPr>
            <w:rPrChange w:id="15760" w:author="Robert Pasternak" w:date="2024-07-25T08:56:00Z">
              <w:rPr>
                <w:color w:val="FF0000"/>
              </w:rPr>
            </w:rPrChange>
          </w:rPr>
          <w:t xml:space="preserve"> jednotygodniowych emisji</w:t>
        </w:r>
      </w:ins>
      <w:ins w:id="15761" w:author="Robert Pasternak" w:date="2024-07-24T09:29:00Z">
        <w:r w:rsidRPr="00336809">
          <w:rPr>
            <w:rPrChange w:id="15762" w:author="Robert Pasternak" w:date="2024-07-25T08:56:00Z">
              <w:rPr>
                <w:color w:val="FF0000"/>
              </w:rPr>
            </w:rPrChange>
          </w:rPr>
          <w:t>, jedna tygodniowa emisja w miesiącu</w:t>
        </w:r>
      </w:ins>
      <w:ins w:id="15763" w:author="Robert Pasternak" w:date="2024-07-24T09:27:00Z">
        <w:r w:rsidRPr="00336809">
          <w:rPr>
            <w:rPrChange w:id="15764" w:author="Robert Pasternak" w:date="2024-07-25T08:56:00Z">
              <w:rPr>
                <w:color w:val="FF0000"/>
              </w:rPr>
            </w:rPrChange>
          </w:rPr>
          <w:t>)</w:t>
        </w:r>
      </w:ins>
      <w:ins w:id="15765" w:author="Robert Pasternak" w:date="2024-07-24T09:29:00Z">
        <w:r w:rsidRPr="00336809">
          <w:rPr>
            <w:rPrChange w:id="15766" w:author="Robert Pasternak" w:date="2024-07-25T08:56:00Z">
              <w:rPr>
                <w:color w:val="FF0000"/>
              </w:rPr>
            </w:rPrChange>
          </w:rPr>
          <w:t xml:space="preserve"> 30-sekundowych spot</w:t>
        </w:r>
      </w:ins>
      <w:ins w:id="15767" w:author="Robert Pasternak" w:date="2024-07-24T09:30:00Z">
        <w:r w:rsidRPr="00336809">
          <w:rPr>
            <w:rPrChange w:id="15768" w:author="Robert Pasternak" w:date="2024-07-25T08:56:00Z">
              <w:rPr>
                <w:color w:val="FF0000"/>
              </w:rPr>
            </w:rPrChange>
          </w:rPr>
          <w:t xml:space="preserve">ów informacyjno- edukacyjnych. Spoty </w:t>
        </w:r>
      </w:ins>
      <w:ins w:id="15769" w:author="Robert Pasternak" w:date="2024-07-25T07:59:00Z">
        <w:r w:rsidR="00725BB4" w:rsidRPr="00336809">
          <w:rPr>
            <w:rPrChange w:id="15770" w:author="Robert Pasternak" w:date="2024-07-25T08:56:00Z">
              <w:rPr>
                <w:color w:val="FF0000"/>
              </w:rPr>
            </w:rPrChange>
          </w:rPr>
          <w:br/>
        </w:r>
      </w:ins>
      <w:ins w:id="15771" w:author="Robert Pasternak" w:date="2024-07-24T09:30:00Z">
        <w:r w:rsidRPr="00336809">
          <w:rPr>
            <w:rPrChange w:id="15772" w:author="Robert Pasternak" w:date="2024-07-25T08:56:00Z">
              <w:rPr>
                <w:color w:val="FF0000"/>
              </w:rPr>
            </w:rPrChange>
          </w:rPr>
          <w:t>do emisji Zamawiający udostępni Wykonawcy w uzgodnionej formie po zawarciu umowy.</w:t>
        </w:r>
      </w:ins>
      <w:ins w:id="15773" w:author="Robert Pasternak" w:date="2024-07-24T09:31:00Z">
        <w:r w:rsidRPr="00336809">
          <w:rPr>
            <w:rPrChange w:id="15774" w:author="Robert Pasternak" w:date="2024-07-25T08:56:00Z">
              <w:rPr>
                <w:color w:val="FF0000"/>
              </w:rPr>
            </w:rPrChange>
          </w:rPr>
          <w:t xml:space="preserve"> Spoty powinny być emitowane każdego dnia tygodnia (od poniedziałku </w:t>
        </w:r>
      </w:ins>
      <w:ins w:id="15775" w:author="Robert Pasternak" w:date="2024-07-25T07:59:00Z">
        <w:r w:rsidR="00725BB4" w:rsidRPr="00336809">
          <w:rPr>
            <w:rPrChange w:id="15776" w:author="Robert Pasternak" w:date="2024-07-25T08:56:00Z">
              <w:rPr>
                <w:color w:val="FF0000"/>
              </w:rPr>
            </w:rPrChange>
          </w:rPr>
          <w:br/>
        </w:r>
      </w:ins>
      <w:ins w:id="15777" w:author="Robert Pasternak" w:date="2024-07-24T09:31:00Z">
        <w:r w:rsidRPr="00336809">
          <w:rPr>
            <w:rPrChange w:id="15778" w:author="Robert Pasternak" w:date="2024-07-25T08:56:00Z">
              <w:rPr>
                <w:color w:val="FF0000"/>
              </w:rPr>
            </w:rPrChange>
          </w:rPr>
          <w:t>do niedzieli</w:t>
        </w:r>
      </w:ins>
      <w:ins w:id="15779" w:author="Robert Pasternak" w:date="2024-07-24T09:32:00Z">
        <w:r w:rsidRPr="00336809">
          <w:rPr>
            <w:rPrChange w:id="15780" w:author="Robert Pasternak" w:date="2024-07-25T08:56:00Z">
              <w:rPr>
                <w:color w:val="FF0000"/>
              </w:rPr>
            </w:rPrChange>
          </w:rPr>
          <w:t>) z częstotliwością 6 spotów dzienne</w:t>
        </w:r>
      </w:ins>
      <w:ins w:id="15781" w:author="Robert Pasternak" w:date="2024-07-24T09:33:00Z">
        <w:r w:rsidRPr="00336809">
          <w:rPr>
            <w:rPrChange w:id="15782" w:author="Robert Pasternak" w:date="2024-07-25T08:56:00Z">
              <w:rPr>
                <w:color w:val="FF0000"/>
              </w:rPr>
            </w:rPrChange>
          </w:rPr>
          <w:t xml:space="preserve"> w paśmie porannym, popołudniowym i wieczornym. Szczegółowy harmonogram emisji spotów Wykonawca przedłoży Zamawiającemu w </w:t>
        </w:r>
      </w:ins>
      <w:ins w:id="15783" w:author="Robert Pasternak" w:date="2024-07-24T09:34:00Z">
        <w:r w:rsidRPr="00336809">
          <w:rPr>
            <w:rPrChange w:id="15784" w:author="Robert Pasternak" w:date="2024-07-25T08:56:00Z">
              <w:rPr>
                <w:color w:val="FF0000"/>
              </w:rPr>
            </w:rPrChange>
          </w:rPr>
          <w:t>terminie</w:t>
        </w:r>
      </w:ins>
      <w:ins w:id="15785" w:author="Robert Pasternak" w:date="2024-07-24T09:33:00Z">
        <w:r w:rsidRPr="00336809">
          <w:rPr>
            <w:rPrChange w:id="15786" w:author="Robert Pasternak" w:date="2024-07-25T08:56:00Z">
              <w:rPr>
                <w:color w:val="FF0000"/>
              </w:rPr>
            </w:rPrChange>
          </w:rPr>
          <w:t xml:space="preserve"> do 30 dni od </w:t>
        </w:r>
      </w:ins>
      <w:ins w:id="15787" w:author="Robert Pasternak" w:date="2024-07-24T09:34:00Z">
        <w:r w:rsidRPr="00336809">
          <w:rPr>
            <w:rPrChange w:id="15788" w:author="Robert Pasternak" w:date="2024-07-25T08:56:00Z">
              <w:rPr>
                <w:color w:val="FF0000"/>
              </w:rPr>
            </w:rPrChange>
          </w:rPr>
          <w:t xml:space="preserve">terminu </w:t>
        </w:r>
      </w:ins>
      <w:ins w:id="15789" w:author="Robert Pasternak" w:date="2024-07-24T09:33:00Z">
        <w:r w:rsidRPr="00336809">
          <w:rPr>
            <w:rPrChange w:id="15790" w:author="Robert Pasternak" w:date="2024-07-25T08:56:00Z">
              <w:rPr>
                <w:color w:val="FF0000"/>
              </w:rPr>
            </w:rPrChange>
          </w:rPr>
          <w:t>zawarcia</w:t>
        </w:r>
      </w:ins>
      <w:ins w:id="15791" w:author="Robert Pasternak" w:date="2024-07-24T09:34:00Z">
        <w:r w:rsidRPr="00336809">
          <w:rPr>
            <w:rPrChange w:id="15792" w:author="Robert Pasternak" w:date="2024-07-25T08:56:00Z">
              <w:rPr>
                <w:color w:val="FF0000"/>
              </w:rPr>
            </w:rPrChange>
          </w:rPr>
          <w:t xml:space="preserve"> umowy na realizację Przedmiotu Zamówienia. </w:t>
        </w:r>
      </w:ins>
      <w:ins w:id="15793" w:author="Robert Pasternak" w:date="2024-07-24T09:36:00Z">
        <w:r w:rsidR="002107A2" w:rsidRPr="00336809">
          <w:rPr>
            <w:rPrChange w:id="15794" w:author="Robert Pasternak" w:date="2024-07-25T08:56:00Z">
              <w:rPr>
                <w:color w:val="FF0000"/>
              </w:rPr>
            </w:rPrChange>
          </w:rPr>
          <w:t xml:space="preserve">Wykonawca zobowiązany jest do emisji spotów edukacyjno- informacyjnych w </w:t>
        </w:r>
      </w:ins>
      <w:ins w:id="15795" w:author="Robert Pasternak" w:date="2024-07-24T09:37:00Z">
        <w:r w:rsidR="002107A2" w:rsidRPr="00336809">
          <w:rPr>
            <w:rPrChange w:id="15796" w:author="Robert Pasternak" w:date="2024-07-25T08:56:00Z">
              <w:rPr>
                <w:color w:val="FF0000"/>
              </w:rPr>
            </w:rPrChange>
          </w:rPr>
          <w:t>co najmniej</w:t>
        </w:r>
      </w:ins>
      <w:ins w:id="15797" w:author="Robert Pasternak" w:date="2024-07-24T09:36:00Z">
        <w:r w:rsidR="002107A2" w:rsidRPr="00336809">
          <w:rPr>
            <w:rPrChange w:id="15798" w:author="Robert Pasternak" w:date="2024-07-25T08:56:00Z">
              <w:rPr>
                <w:color w:val="FF0000"/>
              </w:rPr>
            </w:rPrChange>
          </w:rPr>
          <w:t xml:space="preserve"> </w:t>
        </w:r>
      </w:ins>
      <w:ins w:id="15799" w:author="Robert Pasternak" w:date="2024-07-24T09:37:00Z">
        <w:r w:rsidR="002107A2" w:rsidRPr="00336809">
          <w:rPr>
            <w:rPrChange w:id="15800" w:author="Robert Pasternak" w:date="2024-07-25T08:56:00Z">
              <w:rPr>
                <w:color w:val="FF0000"/>
              </w:rPr>
            </w:rPrChange>
          </w:rPr>
          <w:t xml:space="preserve">dwóch rozgłośniach radiowych obejmujących swoim zasięgiem nadawania cały obszar </w:t>
        </w:r>
      </w:ins>
      <w:ins w:id="15801" w:author="Robert Pasternak" w:date="2024-07-24T09:38:00Z">
        <w:r w:rsidR="002107A2" w:rsidRPr="00336809">
          <w:rPr>
            <w:rPrChange w:id="15802" w:author="Robert Pasternak" w:date="2024-07-25T08:56:00Z">
              <w:rPr>
                <w:color w:val="FF0000"/>
              </w:rPr>
            </w:rPrChange>
          </w:rPr>
          <w:t>G</w:t>
        </w:r>
      </w:ins>
      <w:ins w:id="15803" w:author="Robert Pasternak" w:date="2024-07-24T09:37:00Z">
        <w:r w:rsidR="002107A2" w:rsidRPr="00336809">
          <w:rPr>
            <w:rPrChange w:id="15804" w:author="Robert Pasternak" w:date="2024-07-25T08:56:00Z">
              <w:rPr>
                <w:color w:val="FF0000"/>
              </w:rPr>
            </w:rPrChange>
          </w:rPr>
          <w:t xml:space="preserve">miny Ostrowiec </w:t>
        </w:r>
      </w:ins>
      <w:ins w:id="15805" w:author="Robert Pasternak" w:date="2024-07-24T09:38:00Z">
        <w:r w:rsidR="002107A2" w:rsidRPr="00336809">
          <w:rPr>
            <w:rPrChange w:id="15806" w:author="Robert Pasternak" w:date="2024-07-25T08:56:00Z">
              <w:rPr>
                <w:color w:val="FF0000"/>
              </w:rPr>
            </w:rPrChange>
          </w:rPr>
          <w:t>Świętokrzyski.</w:t>
        </w:r>
      </w:ins>
      <w:ins w:id="15807" w:author="Robert Pasternak" w:date="2024-07-24T09:37:00Z">
        <w:r w:rsidR="002107A2" w:rsidRPr="00336809">
          <w:rPr>
            <w:rPrChange w:id="15808" w:author="Robert Pasternak" w:date="2024-07-25T08:56:00Z">
              <w:rPr>
                <w:color w:val="FF0000"/>
              </w:rPr>
            </w:rPrChange>
          </w:rPr>
          <w:t xml:space="preserve"> </w:t>
        </w:r>
      </w:ins>
      <w:ins w:id="15809" w:author="Robert Pasternak" w:date="2024-07-24T09:33:00Z">
        <w:r w:rsidRPr="00336809">
          <w:rPr>
            <w:rPrChange w:id="15810" w:author="Robert Pasternak" w:date="2024-07-25T08:56:00Z">
              <w:rPr>
                <w:color w:val="FF0000"/>
              </w:rPr>
            </w:rPrChange>
          </w:rPr>
          <w:t xml:space="preserve"> </w:t>
        </w:r>
      </w:ins>
    </w:p>
    <w:p w14:paraId="2B1C6EB7" w14:textId="289DBC79" w:rsidR="00336216" w:rsidRPr="00336809" w:rsidRDefault="002107A2">
      <w:pPr>
        <w:pStyle w:val="Akapitzlist"/>
        <w:numPr>
          <w:ilvl w:val="0"/>
          <w:numId w:val="91"/>
        </w:numPr>
        <w:spacing w:line="312" w:lineRule="auto"/>
        <w:ind w:left="709" w:hanging="283"/>
        <w:rPr>
          <w:ins w:id="15811" w:author="Robert Pasternak" w:date="2024-07-25T08:37:00Z"/>
          <w:rPrChange w:id="15812" w:author="Robert Pasternak" w:date="2024-07-25T08:56:00Z">
            <w:rPr>
              <w:ins w:id="15813" w:author="Robert Pasternak" w:date="2024-07-25T08:37:00Z"/>
              <w:color w:val="FF0000"/>
            </w:rPr>
          </w:rPrChange>
        </w:rPr>
        <w:pPrChange w:id="15814" w:author="Robert Pasternak" w:date="2024-07-24T09:25:00Z">
          <w:pPr/>
        </w:pPrChange>
      </w:pPr>
      <w:ins w:id="15815" w:author="Robert Pasternak" w:date="2024-07-24T09:38:00Z">
        <w:r w:rsidRPr="00336809">
          <w:rPr>
            <w:rPrChange w:id="15816" w:author="Robert Pasternak" w:date="2024-07-25T08:56:00Z">
              <w:rPr>
                <w:color w:val="FF0000"/>
              </w:rPr>
            </w:rPrChange>
          </w:rPr>
          <w:t>opracowanie graficzne projektu plakat</w:t>
        </w:r>
      </w:ins>
      <w:ins w:id="15817" w:author="Robert Pasternak" w:date="2024-07-24T09:39:00Z">
        <w:r w:rsidRPr="00336809">
          <w:rPr>
            <w:rPrChange w:id="15818" w:author="Robert Pasternak" w:date="2024-07-25T08:56:00Z">
              <w:rPr>
                <w:color w:val="FF0000"/>
              </w:rPr>
            </w:rPrChange>
          </w:rPr>
          <w:t xml:space="preserve">ów edukacyjno- informacyjnych </w:t>
        </w:r>
      </w:ins>
      <w:ins w:id="15819" w:author="Robert Pasternak" w:date="2024-07-24T09:47:00Z">
        <w:r w:rsidR="00AA17EE" w:rsidRPr="00336809">
          <w:rPr>
            <w:rPrChange w:id="15820" w:author="Robert Pasternak" w:date="2024-07-25T08:56:00Z">
              <w:rPr>
                <w:color w:val="FF0000"/>
              </w:rPr>
            </w:rPrChange>
          </w:rPr>
          <w:br/>
        </w:r>
      </w:ins>
      <w:ins w:id="15821" w:author="Robert Pasternak" w:date="2024-07-24T09:39:00Z">
        <w:r w:rsidRPr="00336809">
          <w:rPr>
            <w:rPrChange w:id="15822" w:author="Robert Pasternak" w:date="2024-07-25T08:56:00Z">
              <w:rPr>
                <w:color w:val="FF0000"/>
              </w:rPr>
            </w:rPrChange>
          </w:rPr>
          <w:t xml:space="preserve">o </w:t>
        </w:r>
      </w:ins>
      <w:ins w:id="15823" w:author="Robert Pasternak" w:date="2024-07-25T07:44:00Z">
        <w:r w:rsidR="00071595" w:rsidRPr="00336809">
          <w:rPr>
            <w:rPrChange w:id="15824" w:author="Robert Pasternak" w:date="2024-07-25T08:56:00Z">
              <w:rPr>
                <w:color w:val="FF0000"/>
              </w:rPr>
            </w:rPrChange>
          </w:rPr>
          <w:t>tematyce poprawnej segregacji odpadów komunalnych</w:t>
        </w:r>
      </w:ins>
      <w:ins w:id="15825" w:author="Robert Pasternak" w:date="2024-07-24T09:40:00Z">
        <w:r w:rsidRPr="00336809">
          <w:rPr>
            <w:rPrChange w:id="15826" w:author="Robert Pasternak" w:date="2024-07-25T08:56:00Z">
              <w:rPr>
                <w:color w:val="FF0000"/>
              </w:rPr>
            </w:rPrChange>
          </w:rPr>
          <w:t xml:space="preserve">. </w:t>
        </w:r>
      </w:ins>
      <w:ins w:id="15827" w:author="Robert Pasternak" w:date="2024-07-24T09:41:00Z">
        <w:r w:rsidRPr="00336809">
          <w:rPr>
            <w:rPrChange w:id="15828" w:author="Robert Pasternak" w:date="2024-07-25T08:56:00Z">
              <w:rPr>
                <w:color w:val="FF0000"/>
              </w:rPr>
            </w:rPrChange>
          </w:rPr>
          <w:t>Szczegółowa t</w:t>
        </w:r>
      </w:ins>
      <w:ins w:id="15829" w:author="Robert Pasternak" w:date="2024-07-24T09:40:00Z">
        <w:r w:rsidRPr="00336809">
          <w:rPr>
            <w:rPrChange w:id="15830" w:author="Robert Pasternak" w:date="2024-07-25T08:56:00Z">
              <w:rPr>
                <w:color w:val="FF0000"/>
              </w:rPr>
            </w:rPrChange>
          </w:rPr>
          <w:t>reść plakatu</w:t>
        </w:r>
      </w:ins>
      <w:ins w:id="15831" w:author="Robert Pasternak" w:date="2024-07-24T09:41:00Z">
        <w:r w:rsidRPr="00336809">
          <w:rPr>
            <w:rPrChange w:id="15832" w:author="Robert Pasternak" w:date="2024-07-25T08:56:00Z">
              <w:rPr>
                <w:color w:val="FF0000"/>
              </w:rPr>
            </w:rPrChange>
          </w:rPr>
          <w:t xml:space="preserve"> </w:t>
        </w:r>
      </w:ins>
      <w:ins w:id="15833" w:author="Robert Pasternak" w:date="2024-07-25T07:59:00Z">
        <w:r w:rsidR="00725BB4" w:rsidRPr="00336809">
          <w:rPr>
            <w:rPrChange w:id="15834" w:author="Robert Pasternak" w:date="2024-07-25T08:56:00Z">
              <w:rPr>
                <w:color w:val="FF0000"/>
              </w:rPr>
            </w:rPrChange>
          </w:rPr>
          <w:br/>
        </w:r>
      </w:ins>
      <w:ins w:id="15835" w:author="Robert Pasternak" w:date="2024-07-24T09:41:00Z">
        <w:r w:rsidRPr="00336809">
          <w:rPr>
            <w:rPrChange w:id="15836" w:author="Robert Pasternak" w:date="2024-07-25T08:56:00Z">
              <w:rPr>
                <w:color w:val="FF0000"/>
              </w:rPr>
            </w:rPrChange>
          </w:rPr>
          <w:t>i jego wygląd graficzny</w:t>
        </w:r>
      </w:ins>
      <w:ins w:id="15837" w:author="Robert Pasternak" w:date="2024-07-24T09:40:00Z">
        <w:r w:rsidRPr="00336809">
          <w:rPr>
            <w:rPrChange w:id="15838" w:author="Robert Pasternak" w:date="2024-07-25T08:56:00Z">
              <w:rPr>
                <w:color w:val="FF0000"/>
              </w:rPr>
            </w:rPrChange>
          </w:rPr>
          <w:t xml:space="preserve"> uzgodni</w:t>
        </w:r>
      </w:ins>
      <w:ins w:id="15839" w:author="Robert Pasternak" w:date="2024-07-24T09:41:00Z">
        <w:r w:rsidRPr="00336809">
          <w:rPr>
            <w:rPrChange w:id="15840" w:author="Robert Pasternak" w:date="2024-07-25T08:56:00Z">
              <w:rPr>
                <w:color w:val="FF0000"/>
              </w:rPr>
            </w:rPrChange>
          </w:rPr>
          <w:t xml:space="preserve">ony zostanie przez Zamawiającego </w:t>
        </w:r>
      </w:ins>
      <w:ins w:id="15841" w:author="Robert Pasternak" w:date="2024-07-24T09:47:00Z">
        <w:r w:rsidR="00AA17EE" w:rsidRPr="00336809">
          <w:rPr>
            <w:rPrChange w:id="15842" w:author="Robert Pasternak" w:date="2024-07-25T08:56:00Z">
              <w:rPr>
                <w:color w:val="FF0000"/>
              </w:rPr>
            </w:rPrChange>
          </w:rPr>
          <w:br/>
        </w:r>
      </w:ins>
      <w:ins w:id="15843" w:author="Robert Pasternak" w:date="2024-07-24T09:41:00Z">
        <w:r w:rsidRPr="00336809">
          <w:rPr>
            <w:rPrChange w:id="15844" w:author="Robert Pasternak" w:date="2024-07-25T08:56:00Z">
              <w:rPr>
                <w:color w:val="FF0000"/>
              </w:rPr>
            </w:rPrChange>
          </w:rPr>
          <w:t xml:space="preserve">i Wykonawcę po zawarciu umowy. Zamawiający zakłada, </w:t>
        </w:r>
      </w:ins>
      <w:ins w:id="15845" w:author="Robert Pasternak" w:date="2024-07-24T09:42:00Z">
        <w:r w:rsidRPr="00336809">
          <w:rPr>
            <w:rPrChange w:id="15846" w:author="Robert Pasternak" w:date="2024-07-25T08:56:00Z">
              <w:rPr>
                <w:color w:val="FF0000"/>
              </w:rPr>
            </w:rPrChange>
          </w:rPr>
          <w:t>że opracować należy wzór plakatów przedstawiających grafiki nie mniej ni</w:t>
        </w:r>
      </w:ins>
      <w:ins w:id="15847" w:author="Robert Pasternak" w:date="2024-07-24T09:43:00Z">
        <w:r w:rsidRPr="00336809">
          <w:rPr>
            <w:rPrChange w:id="15848" w:author="Robert Pasternak" w:date="2024-07-25T08:56:00Z">
              <w:rPr>
                <w:color w:val="FF0000"/>
              </w:rPr>
            </w:rPrChange>
          </w:rPr>
          <w:t>ż 15 odpadów z kategorii „problemowych” (z których w</w:t>
        </w:r>
      </w:ins>
      <w:ins w:id="15849" w:author="Robert Pasternak" w:date="2024-07-24T09:44:00Z">
        <w:r w:rsidRPr="00336809">
          <w:rPr>
            <w:rPrChange w:id="15850" w:author="Robert Pasternak" w:date="2024-07-25T08:56:00Z">
              <w:rPr>
                <w:color w:val="FF0000"/>
              </w:rPr>
            </w:rPrChange>
          </w:rPr>
          <w:t>łaściwą segregacją powszechnie wyst</w:t>
        </w:r>
      </w:ins>
      <w:ins w:id="15851" w:author="Robert Pasternak" w:date="2024-07-24T09:45:00Z">
        <w:r w:rsidR="00AA17EE" w:rsidRPr="00336809">
          <w:rPr>
            <w:rPrChange w:id="15852" w:author="Robert Pasternak" w:date="2024-07-25T08:56:00Z">
              <w:rPr>
                <w:color w:val="FF0000"/>
              </w:rPr>
            </w:rPrChange>
          </w:rPr>
          <w:t xml:space="preserve">ępują </w:t>
        </w:r>
      </w:ins>
      <w:ins w:id="15853" w:author="Robert Pasternak" w:date="2024-07-24T09:44:00Z">
        <w:r w:rsidRPr="00336809">
          <w:rPr>
            <w:rPrChange w:id="15854" w:author="Robert Pasternak" w:date="2024-07-25T08:56:00Z">
              <w:rPr>
                <w:color w:val="FF0000"/>
              </w:rPr>
            </w:rPrChange>
          </w:rPr>
          <w:t>problemy)</w:t>
        </w:r>
      </w:ins>
      <w:ins w:id="15855" w:author="Robert Pasternak" w:date="2024-07-24T09:45:00Z">
        <w:r w:rsidR="00AA17EE" w:rsidRPr="00336809">
          <w:rPr>
            <w:rPrChange w:id="15856" w:author="Robert Pasternak" w:date="2024-07-25T08:56:00Z">
              <w:rPr>
                <w:color w:val="FF0000"/>
              </w:rPr>
            </w:rPrChange>
          </w:rPr>
          <w:t xml:space="preserve">. </w:t>
        </w:r>
        <w:r w:rsidR="00AA17EE" w:rsidRPr="00336809">
          <w:rPr>
            <w:rPrChange w:id="15857" w:author="Robert Pasternak" w:date="2024-07-25T08:56:00Z">
              <w:rPr>
                <w:color w:val="FF0000"/>
              </w:rPr>
            </w:rPrChange>
          </w:rPr>
          <w:lastRenderedPageBreak/>
          <w:t xml:space="preserve">Jeden plakat powinien przedstawiać jeden odpad z kategorii </w:t>
        </w:r>
      </w:ins>
      <w:ins w:id="15858" w:author="Robert Pasternak" w:date="2024-07-24T09:46:00Z">
        <w:r w:rsidR="00AA17EE" w:rsidRPr="00336809">
          <w:rPr>
            <w:rPrChange w:id="15859" w:author="Robert Pasternak" w:date="2024-07-25T08:56:00Z">
              <w:rPr>
                <w:color w:val="FF0000"/>
              </w:rPr>
            </w:rPrChange>
          </w:rPr>
          <w:t xml:space="preserve">„problemowych” </w:t>
        </w:r>
      </w:ins>
      <w:ins w:id="15860" w:author="Robert Pasternak" w:date="2024-07-25T07:59:00Z">
        <w:r w:rsidR="00725BB4" w:rsidRPr="00336809">
          <w:rPr>
            <w:rPrChange w:id="15861" w:author="Robert Pasternak" w:date="2024-07-25T08:56:00Z">
              <w:rPr>
                <w:color w:val="FF0000"/>
              </w:rPr>
            </w:rPrChange>
          </w:rPr>
          <w:br/>
        </w:r>
      </w:ins>
      <w:ins w:id="15862" w:author="Robert Pasternak" w:date="2024-07-24T09:46:00Z">
        <w:r w:rsidR="00AA17EE" w:rsidRPr="00336809">
          <w:rPr>
            <w:rPrChange w:id="15863" w:author="Robert Pasternak" w:date="2024-07-25T08:56:00Z">
              <w:rPr>
                <w:color w:val="FF0000"/>
              </w:rPr>
            </w:rPrChange>
          </w:rPr>
          <w:t xml:space="preserve">i informację o prawidłowym sposobie jego zbierania (np. oddanie do PSZOK, wyrzucenie do </w:t>
        </w:r>
      </w:ins>
      <w:ins w:id="15864" w:author="Robert Pasternak" w:date="2024-07-24T09:47:00Z">
        <w:r w:rsidR="00AA17EE" w:rsidRPr="00336809">
          <w:rPr>
            <w:rPrChange w:id="15865" w:author="Robert Pasternak" w:date="2024-07-25T08:56:00Z">
              <w:rPr>
                <w:color w:val="FF0000"/>
              </w:rPr>
            </w:rPrChange>
          </w:rPr>
          <w:t>żółtego</w:t>
        </w:r>
      </w:ins>
      <w:ins w:id="15866" w:author="Robert Pasternak" w:date="2024-07-24T09:46:00Z">
        <w:r w:rsidR="00AA17EE" w:rsidRPr="00336809">
          <w:rPr>
            <w:rPrChange w:id="15867" w:author="Robert Pasternak" w:date="2024-07-25T08:56:00Z">
              <w:rPr>
                <w:color w:val="FF0000"/>
              </w:rPr>
            </w:rPrChange>
          </w:rPr>
          <w:t xml:space="preserve"> pojemnika i</w:t>
        </w:r>
      </w:ins>
      <w:ins w:id="15868" w:author="Robert Pasternak" w:date="2024-08-05T08:00:00Z">
        <w:r w:rsidR="00F222BC">
          <w:t>t</w:t>
        </w:r>
      </w:ins>
      <w:ins w:id="15869" w:author="Robert Pasternak" w:date="2024-07-24T09:46:00Z">
        <w:r w:rsidR="00AA17EE" w:rsidRPr="00336809">
          <w:rPr>
            <w:rPrChange w:id="15870" w:author="Robert Pasternak" w:date="2024-07-25T08:56:00Z">
              <w:rPr>
                <w:color w:val="FF0000"/>
              </w:rPr>
            </w:rPrChange>
          </w:rPr>
          <w:t>p.</w:t>
        </w:r>
      </w:ins>
      <w:ins w:id="15871" w:author="Robert Pasternak" w:date="2024-07-24T09:47:00Z">
        <w:r w:rsidR="00AA17EE" w:rsidRPr="00336809">
          <w:rPr>
            <w:rPrChange w:id="15872" w:author="Robert Pasternak" w:date="2024-07-25T08:56:00Z">
              <w:rPr>
                <w:color w:val="FF0000"/>
              </w:rPr>
            </w:rPrChange>
          </w:rPr>
          <w:t xml:space="preserve">). Opracowany wzór graficzny plakatu wymaga uzyskania akceptacji </w:t>
        </w:r>
      </w:ins>
      <w:ins w:id="15873" w:author="Robert Pasternak" w:date="2024-08-05T08:00:00Z">
        <w:r w:rsidR="00F222BC" w:rsidRPr="00336809">
          <w:t>Zamawiającego</w:t>
        </w:r>
      </w:ins>
      <w:ins w:id="15874" w:author="Robert Pasternak" w:date="2024-07-24T09:48:00Z">
        <w:r w:rsidR="00766228" w:rsidRPr="00336809">
          <w:rPr>
            <w:rPrChange w:id="15875" w:author="Robert Pasternak" w:date="2024-07-25T08:56:00Z">
              <w:rPr>
                <w:color w:val="FF0000"/>
              </w:rPr>
            </w:rPrChange>
          </w:rPr>
          <w:t xml:space="preserve">. </w:t>
        </w:r>
      </w:ins>
      <w:ins w:id="15876" w:author="Robert Pasternak" w:date="2024-07-25T08:19:00Z">
        <w:r w:rsidR="00766228" w:rsidRPr="00336809">
          <w:rPr>
            <w:rPrChange w:id="15877" w:author="Robert Pasternak" w:date="2024-07-25T08:56:00Z">
              <w:rPr>
                <w:color w:val="FF0000"/>
              </w:rPr>
            </w:rPrChange>
          </w:rPr>
          <w:t>Na plakatach nie mog</w:t>
        </w:r>
      </w:ins>
      <w:ins w:id="15878" w:author="Robert Pasternak" w:date="2024-07-25T08:20:00Z">
        <w:r w:rsidR="00766228" w:rsidRPr="00336809">
          <w:rPr>
            <w:rPrChange w:id="15879" w:author="Robert Pasternak" w:date="2024-07-25T08:56:00Z">
              <w:rPr>
                <w:color w:val="FF0000"/>
              </w:rPr>
            </w:rPrChange>
          </w:rPr>
          <w:t xml:space="preserve">ą znajdować się logotypy </w:t>
        </w:r>
        <w:r w:rsidR="00766228" w:rsidRPr="00336809">
          <w:rPr>
            <w:rPrChange w:id="15880" w:author="Robert Pasternak" w:date="2024-07-25T08:56:00Z">
              <w:rPr>
                <w:color w:val="FF0000"/>
              </w:rPr>
            </w:rPrChange>
          </w:rPr>
          <w:br/>
          <w:t xml:space="preserve">i inne materiały promocyjne lub reklamowe Wykonawcy. </w:t>
        </w:r>
      </w:ins>
      <w:ins w:id="15881" w:author="Robert Pasternak" w:date="2024-07-25T08:13:00Z">
        <w:r w:rsidR="00766228" w:rsidRPr="00336809">
          <w:rPr>
            <w:rPrChange w:id="15882" w:author="Robert Pasternak" w:date="2024-07-25T08:56:00Z">
              <w:rPr>
                <w:color w:val="FF0000"/>
              </w:rPr>
            </w:rPrChange>
          </w:rPr>
          <w:t xml:space="preserve">Opracowane graficznie plakaty </w:t>
        </w:r>
      </w:ins>
      <w:ins w:id="15883" w:author="Robert Pasternak" w:date="2024-07-25T08:14:00Z">
        <w:r w:rsidR="00766228" w:rsidRPr="00336809">
          <w:rPr>
            <w:rPrChange w:id="15884" w:author="Robert Pasternak" w:date="2024-07-25T08:56:00Z">
              <w:rPr>
                <w:color w:val="FF0000"/>
              </w:rPr>
            </w:rPrChange>
          </w:rPr>
          <w:t>Wykonawca jest zobowiązany</w:t>
        </w:r>
      </w:ins>
      <w:ins w:id="15885" w:author="Robert Pasternak" w:date="2024-07-25T08:31:00Z">
        <w:r w:rsidR="007444D5" w:rsidRPr="00336809">
          <w:rPr>
            <w:rPrChange w:id="15886" w:author="Robert Pasternak" w:date="2024-07-25T08:56:00Z">
              <w:rPr>
                <w:color w:val="FF0000"/>
              </w:rPr>
            </w:rPrChange>
          </w:rPr>
          <w:t xml:space="preserve"> </w:t>
        </w:r>
      </w:ins>
      <w:ins w:id="15887" w:author="Robert Pasternak" w:date="2024-07-25T08:33:00Z">
        <w:r w:rsidR="00336216" w:rsidRPr="00336809">
          <w:rPr>
            <w:rPrChange w:id="15888" w:author="Robert Pasternak" w:date="2024-07-25T08:56:00Z">
              <w:rPr>
                <w:color w:val="FF0000"/>
              </w:rPr>
            </w:rPrChange>
          </w:rPr>
          <w:t>wydruko</w:t>
        </w:r>
      </w:ins>
      <w:ins w:id="15889" w:author="Robert Pasternak" w:date="2024-07-25T08:34:00Z">
        <w:r w:rsidR="00336216" w:rsidRPr="00336809">
          <w:rPr>
            <w:rPrChange w:id="15890" w:author="Robert Pasternak" w:date="2024-07-25T08:56:00Z">
              <w:rPr>
                <w:color w:val="FF0000"/>
              </w:rPr>
            </w:rPrChange>
          </w:rPr>
          <w:t xml:space="preserve">wać i rozpowszechnić na własny koszt w przestrzeni publicznej z wykorzystaniem tablic i słupów ogłoszeniowych lub innej formy uzgodnionej z </w:t>
        </w:r>
      </w:ins>
      <w:ins w:id="15891" w:author="Robert Pasternak" w:date="2024-07-25T08:35:00Z">
        <w:r w:rsidR="00336216" w:rsidRPr="00336809">
          <w:rPr>
            <w:rPrChange w:id="15892" w:author="Robert Pasternak" w:date="2024-07-25T08:56:00Z">
              <w:rPr>
                <w:color w:val="FF0000"/>
              </w:rPr>
            </w:rPrChange>
          </w:rPr>
          <w:t xml:space="preserve">Zamawiającym. Plakaty na wiaty przystankowe Wykonawca zobowiązany jest wydrukować i przekazać </w:t>
        </w:r>
      </w:ins>
      <w:ins w:id="15893" w:author="Robert Pasternak" w:date="2024-07-25T08:37:00Z">
        <w:r w:rsidR="00336216" w:rsidRPr="00336809">
          <w:rPr>
            <w:rPrChange w:id="15894" w:author="Robert Pasternak" w:date="2024-07-25T08:56:00Z">
              <w:rPr>
                <w:color w:val="FF0000"/>
              </w:rPr>
            </w:rPrChange>
          </w:rPr>
          <w:t>Zamawiającemu</w:t>
        </w:r>
      </w:ins>
      <w:ins w:id="15895" w:author="Robert Pasternak" w:date="2024-07-25T08:35:00Z">
        <w:r w:rsidR="00336216" w:rsidRPr="00336809">
          <w:rPr>
            <w:rPrChange w:id="15896" w:author="Robert Pasternak" w:date="2024-07-25T08:56:00Z">
              <w:rPr>
                <w:color w:val="FF0000"/>
              </w:rPr>
            </w:rPrChange>
          </w:rPr>
          <w:t xml:space="preserve"> na własny koszt, natomiast </w:t>
        </w:r>
      </w:ins>
      <w:ins w:id="15897" w:author="Robert Pasternak" w:date="2024-07-25T08:36:00Z">
        <w:r w:rsidR="00336216" w:rsidRPr="00336809">
          <w:rPr>
            <w:rPrChange w:id="15898" w:author="Robert Pasternak" w:date="2024-07-25T08:56:00Z">
              <w:rPr>
                <w:color w:val="FF0000"/>
              </w:rPr>
            </w:rPrChange>
          </w:rPr>
          <w:t>Zamawiający zobowiązuje się na własny koszt i własnymi siłami otrzymane od Wykonawcy plakaty rozwiesić na wiatach przystankowych.</w:t>
        </w:r>
      </w:ins>
      <w:ins w:id="15899" w:author="Robert Pasternak" w:date="2024-07-25T08:14:00Z">
        <w:r w:rsidR="00766228" w:rsidRPr="00336809">
          <w:rPr>
            <w:rPrChange w:id="15900" w:author="Robert Pasternak" w:date="2024-07-25T08:56:00Z">
              <w:rPr>
                <w:color w:val="FF0000"/>
              </w:rPr>
            </w:rPrChange>
          </w:rPr>
          <w:t xml:space="preserve"> </w:t>
        </w:r>
      </w:ins>
      <w:ins w:id="15901" w:author="Robert Pasternak" w:date="2024-07-25T08:37:00Z">
        <w:r w:rsidR="00336216" w:rsidRPr="00336809">
          <w:rPr>
            <w:rPrChange w:id="15902" w:author="Robert Pasternak" w:date="2024-07-25T08:56:00Z">
              <w:rPr>
                <w:color w:val="FF0000"/>
              </w:rPr>
            </w:rPrChange>
          </w:rPr>
          <w:t>Wykonawca zobowiązany jest wydrukować plakaty wg poniższej specyfikacji:</w:t>
        </w:r>
      </w:ins>
    </w:p>
    <w:p w14:paraId="4F4F4DD3" w14:textId="77777777" w:rsidR="00336216" w:rsidRPr="00336809" w:rsidRDefault="00336216">
      <w:pPr>
        <w:pStyle w:val="Akapitzlist"/>
        <w:spacing w:line="312" w:lineRule="auto"/>
        <w:ind w:left="1416"/>
        <w:rPr>
          <w:ins w:id="15903" w:author="Robert Pasternak" w:date="2024-07-25T08:40:00Z"/>
          <w:rPrChange w:id="15904" w:author="Robert Pasternak" w:date="2024-07-25T08:56:00Z">
            <w:rPr>
              <w:ins w:id="15905" w:author="Robert Pasternak" w:date="2024-07-25T08:40:00Z"/>
              <w:color w:val="FF0000"/>
            </w:rPr>
          </w:rPrChange>
        </w:rPr>
        <w:pPrChange w:id="15906" w:author="Robert Pasternak" w:date="2024-07-25T08:37:00Z">
          <w:pPr/>
        </w:pPrChange>
      </w:pPr>
      <w:ins w:id="15907" w:author="Robert Pasternak" w:date="2024-07-25T08:37:00Z">
        <w:r w:rsidRPr="00336809">
          <w:rPr>
            <w:rPrChange w:id="15908" w:author="Robert Pasternak" w:date="2024-07-25T08:56:00Z">
              <w:rPr>
                <w:color w:val="FF0000"/>
              </w:rPr>
            </w:rPrChange>
          </w:rPr>
          <w:t xml:space="preserve">- plakaty na wiaty przystankowe </w:t>
        </w:r>
      </w:ins>
      <w:ins w:id="15909" w:author="Robert Pasternak" w:date="2024-07-25T08:38:00Z">
        <w:r w:rsidRPr="00336809">
          <w:rPr>
            <w:rPrChange w:id="15910" w:author="Robert Pasternak" w:date="2024-07-25T08:56:00Z">
              <w:rPr>
                <w:color w:val="FF0000"/>
              </w:rPr>
            </w:rPrChange>
          </w:rPr>
          <w:t>–</w:t>
        </w:r>
      </w:ins>
      <w:ins w:id="15911" w:author="Robert Pasternak" w:date="2024-07-25T08:37:00Z">
        <w:r w:rsidRPr="00336809">
          <w:rPr>
            <w:rPrChange w:id="15912" w:author="Robert Pasternak" w:date="2024-07-25T08:56:00Z">
              <w:rPr>
                <w:color w:val="FF0000"/>
              </w:rPr>
            </w:rPrChange>
          </w:rPr>
          <w:t xml:space="preserve"> nie </w:t>
        </w:r>
      </w:ins>
      <w:ins w:id="15913" w:author="Robert Pasternak" w:date="2024-07-25T08:38:00Z">
        <w:r w:rsidRPr="00336809">
          <w:rPr>
            <w:rPrChange w:id="15914" w:author="Robert Pasternak" w:date="2024-07-25T08:56:00Z">
              <w:rPr>
                <w:color w:val="FF0000"/>
              </w:rPr>
            </w:rPrChange>
          </w:rPr>
          <w:t xml:space="preserve">mniej niż 150 szt. (po 10 szt. plakatów </w:t>
        </w:r>
        <w:r w:rsidRPr="00336809">
          <w:rPr>
            <w:rPrChange w:id="15915" w:author="Robert Pasternak" w:date="2024-07-25T08:56:00Z">
              <w:rPr>
                <w:color w:val="FF0000"/>
              </w:rPr>
            </w:rPrChange>
          </w:rPr>
          <w:br/>
          <w:t>z każdym rodzajem odpadu) formatu 118 cm x 195 cm, druk pe</w:t>
        </w:r>
      </w:ins>
      <w:ins w:id="15916" w:author="Robert Pasternak" w:date="2024-07-25T08:39:00Z">
        <w:r w:rsidRPr="00336809">
          <w:rPr>
            <w:rPrChange w:id="15917" w:author="Robert Pasternak" w:date="2024-07-25T08:56:00Z">
              <w:rPr>
                <w:color w:val="FF0000"/>
              </w:rPr>
            </w:rPrChange>
          </w:rPr>
          <w:t>łen kolor odporny na działanie promieni słonecznych, papier b</w:t>
        </w:r>
      </w:ins>
      <w:ins w:id="15918" w:author="Robert Pasternak" w:date="2024-07-25T08:40:00Z">
        <w:r w:rsidRPr="00336809">
          <w:rPr>
            <w:rPrChange w:id="15919" w:author="Robert Pasternak" w:date="2024-07-25T08:56:00Z">
              <w:rPr>
                <w:color w:val="FF0000"/>
              </w:rPr>
            </w:rPrChange>
          </w:rPr>
          <w:t>łyszczący o gramaturze minimum 200 g/m</w:t>
        </w:r>
        <w:r w:rsidRPr="00336809">
          <w:rPr>
            <w:vertAlign w:val="superscript"/>
            <w:rPrChange w:id="15920" w:author="Robert Pasternak" w:date="2024-07-25T08:56:00Z">
              <w:rPr>
                <w:color w:val="FF0000"/>
              </w:rPr>
            </w:rPrChange>
          </w:rPr>
          <w:t>2</w:t>
        </w:r>
      </w:ins>
    </w:p>
    <w:p w14:paraId="30889164" w14:textId="5F62CA8A" w:rsidR="00F43844" w:rsidRPr="00336809" w:rsidRDefault="00336216">
      <w:pPr>
        <w:pStyle w:val="Akapitzlist"/>
        <w:spacing w:line="312" w:lineRule="auto"/>
        <w:ind w:left="1416"/>
        <w:rPr>
          <w:ins w:id="15921" w:author="Robert Pasternak" w:date="2024-07-25T07:58:00Z"/>
        </w:rPr>
        <w:pPrChange w:id="15922" w:author="Robert Pasternak" w:date="2024-07-25T08:44:00Z">
          <w:pPr/>
        </w:pPrChange>
      </w:pPr>
      <w:ins w:id="15923" w:author="Robert Pasternak" w:date="2024-07-25T08:40:00Z">
        <w:r w:rsidRPr="00336809">
          <w:rPr>
            <w:rPrChange w:id="15924" w:author="Robert Pasternak" w:date="2024-07-25T08:56:00Z">
              <w:rPr>
                <w:color w:val="FF0000"/>
              </w:rPr>
            </w:rPrChange>
          </w:rPr>
          <w:t xml:space="preserve">- plakaty na tablice i słupy ogłoszeniowe – nie mniej niż </w:t>
        </w:r>
      </w:ins>
      <w:ins w:id="15925" w:author="Robert Pasternak" w:date="2024-07-25T08:43:00Z">
        <w:r w:rsidRPr="00336809">
          <w:rPr>
            <w:rPrChange w:id="15926" w:author="Robert Pasternak" w:date="2024-07-25T08:56:00Z">
              <w:rPr>
                <w:color w:val="FF0000"/>
              </w:rPr>
            </w:rPrChange>
          </w:rPr>
          <w:t xml:space="preserve">225 szt. (po 15 szt. plakatów z każdym rodzajem odpadu) formatu B2, druk pełen kolor odporny na działanie promieni słonecznych, papier błyszczący o gramaturze minimum </w:t>
        </w:r>
      </w:ins>
      <w:ins w:id="15927" w:author="Robert Pasternak" w:date="2024-07-25T08:56:00Z">
        <w:r w:rsidR="00336809">
          <w:br/>
        </w:r>
      </w:ins>
      <w:ins w:id="15928" w:author="Robert Pasternak" w:date="2024-07-25T08:43:00Z">
        <w:r w:rsidRPr="00336809">
          <w:rPr>
            <w:rPrChange w:id="15929" w:author="Robert Pasternak" w:date="2024-07-25T08:56:00Z">
              <w:rPr>
                <w:color w:val="FF0000"/>
              </w:rPr>
            </w:rPrChange>
          </w:rPr>
          <w:t>200 g/m</w:t>
        </w:r>
        <w:r w:rsidRPr="00336809">
          <w:rPr>
            <w:vertAlign w:val="superscript"/>
            <w:rPrChange w:id="15930" w:author="Robert Pasternak" w:date="2024-07-25T08:56:00Z">
              <w:rPr>
                <w:color w:val="FF0000"/>
              </w:rPr>
            </w:rPrChange>
          </w:rPr>
          <w:t>2</w:t>
        </w:r>
        <w:r w:rsidRPr="00336809">
          <w:rPr>
            <w:vertAlign w:val="superscript"/>
            <w:rPrChange w:id="15931" w:author="Robert Pasternak" w:date="2024-07-25T08:56:00Z">
              <w:rPr/>
            </w:rPrChange>
          </w:rPr>
          <w:t xml:space="preserve"> </w:t>
        </w:r>
      </w:ins>
      <w:ins w:id="15932" w:author="Robert Pasternak" w:date="2024-07-24T09:48:00Z">
        <w:r w:rsidR="00AA17EE" w:rsidRPr="00336809">
          <w:t xml:space="preserve"> </w:t>
        </w:r>
      </w:ins>
      <w:ins w:id="15933" w:author="Robert Pasternak" w:date="2024-07-24T09:45:00Z">
        <w:r w:rsidR="00AA17EE" w:rsidRPr="00336809">
          <w:t xml:space="preserve"> </w:t>
        </w:r>
      </w:ins>
      <w:ins w:id="15934" w:author="Robert Pasternak" w:date="2024-07-24T09:38:00Z">
        <w:r w:rsidR="002107A2" w:rsidRPr="00336809">
          <w:t xml:space="preserve"> </w:t>
        </w:r>
      </w:ins>
      <w:ins w:id="15935" w:author="Robert Pasternak" w:date="2024-07-24T09:32:00Z">
        <w:r w:rsidR="00F43844" w:rsidRPr="00336809">
          <w:t xml:space="preserve"> </w:t>
        </w:r>
      </w:ins>
      <w:ins w:id="15936" w:author="Robert Pasternak" w:date="2024-07-24T09:27:00Z">
        <w:r w:rsidR="00F43844" w:rsidRPr="00336809">
          <w:t xml:space="preserve"> </w:t>
        </w:r>
      </w:ins>
    </w:p>
    <w:p w14:paraId="527986D6" w14:textId="5EDC7B9F" w:rsidR="00725BB4" w:rsidRPr="0044515F" w:rsidRDefault="00990451">
      <w:pPr>
        <w:pStyle w:val="Akapitzlist"/>
        <w:numPr>
          <w:ilvl w:val="0"/>
          <w:numId w:val="91"/>
        </w:numPr>
        <w:spacing w:line="312" w:lineRule="auto"/>
        <w:rPr>
          <w:ins w:id="15937" w:author="Robert Pasternak" w:date="2024-07-24T09:23:00Z"/>
        </w:rPr>
        <w:pPrChange w:id="15938" w:author="Robert Pasternak" w:date="2024-07-25T07:58:00Z">
          <w:pPr/>
        </w:pPrChange>
      </w:pPr>
      <w:ins w:id="15939" w:author="Robert Pasternak" w:date="2024-07-25T08:44:00Z">
        <w:r w:rsidRPr="00336809">
          <w:rPr>
            <w:rPrChange w:id="15940" w:author="Robert Pasternak" w:date="2024-07-25T08:56:00Z">
              <w:rPr>
                <w:color w:val="FF0000"/>
              </w:rPr>
            </w:rPrChange>
          </w:rPr>
          <w:t>publikację w co najmniej jednej prasie lokalnej opracowanych</w:t>
        </w:r>
      </w:ins>
      <w:ins w:id="15941" w:author="Robert Pasternak" w:date="2024-07-25T08:46:00Z">
        <w:r w:rsidRPr="00336809">
          <w:rPr>
            <w:rPrChange w:id="15942" w:author="Robert Pasternak" w:date="2024-07-25T08:56:00Z">
              <w:rPr>
                <w:color w:val="FF0000"/>
              </w:rPr>
            </w:rPrChange>
          </w:rPr>
          <w:t xml:space="preserve"> plakatów edukacyjno- informacyjnych o tematyce poprawnej segregacji odpadów komunalnych. Wykonawca zobowiązany jest na własny koszt opracowane plakaty publikowa</w:t>
        </w:r>
      </w:ins>
      <w:ins w:id="15943" w:author="Robert Pasternak" w:date="2024-07-25T08:47:00Z">
        <w:r w:rsidRPr="00336809">
          <w:rPr>
            <w:rPrChange w:id="15944" w:author="Robert Pasternak" w:date="2024-07-25T08:56:00Z">
              <w:rPr>
                <w:color w:val="FF0000"/>
              </w:rPr>
            </w:rPrChange>
          </w:rPr>
          <w:t>ć w prasie lokalnej z częstotliwością jeden plakat na jedno wydanie (publikacja łącznie w 15 wydaniach prasy lokalnej</w:t>
        </w:r>
      </w:ins>
      <w:ins w:id="15945" w:author="Robert Pasternak" w:date="2024-07-25T08:48:00Z">
        <w:r w:rsidRPr="00336809">
          <w:rPr>
            <w:rPrChange w:id="15946" w:author="Robert Pasternak" w:date="2024-07-25T08:56:00Z">
              <w:rPr>
                <w:color w:val="FF0000"/>
              </w:rPr>
            </w:rPrChange>
          </w:rPr>
          <w:t>). Plakaty w prasie lokalnej muszą być publikowane w wersji kolorowej, na co najmniej połowie strony.</w:t>
        </w:r>
      </w:ins>
      <w:ins w:id="15947" w:author="Robert Pasternak" w:date="2024-07-25T08:44:00Z">
        <w:r w:rsidRPr="00336809">
          <w:rPr>
            <w:rPrChange w:id="15948" w:author="Robert Pasternak" w:date="2024-07-25T08:56:00Z">
              <w:rPr>
                <w:color w:val="FF0000"/>
              </w:rPr>
            </w:rPrChange>
          </w:rPr>
          <w:t xml:space="preserve">  </w:t>
        </w:r>
      </w:ins>
    </w:p>
    <w:p w14:paraId="75B2CC0E" w14:textId="5CBFAE12" w:rsidR="00333A96" w:rsidRDefault="00990451">
      <w:pPr>
        <w:pStyle w:val="Akapitzlist"/>
        <w:spacing w:line="312" w:lineRule="auto"/>
        <w:ind w:left="360"/>
        <w:rPr>
          <w:ins w:id="15949" w:author="Robert Pasternak" w:date="2024-08-07T12:27:00Z"/>
          <w:bCs/>
        </w:rPr>
        <w:pPrChange w:id="15950" w:author="Robert Pasternak" w:date="2024-07-24T09:23:00Z">
          <w:pPr/>
        </w:pPrChange>
      </w:pPr>
      <w:ins w:id="15951" w:author="Robert Pasternak" w:date="2024-07-25T08:49:00Z">
        <w:r>
          <w:rPr>
            <w:bCs/>
          </w:rPr>
          <w:t xml:space="preserve">Wykonawca w terminie do 30 dni od dnia zawarcia umowy na realizację </w:t>
        </w:r>
      </w:ins>
      <w:ins w:id="15952" w:author="Robert Pasternak" w:date="2024-07-25T08:50:00Z">
        <w:r>
          <w:rPr>
            <w:bCs/>
          </w:rPr>
          <w:t>Przedmiotu zamówienia zobowiązany jest przedłożyć Zamawiającemu harmonogram realizacji medialno-informacyjnej kampanii edukacyjnej. Po zako</w:t>
        </w:r>
      </w:ins>
      <w:ins w:id="15953" w:author="Robert Pasternak" w:date="2024-07-25T08:51:00Z">
        <w:r>
          <w:rPr>
            <w:bCs/>
          </w:rPr>
          <w:t>ńczeniu realizacji kampanii</w:t>
        </w:r>
      </w:ins>
      <w:ins w:id="15954" w:author="Robert Pasternak [2]" w:date="2024-08-27T23:49:00Z">
        <w:r w:rsidR="00646AA8">
          <w:rPr>
            <w:bCs/>
          </w:rPr>
          <w:t xml:space="preserve">, lecz nie później niż do </w:t>
        </w:r>
      </w:ins>
      <w:ins w:id="15955" w:author="Robert Pasternak [2]" w:date="2024-08-27T23:50:00Z">
        <w:r w:rsidR="00646AA8">
          <w:rPr>
            <w:bCs/>
          </w:rPr>
          <w:t>14 listopada 2025 roku</w:t>
        </w:r>
      </w:ins>
      <w:ins w:id="15956" w:author="Robert Pasternak" w:date="2024-07-25T08:51:00Z">
        <w:r>
          <w:rPr>
            <w:bCs/>
          </w:rPr>
          <w:t xml:space="preserve"> Wykonawca zobowiązany jest przedłożyć Zamawiającemu</w:t>
        </w:r>
      </w:ins>
      <w:ins w:id="15957" w:author="Robert Pasternak [2]" w:date="2024-08-27T23:50:00Z">
        <w:r w:rsidR="00646AA8">
          <w:rPr>
            <w:bCs/>
          </w:rPr>
          <w:t xml:space="preserve"> sprawozdanie z realizacji kampanii </w:t>
        </w:r>
      </w:ins>
      <w:ins w:id="15958" w:author="Robert Pasternak [2]" w:date="2024-08-27T23:51:00Z">
        <w:r w:rsidR="00646AA8">
          <w:rPr>
            <w:bCs/>
          </w:rPr>
          <w:t xml:space="preserve">edukacyjno- informacyjnej wraz </w:t>
        </w:r>
        <w:r w:rsidR="00646AA8">
          <w:rPr>
            <w:bCs/>
          </w:rPr>
          <w:br/>
          <w:t xml:space="preserve">z </w:t>
        </w:r>
      </w:ins>
      <w:ins w:id="15959" w:author="Robert Pasternak" w:date="2024-07-25T08:51:00Z">
        <w:r>
          <w:rPr>
            <w:bCs/>
          </w:rPr>
          <w:t xml:space="preserve"> </w:t>
        </w:r>
      </w:ins>
      <w:ins w:id="15960" w:author="Robert Pasternak" w:date="2024-07-25T08:52:00Z">
        <w:r>
          <w:rPr>
            <w:bCs/>
          </w:rPr>
          <w:t>dokument</w:t>
        </w:r>
      </w:ins>
      <w:ins w:id="15961" w:author="Robert Pasternak [2]" w:date="2024-08-27T23:51:00Z">
        <w:r w:rsidR="00646AA8">
          <w:rPr>
            <w:bCs/>
          </w:rPr>
          <w:t>ami</w:t>
        </w:r>
      </w:ins>
      <w:ins w:id="15962" w:author="Robert Pasternak" w:date="2024-07-25T08:52:00Z">
        <w:del w:id="15963" w:author="Robert Pasternak [2]" w:date="2024-08-27T23:51:00Z">
          <w:r w:rsidDel="00646AA8">
            <w:rPr>
              <w:bCs/>
            </w:rPr>
            <w:delText>y</w:delText>
          </w:r>
        </w:del>
      </w:ins>
      <w:ins w:id="15964" w:author="Robert Pasternak" w:date="2024-07-25T08:51:00Z">
        <w:r>
          <w:rPr>
            <w:bCs/>
          </w:rPr>
          <w:t xml:space="preserve"> potwierdzając</w:t>
        </w:r>
      </w:ins>
      <w:ins w:id="15965" w:author="Robert Pasternak [2]" w:date="2024-08-27T23:52:00Z">
        <w:r w:rsidR="00646AA8">
          <w:rPr>
            <w:bCs/>
          </w:rPr>
          <w:t>ymi</w:t>
        </w:r>
      </w:ins>
      <w:ins w:id="15966" w:author="Robert Pasternak" w:date="2024-07-25T08:51:00Z">
        <w:del w:id="15967" w:author="Robert Pasternak [2]" w:date="2024-08-27T23:52:00Z">
          <w:r w:rsidDel="00646AA8">
            <w:rPr>
              <w:bCs/>
            </w:rPr>
            <w:delText>e</w:delText>
          </w:r>
        </w:del>
        <w:r>
          <w:rPr>
            <w:bCs/>
          </w:rPr>
          <w:t xml:space="preserve"> publikację</w:t>
        </w:r>
      </w:ins>
      <w:ins w:id="15968" w:author="Robert Pasternak" w:date="2024-07-25T08:52:00Z">
        <w:r>
          <w:rPr>
            <w:bCs/>
          </w:rPr>
          <w:t xml:space="preserve"> materiałów edukacyjnych w prasie lokalnej </w:t>
        </w:r>
      </w:ins>
      <w:ins w:id="15969" w:author="Robert Pasternak [2]" w:date="2024-08-27T23:52:00Z">
        <w:r w:rsidR="00646AA8">
          <w:rPr>
            <w:bCs/>
          </w:rPr>
          <w:br/>
        </w:r>
      </w:ins>
      <w:ins w:id="15970" w:author="Robert Pasternak" w:date="2024-07-25T08:52:00Z">
        <w:r>
          <w:rPr>
            <w:bCs/>
          </w:rPr>
          <w:t xml:space="preserve">i rozgłośniach radiowych. </w:t>
        </w:r>
      </w:ins>
      <w:ins w:id="15971" w:author="Robert Pasternak" w:date="2024-07-25T08:53:00Z">
        <w:del w:id="15972" w:author="Robert Pasternak [2]" w:date="2024-08-27T23:52:00Z">
          <w:r w:rsidDel="00646AA8">
            <w:rPr>
              <w:bCs/>
            </w:rPr>
            <w:br/>
          </w:r>
        </w:del>
      </w:ins>
      <w:ins w:id="15973" w:author="Robert Pasternak" w:date="2024-07-25T08:52:00Z">
        <w:r>
          <w:rPr>
            <w:bCs/>
          </w:rPr>
          <w:t xml:space="preserve">Z dokumentów tych powinno </w:t>
        </w:r>
      </w:ins>
      <w:ins w:id="15974" w:author="Robert Pasternak" w:date="2024-07-25T08:53:00Z">
        <w:r>
          <w:rPr>
            <w:bCs/>
          </w:rPr>
          <w:t>wynikać, iż Wykonawca przedmiotowe materiały publikował zgodnie z wymaganiami Zamawiaj</w:t>
        </w:r>
      </w:ins>
      <w:ins w:id="15975" w:author="Robert Pasternak" w:date="2024-07-25T08:54:00Z">
        <w:r>
          <w:rPr>
            <w:bCs/>
          </w:rPr>
          <w:t>ącego (ilość publikacji). W</w:t>
        </w:r>
        <w:r w:rsidR="00336809">
          <w:rPr>
            <w:bCs/>
          </w:rPr>
          <w:t>ykonawca przedkładając kopię faktury potwierdzaj</w:t>
        </w:r>
      </w:ins>
      <w:ins w:id="15976" w:author="Robert Pasternak" w:date="2024-07-25T08:55:00Z">
        <w:r w:rsidR="00336809">
          <w:rPr>
            <w:bCs/>
          </w:rPr>
          <w:t xml:space="preserve">ącej publikację materiałów informacyjno-edukacyjnych może </w:t>
        </w:r>
      </w:ins>
      <w:ins w:id="15977" w:author="Robert Pasternak" w:date="2024-07-25T08:56:00Z">
        <w:r w:rsidR="00336809">
          <w:rPr>
            <w:bCs/>
          </w:rPr>
          <w:t>utajnić wartość faktury.</w:t>
        </w:r>
      </w:ins>
      <w:ins w:id="15978" w:author="Robert Pasternak" w:date="2024-07-25T08:53:00Z">
        <w:r>
          <w:rPr>
            <w:bCs/>
          </w:rPr>
          <w:t xml:space="preserve"> </w:t>
        </w:r>
      </w:ins>
      <w:ins w:id="15979" w:author="Robert Pasternak [2]" w:date="2024-08-27T23:54:00Z">
        <w:r w:rsidR="00646AA8">
          <w:rPr>
            <w:bCs/>
          </w:rPr>
          <w:t xml:space="preserve">Zamawiający </w:t>
        </w:r>
      </w:ins>
      <w:ins w:id="15980" w:author="Robert Pasternak [2]" w:date="2024-08-27T23:56:00Z">
        <w:r w:rsidR="00646AA8">
          <w:rPr>
            <w:bCs/>
          </w:rPr>
          <w:t>zweryfikuje</w:t>
        </w:r>
      </w:ins>
      <w:ins w:id="15981" w:author="Robert Pasternak [2]" w:date="2024-08-27T23:55:00Z">
        <w:r w:rsidR="00646AA8">
          <w:rPr>
            <w:bCs/>
          </w:rPr>
          <w:t xml:space="preserve">  </w:t>
        </w:r>
      </w:ins>
      <w:ins w:id="15982" w:author="Robert Pasternak [2]" w:date="2024-08-27T23:54:00Z">
        <w:r w:rsidR="00646AA8">
          <w:rPr>
            <w:bCs/>
          </w:rPr>
          <w:t xml:space="preserve">przedłożone sprawozdanie </w:t>
        </w:r>
      </w:ins>
      <w:ins w:id="15983" w:author="Robert Pasternak [2]" w:date="2024-08-27T23:55:00Z">
        <w:r w:rsidR="00646AA8">
          <w:rPr>
            <w:bCs/>
          </w:rPr>
          <w:t>i dokument</w:t>
        </w:r>
      </w:ins>
      <w:ins w:id="15984" w:author="Robert Pasternak [2]" w:date="2024-08-27T23:57:00Z">
        <w:r w:rsidR="00646AA8">
          <w:rPr>
            <w:bCs/>
          </w:rPr>
          <w:t xml:space="preserve">y </w:t>
        </w:r>
      </w:ins>
      <w:ins w:id="15985" w:author="Robert Pasternak [2]" w:date="2024-08-27T23:55:00Z">
        <w:r w:rsidR="00646AA8">
          <w:rPr>
            <w:bCs/>
          </w:rPr>
          <w:t>do niego załączonych</w:t>
        </w:r>
      </w:ins>
      <w:ins w:id="15986" w:author="Robert Pasternak [2]" w:date="2024-08-27T23:57:00Z">
        <w:r w:rsidR="00646AA8">
          <w:rPr>
            <w:bCs/>
          </w:rPr>
          <w:t xml:space="preserve"> oraz dokona akceptacji lub odrzucenia przedłożonego przez Wykonawcę s</w:t>
        </w:r>
      </w:ins>
      <w:ins w:id="15987" w:author="Robert Pasternak [2]" w:date="2024-08-27T23:58:00Z">
        <w:r w:rsidR="00646AA8">
          <w:rPr>
            <w:bCs/>
          </w:rPr>
          <w:t xml:space="preserve">prawozdania. </w:t>
        </w:r>
      </w:ins>
      <w:ins w:id="15988" w:author="Robert Pasternak [2]" w:date="2024-08-27T23:56:00Z">
        <w:r w:rsidR="00646AA8">
          <w:rPr>
            <w:bCs/>
          </w:rPr>
          <w:t xml:space="preserve"> </w:t>
        </w:r>
      </w:ins>
      <w:ins w:id="15989" w:author="Robert Pasternak [2]" w:date="2024-08-27T23:54:00Z">
        <w:r w:rsidR="00646AA8">
          <w:rPr>
            <w:bCs/>
          </w:rPr>
          <w:t xml:space="preserve"> </w:t>
        </w:r>
      </w:ins>
      <w:ins w:id="15990" w:author="Robert Pasternak" w:date="2024-07-25T08:52:00Z">
        <w:r>
          <w:rPr>
            <w:bCs/>
          </w:rPr>
          <w:t xml:space="preserve"> </w:t>
        </w:r>
      </w:ins>
      <w:ins w:id="15991" w:author="Robert Pasternak" w:date="2024-07-25T08:51:00Z">
        <w:r>
          <w:rPr>
            <w:bCs/>
          </w:rPr>
          <w:t xml:space="preserve"> </w:t>
        </w:r>
      </w:ins>
    </w:p>
    <w:p w14:paraId="63DF6410" w14:textId="77777777" w:rsidR="00333A96" w:rsidRDefault="00333A96">
      <w:pPr>
        <w:pStyle w:val="Akapitzlist"/>
        <w:spacing w:line="312" w:lineRule="auto"/>
        <w:ind w:left="360"/>
        <w:rPr>
          <w:ins w:id="15992" w:author="Robert Pasternak" w:date="2024-10-10T09:05:00Z"/>
          <w:bCs/>
        </w:rPr>
        <w:pPrChange w:id="15993" w:author="Robert Pasternak" w:date="2024-07-24T09:23:00Z">
          <w:pPr/>
        </w:pPrChange>
      </w:pPr>
    </w:p>
    <w:p w14:paraId="49247CC3" w14:textId="77777777" w:rsidR="00DD0AEE" w:rsidRDefault="00DD0AEE">
      <w:pPr>
        <w:pStyle w:val="Akapitzlist"/>
        <w:spacing w:line="312" w:lineRule="auto"/>
        <w:ind w:left="360"/>
        <w:rPr>
          <w:ins w:id="15994" w:author="Robert Pasternak" w:date="2024-08-07T12:27:00Z"/>
          <w:bCs/>
        </w:rPr>
        <w:pPrChange w:id="15995" w:author="Robert Pasternak" w:date="2024-07-24T09:23:00Z">
          <w:pPr/>
        </w:pPrChange>
      </w:pPr>
    </w:p>
    <w:p w14:paraId="37A3C4A9" w14:textId="77777777" w:rsidR="00333A96" w:rsidRPr="0044515F" w:rsidRDefault="00333A96">
      <w:pPr>
        <w:pStyle w:val="Akapitzlist"/>
        <w:numPr>
          <w:ilvl w:val="1"/>
          <w:numId w:val="6"/>
        </w:numPr>
        <w:tabs>
          <w:tab w:val="clear" w:pos="1080"/>
        </w:tabs>
        <w:spacing w:line="312" w:lineRule="auto"/>
        <w:ind w:left="284"/>
        <w:rPr>
          <w:ins w:id="15996" w:author="Robert Pasternak" w:date="2024-08-07T12:28:00Z"/>
        </w:rPr>
        <w:pPrChange w:id="15997" w:author="Robert Pasternak" w:date="2024-08-07T12:28:00Z">
          <w:pPr/>
        </w:pPrChange>
      </w:pPr>
      <w:ins w:id="15998" w:author="Robert Pasternak" w:date="2024-08-07T12:27:00Z">
        <w:r>
          <w:rPr>
            <w:bCs/>
          </w:rPr>
          <w:lastRenderedPageBreak/>
          <w:t>Wydłużony okres pł</w:t>
        </w:r>
      </w:ins>
      <w:ins w:id="15999" w:author="Robert Pasternak" w:date="2024-08-07T12:28:00Z">
        <w:r>
          <w:rPr>
            <w:bCs/>
          </w:rPr>
          <w:t>atności faktur Vat</w:t>
        </w:r>
      </w:ins>
    </w:p>
    <w:p w14:paraId="75D9CD3E" w14:textId="77777777" w:rsidR="00333A96" w:rsidRDefault="00333A96">
      <w:pPr>
        <w:pStyle w:val="Akapitzlist"/>
        <w:spacing w:line="312" w:lineRule="auto"/>
        <w:ind w:left="284"/>
        <w:rPr>
          <w:ins w:id="16000" w:author="Robert Pasternak" w:date="2024-08-07T12:28:00Z"/>
          <w:bCs/>
        </w:rPr>
        <w:pPrChange w:id="16001" w:author="Robert Pasternak" w:date="2024-08-07T12:28:00Z">
          <w:pPr/>
        </w:pPrChange>
      </w:pPr>
    </w:p>
    <w:p w14:paraId="12C2824A" w14:textId="7FE88F00" w:rsidR="00361B44" w:rsidRPr="00333A96" w:rsidRDefault="005719AE">
      <w:pPr>
        <w:pStyle w:val="Akapitzlist"/>
        <w:spacing w:line="312" w:lineRule="auto"/>
        <w:ind w:left="284"/>
        <w:rPr>
          <w:ins w:id="16002" w:author="Robert Pasternak" w:date="2021-06-21T11:59:00Z"/>
        </w:rPr>
        <w:pPrChange w:id="16003" w:author="Robert Pasternak" w:date="2024-08-07T12:54:00Z">
          <w:pPr/>
        </w:pPrChange>
      </w:pPr>
      <w:ins w:id="16004" w:author="Robert Pasternak" w:date="2024-08-07T12:54:00Z">
        <w:r>
          <w:rPr>
            <w:lang w:eastAsia="en-US"/>
          </w:rPr>
          <w:t xml:space="preserve">Zamawiający w </w:t>
        </w:r>
      </w:ins>
      <w:ins w:id="16005" w:author="Robert Pasternak" w:date="2024-08-07T12:57:00Z">
        <w:r>
          <w:rPr>
            <w:lang w:eastAsia="en-US"/>
          </w:rPr>
          <w:t xml:space="preserve">§8 pkt. 10 </w:t>
        </w:r>
      </w:ins>
      <w:ins w:id="16006" w:author="Robert Pasternak" w:date="2024-08-07T12:54:00Z">
        <w:r>
          <w:rPr>
            <w:lang w:eastAsia="en-US"/>
          </w:rPr>
          <w:t xml:space="preserve">projektowanych postanowieniach umownych </w:t>
        </w:r>
      </w:ins>
      <w:ins w:id="16007" w:author="Robert Pasternak" w:date="2024-08-07T12:57:00Z">
        <w:r>
          <w:rPr>
            <w:lang w:eastAsia="en-US"/>
          </w:rPr>
          <w:t>wskazał iż będzie dokonywał płatności nale</w:t>
        </w:r>
      </w:ins>
      <w:ins w:id="16008" w:author="Robert Pasternak" w:date="2024-08-07T12:58:00Z">
        <w:r>
          <w:rPr>
            <w:lang w:eastAsia="en-US"/>
          </w:rPr>
          <w:t xml:space="preserve">żnego Wykonawcy wynagrodzenia za realizację przedmiotu zamówienia w terminie do 21 dni od dnia </w:t>
        </w:r>
      </w:ins>
      <w:ins w:id="16009" w:author="Robert Pasternak" w:date="2024-08-07T12:59:00Z">
        <w:r w:rsidRPr="00771454">
          <w:t xml:space="preserve">otrzymania przez Zamawiającego prawidłowo wystawionej </w:t>
        </w:r>
        <w:r>
          <w:t>faktury VAT</w:t>
        </w:r>
        <w:r w:rsidRPr="00771454">
          <w:t>.</w:t>
        </w:r>
        <w:r>
          <w:t xml:space="preserve"> </w:t>
        </w:r>
      </w:ins>
      <w:ins w:id="16010" w:author="Robert Pasternak" w:date="2024-08-07T12:28:00Z">
        <w:r w:rsidR="00333A96" w:rsidRPr="008416E6">
          <w:rPr>
            <w:lang w:eastAsia="en-US"/>
          </w:rPr>
          <w:t>W przypadku, gdy na etapie oceny oferty Wykonawca zadeklarował</w:t>
        </w:r>
        <w:r w:rsidR="00333A96">
          <w:rPr>
            <w:lang w:eastAsia="en-US"/>
          </w:rPr>
          <w:t xml:space="preserve"> </w:t>
        </w:r>
      </w:ins>
      <w:ins w:id="16011" w:author="Robert Pasternak" w:date="2024-08-07T12:53:00Z">
        <w:r>
          <w:rPr>
            <w:bCs/>
          </w:rPr>
          <w:t>wydłużony okres płatności faktur Vat</w:t>
        </w:r>
      </w:ins>
      <w:ins w:id="16012" w:author="Robert Pasternak" w:date="2024-08-07T12:59:00Z">
        <w:r>
          <w:rPr>
            <w:bCs/>
          </w:rPr>
          <w:t>,</w:t>
        </w:r>
      </w:ins>
      <w:ins w:id="16013" w:author="Robert Pasternak" w:date="2024-08-07T12:28:00Z">
        <w:r w:rsidR="00333A96">
          <w:rPr>
            <w:lang w:eastAsia="en-US"/>
          </w:rPr>
          <w:t xml:space="preserve"> </w:t>
        </w:r>
      </w:ins>
      <w:ins w:id="16014" w:author="Robert Pasternak" w:date="2024-08-07T12:29:00Z">
        <w:r w:rsidR="00333A96" w:rsidRPr="008416E6">
          <w:rPr>
            <w:lang w:eastAsia="en-US"/>
          </w:rPr>
          <w:t xml:space="preserve">za co otrzymał dodatkowe punkty </w:t>
        </w:r>
        <w:r w:rsidR="00333A96" w:rsidRPr="005719AE">
          <w:rPr>
            <w:bCs/>
          </w:rPr>
          <w:t>za spełnienie kryteriów niezwiązanych z ceną podczas oceny oferty,</w:t>
        </w:r>
      </w:ins>
      <w:ins w:id="16015" w:author="Robert Pasternak" w:date="2024-08-07T12:54:00Z">
        <w:r>
          <w:rPr>
            <w:bCs/>
          </w:rPr>
          <w:t xml:space="preserve"> </w:t>
        </w:r>
      </w:ins>
      <w:ins w:id="16016" w:author="Robert Pasternak" w:date="2024-08-07T12:59:00Z">
        <w:r>
          <w:rPr>
            <w:bCs/>
          </w:rPr>
          <w:t>wywczas Zamawiający b</w:t>
        </w:r>
      </w:ins>
      <w:ins w:id="16017" w:author="Robert Pasternak" w:date="2024-08-07T13:00:00Z">
        <w:r>
          <w:rPr>
            <w:bCs/>
          </w:rPr>
          <w:t xml:space="preserve">ędzie dokonywał </w:t>
        </w:r>
        <w:r>
          <w:rPr>
            <w:lang w:eastAsia="en-US"/>
          </w:rPr>
          <w:t xml:space="preserve">płatności należnego Wykonawcy wynagrodzenia za realizację przedmiotu zamówienia w terminie do 30 dni od dnia </w:t>
        </w:r>
        <w:r w:rsidRPr="00771454">
          <w:t xml:space="preserve">otrzymania przez Zamawiającego prawidłowo wystawionej </w:t>
        </w:r>
        <w:r>
          <w:t>faktury VAT</w:t>
        </w:r>
        <w:r w:rsidRPr="00771454">
          <w:t>.</w:t>
        </w:r>
      </w:ins>
      <w:ins w:id="16018" w:author="Robert Pasternak" w:date="2024-08-07T12:59:00Z">
        <w:r>
          <w:rPr>
            <w:bCs/>
          </w:rPr>
          <w:t xml:space="preserve"> </w:t>
        </w:r>
      </w:ins>
      <w:ins w:id="16019" w:author="Piotr Szumlak" w:date="2021-07-09T11:43:00Z">
        <w:del w:id="16020" w:author="Robert Pasternak" w:date="2024-07-18T14:58:00Z">
          <w:r w:rsidR="00C95BE4" w:rsidRPr="005719AE" w:rsidDel="00B7491B">
            <w:rPr>
              <w:bCs/>
            </w:rPr>
            <w:delText xml:space="preserve"> </w:delText>
          </w:r>
        </w:del>
      </w:ins>
      <w:ins w:id="16021" w:author="Piotr Szumlak" w:date="2021-07-09T11:44:00Z">
        <w:del w:id="16022" w:author="Robert Pasternak" w:date="2024-07-18T14:58:00Z">
          <w:r w:rsidR="00C95BE4" w:rsidRPr="005719AE" w:rsidDel="00B7491B">
            <w:rPr>
              <w:shd w:val="clear" w:color="auto" w:fill="FFFFFF"/>
            </w:rPr>
            <w:delText xml:space="preserve"> </w:delText>
          </w:r>
        </w:del>
      </w:ins>
      <w:ins w:id="16023" w:author="Piotr Szumlak" w:date="2021-07-09T11:49:00Z">
        <w:del w:id="16024" w:author="Robert Pasternak" w:date="2024-07-18T14:58:00Z">
          <w:r w:rsidR="00BF1506" w:rsidRPr="005719AE" w:rsidDel="00B7491B">
            <w:rPr>
              <w:shd w:val="clear" w:color="auto" w:fill="FFFFFF"/>
            </w:rPr>
            <w:delText xml:space="preserve"> </w:delText>
          </w:r>
        </w:del>
      </w:ins>
      <w:ins w:id="16025" w:author="Piotr Szumlak" w:date="2021-07-09T11:50:00Z">
        <w:del w:id="16026" w:author="Robert Pasternak" w:date="2024-07-18T14:58:00Z">
          <w:r w:rsidR="00BF1506" w:rsidRPr="00E966CB" w:rsidDel="00B7491B">
            <w:delText xml:space="preserve">   </w:delText>
          </w:r>
        </w:del>
      </w:ins>
      <w:ins w:id="16027" w:author="Piotr Szumlak" w:date="2021-07-09T11:51:00Z">
        <w:del w:id="16028" w:author="Robert Pasternak" w:date="2024-07-18T14:58:00Z">
          <w:r w:rsidR="00BF1506" w:rsidRPr="005719AE" w:rsidDel="00B7491B">
            <w:rPr>
              <w:bCs/>
            </w:rPr>
            <w:delText xml:space="preserve"> </w:delText>
          </w:r>
        </w:del>
      </w:ins>
      <w:ins w:id="16029" w:author="Piotr Szumlak" w:date="2021-07-09T11:54:00Z">
        <w:del w:id="16030" w:author="Robert Pasternak" w:date="2024-07-18T14:58:00Z">
          <w:r w:rsidR="00BF1506" w:rsidRPr="005719AE" w:rsidDel="00B7491B">
            <w:rPr>
              <w:bCs/>
            </w:rPr>
            <w:delText xml:space="preserve"> </w:delText>
          </w:r>
        </w:del>
        <w:del w:id="16031" w:author="Robert Pasternak" w:date="2021-07-13T11:53:00Z">
          <w:r w:rsidR="00BF1506" w:rsidRPr="005719AE" w:rsidDel="004D2701">
            <w:rPr>
              <w:bCs/>
            </w:rPr>
            <w:br/>
          </w:r>
        </w:del>
        <w:del w:id="16032" w:author="Robert Pasternak" w:date="2024-07-18T14:58:00Z">
          <w:r w:rsidR="00BF1506" w:rsidRPr="005719AE" w:rsidDel="00B7491B">
            <w:rPr>
              <w:bCs/>
            </w:rPr>
            <w:delText xml:space="preserve"> </w:delText>
          </w:r>
        </w:del>
      </w:ins>
      <w:ins w:id="16033" w:author="Piotr Szumlak" w:date="2021-07-09T11:55:00Z">
        <w:del w:id="16034" w:author="Robert Pasternak" w:date="2024-07-18T14:58:00Z">
          <w:r w:rsidR="00BF1506" w:rsidRPr="00E966CB" w:rsidDel="00B7491B">
            <w:delText xml:space="preserve"> </w:delText>
          </w:r>
          <w:r w:rsidR="00BF1506" w:rsidRPr="00E966CB" w:rsidDel="00B7491B">
            <w:br/>
            <w:delText xml:space="preserve">  </w:delText>
          </w:r>
          <w:r w:rsidR="00BF1506" w:rsidRPr="00E966CB" w:rsidDel="00B7491B">
            <w:br/>
          </w:r>
          <w:r w:rsidR="00BF1506" w:rsidRPr="00E966CB" w:rsidDel="00B7491B">
            <w:br/>
          </w:r>
          <w:r w:rsidR="00BF1506" w:rsidRPr="00E966CB" w:rsidDel="00B7491B">
            <w:br/>
            <w:delText xml:space="preserve"> </w:delText>
          </w:r>
        </w:del>
      </w:ins>
      <w:ins w:id="16035" w:author="Piotr Szumlak" w:date="2021-07-09T11:56:00Z">
        <w:del w:id="16036" w:author="Robert Pasternak" w:date="2021-07-13T11:57:00Z">
          <w:r w:rsidR="00BF1506" w:rsidRPr="005719AE" w:rsidDel="004D2701">
            <w:rPr>
              <w:bCs/>
            </w:rPr>
            <w:br/>
          </w:r>
        </w:del>
        <w:del w:id="16037" w:author="Robert Pasternak" w:date="2024-07-18T14:58:00Z">
          <w:r w:rsidR="00BF1506" w:rsidRPr="005719AE" w:rsidDel="00B7491B">
            <w:rPr>
              <w:bCs/>
            </w:rPr>
            <w:delText xml:space="preserve"> </w:delText>
          </w:r>
        </w:del>
      </w:ins>
      <w:ins w:id="16038" w:author="Piotr Szumlak" w:date="2021-07-09T11:58:00Z">
        <w:del w:id="16039" w:author="Robert Pasternak" w:date="2024-07-18T14:58:00Z">
          <w:r w:rsidR="008B14D5" w:rsidRPr="005719AE" w:rsidDel="00B7491B">
            <w:rPr>
              <w:bCs/>
            </w:rPr>
            <w:delText xml:space="preserve"> </w:delText>
          </w:r>
        </w:del>
      </w:ins>
      <w:ins w:id="16040" w:author="Piotr Szumlak" w:date="2021-07-09T11:59:00Z">
        <w:del w:id="16041" w:author="Robert Pasternak" w:date="2024-07-18T14:58:00Z">
          <w:r w:rsidR="008B14D5" w:rsidRPr="005719AE" w:rsidDel="00B7491B">
            <w:rPr>
              <w:highlight w:val="red"/>
              <w:rPrChange w:id="16042" w:author="Robert Pasternak" w:date="2024-08-07T12:53:00Z">
                <w:rPr/>
              </w:rPrChange>
            </w:rPr>
            <w:delText xml:space="preserve">Po zakończeniuUmowy lub jej </w:delText>
          </w:r>
        </w:del>
        <w:del w:id="16043" w:author="Robert Pasternak" w:date="2021-07-28T13:23:00Z">
          <w:r w:rsidR="008B14D5" w:rsidRPr="005719AE" w:rsidDel="00BD72D6">
            <w:rPr>
              <w:highlight w:val="red"/>
              <w:rPrChange w:id="16044" w:author="Robert Pasternak" w:date="2024-08-07T12:53:00Z">
                <w:rPr/>
              </w:rPrChange>
            </w:rPr>
            <w:delText>rozwiązaniu</w:delText>
          </w:r>
        </w:del>
        <w:del w:id="16045" w:author="Robert Pasternak" w:date="2024-07-18T14:58:00Z">
          <w:r w:rsidR="008B14D5" w:rsidRPr="005719AE" w:rsidDel="00B7491B">
            <w:rPr>
              <w:highlight w:val="red"/>
              <w:rPrChange w:id="16046" w:author="Robert Pasternak" w:date="2024-08-07T12:53:00Z">
                <w:rPr/>
              </w:rPrChange>
            </w:rPr>
            <w:delText xml:space="preserve"> przez którąkolwiek ze stron, Wykonawca przekaże nieodpłatnie na</w:delText>
          </w:r>
        </w:del>
      </w:ins>
      <w:ins w:id="16047" w:author="Piotr Szumlak" w:date="2021-07-09T12:01:00Z">
        <w:del w:id="16048" w:author="Robert Pasternak" w:date="2024-07-18T14:58:00Z">
          <w:r w:rsidR="008B14D5" w:rsidRPr="005719AE" w:rsidDel="00B7491B">
            <w:rPr>
              <w:highlight w:val="red"/>
              <w:rPrChange w:id="16049" w:author="Robert Pasternak" w:date="2024-08-07T12:53:00Z">
                <w:rPr/>
              </w:rPrChange>
            </w:rPr>
            <w:delText xml:space="preserve"> </w:delText>
          </w:r>
        </w:del>
      </w:ins>
      <w:ins w:id="16050" w:author="Piotr Szumlak" w:date="2021-07-09T11:59:00Z">
        <w:del w:id="16051" w:author="Robert Pasternak" w:date="2024-07-18T14:58:00Z">
          <w:r w:rsidR="008B14D5" w:rsidRPr="005719AE" w:rsidDel="00B7491B">
            <w:rPr>
              <w:highlight w:val="red"/>
              <w:rPrChange w:id="16052" w:author="Robert Pasternak" w:date="2024-08-07T12:53:00Z">
                <w:rPr/>
              </w:rPrChange>
            </w:rPr>
            <w:delText xml:space="preserve">rzecz Gminy Ostrowiec Świętokrzyski pojemniki w które wyposażył miejsca </w:delText>
          </w:r>
        </w:del>
      </w:ins>
      <w:ins w:id="16053" w:author="Piotr Szumlak" w:date="2021-07-09T12:01:00Z">
        <w:del w:id="16054" w:author="Robert Pasternak" w:date="2024-07-18T14:58:00Z">
          <w:r w:rsidR="008B14D5" w:rsidRPr="005719AE" w:rsidDel="00B7491B">
            <w:rPr>
              <w:highlight w:val="red"/>
              <w:rPrChange w:id="16055" w:author="Robert Pasternak" w:date="2024-08-07T12:53:00Z">
                <w:rPr/>
              </w:rPrChange>
            </w:rPr>
            <w:delText xml:space="preserve">gromadzenia odpadów komunalnych </w:delText>
          </w:r>
        </w:del>
      </w:ins>
      <w:ins w:id="16056" w:author="Piotr Szumlak" w:date="2021-07-09T12:05:00Z">
        <w:del w:id="16057" w:author="Robert Pasternak" w:date="2021-07-13T12:00:00Z">
          <w:r w:rsidR="008B14D5" w:rsidRPr="005719AE" w:rsidDel="004D2701">
            <w:rPr>
              <w:highlight w:val="red"/>
              <w:rPrChange w:id="16058" w:author="Robert Pasternak" w:date="2024-08-07T12:53:00Z">
                <w:rPr/>
              </w:rPrChange>
            </w:rPr>
            <w:br/>
          </w:r>
        </w:del>
      </w:ins>
      <w:ins w:id="16059" w:author="Piotr Szumlak" w:date="2021-07-09T12:01:00Z">
        <w:del w:id="16060" w:author="Robert Pasternak" w:date="2024-07-18T14:58:00Z">
          <w:r w:rsidR="008B14D5" w:rsidRPr="005719AE" w:rsidDel="00B7491B">
            <w:rPr>
              <w:highlight w:val="red"/>
              <w:rPrChange w:id="16061" w:author="Robert Pasternak" w:date="2024-08-07T12:53:00Z">
                <w:rPr/>
              </w:rPrChange>
            </w:rPr>
            <w:delText>w zabudowie wielorodzinnej w ramach realizacji niniejszego kryterium niezwiązanego z ceną. Przekazanie pojemników nastąpi na podstawie spisanego protokołu.</w:delText>
          </w:r>
        </w:del>
      </w:ins>
    </w:p>
    <w:p w14:paraId="4B0D04F5" w14:textId="77777777" w:rsidR="00361B44" w:rsidRPr="008416E6" w:rsidDel="008B14D5" w:rsidRDefault="000C47C6">
      <w:pPr>
        <w:pStyle w:val="Akapitzlist"/>
        <w:numPr>
          <w:ilvl w:val="0"/>
          <w:numId w:val="63"/>
        </w:numPr>
        <w:spacing w:line="312" w:lineRule="auto"/>
        <w:rPr>
          <w:ins w:id="16062" w:author="Robert Pasternak" w:date="2021-06-21T12:01:00Z"/>
          <w:del w:id="16063" w:author="Piotr Szumlak" w:date="2021-07-09T12:05:00Z"/>
        </w:rPr>
        <w:pPrChange w:id="16064" w:author="Robert Pasternak" w:date="2021-07-01T08:44:00Z">
          <w:pPr/>
        </w:pPrChange>
      </w:pPr>
      <w:ins w:id="16065" w:author="Robert Pasternak" w:date="2021-06-21T11:24:00Z">
        <w:del w:id="16066" w:author="Piotr Szumlak" w:date="2021-07-09T12:05:00Z">
          <w:r w:rsidRPr="008416E6" w:rsidDel="008B14D5">
            <w:delText xml:space="preserve">W przypadku, gdy Umowa na realizację Przedmiotu zamówienia zostanie rozwiązana lub </w:delText>
          </w:r>
        </w:del>
      </w:ins>
      <w:ins w:id="16067" w:author="Robert Pasternak" w:date="2021-06-21T11:33:00Z">
        <w:del w:id="16068" w:author="Piotr Szumlak" w:date="2021-07-09T12:05:00Z">
          <w:r w:rsidR="00AD540D" w:rsidRPr="008416E6" w:rsidDel="008B14D5">
            <w:delText>wypowiedziana</w:delText>
          </w:r>
        </w:del>
      </w:ins>
      <w:ins w:id="16069" w:author="Robert Pasternak" w:date="2021-06-21T11:24:00Z">
        <w:del w:id="16070" w:author="Piotr Szumlak" w:date="2021-07-09T12:05:00Z">
          <w:r w:rsidRPr="008416E6" w:rsidDel="008B14D5">
            <w:delText xml:space="preserve"> prz</w:delText>
          </w:r>
        </w:del>
      </w:ins>
      <w:ins w:id="16071" w:author="Robert Pasternak" w:date="2021-06-21T11:25:00Z">
        <w:del w:id="16072" w:author="Piotr Szumlak" w:date="2021-07-09T12:05:00Z">
          <w:r w:rsidRPr="008416E6" w:rsidDel="008B14D5">
            <w:delText>ez którąkolwiek ze stron przed terminem jej zakończenia</w:delText>
          </w:r>
        </w:del>
      </w:ins>
      <w:ins w:id="16073" w:author="Robert Pasternak" w:date="2021-06-21T12:01:00Z">
        <w:del w:id="16074" w:author="Piotr Szumlak" w:date="2021-07-09T12:05:00Z">
          <w:r w:rsidR="001A752A" w:rsidRPr="008416E6" w:rsidDel="008B14D5">
            <w:delText>wówczas Wykonawca zobowiązany jest pozostawić pojemniki do selektywnego zbierania odpadów komunalnych w które wyposażył miejsca gromadzenia odpadów komunalnych w ramach realizacji przedmiotowego kryterium, do dnia wyposażenia miejsc gromadzenia odpadów komunalnych w zabudowie wielorodzinnej w pojemniki do selektywnego zbierania odpadów komunalnych przez gminę</w:delText>
          </w:r>
        </w:del>
      </w:ins>
      <w:ins w:id="16075" w:author="Robert Pasternak" w:date="2021-06-21T12:05:00Z">
        <w:del w:id="16076" w:author="Piotr Szumlak" w:date="2021-07-09T12:05:00Z">
          <w:r w:rsidR="00D62C15" w:rsidRPr="008416E6" w:rsidDel="008B14D5">
            <w:delText>.</w:delText>
          </w:r>
        </w:del>
      </w:ins>
    </w:p>
    <w:p w14:paraId="4D840E0F" w14:textId="77777777" w:rsidR="00361B44" w:rsidRPr="008416E6" w:rsidDel="008B14D5" w:rsidRDefault="001A752A">
      <w:pPr>
        <w:pStyle w:val="Akapitzlist"/>
        <w:numPr>
          <w:ilvl w:val="0"/>
          <w:numId w:val="63"/>
        </w:numPr>
        <w:spacing w:line="312" w:lineRule="auto"/>
        <w:rPr>
          <w:ins w:id="16077" w:author="Robert Pasternak" w:date="2021-06-21T12:00:00Z"/>
          <w:del w:id="16078" w:author="Piotr Szumlak" w:date="2021-07-09T12:05:00Z"/>
        </w:rPr>
        <w:pPrChange w:id="16079" w:author="Robert Pasternak" w:date="2021-07-01T08:44:00Z">
          <w:pPr/>
        </w:pPrChange>
      </w:pPr>
      <w:ins w:id="16080" w:author="Robert Pasternak" w:date="2021-06-21T12:01:00Z">
        <w:del w:id="16081" w:author="Piotr Szumlak" w:date="2021-07-09T12:05:00Z">
          <w:r w:rsidRPr="008416E6" w:rsidDel="008B14D5">
            <w:delText xml:space="preserve">W przypadku, gdy do dnia 31.12.2024 roku Gmina Ostrowiec Świętokrzyski nie zawrze nowej umowy z podmiotem odbierającym odpady komunalne z terenu gminy </w:delText>
          </w:r>
        </w:del>
      </w:ins>
      <w:ins w:id="16082" w:author="Robert Pasternak" w:date="2021-06-21T12:02:00Z">
        <w:del w:id="16083" w:author="Piotr Szumlak" w:date="2021-07-09T12:05:00Z">
          <w:r w:rsidRPr="008416E6" w:rsidDel="008B14D5">
            <w:delText xml:space="preserve">począwszy </w:delText>
          </w:r>
        </w:del>
      </w:ins>
      <w:ins w:id="16084" w:author="Robert Pasternak" w:date="2021-06-21T12:01:00Z">
        <w:del w:id="16085" w:author="Piotr Szumlak" w:date="2021-07-09T12:05:00Z">
          <w:r w:rsidRPr="008416E6" w:rsidDel="008B14D5">
            <w:delText>od dnia 01.01.2025 r.</w:delText>
          </w:r>
        </w:del>
      </w:ins>
      <w:ins w:id="16086" w:author="Robert Pasternak" w:date="2021-06-21T12:02:00Z">
        <w:del w:id="16087" w:author="Piotr Szumlak" w:date="2021-07-09T12:05:00Z">
          <w:r w:rsidR="00D62C15" w:rsidRPr="008416E6" w:rsidDel="008B14D5">
            <w:delText xml:space="preserve">wówczas Wykonawca zobowiązany jest pozostawić pojemniki do selektywnego zbierania odpadów komunalnych w które wyposażył miejsca gromadzenia odpadów komunalnych w ramach realizacji przedmiotowego kryterium, do dnia wyposażenia miejsc gromadzenia odpadów komunalnych </w:delText>
          </w:r>
          <w:r w:rsidR="00D62C15" w:rsidRPr="008416E6" w:rsidDel="008B14D5">
            <w:br/>
            <w:delText>w zabudowie wielorodzinnej w pojemniki do selektywnego zbierania odpadów komunalnych przez gminę.</w:delText>
          </w:r>
        </w:del>
      </w:ins>
    </w:p>
    <w:p w14:paraId="5E1C343B" w14:textId="77777777" w:rsidR="00361B44" w:rsidRPr="008416E6" w:rsidDel="008B14D5" w:rsidRDefault="00E11DE4">
      <w:pPr>
        <w:pStyle w:val="Akapitzlist"/>
        <w:numPr>
          <w:ilvl w:val="0"/>
          <w:numId w:val="63"/>
        </w:numPr>
        <w:spacing w:line="312" w:lineRule="auto"/>
        <w:rPr>
          <w:ins w:id="16088" w:author="Robert Pasternak" w:date="2021-06-21T12:00:00Z"/>
          <w:del w:id="16089" w:author="Piotr Szumlak" w:date="2021-07-09T12:05:00Z"/>
        </w:rPr>
        <w:pPrChange w:id="16090" w:author="Robert Pasternak" w:date="2021-07-01T08:44:00Z">
          <w:pPr/>
        </w:pPrChange>
      </w:pPr>
      <w:ins w:id="16091" w:author="Robert Pasternak" w:date="2021-06-21T12:10:00Z">
        <w:del w:id="16092" w:author="Piotr Szumlak" w:date="2021-07-09T12:05:00Z">
          <w:r w:rsidRPr="008416E6" w:rsidDel="008B14D5">
            <w:rPr>
              <w:bCs/>
              <w:rPrChange w:id="16093" w:author="Robert Pasternak" w:date="2021-09-07T12:47:00Z">
                <w:rPr>
                  <w:bCs/>
                  <w:sz w:val="16"/>
                  <w:szCs w:val="16"/>
                </w:rPr>
              </w:rPrChange>
            </w:rPr>
            <w:delText xml:space="preserve">W przypadku, gdy Umowa na realizację Przedmiotu zamówienia zakończy się wcześniej niż w dniu 31.12.2024 roku, zgodnie z §2 ust. </w:delText>
          </w:r>
        </w:del>
      </w:ins>
      <w:ins w:id="16094" w:author="Robert Pasternak" w:date="2021-06-21T12:35:00Z">
        <w:del w:id="16095" w:author="Piotr Szumlak" w:date="2021-07-09T12:05:00Z">
          <w:r w:rsidR="00F8130C" w:rsidRPr="008416E6" w:rsidDel="008B14D5">
            <w:rPr>
              <w:bCs/>
            </w:rPr>
            <w:delText>1</w:delText>
          </w:r>
        </w:del>
      </w:ins>
      <w:ins w:id="16096" w:author="Robert Pasternak" w:date="2021-06-21T12:10:00Z">
        <w:del w:id="16097" w:author="Piotr Szumlak" w:date="2021-07-09T12:05:00Z">
          <w:r w:rsidRPr="008416E6" w:rsidDel="008B14D5">
            <w:rPr>
              <w:bCs/>
              <w:rPrChange w:id="16098" w:author="Robert Pasternak" w:date="2021-09-07T12:47:00Z">
                <w:rPr>
                  <w:bCs/>
                  <w:sz w:val="16"/>
                  <w:szCs w:val="16"/>
                </w:rPr>
              </w:rPrChange>
            </w:rPr>
            <w:delText xml:space="preserve"> Umowy,</w:delText>
          </w:r>
        </w:del>
      </w:ins>
      <w:ins w:id="16099" w:author="Robert Pasternak" w:date="2021-06-21T12:11:00Z">
        <w:del w:id="16100" w:author="Piotr Szumlak" w:date="2021-07-09T12:05:00Z">
          <w:r w:rsidR="00D62C15" w:rsidRPr="008416E6" w:rsidDel="008B14D5">
            <w:delText>wówczas Wykonawca zobowiązany jest pozostawić pojemniki do selektywnego zbierania odpadów komunalnych w które wyposażył miejsca gromadzenia odpadów komunalnych w ramach realizacji przedmiotowego kryterium, do dnia wyposażenia miejsc gromadzenia odpadów komunalnych w zabudowie wielorodzinnej w pojemniki do selektywnego zbierania odpadów komunalnych przez gminę</w:delText>
          </w:r>
        </w:del>
      </w:ins>
      <w:ins w:id="16101" w:author="Robert Pasternak" w:date="2021-06-21T12:12:00Z">
        <w:del w:id="16102" w:author="Piotr Szumlak" w:date="2021-07-09T12:05:00Z">
          <w:r w:rsidR="00D62C15" w:rsidRPr="008416E6" w:rsidDel="008B14D5">
            <w:delText>.</w:delText>
          </w:r>
        </w:del>
      </w:ins>
    </w:p>
    <w:p w14:paraId="7B0CB304" w14:textId="77777777" w:rsidR="00361B44" w:rsidRPr="008416E6" w:rsidRDefault="00361B44">
      <w:pPr>
        <w:autoSpaceDE w:val="0"/>
        <w:autoSpaceDN w:val="0"/>
        <w:spacing w:line="312" w:lineRule="auto"/>
        <w:rPr>
          <w:ins w:id="16103" w:author="Robert Pasternak" w:date="2021-05-13T10:40:00Z"/>
          <w:bCs/>
        </w:rPr>
        <w:pPrChange w:id="16104" w:author="Robert Pasternak" w:date="2021-05-13T11:34:00Z">
          <w:pPr>
            <w:autoSpaceDE w:val="0"/>
            <w:autoSpaceDN w:val="0"/>
          </w:pPr>
        </w:pPrChange>
      </w:pPr>
    </w:p>
    <w:p w14:paraId="313C9CC3" w14:textId="77777777" w:rsidR="00361B44" w:rsidRDefault="00E11DE4">
      <w:pPr>
        <w:pStyle w:val="Akapitzlist"/>
        <w:numPr>
          <w:ilvl w:val="1"/>
          <w:numId w:val="6"/>
        </w:numPr>
        <w:tabs>
          <w:tab w:val="clear" w:pos="1080"/>
          <w:tab w:val="num" w:pos="720"/>
        </w:tabs>
        <w:autoSpaceDE w:val="0"/>
        <w:autoSpaceDN w:val="0"/>
        <w:spacing w:line="312" w:lineRule="auto"/>
        <w:ind w:left="0" w:firstLine="0"/>
        <w:rPr>
          <w:ins w:id="16105" w:author="Robert Pasternak" w:date="2024-08-07T13:02:00Z"/>
          <w:bCs/>
          <w:lang w:eastAsia="en-US"/>
        </w:rPr>
        <w:pPrChange w:id="16106" w:author="Robert Pasternak" w:date="2021-06-23T10:18:00Z">
          <w:pPr>
            <w:autoSpaceDE w:val="0"/>
            <w:autoSpaceDN w:val="0"/>
          </w:pPr>
        </w:pPrChange>
      </w:pPr>
      <w:ins w:id="16107" w:author="Robert Pasternak" w:date="2021-05-13T10:40:00Z">
        <w:r w:rsidRPr="008416E6">
          <w:rPr>
            <w:bCs/>
            <w:lang w:eastAsia="en-US"/>
            <w:rPrChange w:id="16108" w:author="Robert Pasternak" w:date="2021-09-07T12:47:00Z">
              <w:rPr>
                <w:rFonts w:ascii="Times" w:hAnsi="Times" w:cs="Arial"/>
                <w:b/>
                <w:bCs/>
                <w:lang w:eastAsia="en-US"/>
              </w:rPr>
            </w:rPrChange>
          </w:rPr>
          <w:t xml:space="preserve">Z </w:t>
        </w:r>
      </w:ins>
      <w:ins w:id="16109" w:author="Robert Pasternak" w:date="2021-05-13T11:05:00Z">
        <w:r w:rsidRPr="008416E6">
          <w:rPr>
            <w:bCs/>
            <w:lang w:eastAsia="en-US"/>
            <w:rPrChange w:id="16110" w:author="Robert Pasternak" w:date="2021-09-07T12:47:00Z">
              <w:rPr>
                <w:rFonts w:ascii="Times" w:hAnsi="Times" w:cs="Arial"/>
                <w:b/>
                <w:bCs/>
                <w:lang w:eastAsia="en-US"/>
              </w:rPr>
            </w:rPrChange>
          </w:rPr>
          <w:t>tytułu</w:t>
        </w:r>
      </w:ins>
      <w:ins w:id="16111" w:author="Robert Pasternak" w:date="2021-05-13T10:40:00Z">
        <w:r w:rsidRPr="008416E6">
          <w:rPr>
            <w:bCs/>
            <w:lang w:eastAsia="en-US"/>
            <w:rPrChange w:id="16112" w:author="Robert Pasternak" w:date="2021-09-07T12:47:00Z">
              <w:rPr>
                <w:rFonts w:ascii="Times" w:hAnsi="Times" w:cs="Arial"/>
                <w:b/>
                <w:bCs/>
                <w:lang w:eastAsia="en-US"/>
              </w:rPr>
            </w:rPrChange>
          </w:rPr>
          <w:t xml:space="preserve"> realizacji przez Wykonawcę kryteriów </w:t>
        </w:r>
      </w:ins>
      <w:ins w:id="16113" w:author="Robert Pasternak" w:date="2021-05-13T11:05:00Z">
        <w:r w:rsidRPr="008416E6">
          <w:rPr>
            <w:bCs/>
            <w:lang w:eastAsia="en-US"/>
            <w:rPrChange w:id="16114" w:author="Robert Pasternak" w:date="2021-09-07T12:47:00Z">
              <w:rPr>
                <w:rFonts w:ascii="Times" w:hAnsi="Times" w:cs="Arial"/>
                <w:b/>
                <w:bCs/>
                <w:lang w:eastAsia="en-US"/>
              </w:rPr>
            </w:rPrChange>
          </w:rPr>
          <w:t>niezwiązanych z ceną, kt</w:t>
        </w:r>
      </w:ins>
      <w:ins w:id="16115" w:author="Robert Pasternak" w:date="2021-05-13T11:06:00Z">
        <w:r w:rsidRPr="008416E6">
          <w:rPr>
            <w:bCs/>
            <w:lang w:eastAsia="en-US"/>
            <w:rPrChange w:id="16116" w:author="Robert Pasternak" w:date="2021-09-07T12:47:00Z">
              <w:rPr>
                <w:rFonts w:ascii="Times" w:hAnsi="Times" w:cs="Arial"/>
                <w:b/>
                <w:bCs/>
                <w:lang w:eastAsia="en-US"/>
              </w:rPr>
            </w:rPrChange>
          </w:rPr>
          <w:t xml:space="preserve">órych </w:t>
        </w:r>
      </w:ins>
      <w:ins w:id="16117" w:author="Robert Pasternak" w:date="2021-05-13T11:07:00Z">
        <w:r w:rsidRPr="008416E6">
          <w:rPr>
            <w:bCs/>
            <w:lang w:eastAsia="en-US"/>
            <w:rPrChange w:id="16118" w:author="Robert Pasternak" w:date="2021-09-07T12:47:00Z">
              <w:rPr>
                <w:rFonts w:ascii="Times" w:hAnsi="Times" w:cs="Arial"/>
                <w:b/>
                <w:bCs/>
                <w:lang w:eastAsia="en-US"/>
              </w:rPr>
            </w:rPrChange>
          </w:rPr>
          <w:t xml:space="preserve">realizację </w:t>
        </w:r>
      </w:ins>
      <w:ins w:id="16119" w:author="Robert Pasternak" w:date="2021-05-13T11:06:00Z">
        <w:r w:rsidRPr="008416E6">
          <w:rPr>
            <w:bCs/>
            <w:lang w:eastAsia="en-US"/>
            <w:rPrChange w:id="16120" w:author="Robert Pasternak" w:date="2021-09-07T12:47:00Z">
              <w:rPr>
                <w:rFonts w:ascii="Times" w:hAnsi="Times" w:cs="Arial"/>
                <w:b/>
                <w:bCs/>
                <w:lang w:eastAsia="en-US"/>
              </w:rPr>
            </w:rPrChange>
          </w:rPr>
          <w:t xml:space="preserve">na etapie oceny oferty </w:t>
        </w:r>
      </w:ins>
      <w:ins w:id="16121" w:author="Robert Pasternak" w:date="2021-05-13T11:07:00Z">
        <w:r w:rsidRPr="008416E6">
          <w:rPr>
            <w:bCs/>
            <w:lang w:eastAsia="en-US"/>
            <w:rPrChange w:id="16122" w:author="Robert Pasternak" w:date="2021-09-07T12:47:00Z">
              <w:rPr>
                <w:rFonts w:ascii="Times" w:hAnsi="Times" w:cs="Arial"/>
                <w:b/>
                <w:bCs/>
                <w:lang w:eastAsia="en-US"/>
              </w:rPr>
            </w:rPrChange>
          </w:rPr>
          <w:t xml:space="preserve">Wykonawca </w:t>
        </w:r>
      </w:ins>
      <w:ins w:id="16123" w:author="Robert Pasternak" w:date="2021-05-13T11:06:00Z">
        <w:r w:rsidRPr="008416E6">
          <w:rPr>
            <w:bCs/>
            <w:lang w:eastAsia="en-US"/>
            <w:rPrChange w:id="16124" w:author="Robert Pasternak" w:date="2021-09-07T12:47:00Z">
              <w:rPr>
                <w:rFonts w:ascii="Times" w:hAnsi="Times" w:cs="Arial"/>
                <w:b/>
                <w:bCs/>
                <w:lang w:eastAsia="en-US"/>
              </w:rPr>
            </w:rPrChange>
          </w:rPr>
          <w:t>zadeklarował i za które otrzymał dodatkowe punkty</w:t>
        </w:r>
      </w:ins>
      <w:ins w:id="16125" w:author="Robert Pasternak" w:date="2021-05-13T11:07:00Z">
        <w:r w:rsidRPr="008416E6">
          <w:rPr>
            <w:bCs/>
            <w:lang w:eastAsia="en-US"/>
            <w:rPrChange w:id="16126" w:author="Robert Pasternak" w:date="2021-09-07T12:47:00Z">
              <w:rPr>
                <w:rFonts w:ascii="Times" w:hAnsi="Times" w:cs="Arial"/>
                <w:b/>
                <w:bCs/>
                <w:lang w:eastAsia="en-US"/>
              </w:rPr>
            </w:rPrChange>
          </w:rPr>
          <w:t xml:space="preserve"> podczas oceny oferty, Wykonawcy nie przysługuje prawo do dodatkowego wynagrodzenia lub wzrostu nale</w:t>
        </w:r>
      </w:ins>
      <w:ins w:id="16127" w:author="Robert Pasternak" w:date="2021-05-13T11:08:00Z">
        <w:r w:rsidRPr="008416E6">
          <w:rPr>
            <w:bCs/>
            <w:lang w:eastAsia="en-US"/>
            <w:rPrChange w:id="16128" w:author="Robert Pasternak" w:date="2021-09-07T12:47:00Z">
              <w:rPr>
                <w:rFonts w:ascii="Times" w:hAnsi="Times" w:cs="Arial"/>
                <w:b/>
                <w:bCs/>
                <w:lang w:eastAsia="en-US"/>
              </w:rPr>
            </w:rPrChange>
          </w:rPr>
          <w:t>żnego wynagrodzenia.</w:t>
        </w:r>
      </w:ins>
    </w:p>
    <w:p w14:paraId="17C2FA07" w14:textId="77777777" w:rsidR="005719AE" w:rsidRDefault="005719AE">
      <w:pPr>
        <w:pStyle w:val="Akapitzlist"/>
        <w:autoSpaceDE w:val="0"/>
        <w:autoSpaceDN w:val="0"/>
        <w:spacing w:line="312" w:lineRule="auto"/>
        <w:ind w:left="0"/>
        <w:rPr>
          <w:ins w:id="16129" w:author="Robert Pasternak" w:date="2024-08-07T13:02:00Z"/>
          <w:bCs/>
          <w:lang w:eastAsia="en-US"/>
        </w:rPr>
        <w:pPrChange w:id="16130" w:author="Robert Pasternak" w:date="2024-08-07T13:02:00Z">
          <w:pPr>
            <w:autoSpaceDE w:val="0"/>
            <w:autoSpaceDN w:val="0"/>
          </w:pPr>
        </w:pPrChange>
      </w:pPr>
    </w:p>
    <w:p w14:paraId="2DFE8EE0" w14:textId="77777777" w:rsidR="005719AE" w:rsidRPr="008416E6" w:rsidRDefault="005719AE">
      <w:pPr>
        <w:pStyle w:val="Akapitzlist"/>
        <w:autoSpaceDE w:val="0"/>
        <w:autoSpaceDN w:val="0"/>
        <w:spacing w:line="312" w:lineRule="auto"/>
        <w:ind w:left="0"/>
        <w:rPr>
          <w:ins w:id="16131" w:author="Robert Pasternak" w:date="2021-06-23T10:18:00Z"/>
          <w:bCs/>
          <w:lang w:eastAsia="en-US"/>
        </w:rPr>
        <w:pPrChange w:id="16132" w:author="Robert Pasternak" w:date="2024-08-07T13:02:00Z">
          <w:pPr>
            <w:autoSpaceDE w:val="0"/>
            <w:autoSpaceDN w:val="0"/>
          </w:pPr>
        </w:pPrChange>
      </w:pPr>
    </w:p>
    <w:p w14:paraId="7D56A580" w14:textId="77777777" w:rsidR="004A2D71" w:rsidRPr="008416E6" w:rsidRDefault="004A2D71" w:rsidP="004A2D71">
      <w:pPr>
        <w:pStyle w:val="Akapitzlist"/>
        <w:numPr>
          <w:ilvl w:val="1"/>
          <w:numId w:val="6"/>
        </w:numPr>
        <w:tabs>
          <w:tab w:val="clear" w:pos="1080"/>
          <w:tab w:val="num" w:pos="720"/>
        </w:tabs>
        <w:autoSpaceDE w:val="0"/>
        <w:autoSpaceDN w:val="0"/>
        <w:spacing w:line="312" w:lineRule="auto"/>
        <w:ind w:left="0" w:firstLine="0"/>
        <w:rPr>
          <w:ins w:id="16133" w:author="Robert Pasternak" w:date="2021-06-23T10:19:00Z"/>
          <w:bCs/>
          <w:lang w:eastAsia="en-US"/>
        </w:rPr>
      </w:pPr>
      <w:ins w:id="16134" w:author="Robert Pasternak" w:date="2021-06-23T10:18:00Z">
        <w:r w:rsidRPr="008416E6">
          <w:rPr>
            <w:bCs/>
            <w:lang w:eastAsia="en-US"/>
          </w:rPr>
          <w:t xml:space="preserve">Zamawiający zastrzega sobie prawo kontrolowania realizacji przez Wykonawcę kryteriów niezwiązanych z ceną, których realizację na etapie oceny oferty Wykonawca zadeklarował i za które otrzymał dodatkowe punkty podczas oceny oferty, na każdym etapie realizacji Przedmiotu zamówienia, bez konieczności powiadamiania Wykonawcy o miejscu </w:t>
        </w:r>
        <w:r w:rsidRPr="008416E6">
          <w:rPr>
            <w:bCs/>
            <w:lang w:eastAsia="en-US"/>
          </w:rPr>
          <w:br/>
          <w:t xml:space="preserve">i terminie przeprowadzenia kontroli. </w:t>
        </w:r>
      </w:ins>
    </w:p>
    <w:p w14:paraId="00181657" w14:textId="77777777" w:rsidR="00361B44" w:rsidRPr="008416E6" w:rsidRDefault="00B10A5A">
      <w:pPr>
        <w:pStyle w:val="Akapitzlist"/>
        <w:numPr>
          <w:ilvl w:val="1"/>
          <w:numId w:val="6"/>
        </w:numPr>
        <w:tabs>
          <w:tab w:val="clear" w:pos="1080"/>
          <w:tab w:val="num" w:pos="720"/>
        </w:tabs>
        <w:autoSpaceDE w:val="0"/>
        <w:autoSpaceDN w:val="0"/>
        <w:spacing w:line="312" w:lineRule="auto"/>
        <w:ind w:left="0" w:firstLine="0"/>
        <w:rPr>
          <w:ins w:id="16135" w:author="Robert Pasternak" w:date="2021-06-23T10:22:00Z"/>
          <w:bCs/>
          <w:lang w:eastAsia="en-US"/>
        </w:rPr>
        <w:pPrChange w:id="16136" w:author="Robert Pasternak" w:date="2021-06-23T10:19:00Z">
          <w:pPr>
            <w:pStyle w:val="Akapitzlist"/>
            <w:numPr>
              <w:numId w:val="64"/>
            </w:numPr>
            <w:tabs>
              <w:tab w:val="num" w:pos="1080"/>
            </w:tabs>
            <w:autoSpaceDE w:val="0"/>
            <w:autoSpaceDN w:val="0"/>
            <w:spacing w:line="312" w:lineRule="auto"/>
            <w:ind w:left="1080" w:hanging="360"/>
          </w:pPr>
        </w:pPrChange>
      </w:pPr>
      <w:ins w:id="16137" w:author="Robert Pasternak" w:date="2021-06-23T10:18:00Z">
        <w:r w:rsidRPr="008416E6">
          <w:rPr>
            <w:bCs/>
            <w:lang w:eastAsia="en-US"/>
          </w:rPr>
          <w:t>W przypadku braku realizacji przez Wykonawcę</w:t>
        </w:r>
      </w:ins>
      <w:ins w:id="16138" w:author="Robert Pasternak" w:date="2021-06-23T10:19:00Z">
        <w:r w:rsidR="004A2D71" w:rsidRPr="008416E6">
          <w:rPr>
            <w:bCs/>
            <w:lang w:eastAsia="en-US"/>
          </w:rPr>
          <w:t xml:space="preserve"> w trakcie realizacji Przedmiotu zamówienia kryteriów niezwiązanych z ceną za których realizację na etapie oceny oferty otrzymał dodatkowe punkty, </w:t>
        </w:r>
      </w:ins>
      <w:ins w:id="16139" w:author="Robert Pasternak" w:date="2021-06-23T10:20:00Z">
        <w:r w:rsidR="004A2D71" w:rsidRPr="008416E6">
          <w:rPr>
            <w:bCs/>
            <w:lang w:eastAsia="en-US"/>
          </w:rPr>
          <w:t>Zamawiający</w:t>
        </w:r>
      </w:ins>
      <w:ins w:id="16140" w:author="Robert Pasternak" w:date="2021-06-23T10:21:00Z">
        <w:r w:rsidR="004A2D71" w:rsidRPr="008416E6">
          <w:rPr>
            <w:bCs/>
            <w:lang w:eastAsia="en-US"/>
          </w:rPr>
          <w:t xml:space="preserve"> uprawniony jest do</w:t>
        </w:r>
      </w:ins>
      <w:ins w:id="16141" w:author="Robert Pasternak" w:date="2021-06-23T10:22:00Z">
        <w:r w:rsidR="004A2D71" w:rsidRPr="008416E6">
          <w:rPr>
            <w:bCs/>
            <w:lang w:eastAsia="en-US"/>
          </w:rPr>
          <w:t>:</w:t>
        </w:r>
      </w:ins>
    </w:p>
    <w:p w14:paraId="371DBE61" w14:textId="77777777" w:rsidR="00361B44" w:rsidRPr="008416E6" w:rsidRDefault="004A2D71">
      <w:pPr>
        <w:pStyle w:val="Akapitzlist"/>
        <w:numPr>
          <w:ilvl w:val="0"/>
          <w:numId w:val="65"/>
        </w:numPr>
        <w:autoSpaceDE w:val="0"/>
        <w:autoSpaceDN w:val="0"/>
        <w:spacing w:line="312" w:lineRule="auto"/>
        <w:rPr>
          <w:ins w:id="16142" w:author="Robert Pasternak" w:date="2021-06-23T10:22:00Z"/>
          <w:bCs/>
          <w:lang w:eastAsia="en-US"/>
        </w:rPr>
        <w:pPrChange w:id="16143" w:author="Robert Pasternak" w:date="2021-06-23T10:22:00Z">
          <w:pPr>
            <w:pStyle w:val="Akapitzlist"/>
            <w:numPr>
              <w:numId w:val="64"/>
            </w:numPr>
            <w:tabs>
              <w:tab w:val="num" w:pos="1080"/>
            </w:tabs>
            <w:autoSpaceDE w:val="0"/>
            <w:autoSpaceDN w:val="0"/>
            <w:spacing w:line="312" w:lineRule="auto"/>
            <w:ind w:left="1080" w:hanging="360"/>
          </w:pPr>
        </w:pPrChange>
      </w:pPr>
      <w:ins w:id="16144" w:author="Robert Pasternak" w:date="2021-06-23T10:20:00Z">
        <w:r w:rsidRPr="008416E6">
          <w:rPr>
            <w:bCs/>
            <w:lang w:eastAsia="en-US"/>
          </w:rPr>
          <w:t>nalicza</w:t>
        </w:r>
      </w:ins>
      <w:ins w:id="16145" w:author="Robert Pasternak" w:date="2021-06-23T10:22:00Z">
        <w:r w:rsidRPr="008416E6">
          <w:rPr>
            <w:bCs/>
            <w:lang w:eastAsia="en-US"/>
          </w:rPr>
          <w:t>nia</w:t>
        </w:r>
      </w:ins>
      <w:ins w:id="16146" w:author="Robert Pasternak" w:date="2021-06-23T10:20:00Z">
        <w:r w:rsidRPr="008416E6">
          <w:rPr>
            <w:bCs/>
            <w:lang w:eastAsia="en-US"/>
          </w:rPr>
          <w:t xml:space="preserve"> Wykonawcy kar umown</w:t>
        </w:r>
      </w:ins>
      <w:ins w:id="16147" w:author="Robert Pasternak" w:date="2021-06-23T10:22:00Z">
        <w:r w:rsidRPr="008416E6">
          <w:rPr>
            <w:bCs/>
            <w:lang w:eastAsia="en-US"/>
          </w:rPr>
          <w:t>ych,</w:t>
        </w:r>
      </w:ins>
    </w:p>
    <w:p w14:paraId="0B1D609E" w14:textId="77777777" w:rsidR="00361B44" w:rsidRPr="008416E6" w:rsidDel="008B14D5" w:rsidRDefault="00BD72D6">
      <w:pPr>
        <w:pStyle w:val="Akapitzlist"/>
        <w:numPr>
          <w:ilvl w:val="0"/>
          <w:numId w:val="65"/>
        </w:numPr>
        <w:autoSpaceDE w:val="0"/>
        <w:autoSpaceDN w:val="0"/>
        <w:spacing w:line="312" w:lineRule="auto"/>
        <w:rPr>
          <w:ins w:id="16148" w:author="Robert Pasternak" w:date="2021-06-23T10:23:00Z"/>
          <w:del w:id="16149" w:author="Piotr Szumlak" w:date="2021-07-09T12:07:00Z"/>
          <w:bCs/>
          <w:lang w:eastAsia="en-US"/>
        </w:rPr>
        <w:pPrChange w:id="16150" w:author="Robert Pasternak" w:date="2021-06-23T10:22:00Z">
          <w:pPr>
            <w:pStyle w:val="Akapitzlist"/>
            <w:numPr>
              <w:numId w:val="64"/>
            </w:numPr>
            <w:tabs>
              <w:tab w:val="num" w:pos="1080"/>
            </w:tabs>
            <w:autoSpaceDE w:val="0"/>
            <w:autoSpaceDN w:val="0"/>
            <w:spacing w:line="312" w:lineRule="auto"/>
            <w:ind w:left="1080" w:hanging="360"/>
          </w:pPr>
        </w:pPrChange>
      </w:pPr>
      <w:ins w:id="16151" w:author="Robert Pasternak" w:date="2021-07-28T13:24:00Z">
        <w:r w:rsidRPr="008416E6">
          <w:rPr>
            <w:bCs/>
            <w:lang w:eastAsia="en-US"/>
          </w:rPr>
          <w:t>wypowiedzenia</w:t>
        </w:r>
      </w:ins>
      <w:ins w:id="16152" w:author="Robert Pasternak" w:date="2021-06-23T10:21:00Z">
        <w:r w:rsidR="004A2D71" w:rsidRPr="008416E6">
          <w:rPr>
            <w:bCs/>
            <w:lang w:eastAsia="en-US"/>
          </w:rPr>
          <w:t xml:space="preserve"> Umowy z przyczyn zależnych od Wykonawcy</w:t>
        </w:r>
      </w:ins>
      <w:ins w:id="16153" w:author="Piotr Szumlak" w:date="2021-07-09T12:07:00Z">
        <w:r w:rsidR="008B14D5" w:rsidRPr="008416E6">
          <w:rPr>
            <w:bCs/>
            <w:lang w:eastAsia="en-US"/>
          </w:rPr>
          <w:t xml:space="preserve"> </w:t>
        </w:r>
      </w:ins>
    </w:p>
    <w:p w14:paraId="01103231" w14:textId="77777777" w:rsidR="00361B44" w:rsidRPr="0044515F" w:rsidRDefault="00B10A5A">
      <w:pPr>
        <w:pStyle w:val="Akapitzlist"/>
        <w:numPr>
          <w:ilvl w:val="0"/>
          <w:numId w:val="65"/>
        </w:numPr>
        <w:autoSpaceDE w:val="0"/>
        <w:autoSpaceDN w:val="0"/>
        <w:spacing w:line="312" w:lineRule="auto"/>
        <w:rPr>
          <w:ins w:id="16154" w:author="Robert Pasternak" w:date="2021-06-23T10:18:00Z"/>
          <w:bCs/>
          <w:lang w:eastAsia="en-US"/>
        </w:rPr>
        <w:pPrChange w:id="16155" w:author="Robert Pasternak" w:date="2021-06-23T10:23:00Z">
          <w:pPr>
            <w:pStyle w:val="Akapitzlist"/>
            <w:numPr>
              <w:numId w:val="64"/>
            </w:numPr>
            <w:tabs>
              <w:tab w:val="num" w:pos="1080"/>
            </w:tabs>
            <w:autoSpaceDE w:val="0"/>
            <w:autoSpaceDN w:val="0"/>
            <w:spacing w:line="312" w:lineRule="auto"/>
            <w:ind w:left="1080" w:hanging="360"/>
          </w:pPr>
        </w:pPrChange>
      </w:pPr>
      <w:ins w:id="16156" w:author="Robert Pasternak" w:date="2021-06-23T10:21:00Z">
        <w:r w:rsidRPr="0044515F">
          <w:rPr>
            <w:bCs/>
            <w:lang w:eastAsia="en-US"/>
          </w:rPr>
          <w:t>na zasadach</w:t>
        </w:r>
      </w:ins>
      <w:ins w:id="16157" w:author="Robert Pasternak" w:date="2021-06-23T10:23:00Z">
        <w:r w:rsidR="004A2D71" w:rsidRPr="0044515F">
          <w:rPr>
            <w:bCs/>
            <w:lang w:eastAsia="en-US"/>
          </w:rPr>
          <w:t xml:space="preserve"> określonych </w:t>
        </w:r>
      </w:ins>
      <w:ins w:id="16158" w:author="Piotr Szumlak" w:date="2021-07-09T12:07:00Z">
        <w:r w:rsidR="008B14D5" w:rsidRPr="008416E6">
          <w:rPr>
            <w:bCs/>
            <w:lang w:eastAsia="en-US"/>
          </w:rPr>
          <w:br/>
        </w:r>
      </w:ins>
      <w:ins w:id="16159" w:author="Robert Pasternak" w:date="2021-06-23T10:23:00Z">
        <w:r w:rsidR="004A2D71" w:rsidRPr="0044515F">
          <w:rPr>
            <w:bCs/>
            <w:lang w:eastAsia="en-US"/>
          </w:rPr>
          <w:t>w Umowie.</w:t>
        </w:r>
      </w:ins>
    </w:p>
    <w:p w14:paraId="65623C65" w14:textId="77777777" w:rsidR="00361B44" w:rsidRPr="008416E6" w:rsidDel="003901C4" w:rsidRDefault="00361B44">
      <w:pPr>
        <w:autoSpaceDE w:val="0"/>
        <w:autoSpaceDN w:val="0"/>
        <w:spacing w:line="312" w:lineRule="auto"/>
        <w:rPr>
          <w:del w:id="16160" w:author="Robert Pasternak" w:date="2021-06-23T10:23:00Z"/>
          <w:b/>
          <w:bCs/>
          <w:lang w:eastAsia="en-US"/>
        </w:rPr>
        <w:pPrChange w:id="16161" w:author="Robert Pasternak" w:date="2021-07-13T12:02:00Z">
          <w:pPr>
            <w:autoSpaceDE w:val="0"/>
            <w:autoSpaceDN w:val="0"/>
            <w:jc w:val="center"/>
          </w:pPr>
        </w:pPrChange>
      </w:pPr>
    </w:p>
    <w:p w14:paraId="04B3CA2F" w14:textId="77777777" w:rsidR="003901C4" w:rsidRPr="008416E6" w:rsidRDefault="003901C4">
      <w:pPr>
        <w:autoSpaceDE w:val="0"/>
        <w:autoSpaceDN w:val="0"/>
        <w:spacing w:line="312" w:lineRule="auto"/>
        <w:rPr>
          <w:ins w:id="16162" w:author="Robert Pasternak" w:date="2021-07-15T13:58:00Z"/>
          <w:b/>
          <w:bCs/>
          <w:lang w:eastAsia="en-US"/>
        </w:rPr>
        <w:pPrChange w:id="16163" w:author="Robert Pasternak" w:date="2021-05-13T11:34:00Z">
          <w:pPr>
            <w:autoSpaceDE w:val="0"/>
            <w:autoSpaceDN w:val="0"/>
          </w:pPr>
        </w:pPrChange>
      </w:pPr>
    </w:p>
    <w:p w14:paraId="006023B3" w14:textId="77777777" w:rsidR="00644811" w:rsidDel="00D6441E" w:rsidRDefault="00644811">
      <w:pPr>
        <w:autoSpaceDE w:val="0"/>
        <w:autoSpaceDN w:val="0"/>
        <w:spacing w:line="312" w:lineRule="auto"/>
        <w:rPr>
          <w:del w:id="16164" w:author="Robert Pasternak" w:date="2021-07-13T12:02:00Z"/>
          <w:b/>
          <w:bCs/>
          <w:sz w:val="32"/>
          <w:szCs w:val="32"/>
          <w:lang w:eastAsia="en-US"/>
        </w:rPr>
        <w:pPrChange w:id="16165" w:author="Robert Pasternak" w:date="2021-07-13T12:02:00Z">
          <w:pPr>
            <w:autoSpaceDE w:val="0"/>
            <w:autoSpaceDN w:val="0"/>
            <w:jc w:val="center"/>
          </w:pPr>
        </w:pPrChange>
      </w:pPr>
    </w:p>
    <w:p w14:paraId="2CCFB6AC" w14:textId="77777777" w:rsidR="00D6441E" w:rsidRDefault="00D6441E">
      <w:pPr>
        <w:autoSpaceDE w:val="0"/>
        <w:autoSpaceDN w:val="0"/>
        <w:spacing w:line="312" w:lineRule="auto"/>
        <w:jc w:val="center"/>
        <w:rPr>
          <w:ins w:id="16166" w:author="Robert Pasternak" w:date="2024-08-29T09:28:00Z"/>
          <w:b/>
          <w:bCs/>
          <w:sz w:val="32"/>
          <w:szCs w:val="32"/>
          <w:lang w:eastAsia="en-US"/>
        </w:rPr>
        <w:pPrChange w:id="16167" w:author="Robert Pasternak" w:date="2021-05-13T11:34:00Z">
          <w:pPr>
            <w:autoSpaceDE w:val="0"/>
            <w:autoSpaceDN w:val="0"/>
            <w:jc w:val="center"/>
          </w:pPr>
        </w:pPrChange>
      </w:pPr>
    </w:p>
    <w:p w14:paraId="379FAF90" w14:textId="77777777" w:rsidR="00D6441E" w:rsidRDefault="00D6441E">
      <w:pPr>
        <w:autoSpaceDE w:val="0"/>
        <w:autoSpaceDN w:val="0"/>
        <w:spacing w:line="312" w:lineRule="auto"/>
        <w:jc w:val="center"/>
        <w:rPr>
          <w:ins w:id="16168" w:author="Robert Pasternak" w:date="2024-08-29T09:28:00Z"/>
          <w:b/>
          <w:bCs/>
          <w:sz w:val="32"/>
          <w:szCs w:val="32"/>
          <w:lang w:eastAsia="en-US"/>
        </w:rPr>
        <w:pPrChange w:id="16169" w:author="Robert Pasternak" w:date="2021-05-13T11:34:00Z">
          <w:pPr>
            <w:autoSpaceDE w:val="0"/>
            <w:autoSpaceDN w:val="0"/>
            <w:jc w:val="center"/>
          </w:pPr>
        </w:pPrChange>
      </w:pPr>
    </w:p>
    <w:p w14:paraId="041F014E" w14:textId="77777777" w:rsidR="00D6441E" w:rsidRDefault="00D6441E">
      <w:pPr>
        <w:autoSpaceDE w:val="0"/>
        <w:autoSpaceDN w:val="0"/>
        <w:spacing w:line="312" w:lineRule="auto"/>
        <w:jc w:val="center"/>
        <w:rPr>
          <w:ins w:id="16170" w:author="Robert Pasternak" w:date="2024-10-10T09:05:00Z"/>
          <w:b/>
          <w:bCs/>
          <w:sz w:val="32"/>
          <w:szCs w:val="32"/>
          <w:lang w:eastAsia="en-US"/>
        </w:rPr>
        <w:pPrChange w:id="16171" w:author="Robert Pasternak" w:date="2021-05-13T11:34:00Z">
          <w:pPr>
            <w:autoSpaceDE w:val="0"/>
            <w:autoSpaceDN w:val="0"/>
            <w:jc w:val="center"/>
          </w:pPr>
        </w:pPrChange>
      </w:pPr>
    </w:p>
    <w:p w14:paraId="17D33130" w14:textId="77777777" w:rsidR="00DD0AEE" w:rsidRDefault="00DD0AEE">
      <w:pPr>
        <w:autoSpaceDE w:val="0"/>
        <w:autoSpaceDN w:val="0"/>
        <w:spacing w:line="312" w:lineRule="auto"/>
        <w:jc w:val="center"/>
        <w:rPr>
          <w:ins w:id="16172" w:author="Robert Pasternak" w:date="2024-10-10T09:05:00Z"/>
          <w:b/>
          <w:bCs/>
          <w:sz w:val="32"/>
          <w:szCs w:val="32"/>
          <w:lang w:eastAsia="en-US"/>
        </w:rPr>
        <w:pPrChange w:id="16173" w:author="Robert Pasternak" w:date="2021-05-13T11:34:00Z">
          <w:pPr>
            <w:autoSpaceDE w:val="0"/>
            <w:autoSpaceDN w:val="0"/>
            <w:jc w:val="center"/>
          </w:pPr>
        </w:pPrChange>
      </w:pPr>
    </w:p>
    <w:p w14:paraId="1C12CAF1" w14:textId="77777777" w:rsidR="00DD0AEE" w:rsidRDefault="00DD0AEE">
      <w:pPr>
        <w:autoSpaceDE w:val="0"/>
        <w:autoSpaceDN w:val="0"/>
        <w:spacing w:line="312" w:lineRule="auto"/>
        <w:jc w:val="center"/>
        <w:rPr>
          <w:ins w:id="16174" w:author="Robert Pasternak" w:date="2024-10-10T09:05:00Z"/>
          <w:b/>
          <w:bCs/>
          <w:sz w:val="32"/>
          <w:szCs w:val="32"/>
          <w:lang w:eastAsia="en-US"/>
        </w:rPr>
        <w:pPrChange w:id="16175" w:author="Robert Pasternak" w:date="2021-05-13T11:34:00Z">
          <w:pPr>
            <w:autoSpaceDE w:val="0"/>
            <w:autoSpaceDN w:val="0"/>
            <w:jc w:val="center"/>
          </w:pPr>
        </w:pPrChange>
      </w:pPr>
    </w:p>
    <w:p w14:paraId="1800447D" w14:textId="77777777" w:rsidR="00DD0AEE" w:rsidRPr="008416E6" w:rsidRDefault="00DD0AEE">
      <w:pPr>
        <w:autoSpaceDE w:val="0"/>
        <w:autoSpaceDN w:val="0"/>
        <w:spacing w:line="312" w:lineRule="auto"/>
        <w:jc w:val="center"/>
        <w:rPr>
          <w:ins w:id="16176" w:author="Robert Pasternak" w:date="2024-08-29T09:28:00Z"/>
          <w:b/>
          <w:bCs/>
          <w:sz w:val="32"/>
          <w:szCs w:val="32"/>
          <w:lang w:eastAsia="en-US"/>
        </w:rPr>
        <w:pPrChange w:id="16177" w:author="Robert Pasternak" w:date="2021-05-13T11:34:00Z">
          <w:pPr>
            <w:autoSpaceDE w:val="0"/>
            <w:autoSpaceDN w:val="0"/>
            <w:jc w:val="center"/>
          </w:pPr>
        </w:pPrChange>
      </w:pPr>
    </w:p>
    <w:p w14:paraId="03464D78" w14:textId="77777777" w:rsidR="00644811" w:rsidRPr="008416E6" w:rsidDel="00983637" w:rsidRDefault="00644811">
      <w:pPr>
        <w:autoSpaceDE w:val="0"/>
        <w:autoSpaceDN w:val="0"/>
        <w:spacing w:line="312" w:lineRule="auto"/>
        <w:jc w:val="center"/>
        <w:rPr>
          <w:ins w:id="16178" w:author="Piotr Szumlak" w:date="2021-07-09T12:57:00Z"/>
          <w:del w:id="16179" w:author="Robert Pasternak" w:date="2021-07-13T12:02:00Z"/>
          <w:b/>
          <w:bCs/>
          <w:sz w:val="32"/>
          <w:szCs w:val="32"/>
          <w:lang w:eastAsia="en-US"/>
        </w:rPr>
        <w:pPrChange w:id="16180" w:author="Robert Pasternak" w:date="2021-05-13T11:34:00Z">
          <w:pPr>
            <w:autoSpaceDE w:val="0"/>
            <w:autoSpaceDN w:val="0"/>
            <w:jc w:val="center"/>
          </w:pPr>
        </w:pPrChange>
      </w:pPr>
    </w:p>
    <w:p w14:paraId="3B1693FE" w14:textId="77777777" w:rsidR="00644811" w:rsidRPr="008416E6" w:rsidRDefault="00644811">
      <w:pPr>
        <w:autoSpaceDE w:val="0"/>
        <w:autoSpaceDN w:val="0"/>
        <w:spacing w:line="312" w:lineRule="auto"/>
        <w:rPr>
          <w:ins w:id="16181" w:author="Piotr Szumlak" w:date="2021-07-09T12:57:00Z"/>
          <w:b/>
          <w:bCs/>
          <w:sz w:val="32"/>
          <w:szCs w:val="32"/>
          <w:lang w:eastAsia="en-US"/>
        </w:rPr>
        <w:pPrChange w:id="16182" w:author="Robert Pasternak" w:date="2021-07-13T12:02:00Z">
          <w:pPr>
            <w:autoSpaceDE w:val="0"/>
            <w:autoSpaceDN w:val="0"/>
            <w:jc w:val="center"/>
          </w:pPr>
        </w:pPrChange>
      </w:pPr>
    </w:p>
    <w:p w14:paraId="6C383D3E" w14:textId="77777777" w:rsidR="00361B44" w:rsidRPr="008416E6" w:rsidRDefault="00E11DE4">
      <w:pPr>
        <w:autoSpaceDE w:val="0"/>
        <w:autoSpaceDN w:val="0"/>
        <w:spacing w:line="312" w:lineRule="auto"/>
        <w:jc w:val="center"/>
        <w:rPr>
          <w:b/>
          <w:bCs/>
          <w:sz w:val="32"/>
          <w:szCs w:val="32"/>
          <w:lang w:eastAsia="en-US"/>
          <w:rPrChange w:id="16183" w:author="Robert Pasternak" w:date="2021-09-07T12:47:00Z">
            <w:rPr>
              <w:rFonts w:ascii="Times" w:hAnsi="Times" w:cs="Arial"/>
              <w:b/>
              <w:bCs/>
              <w:sz w:val="32"/>
              <w:szCs w:val="32"/>
              <w:lang w:eastAsia="en-US"/>
            </w:rPr>
          </w:rPrChange>
        </w:rPr>
        <w:pPrChange w:id="16184" w:author="Robert Pasternak" w:date="2021-05-13T11:34:00Z">
          <w:pPr>
            <w:autoSpaceDE w:val="0"/>
            <w:autoSpaceDN w:val="0"/>
            <w:jc w:val="center"/>
          </w:pPr>
        </w:pPrChange>
      </w:pPr>
      <w:r w:rsidRPr="008416E6">
        <w:rPr>
          <w:b/>
          <w:bCs/>
          <w:sz w:val="32"/>
          <w:szCs w:val="32"/>
          <w:lang w:eastAsia="en-US"/>
          <w:rPrChange w:id="16185" w:author="Robert Pasternak" w:date="2021-09-07T12:47:00Z">
            <w:rPr>
              <w:rFonts w:ascii="Times" w:hAnsi="Times" w:cs="Arial"/>
              <w:b/>
              <w:bCs/>
              <w:sz w:val="32"/>
              <w:szCs w:val="32"/>
              <w:lang w:eastAsia="en-US"/>
            </w:rPr>
          </w:rPrChange>
        </w:rPr>
        <w:lastRenderedPageBreak/>
        <w:t xml:space="preserve">Rozdział </w:t>
      </w:r>
      <w:del w:id="16186" w:author="Robert Pasternak" w:date="2021-05-12T13:55:00Z">
        <w:r w:rsidRPr="008416E6">
          <w:rPr>
            <w:b/>
            <w:bCs/>
            <w:sz w:val="32"/>
            <w:szCs w:val="32"/>
            <w:lang w:eastAsia="en-US"/>
            <w:rPrChange w:id="16187" w:author="Robert Pasternak" w:date="2021-09-07T12:47:00Z">
              <w:rPr>
                <w:rFonts w:ascii="Times" w:hAnsi="Times" w:cs="Arial"/>
                <w:b/>
                <w:bCs/>
                <w:sz w:val="32"/>
                <w:szCs w:val="32"/>
                <w:lang w:eastAsia="en-US"/>
              </w:rPr>
            </w:rPrChange>
          </w:rPr>
          <w:delText>I</w:delText>
        </w:r>
      </w:del>
      <w:r w:rsidRPr="008416E6">
        <w:rPr>
          <w:b/>
          <w:bCs/>
          <w:sz w:val="32"/>
          <w:szCs w:val="32"/>
          <w:lang w:eastAsia="en-US"/>
          <w:rPrChange w:id="16188" w:author="Robert Pasternak" w:date="2021-09-07T12:47:00Z">
            <w:rPr>
              <w:rFonts w:ascii="Times" w:hAnsi="Times" w:cs="Arial"/>
              <w:b/>
              <w:bCs/>
              <w:sz w:val="32"/>
              <w:szCs w:val="32"/>
              <w:lang w:eastAsia="en-US"/>
            </w:rPr>
          </w:rPrChange>
        </w:rPr>
        <w:t>X</w:t>
      </w:r>
    </w:p>
    <w:p w14:paraId="44926677" w14:textId="77777777" w:rsidR="00361B44" w:rsidRPr="008416E6" w:rsidRDefault="00E11DE4">
      <w:pPr>
        <w:autoSpaceDE w:val="0"/>
        <w:autoSpaceDN w:val="0"/>
        <w:spacing w:line="312" w:lineRule="auto"/>
        <w:jc w:val="center"/>
        <w:rPr>
          <w:b/>
          <w:bCs/>
          <w:sz w:val="32"/>
          <w:szCs w:val="32"/>
          <w:lang w:eastAsia="en-US"/>
          <w:rPrChange w:id="16189" w:author="Robert Pasternak" w:date="2021-09-07T12:47:00Z">
            <w:rPr>
              <w:rFonts w:ascii="Times" w:hAnsi="Times" w:cs="Arial"/>
              <w:b/>
              <w:bCs/>
              <w:sz w:val="32"/>
              <w:szCs w:val="32"/>
              <w:lang w:eastAsia="en-US"/>
            </w:rPr>
          </w:rPrChange>
        </w:rPr>
        <w:pPrChange w:id="16190" w:author="Robert Pasternak" w:date="2021-05-13T11:34:00Z">
          <w:pPr>
            <w:autoSpaceDE w:val="0"/>
            <w:autoSpaceDN w:val="0"/>
            <w:jc w:val="center"/>
          </w:pPr>
        </w:pPrChange>
      </w:pPr>
      <w:r w:rsidRPr="008416E6">
        <w:rPr>
          <w:b/>
          <w:bCs/>
          <w:sz w:val="32"/>
          <w:szCs w:val="32"/>
          <w:lang w:eastAsia="en-US"/>
          <w:rPrChange w:id="16191" w:author="Robert Pasternak" w:date="2021-09-07T12:47:00Z">
            <w:rPr>
              <w:rFonts w:ascii="Times" w:hAnsi="Times" w:cs="Arial"/>
              <w:b/>
              <w:bCs/>
              <w:sz w:val="32"/>
              <w:szCs w:val="32"/>
              <w:lang w:eastAsia="en-US"/>
            </w:rPr>
          </w:rPrChange>
        </w:rPr>
        <w:t xml:space="preserve">Przepisy prawa mające wpływ </w:t>
      </w:r>
      <w:r w:rsidRPr="008416E6">
        <w:rPr>
          <w:b/>
          <w:bCs/>
          <w:sz w:val="32"/>
          <w:szCs w:val="32"/>
          <w:lang w:eastAsia="en-US"/>
          <w:rPrChange w:id="16192" w:author="Robert Pasternak" w:date="2021-09-07T12:47:00Z">
            <w:rPr>
              <w:rFonts w:ascii="Times" w:hAnsi="Times" w:cs="Arial"/>
              <w:b/>
              <w:bCs/>
              <w:sz w:val="32"/>
              <w:szCs w:val="32"/>
              <w:lang w:eastAsia="en-US"/>
            </w:rPr>
          </w:rPrChange>
        </w:rPr>
        <w:br/>
        <w:t>na wykonanie Przedmiotu zamówienia.</w:t>
      </w:r>
    </w:p>
    <w:p w14:paraId="3F71AF48" w14:textId="77777777" w:rsidR="00361B44" w:rsidRPr="008416E6" w:rsidRDefault="00361B44">
      <w:pPr>
        <w:autoSpaceDE w:val="0"/>
        <w:autoSpaceDN w:val="0"/>
        <w:spacing w:line="312" w:lineRule="auto"/>
        <w:rPr>
          <w:lang w:eastAsia="en-US"/>
          <w:rPrChange w:id="16193" w:author="Robert Pasternak" w:date="2021-09-07T12:47:00Z">
            <w:rPr>
              <w:rFonts w:ascii="Times" w:hAnsi="Times" w:cs="Arial"/>
              <w:lang w:eastAsia="en-US"/>
            </w:rPr>
          </w:rPrChange>
        </w:rPr>
        <w:pPrChange w:id="16194" w:author="Robert Pasternak" w:date="2021-05-13T11:34:00Z">
          <w:pPr>
            <w:autoSpaceDE w:val="0"/>
            <w:autoSpaceDN w:val="0"/>
          </w:pPr>
        </w:pPrChange>
      </w:pPr>
    </w:p>
    <w:p w14:paraId="075E4503" w14:textId="77777777" w:rsidR="00361B44" w:rsidRPr="008416E6" w:rsidRDefault="00361B44">
      <w:pPr>
        <w:autoSpaceDE w:val="0"/>
        <w:autoSpaceDN w:val="0"/>
        <w:spacing w:line="312" w:lineRule="auto"/>
        <w:rPr>
          <w:lang w:eastAsia="en-US"/>
          <w:rPrChange w:id="16195" w:author="Robert Pasternak" w:date="2021-09-07T12:47:00Z">
            <w:rPr>
              <w:rFonts w:ascii="Times" w:hAnsi="Times" w:cs="Arial"/>
              <w:lang w:eastAsia="en-US"/>
            </w:rPr>
          </w:rPrChange>
        </w:rPr>
        <w:pPrChange w:id="16196" w:author="Robert Pasternak" w:date="2021-05-13T11:34:00Z">
          <w:pPr>
            <w:autoSpaceDE w:val="0"/>
            <w:autoSpaceDN w:val="0"/>
          </w:pPr>
        </w:pPrChange>
      </w:pPr>
    </w:p>
    <w:p w14:paraId="468A2E20" w14:textId="77777777" w:rsidR="00361B44" w:rsidRPr="008416E6" w:rsidRDefault="00E11DE4">
      <w:pPr>
        <w:autoSpaceDE w:val="0"/>
        <w:autoSpaceDN w:val="0"/>
        <w:spacing w:line="312" w:lineRule="auto"/>
        <w:rPr>
          <w:lang w:eastAsia="en-US"/>
          <w:rPrChange w:id="16197" w:author="Robert Pasternak" w:date="2021-09-07T12:47:00Z">
            <w:rPr>
              <w:rFonts w:ascii="Times" w:hAnsi="Times" w:cs="Arial"/>
              <w:lang w:eastAsia="en-US"/>
            </w:rPr>
          </w:rPrChange>
        </w:rPr>
        <w:pPrChange w:id="16198" w:author="Robert Pasternak" w:date="2021-05-13T11:34:00Z">
          <w:pPr>
            <w:autoSpaceDE w:val="0"/>
            <w:autoSpaceDN w:val="0"/>
            <w:spacing w:line="360" w:lineRule="auto"/>
          </w:pPr>
        </w:pPrChange>
      </w:pPr>
      <w:r w:rsidRPr="008416E6">
        <w:rPr>
          <w:lang w:eastAsia="en-US"/>
          <w:rPrChange w:id="16199" w:author="Robert Pasternak" w:date="2021-09-07T12:47:00Z">
            <w:rPr>
              <w:rFonts w:ascii="Times" w:hAnsi="Times" w:cs="Arial"/>
              <w:lang w:eastAsia="en-US"/>
            </w:rPr>
          </w:rPrChange>
        </w:rPr>
        <w:t xml:space="preserve">Przedmiot zamówienia należy realizować zgodnie z wymaganiami określonymi </w:t>
      </w:r>
      <w:ins w:id="16200" w:author="Piotr Szumlak" w:date="2021-07-09T12:07:00Z">
        <w:r w:rsidR="008B14D5" w:rsidRPr="008416E6">
          <w:rPr>
            <w:lang w:eastAsia="en-US"/>
          </w:rPr>
          <w:br/>
        </w:r>
      </w:ins>
      <w:r w:rsidRPr="008416E6">
        <w:rPr>
          <w:lang w:eastAsia="en-US"/>
          <w:rPrChange w:id="16201" w:author="Robert Pasternak" w:date="2021-09-07T12:47:00Z">
            <w:rPr>
              <w:rFonts w:ascii="Times" w:hAnsi="Times" w:cs="Arial"/>
              <w:lang w:eastAsia="en-US"/>
            </w:rPr>
          </w:rPrChange>
        </w:rPr>
        <w:t>w obowiązujących przepisach</w:t>
      </w:r>
      <w:ins w:id="16202" w:author="Robert Pasternak" w:date="2021-07-02T10:10:00Z">
        <w:r w:rsidR="00686B7A" w:rsidRPr="008416E6">
          <w:rPr>
            <w:lang w:eastAsia="en-US"/>
          </w:rPr>
          <w:t xml:space="preserve"> prawa</w:t>
        </w:r>
      </w:ins>
      <w:r w:rsidRPr="008416E6">
        <w:rPr>
          <w:lang w:eastAsia="en-US"/>
          <w:rPrChange w:id="16203" w:author="Robert Pasternak" w:date="2021-09-07T12:47:00Z">
            <w:rPr>
              <w:rFonts w:ascii="Times" w:hAnsi="Times" w:cs="Arial"/>
              <w:lang w:eastAsia="en-US"/>
            </w:rPr>
          </w:rPrChange>
        </w:rPr>
        <w:t>, w tym</w:t>
      </w:r>
      <w:ins w:id="16204" w:author="Robert Pasternak" w:date="2021-06-23T10:24:00Z">
        <w:r w:rsidR="004A2D71" w:rsidRPr="008416E6">
          <w:rPr>
            <w:lang w:eastAsia="en-US"/>
          </w:rPr>
          <w:t xml:space="preserve"> między innymi</w:t>
        </w:r>
      </w:ins>
      <w:r w:rsidRPr="008416E6">
        <w:rPr>
          <w:lang w:eastAsia="en-US"/>
          <w:rPrChange w:id="16205" w:author="Robert Pasternak" w:date="2021-09-07T12:47:00Z">
            <w:rPr>
              <w:rFonts w:ascii="Times" w:hAnsi="Times" w:cs="Arial"/>
              <w:lang w:eastAsia="en-US"/>
            </w:rPr>
          </w:rPrChange>
        </w:rPr>
        <w:t>:</w:t>
      </w:r>
    </w:p>
    <w:p w14:paraId="3E1857A5" w14:textId="33304AD0" w:rsidR="00361B44" w:rsidRPr="008416E6" w:rsidRDefault="00E11DE4">
      <w:pPr>
        <w:pStyle w:val="Akapitzlist"/>
        <w:numPr>
          <w:ilvl w:val="0"/>
          <w:numId w:val="11"/>
        </w:numPr>
        <w:autoSpaceDE w:val="0"/>
        <w:autoSpaceDN w:val="0"/>
        <w:spacing w:line="312" w:lineRule="auto"/>
        <w:ind w:left="709"/>
        <w:rPr>
          <w:lang w:eastAsia="en-US"/>
          <w:rPrChange w:id="16206" w:author="Robert Pasternak" w:date="2021-09-07T12:47:00Z">
            <w:rPr>
              <w:rFonts w:ascii="Times" w:hAnsi="Times" w:cs="Arial"/>
              <w:lang w:eastAsia="en-US"/>
            </w:rPr>
          </w:rPrChange>
        </w:rPr>
        <w:pPrChange w:id="16207" w:author="Robert Pasternak" w:date="2021-05-13T11:34:00Z">
          <w:pPr>
            <w:pStyle w:val="Akapitzlist"/>
            <w:numPr>
              <w:numId w:val="11"/>
            </w:numPr>
            <w:autoSpaceDE w:val="0"/>
            <w:autoSpaceDN w:val="0"/>
            <w:spacing w:line="360" w:lineRule="auto"/>
            <w:ind w:left="709" w:hanging="360"/>
          </w:pPr>
        </w:pPrChange>
      </w:pPr>
      <w:r w:rsidRPr="008416E6">
        <w:rPr>
          <w:lang w:eastAsia="en-US"/>
          <w:rPrChange w:id="16208" w:author="Robert Pasternak" w:date="2021-09-07T12:47:00Z">
            <w:rPr>
              <w:rFonts w:ascii="Times" w:hAnsi="Times" w:cs="Arial"/>
              <w:lang w:eastAsia="en-US"/>
            </w:rPr>
          </w:rPrChange>
        </w:rPr>
        <w:t>dyrektywie Parlamentu Europejskiego i Rady 2008/98/WE z dnia 19 listopada 2008 r. w sprawie odpadów oraz uchylającej niektóre dyrektywy</w:t>
      </w:r>
      <w:del w:id="16209" w:author="Robert Pasternak" w:date="2024-07-25T08:57:00Z">
        <w:r w:rsidRPr="008416E6" w:rsidDel="00336809">
          <w:rPr>
            <w:lang w:eastAsia="en-US"/>
            <w:rPrChange w:id="16210" w:author="Robert Pasternak" w:date="2021-09-07T12:47:00Z">
              <w:rPr>
                <w:rFonts w:ascii="Times" w:hAnsi="Times" w:cs="Arial"/>
                <w:lang w:eastAsia="en-US"/>
              </w:rPr>
            </w:rPrChange>
          </w:rPr>
          <w:delText xml:space="preserve"> (Dz.U.UE.L z 2008 nr 312 poz. 3 ze zm)</w:delText>
        </w:r>
      </w:del>
      <w:r w:rsidRPr="008416E6">
        <w:rPr>
          <w:lang w:eastAsia="en-US"/>
          <w:rPrChange w:id="16211" w:author="Robert Pasternak" w:date="2021-09-07T12:47:00Z">
            <w:rPr>
              <w:rFonts w:ascii="Times" w:hAnsi="Times" w:cs="Arial"/>
              <w:lang w:eastAsia="en-US"/>
            </w:rPr>
          </w:rPrChange>
        </w:rPr>
        <w:t>;</w:t>
      </w:r>
    </w:p>
    <w:p w14:paraId="280087F1" w14:textId="77777777" w:rsidR="00336809" w:rsidRDefault="00E11DE4">
      <w:pPr>
        <w:pStyle w:val="Akapitzlist"/>
        <w:numPr>
          <w:ilvl w:val="0"/>
          <w:numId w:val="11"/>
        </w:numPr>
        <w:autoSpaceDE w:val="0"/>
        <w:autoSpaceDN w:val="0"/>
        <w:spacing w:line="312" w:lineRule="auto"/>
        <w:ind w:left="709"/>
        <w:rPr>
          <w:ins w:id="16212" w:author="Robert Pasternak" w:date="2024-07-25T08:57:00Z"/>
          <w:lang w:eastAsia="en-US"/>
        </w:rPr>
        <w:pPrChange w:id="16213" w:author="Robert Pasternak" w:date="2021-05-13T11:34:00Z">
          <w:pPr>
            <w:pStyle w:val="Akapitzlist"/>
            <w:numPr>
              <w:numId w:val="11"/>
            </w:numPr>
            <w:autoSpaceDE w:val="0"/>
            <w:autoSpaceDN w:val="0"/>
            <w:spacing w:line="360" w:lineRule="auto"/>
            <w:ind w:left="709" w:hanging="360"/>
          </w:pPr>
        </w:pPrChange>
      </w:pPr>
      <w:r w:rsidRPr="008416E6">
        <w:rPr>
          <w:lang w:eastAsia="en-US"/>
          <w:rPrChange w:id="16214" w:author="Robert Pasternak" w:date="2021-09-07T12:47:00Z">
            <w:rPr>
              <w:rFonts w:ascii="Times" w:hAnsi="Times" w:cs="Arial"/>
              <w:lang w:eastAsia="en-US"/>
            </w:rPr>
          </w:rPrChange>
        </w:rPr>
        <w:t>ustawie z dnia 13 września 1996 r. o utrzymaniu czystości i porządku w gminach</w:t>
      </w:r>
      <w:ins w:id="16215" w:author="Robert Pasternak" w:date="2024-07-25T08:57:00Z">
        <w:r w:rsidR="00336809">
          <w:rPr>
            <w:lang w:eastAsia="en-US"/>
          </w:rPr>
          <w:t>;</w:t>
        </w:r>
      </w:ins>
    </w:p>
    <w:p w14:paraId="46E71C7F" w14:textId="376BE11F" w:rsidR="00361B44" w:rsidRPr="008416E6" w:rsidDel="00336809" w:rsidRDefault="00E11DE4">
      <w:pPr>
        <w:pStyle w:val="Akapitzlist"/>
        <w:numPr>
          <w:ilvl w:val="0"/>
          <w:numId w:val="11"/>
        </w:numPr>
        <w:autoSpaceDE w:val="0"/>
        <w:autoSpaceDN w:val="0"/>
        <w:spacing w:line="312" w:lineRule="auto"/>
        <w:ind w:left="709"/>
        <w:rPr>
          <w:del w:id="16216" w:author="Robert Pasternak" w:date="2024-07-25T08:57:00Z"/>
          <w:lang w:eastAsia="en-US"/>
          <w:rPrChange w:id="16217" w:author="Robert Pasternak" w:date="2021-09-07T12:47:00Z">
            <w:rPr>
              <w:del w:id="16218" w:author="Robert Pasternak" w:date="2024-07-25T08:57:00Z"/>
              <w:rFonts w:ascii="Times" w:hAnsi="Times" w:cs="Arial"/>
              <w:lang w:eastAsia="en-US"/>
            </w:rPr>
          </w:rPrChange>
        </w:rPr>
        <w:pPrChange w:id="16219" w:author="Robert Pasternak" w:date="2021-05-13T11:34:00Z">
          <w:pPr>
            <w:pStyle w:val="Akapitzlist"/>
            <w:numPr>
              <w:numId w:val="11"/>
            </w:numPr>
            <w:autoSpaceDE w:val="0"/>
            <w:autoSpaceDN w:val="0"/>
            <w:spacing w:line="360" w:lineRule="auto"/>
            <w:ind w:left="709" w:hanging="360"/>
          </w:pPr>
        </w:pPrChange>
      </w:pPr>
      <w:del w:id="16220" w:author="Robert Pasternak" w:date="2024-07-25T08:57:00Z">
        <w:r w:rsidRPr="008416E6" w:rsidDel="00336809">
          <w:rPr>
            <w:lang w:eastAsia="en-US"/>
            <w:rPrChange w:id="16221" w:author="Robert Pasternak" w:date="2021-09-07T12:47:00Z">
              <w:rPr>
                <w:rFonts w:ascii="Times" w:hAnsi="Times" w:cs="Arial"/>
                <w:lang w:eastAsia="en-US"/>
              </w:rPr>
            </w:rPrChange>
          </w:rPr>
          <w:br/>
        </w:r>
        <w:r w:rsidR="00DB3DFB" w:rsidRPr="008416E6" w:rsidDel="00336809">
          <w:delText>(Dz.U. z 20</w:delText>
        </w:r>
      </w:del>
      <w:del w:id="16222" w:author="Robert Pasternak" w:date="2021-07-02T10:10:00Z">
        <w:r w:rsidR="00DB3DFB" w:rsidRPr="008416E6" w:rsidDel="00686B7A">
          <w:delText>18</w:delText>
        </w:r>
      </w:del>
      <w:del w:id="16223" w:author="Robert Pasternak" w:date="2024-07-25T08:57:00Z">
        <w:r w:rsidR="00DB3DFB" w:rsidRPr="008416E6" w:rsidDel="00336809">
          <w:delText xml:space="preserve"> r. poz. </w:delText>
        </w:r>
      </w:del>
      <w:del w:id="16224" w:author="Robert Pasternak" w:date="2021-07-02T10:10:00Z">
        <w:r w:rsidR="00DB3DFB" w:rsidRPr="008416E6" w:rsidDel="00686B7A">
          <w:delText>1454</w:delText>
        </w:r>
        <w:r w:rsidR="007D3FB0" w:rsidRPr="008416E6" w:rsidDel="00686B7A">
          <w:delText xml:space="preserve"> za zmianami</w:delText>
        </w:r>
      </w:del>
      <w:del w:id="16225" w:author="Robert Pasternak" w:date="2024-07-25T08:57:00Z">
        <w:r w:rsidR="00DB3DFB" w:rsidRPr="008416E6" w:rsidDel="00336809">
          <w:delText>)</w:delText>
        </w:r>
      </w:del>
    </w:p>
    <w:p w14:paraId="2B3D1FE3" w14:textId="415951D4" w:rsidR="00361B44" w:rsidRPr="008416E6" w:rsidRDefault="00E11DE4">
      <w:pPr>
        <w:pStyle w:val="Akapitzlist"/>
        <w:numPr>
          <w:ilvl w:val="0"/>
          <w:numId w:val="11"/>
        </w:numPr>
        <w:autoSpaceDE w:val="0"/>
        <w:autoSpaceDN w:val="0"/>
        <w:spacing w:line="312" w:lineRule="auto"/>
        <w:ind w:left="709"/>
        <w:rPr>
          <w:lang w:eastAsia="en-US"/>
          <w:rPrChange w:id="16226" w:author="Robert Pasternak" w:date="2021-09-07T12:47:00Z">
            <w:rPr>
              <w:rFonts w:ascii="Times" w:hAnsi="Times" w:cs="Arial"/>
              <w:lang w:eastAsia="en-US"/>
            </w:rPr>
          </w:rPrChange>
        </w:rPr>
        <w:pPrChange w:id="16227" w:author="Robert Pasternak" w:date="2021-05-13T11:34:00Z">
          <w:pPr>
            <w:pStyle w:val="Akapitzlist"/>
            <w:numPr>
              <w:numId w:val="11"/>
            </w:numPr>
            <w:autoSpaceDE w:val="0"/>
            <w:autoSpaceDN w:val="0"/>
            <w:spacing w:line="360" w:lineRule="auto"/>
            <w:ind w:left="709" w:hanging="360"/>
          </w:pPr>
        </w:pPrChange>
      </w:pPr>
      <w:r w:rsidRPr="008416E6">
        <w:rPr>
          <w:lang w:eastAsia="en-US"/>
          <w:rPrChange w:id="16228" w:author="Robert Pasternak" w:date="2021-09-07T12:47:00Z">
            <w:rPr>
              <w:rFonts w:ascii="Times" w:hAnsi="Times" w:cs="Arial"/>
              <w:lang w:eastAsia="en-US"/>
            </w:rPr>
          </w:rPrChange>
        </w:rPr>
        <w:t>ustawie z dnia 14 grudnia 2012 r. o odpadach</w:t>
      </w:r>
      <w:del w:id="16229" w:author="Robert Pasternak" w:date="2024-07-25T08:57:00Z">
        <w:r w:rsidRPr="008416E6" w:rsidDel="00336809">
          <w:rPr>
            <w:lang w:eastAsia="en-US"/>
            <w:rPrChange w:id="16230" w:author="Robert Pasternak" w:date="2021-09-07T12:47:00Z">
              <w:rPr>
                <w:rFonts w:ascii="Times" w:hAnsi="Times" w:cs="Arial"/>
                <w:lang w:eastAsia="en-US"/>
              </w:rPr>
            </w:rPrChange>
          </w:rPr>
          <w:delText xml:space="preserve"> (Dz.U. z 20</w:delText>
        </w:r>
      </w:del>
      <w:del w:id="16231" w:author="Robert Pasternak" w:date="2021-07-02T10:11:00Z">
        <w:r w:rsidRPr="008416E6">
          <w:rPr>
            <w:lang w:eastAsia="en-US"/>
            <w:rPrChange w:id="16232" w:author="Robert Pasternak" w:date="2021-09-07T12:47:00Z">
              <w:rPr>
                <w:rFonts w:ascii="Times" w:hAnsi="Times" w:cs="Arial"/>
                <w:lang w:eastAsia="en-US"/>
              </w:rPr>
            </w:rPrChange>
          </w:rPr>
          <w:delText>19</w:delText>
        </w:r>
      </w:del>
      <w:del w:id="16233" w:author="Robert Pasternak" w:date="2024-07-25T08:57:00Z">
        <w:r w:rsidRPr="008416E6" w:rsidDel="00336809">
          <w:rPr>
            <w:lang w:eastAsia="en-US"/>
            <w:rPrChange w:id="16234" w:author="Robert Pasternak" w:date="2021-09-07T12:47:00Z">
              <w:rPr>
                <w:rFonts w:ascii="Times" w:hAnsi="Times" w:cs="Arial"/>
                <w:lang w:eastAsia="en-US"/>
              </w:rPr>
            </w:rPrChange>
          </w:rPr>
          <w:delText xml:space="preserve"> poz. 7</w:delText>
        </w:r>
      </w:del>
      <w:del w:id="16235" w:author="Robert Pasternak" w:date="2021-07-02T10:11:00Z">
        <w:r w:rsidRPr="008416E6">
          <w:rPr>
            <w:lang w:eastAsia="en-US"/>
            <w:rPrChange w:id="16236" w:author="Robert Pasternak" w:date="2021-09-07T12:47:00Z">
              <w:rPr>
                <w:rFonts w:ascii="Times" w:hAnsi="Times" w:cs="Arial"/>
                <w:lang w:eastAsia="en-US"/>
              </w:rPr>
            </w:rPrChange>
          </w:rPr>
          <w:delText>01</w:delText>
        </w:r>
      </w:del>
      <w:del w:id="16237" w:author="Robert Pasternak" w:date="2024-07-25T08:57:00Z">
        <w:r w:rsidRPr="008416E6" w:rsidDel="00336809">
          <w:rPr>
            <w:lang w:eastAsia="en-US"/>
            <w:rPrChange w:id="16238" w:author="Robert Pasternak" w:date="2021-09-07T12:47:00Z">
              <w:rPr>
                <w:rFonts w:ascii="Times" w:hAnsi="Times" w:cs="Arial"/>
                <w:lang w:eastAsia="en-US"/>
              </w:rPr>
            </w:rPrChange>
          </w:rPr>
          <w:delText xml:space="preserve"> ze zm</w:delText>
        </w:r>
      </w:del>
      <w:del w:id="16239" w:author="Robert Pasternak" w:date="2021-07-02T10:11:00Z">
        <w:r w:rsidRPr="008416E6">
          <w:rPr>
            <w:lang w:eastAsia="en-US"/>
            <w:rPrChange w:id="16240" w:author="Robert Pasternak" w:date="2021-09-07T12:47:00Z">
              <w:rPr>
                <w:rFonts w:ascii="Times" w:hAnsi="Times" w:cs="Arial"/>
                <w:lang w:eastAsia="en-US"/>
              </w:rPr>
            </w:rPrChange>
          </w:rPr>
          <w:delText>ianami</w:delText>
        </w:r>
      </w:del>
      <w:del w:id="16241" w:author="Robert Pasternak" w:date="2024-07-25T08:57:00Z">
        <w:r w:rsidRPr="008416E6" w:rsidDel="00336809">
          <w:rPr>
            <w:lang w:eastAsia="en-US"/>
            <w:rPrChange w:id="16242" w:author="Robert Pasternak" w:date="2021-09-07T12:47:00Z">
              <w:rPr>
                <w:rFonts w:ascii="Times" w:hAnsi="Times" w:cs="Arial"/>
                <w:lang w:eastAsia="en-US"/>
              </w:rPr>
            </w:rPrChange>
          </w:rPr>
          <w:delText>)</w:delText>
        </w:r>
      </w:del>
      <w:r w:rsidRPr="008416E6">
        <w:rPr>
          <w:lang w:eastAsia="en-US"/>
          <w:rPrChange w:id="16243" w:author="Robert Pasternak" w:date="2021-09-07T12:47:00Z">
            <w:rPr>
              <w:rFonts w:ascii="Times" w:hAnsi="Times" w:cs="Arial"/>
              <w:lang w:eastAsia="en-US"/>
            </w:rPr>
          </w:rPrChange>
        </w:rPr>
        <w:t>;</w:t>
      </w:r>
    </w:p>
    <w:p w14:paraId="600E82B6" w14:textId="4F4745A1" w:rsidR="00F95C1F" w:rsidRPr="008416E6" w:rsidRDefault="00E11DE4">
      <w:pPr>
        <w:pStyle w:val="Akapitzlist"/>
        <w:numPr>
          <w:ilvl w:val="0"/>
          <w:numId w:val="11"/>
        </w:numPr>
        <w:autoSpaceDE w:val="0"/>
        <w:autoSpaceDN w:val="0"/>
        <w:spacing w:line="312" w:lineRule="auto"/>
        <w:ind w:left="709"/>
        <w:rPr>
          <w:lang w:eastAsia="en-US"/>
          <w:rPrChange w:id="16244" w:author="Robert Pasternak" w:date="2021-09-07T12:47:00Z">
            <w:rPr>
              <w:rFonts w:ascii="Times" w:hAnsi="Times" w:cs="Arial"/>
              <w:lang w:eastAsia="en-US"/>
            </w:rPr>
          </w:rPrChange>
        </w:rPr>
        <w:pPrChange w:id="16245" w:author="Robert Pasternak" w:date="2024-08-05T14:25:00Z">
          <w:pPr>
            <w:pStyle w:val="Akapitzlist"/>
            <w:numPr>
              <w:numId w:val="11"/>
            </w:numPr>
            <w:autoSpaceDE w:val="0"/>
            <w:autoSpaceDN w:val="0"/>
            <w:spacing w:line="360" w:lineRule="auto"/>
            <w:ind w:left="709" w:hanging="360"/>
          </w:pPr>
        </w:pPrChange>
      </w:pPr>
      <w:r w:rsidRPr="008416E6">
        <w:rPr>
          <w:lang w:eastAsia="en-US"/>
          <w:rPrChange w:id="16246" w:author="Robert Pasternak" w:date="2021-09-07T12:47:00Z">
            <w:rPr>
              <w:rFonts w:ascii="Times" w:hAnsi="Times" w:cs="Arial"/>
              <w:lang w:eastAsia="en-US"/>
            </w:rPr>
          </w:rPrChange>
        </w:rPr>
        <w:t xml:space="preserve">ustawie z </w:t>
      </w:r>
      <w:r w:rsidRPr="008416E6">
        <w:rPr>
          <w:rPrChange w:id="16247" w:author="Robert Pasternak" w:date="2021-09-07T12:47:00Z">
            <w:rPr>
              <w:rFonts w:ascii="Times" w:hAnsi="Times" w:cs="Arial"/>
            </w:rPr>
          </w:rPrChange>
        </w:rPr>
        <w:t>dnia 27 kwietnia 2001 r.</w:t>
      </w:r>
      <w:r w:rsidRPr="008416E6">
        <w:rPr>
          <w:lang w:eastAsia="en-US"/>
          <w:rPrChange w:id="16248" w:author="Robert Pasternak" w:date="2021-09-07T12:47:00Z">
            <w:rPr>
              <w:rFonts w:ascii="Times" w:hAnsi="Times" w:cs="Arial"/>
              <w:lang w:eastAsia="en-US"/>
            </w:rPr>
          </w:rPrChange>
        </w:rPr>
        <w:t xml:space="preserve"> Prawo ochrony środowiska</w:t>
      </w:r>
      <w:del w:id="16249" w:author="Robert Pasternak" w:date="2024-07-25T08:57:00Z">
        <w:r w:rsidRPr="008416E6" w:rsidDel="00336809">
          <w:rPr>
            <w:lang w:eastAsia="en-US"/>
            <w:rPrChange w:id="16250" w:author="Robert Pasternak" w:date="2021-09-07T12:47:00Z">
              <w:rPr>
                <w:rFonts w:ascii="Times" w:hAnsi="Times" w:cs="Arial"/>
                <w:lang w:eastAsia="en-US"/>
              </w:rPr>
            </w:rPrChange>
          </w:rPr>
          <w:delText>, (Dz.U. z 20</w:delText>
        </w:r>
      </w:del>
      <w:del w:id="16251" w:author="Robert Pasternak" w:date="2021-07-02T10:11:00Z">
        <w:r w:rsidRPr="008416E6">
          <w:rPr>
            <w:lang w:eastAsia="en-US"/>
            <w:rPrChange w:id="16252" w:author="Robert Pasternak" w:date="2021-09-07T12:47:00Z">
              <w:rPr>
                <w:rFonts w:ascii="Times" w:hAnsi="Times" w:cs="Arial"/>
                <w:lang w:eastAsia="en-US"/>
              </w:rPr>
            </w:rPrChange>
          </w:rPr>
          <w:delText>18</w:delText>
        </w:r>
      </w:del>
      <w:del w:id="16253" w:author="Robert Pasternak" w:date="2024-07-25T08:57:00Z">
        <w:r w:rsidRPr="008416E6" w:rsidDel="00336809">
          <w:rPr>
            <w:lang w:eastAsia="en-US"/>
            <w:rPrChange w:id="16254" w:author="Robert Pasternak" w:date="2021-09-07T12:47:00Z">
              <w:rPr>
                <w:rFonts w:ascii="Times" w:hAnsi="Times" w:cs="Arial"/>
                <w:lang w:eastAsia="en-US"/>
              </w:rPr>
            </w:rPrChange>
          </w:rPr>
          <w:delText xml:space="preserve"> r. poz. </w:delText>
        </w:r>
      </w:del>
      <w:del w:id="16255" w:author="Robert Pasternak" w:date="2021-07-02T10:11:00Z">
        <w:r w:rsidRPr="008416E6">
          <w:rPr>
            <w:lang w:eastAsia="en-US"/>
            <w:rPrChange w:id="16256" w:author="Robert Pasternak" w:date="2021-09-07T12:47:00Z">
              <w:rPr>
                <w:rFonts w:ascii="Times" w:hAnsi="Times" w:cs="Arial"/>
                <w:lang w:eastAsia="en-US"/>
              </w:rPr>
            </w:rPrChange>
          </w:rPr>
          <w:delText>799</w:delText>
        </w:r>
      </w:del>
      <w:del w:id="16257" w:author="Robert Pasternak" w:date="2024-07-25T08:57:00Z">
        <w:r w:rsidRPr="008416E6" w:rsidDel="00336809">
          <w:rPr>
            <w:lang w:eastAsia="en-US"/>
            <w:rPrChange w:id="16258" w:author="Robert Pasternak" w:date="2021-09-07T12:47:00Z">
              <w:rPr>
                <w:rFonts w:ascii="Times" w:hAnsi="Times" w:cs="Arial"/>
                <w:lang w:eastAsia="en-US"/>
              </w:rPr>
            </w:rPrChange>
          </w:rPr>
          <w:delText xml:space="preserve"> ze zm</w:delText>
        </w:r>
      </w:del>
      <w:del w:id="16259" w:author="Robert Pasternak" w:date="2021-07-02T10:11:00Z">
        <w:r w:rsidRPr="008416E6">
          <w:rPr>
            <w:lang w:eastAsia="en-US"/>
            <w:rPrChange w:id="16260" w:author="Robert Pasternak" w:date="2021-09-07T12:47:00Z">
              <w:rPr>
                <w:rFonts w:ascii="Times" w:hAnsi="Times" w:cs="Arial"/>
                <w:lang w:eastAsia="en-US"/>
              </w:rPr>
            </w:rPrChange>
          </w:rPr>
          <w:delText>ianami</w:delText>
        </w:r>
      </w:del>
      <w:del w:id="16261" w:author="Robert Pasternak" w:date="2024-07-25T08:57:00Z">
        <w:r w:rsidRPr="008416E6" w:rsidDel="00336809">
          <w:rPr>
            <w:lang w:eastAsia="en-US"/>
            <w:rPrChange w:id="16262" w:author="Robert Pasternak" w:date="2021-09-07T12:47:00Z">
              <w:rPr>
                <w:rFonts w:ascii="Times" w:hAnsi="Times" w:cs="Arial"/>
                <w:lang w:eastAsia="en-US"/>
              </w:rPr>
            </w:rPrChange>
          </w:rPr>
          <w:delText>)</w:delText>
        </w:r>
      </w:del>
      <w:r w:rsidRPr="008416E6">
        <w:rPr>
          <w:lang w:eastAsia="en-US"/>
          <w:rPrChange w:id="16263" w:author="Robert Pasternak" w:date="2021-09-07T12:47:00Z">
            <w:rPr>
              <w:rFonts w:ascii="Times" w:hAnsi="Times" w:cs="Arial"/>
              <w:lang w:eastAsia="en-US"/>
            </w:rPr>
          </w:rPrChange>
        </w:rPr>
        <w:t>;</w:t>
      </w:r>
    </w:p>
    <w:p w14:paraId="1F58F409" w14:textId="77777777" w:rsidR="00361B44" w:rsidRPr="008416E6" w:rsidRDefault="00E11DE4">
      <w:pPr>
        <w:pStyle w:val="Akapitzlist"/>
        <w:numPr>
          <w:ilvl w:val="0"/>
          <w:numId w:val="11"/>
        </w:numPr>
        <w:autoSpaceDE w:val="0"/>
        <w:autoSpaceDN w:val="0"/>
        <w:spacing w:line="312" w:lineRule="auto"/>
        <w:ind w:left="709"/>
        <w:rPr>
          <w:del w:id="16264" w:author="Robert Pasternak" w:date="2021-07-02T10:12:00Z"/>
          <w:lang w:eastAsia="en-US"/>
          <w:rPrChange w:id="16265" w:author="Robert Pasternak" w:date="2021-09-07T12:47:00Z">
            <w:rPr>
              <w:del w:id="16266" w:author="Robert Pasternak" w:date="2021-07-02T10:12:00Z"/>
              <w:rFonts w:ascii="Times" w:hAnsi="Times" w:cs="Arial"/>
              <w:lang w:eastAsia="en-US"/>
            </w:rPr>
          </w:rPrChange>
        </w:rPr>
        <w:pPrChange w:id="16267" w:author="Robert Pasternak" w:date="2021-05-13T11:34:00Z">
          <w:pPr>
            <w:pStyle w:val="Akapitzlist"/>
            <w:numPr>
              <w:numId w:val="11"/>
            </w:numPr>
            <w:autoSpaceDE w:val="0"/>
            <w:autoSpaceDN w:val="0"/>
            <w:spacing w:line="360" w:lineRule="auto"/>
            <w:ind w:left="709" w:hanging="360"/>
          </w:pPr>
        </w:pPrChange>
      </w:pPr>
      <w:del w:id="16268" w:author="Robert Pasternak" w:date="2021-07-02T10:12:00Z">
        <w:r w:rsidRPr="008416E6">
          <w:rPr>
            <w:lang w:eastAsia="en-US"/>
            <w:rPrChange w:id="16269" w:author="Robert Pasternak" w:date="2021-09-07T12:47:00Z">
              <w:rPr>
                <w:rFonts w:ascii="Times" w:hAnsi="Times" w:cs="Arial"/>
                <w:lang w:eastAsia="en-US"/>
              </w:rPr>
            </w:rPrChange>
          </w:rPr>
          <w:delText>rozporządzeniu Ministra Środowiska z dnia 24sierpnia 2018 r. w sprawie wzorów sprawozdań o odebranych odpadach komunalnych, odebranych nieczystościach ciekłych oraz realizacji zadań z zakresu gospodarowania odpadami komunalnymi (Dz.U. z 2018 r. poz. 1627);</w:delText>
        </w:r>
      </w:del>
    </w:p>
    <w:p w14:paraId="3296B1F2" w14:textId="77777777" w:rsidR="00361B44" w:rsidRPr="008416E6" w:rsidRDefault="00E11DE4">
      <w:pPr>
        <w:pStyle w:val="Akapitzlist"/>
        <w:numPr>
          <w:ilvl w:val="0"/>
          <w:numId w:val="11"/>
        </w:numPr>
        <w:autoSpaceDE w:val="0"/>
        <w:autoSpaceDN w:val="0"/>
        <w:spacing w:line="312" w:lineRule="auto"/>
        <w:ind w:left="709"/>
        <w:rPr>
          <w:del w:id="16270" w:author="Robert Pasternak" w:date="2021-07-02T10:12:00Z"/>
          <w:lang w:eastAsia="en-US"/>
          <w:rPrChange w:id="16271" w:author="Robert Pasternak" w:date="2021-09-07T12:47:00Z">
            <w:rPr>
              <w:del w:id="16272" w:author="Robert Pasternak" w:date="2021-07-02T10:12:00Z"/>
              <w:rFonts w:ascii="Times" w:hAnsi="Times" w:cs="Arial"/>
              <w:lang w:eastAsia="en-US"/>
            </w:rPr>
          </w:rPrChange>
        </w:rPr>
        <w:pPrChange w:id="16273" w:author="Robert Pasternak" w:date="2021-05-13T11:34:00Z">
          <w:pPr>
            <w:pStyle w:val="Akapitzlist"/>
            <w:numPr>
              <w:numId w:val="11"/>
            </w:numPr>
            <w:autoSpaceDE w:val="0"/>
            <w:autoSpaceDN w:val="0"/>
            <w:spacing w:line="360" w:lineRule="auto"/>
            <w:ind w:left="709" w:hanging="360"/>
          </w:pPr>
        </w:pPrChange>
      </w:pPr>
      <w:del w:id="16274" w:author="Robert Pasternak" w:date="2021-07-02T10:12:00Z">
        <w:r w:rsidRPr="008416E6">
          <w:rPr>
            <w:lang w:eastAsia="en-US"/>
            <w:rPrChange w:id="16275" w:author="Robert Pasternak" w:date="2021-09-07T12:47:00Z">
              <w:rPr>
                <w:rFonts w:ascii="Times" w:hAnsi="Times" w:cs="Arial"/>
                <w:lang w:eastAsia="en-US"/>
              </w:rPr>
            </w:rPrChange>
          </w:rPr>
          <w:delText>rozporządzeniu Ministra Środowiska z dnia  14 grudnia 2016 r. w sprawie poziomów recyklingu, przygotowania do ponownego użycia i odzysku innymi metodami niektórych frakcji odpadów komunalnych (Dz.U. z 2016 poz. 2167);</w:delText>
        </w:r>
      </w:del>
    </w:p>
    <w:p w14:paraId="5A355EFD" w14:textId="4E90472C" w:rsidR="00361B44" w:rsidRPr="008416E6" w:rsidRDefault="00E11DE4">
      <w:pPr>
        <w:pStyle w:val="Akapitzlist"/>
        <w:numPr>
          <w:ilvl w:val="0"/>
          <w:numId w:val="11"/>
        </w:numPr>
        <w:autoSpaceDE w:val="0"/>
        <w:autoSpaceDN w:val="0"/>
        <w:spacing w:line="312" w:lineRule="auto"/>
        <w:ind w:left="709"/>
        <w:rPr>
          <w:lang w:eastAsia="en-US"/>
          <w:rPrChange w:id="16276" w:author="Robert Pasternak" w:date="2021-09-07T12:47:00Z">
            <w:rPr>
              <w:rFonts w:ascii="Times" w:hAnsi="Times" w:cs="Arial"/>
              <w:lang w:eastAsia="en-US"/>
            </w:rPr>
          </w:rPrChange>
        </w:rPr>
        <w:pPrChange w:id="16277" w:author="Robert Pasternak" w:date="2021-05-13T11:34:00Z">
          <w:pPr>
            <w:pStyle w:val="Akapitzlist"/>
            <w:numPr>
              <w:numId w:val="11"/>
            </w:numPr>
            <w:autoSpaceDE w:val="0"/>
            <w:autoSpaceDN w:val="0"/>
            <w:spacing w:line="360" w:lineRule="auto"/>
            <w:ind w:left="709" w:hanging="360"/>
          </w:pPr>
        </w:pPrChange>
      </w:pPr>
      <w:r w:rsidRPr="008416E6">
        <w:rPr>
          <w:bCs/>
          <w:rPrChange w:id="16278" w:author="Robert Pasternak" w:date="2021-09-07T12:47:00Z">
            <w:rPr>
              <w:rFonts w:ascii="Times" w:hAnsi="Times" w:cs="Arial"/>
              <w:bCs/>
            </w:rPr>
          </w:rPrChange>
        </w:rPr>
        <w:t>rozporządzeniu Ministra Środowiska</w:t>
      </w:r>
      <w:ins w:id="16279" w:author="Piotr Szumlak" w:date="2021-07-09T12:07:00Z">
        <w:r w:rsidR="008B14D5" w:rsidRPr="008416E6">
          <w:rPr>
            <w:bCs/>
          </w:rPr>
          <w:t xml:space="preserve"> </w:t>
        </w:r>
      </w:ins>
      <w:r w:rsidRPr="008416E6">
        <w:rPr>
          <w:rPrChange w:id="16280" w:author="Robert Pasternak" w:date="2021-09-07T12:47:00Z">
            <w:rPr>
              <w:rFonts w:ascii="Times" w:hAnsi="Times" w:cs="Arial"/>
            </w:rPr>
          </w:rPrChange>
        </w:rPr>
        <w:t xml:space="preserve">z dnia 11 stycznia 2013 r. </w:t>
      </w:r>
      <w:r w:rsidRPr="008416E6">
        <w:rPr>
          <w:bCs/>
          <w:rPrChange w:id="16281" w:author="Robert Pasternak" w:date="2021-09-07T12:47:00Z">
            <w:rPr>
              <w:rFonts w:ascii="Times" w:hAnsi="Times" w:cs="Arial"/>
              <w:bCs/>
            </w:rPr>
          </w:rPrChange>
        </w:rPr>
        <w:t>w sprawie szczegółowych wymagań w zakresie odbierania odpadów komunalnych od właścicieli nieruchomości</w:t>
      </w:r>
      <w:del w:id="16282" w:author="Robert Pasternak" w:date="2024-07-25T08:57:00Z">
        <w:r w:rsidRPr="008416E6" w:rsidDel="00336809">
          <w:rPr>
            <w:bCs/>
            <w:rPrChange w:id="16283" w:author="Robert Pasternak" w:date="2021-09-07T12:47:00Z">
              <w:rPr>
                <w:rFonts w:ascii="Times" w:hAnsi="Times" w:cs="Arial"/>
                <w:bCs/>
              </w:rPr>
            </w:rPrChange>
          </w:rPr>
          <w:delText xml:space="preserve"> </w:delText>
        </w:r>
        <w:r w:rsidRPr="008416E6" w:rsidDel="00336809">
          <w:rPr>
            <w:rPrChange w:id="16284" w:author="Robert Pasternak" w:date="2021-09-07T12:47:00Z">
              <w:rPr>
                <w:rFonts w:ascii="Times" w:hAnsi="Times" w:cs="Arial"/>
              </w:rPr>
            </w:rPrChange>
          </w:rPr>
          <w:delText>(Dz.U. z 2013 poz. 122)</w:delText>
        </w:r>
      </w:del>
      <w:r w:rsidRPr="008416E6">
        <w:rPr>
          <w:rPrChange w:id="16285" w:author="Robert Pasternak" w:date="2021-09-07T12:47:00Z">
            <w:rPr>
              <w:rFonts w:ascii="Times" w:hAnsi="Times" w:cs="Arial"/>
            </w:rPr>
          </w:rPrChange>
        </w:rPr>
        <w:t>;</w:t>
      </w:r>
    </w:p>
    <w:p w14:paraId="4C89F417" w14:textId="4D5A89DC" w:rsidR="00361B44" w:rsidRPr="008416E6" w:rsidRDefault="00E11DE4">
      <w:pPr>
        <w:pStyle w:val="Akapitzlist"/>
        <w:numPr>
          <w:ilvl w:val="0"/>
          <w:numId w:val="11"/>
        </w:numPr>
        <w:autoSpaceDE w:val="0"/>
        <w:autoSpaceDN w:val="0"/>
        <w:spacing w:line="312" w:lineRule="auto"/>
        <w:ind w:left="709"/>
        <w:rPr>
          <w:lang w:eastAsia="en-US"/>
          <w:rPrChange w:id="16286" w:author="Robert Pasternak" w:date="2021-09-07T12:47:00Z">
            <w:rPr>
              <w:rFonts w:ascii="Times" w:hAnsi="Times" w:cs="Arial"/>
              <w:lang w:eastAsia="en-US"/>
            </w:rPr>
          </w:rPrChange>
        </w:rPr>
        <w:pPrChange w:id="16287" w:author="Robert Pasternak" w:date="2021-05-13T11:34:00Z">
          <w:pPr>
            <w:pStyle w:val="Akapitzlist"/>
            <w:numPr>
              <w:numId w:val="11"/>
            </w:numPr>
            <w:autoSpaceDE w:val="0"/>
            <w:autoSpaceDN w:val="0"/>
            <w:spacing w:line="360" w:lineRule="auto"/>
            <w:ind w:left="709" w:hanging="360"/>
          </w:pPr>
        </w:pPrChange>
      </w:pPr>
      <w:r w:rsidRPr="008416E6">
        <w:rPr>
          <w:bCs/>
          <w:rPrChange w:id="16288" w:author="Robert Pasternak" w:date="2021-09-07T12:47:00Z">
            <w:rPr>
              <w:rFonts w:ascii="Times" w:hAnsi="Times" w:cs="Arial"/>
              <w:bCs/>
            </w:rPr>
          </w:rPrChange>
        </w:rPr>
        <w:t>rozporządzeniu Ministra Środowiska</w:t>
      </w:r>
      <w:ins w:id="16289" w:author="Piotr Szumlak" w:date="2021-07-09T12:07:00Z">
        <w:r w:rsidR="008B14D5" w:rsidRPr="008416E6">
          <w:rPr>
            <w:bCs/>
          </w:rPr>
          <w:t xml:space="preserve"> </w:t>
        </w:r>
      </w:ins>
      <w:r w:rsidRPr="008416E6">
        <w:rPr>
          <w:rPrChange w:id="16290" w:author="Robert Pasternak" w:date="2021-09-07T12:47:00Z">
            <w:rPr>
              <w:rFonts w:ascii="Times" w:hAnsi="Times" w:cs="Arial"/>
            </w:rPr>
          </w:rPrChange>
        </w:rPr>
        <w:t>z dnia</w:t>
      </w:r>
      <w:ins w:id="16291" w:author="Piotr Szumlak" w:date="2021-07-09T12:07:00Z">
        <w:r w:rsidR="008B14D5" w:rsidRPr="008416E6">
          <w:t xml:space="preserve"> </w:t>
        </w:r>
      </w:ins>
      <w:ins w:id="16292" w:author="Robert Pasternak" w:date="2024-07-25T08:59:00Z">
        <w:r w:rsidR="00336809">
          <w:t>7</w:t>
        </w:r>
      </w:ins>
      <w:del w:id="16293" w:author="Robert Pasternak" w:date="2024-07-25T08:59:00Z">
        <w:r w:rsidRPr="008416E6" w:rsidDel="00336809">
          <w:rPr>
            <w:rPrChange w:id="16294" w:author="Robert Pasternak" w:date="2021-09-07T12:47:00Z">
              <w:rPr>
                <w:rFonts w:ascii="Times" w:hAnsi="Times" w:cs="Arial"/>
              </w:rPr>
            </w:rPrChange>
          </w:rPr>
          <w:delText>21</w:delText>
        </w:r>
      </w:del>
      <w:r w:rsidRPr="008416E6">
        <w:rPr>
          <w:rPrChange w:id="16295" w:author="Robert Pasternak" w:date="2021-09-07T12:47:00Z">
            <w:rPr>
              <w:rFonts w:ascii="Times" w:hAnsi="Times" w:cs="Arial"/>
            </w:rPr>
          </w:rPrChange>
        </w:rPr>
        <w:t xml:space="preserve"> października 2016 r. </w:t>
      </w:r>
      <w:r w:rsidRPr="008416E6">
        <w:rPr>
          <w:bCs/>
          <w:rPrChange w:id="16296" w:author="Robert Pasternak" w:date="2021-09-07T12:47:00Z">
            <w:rPr>
              <w:rFonts w:ascii="Times" w:hAnsi="Times" w:cs="Arial"/>
              <w:bCs/>
            </w:rPr>
          </w:rPrChange>
        </w:rPr>
        <w:t>w sprawie szczegółowych wymagań dla transportów odpadów</w:t>
      </w:r>
      <w:ins w:id="16297" w:author="Robert Pasternak" w:date="2024-07-25T08:59:00Z">
        <w:r w:rsidR="00336809">
          <w:rPr>
            <w:bCs/>
          </w:rPr>
          <w:t>;</w:t>
        </w:r>
      </w:ins>
      <w:ins w:id="16298" w:author="Piotr Szumlak" w:date="2021-07-09T12:08:00Z">
        <w:del w:id="16299" w:author="Robert Pasternak" w:date="2024-07-25T08:59:00Z">
          <w:r w:rsidR="008B14D5" w:rsidRPr="008416E6" w:rsidDel="00336809">
            <w:rPr>
              <w:bCs/>
            </w:rPr>
            <w:delText xml:space="preserve"> </w:delText>
          </w:r>
        </w:del>
      </w:ins>
      <w:del w:id="16300" w:author="Robert Pasternak" w:date="2024-07-25T08:59:00Z">
        <w:r w:rsidRPr="008416E6" w:rsidDel="00336809">
          <w:rPr>
            <w:rPrChange w:id="16301" w:author="Robert Pasternak" w:date="2021-09-07T12:47:00Z">
              <w:rPr>
                <w:rFonts w:ascii="Times" w:hAnsi="Times" w:cs="Arial"/>
              </w:rPr>
            </w:rPrChange>
          </w:rPr>
          <w:delText>(Dz.U. z 2016 poz. 1742);</w:delText>
        </w:r>
      </w:del>
    </w:p>
    <w:p w14:paraId="6365EA93" w14:textId="5A7DBBCD" w:rsidR="00361B44" w:rsidRPr="008416E6" w:rsidRDefault="00E11DE4">
      <w:pPr>
        <w:pStyle w:val="Akapitzlist"/>
        <w:numPr>
          <w:ilvl w:val="0"/>
          <w:numId w:val="11"/>
        </w:numPr>
        <w:autoSpaceDE w:val="0"/>
        <w:autoSpaceDN w:val="0"/>
        <w:spacing w:line="312" w:lineRule="auto"/>
        <w:ind w:left="709"/>
        <w:rPr>
          <w:lang w:eastAsia="en-US"/>
          <w:rPrChange w:id="16302" w:author="Robert Pasternak" w:date="2021-09-07T12:47:00Z">
            <w:rPr>
              <w:rFonts w:ascii="Times" w:hAnsi="Times" w:cs="Arial"/>
              <w:lang w:eastAsia="en-US"/>
            </w:rPr>
          </w:rPrChange>
        </w:rPr>
        <w:pPrChange w:id="16303" w:author="Robert Pasternak" w:date="2021-05-13T11:34:00Z">
          <w:pPr>
            <w:pStyle w:val="Akapitzlist"/>
            <w:numPr>
              <w:numId w:val="11"/>
            </w:numPr>
            <w:autoSpaceDE w:val="0"/>
            <w:autoSpaceDN w:val="0"/>
            <w:spacing w:line="360" w:lineRule="auto"/>
            <w:ind w:left="709" w:hanging="360"/>
          </w:pPr>
        </w:pPrChange>
      </w:pPr>
      <w:r w:rsidRPr="008416E6">
        <w:rPr>
          <w:rPrChange w:id="16304" w:author="Robert Pasternak" w:date="2021-09-07T12:47:00Z">
            <w:rPr>
              <w:rFonts w:ascii="Times" w:hAnsi="Times" w:cs="Arial"/>
            </w:rPr>
          </w:rPrChange>
        </w:rPr>
        <w:t>rozporządzeniu Ministra Środowiska z dnia 16 czerwca 2009 r. w sprawie bezpieczeństwa i higieny pracy przy gospodarowaniu odpadami komunalnymi</w:t>
      </w:r>
      <w:ins w:id="16305" w:author="Robert Pasternak" w:date="2024-07-25T09:01:00Z">
        <w:r w:rsidR="00336809">
          <w:t>;</w:t>
        </w:r>
      </w:ins>
      <w:del w:id="16306" w:author="Robert Pasternak" w:date="2024-07-25T09:01:00Z">
        <w:r w:rsidRPr="008416E6" w:rsidDel="00336809">
          <w:rPr>
            <w:rPrChange w:id="16307" w:author="Robert Pasternak" w:date="2021-09-07T12:47:00Z">
              <w:rPr>
                <w:rFonts w:ascii="Times" w:hAnsi="Times" w:cs="Arial"/>
              </w:rPr>
            </w:rPrChange>
          </w:rPr>
          <w:delText xml:space="preserve"> </w:delText>
        </w:r>
        <w:r w:rsidRPr="008416E6" w:rsidDel="00336809">
          <w:rPr>
            <w:rPrChange w:id="16308" w:author="Robert Pasternak" w:date="2021-09-07T12:47:00Z">
              <w:rPr>
                <w:rFonts w:ascii="Times" w:hAnsi="Times" w:cs="Arial"/>
              </w:rPr>
            </w:rPrChange>
          </w:rPr>
          <w:br/>
          <w:delText>(Dz. U. z 2009 r. nr 104, poz. 868)</w:delText>
        </w:r>
      </w:del>
    </w:p>
    <w:p w14:paraId="57E4E989" w14:textId="1F557234" w:rsidR="00361B44" w:rsidRPr="008416E6" w:rsidRDefault="00E11DE4">
      <w:pPr>
        <w:pStyle w:val="Akapitzlist"/>
        <w:numPr>
          <w:ilvl w:val="0"/>
          <w:numId w:val="11"/>
        </w:numPr>
        <w:autoSpaceDE w:val="0"/>
        <w:autoSpaceDN w:val="0"/>
        <w:spacing w:line="312" w:lineRule="auto"/>
        <w:ind w:left="709"/>
        <w:rPr>
          <w:lang w:eastAsia="en-US"/>
          <w:rPrChange w:id="16309" w:author="Robert Pasternak" w:date="2021-09-07T12:47:00Z">
            <w:rPr>
              <w:rFonts w:ascii="Times" w:hAnsi="Times" w:cs="Arial"/>
              <w:lang w:eastAsia="en-US"/>
            </w:rPr>
          </w:rPrChange>
        </w:rPr>
        <w:pPrChange w:id="16310" w:author="Robert Pasternak" w:date="2021-05-13T11:34:00Z">
          <w:pPr>
            <w:pStyle w:val="Akapitzlist"/>
            <w:numPr>
              <w:numId w:val="11"/>
            </w:numPr>
            <w:autoSpaceDE w:val="0"/>
            <w:autoSpaceDN w:val="0"/>
            <w:spacing w:line="360" w:lineRule="auto"/>
            <w:ind w:left="709" w:hanging="360"/>
          </w:pPr>
        </w:pPrChange>
      </w:pPr>
      <w:r w:rsidRPr="008416E6">
        <w:rPr>
          <w:rPrChange w:id="16311" w:author="Robert Pasternak" w:date="2021-09-07T12:47:00Z">
            <w:rPr>
              <w:rFonts w:ascii="Times" w:hAnsi="Times" w:cs="Arial"/>
            </w:rPr>
          </w:rPrChange>
        </w:rPr>
        <w:t>ustawie z dnia 20 lipca 2017 r. Prawo wodne</w:t>
      </w:r>
      <w:ins w:id="16312" w:author="Robert Pasternak" w:date="2024-07-25T09:01:00Z">
        <w:r w:rsidR="00336809">
          <w:t>;</w:t>
        </w:r>
      </w:ins>
      <w:del w:id="16313" w:author="Robert Pasternak" w:date="2024-07-25T09:01:00Z">
        <w:r w:rsidRPr="008416E6" w:rsidDel="00336809">
          <w:rPr>
            <w:rPrChange w:id="16314" w:author="Robert Pasternak" w:date="2021-09-07T12:47:00Z">
              <w:rPr>
                <w:rFonts w:ascii="Times" w:hAnsi="Times" w:cs="Arial"/>
              </w:rPr>
            </w:rPrChange>
          </w:rPr>
          <w:delText xml:space="preserve"> (Dz.U. z 20</w:delText>
        </w:r>
      </w:del>
      <w:del w:id="16315" w:author="Robert Pasternak" w:date="2021-07-02T10:12:00Z">
        <w:r w:rsidRPr="008416E6">
          <w:rPr>
            <w:rPrChange w:id="16316" w:author="Robert Pasternak" w:date="2021-09-07T12:47:00Z">
              <w:rPr>
                <w:rFonts w:ascii="Times" w:hAnsi="Times" w:cs="Arial"/>
              </w:rPr>
            </w:rPrChange>
          </w:rPr>
          <w:delText>18</w:delText>
        </w:r>
      </w:del>
      <w:del w:id="16317" w:author="Robert Pasternak" w:date="2024-07-25T09:01:00Z">
        <w:r w:rsidRPr="008416E6" w:rsidDel="00336809">
          <w:rPr>
            <w:rPrChange w:id="16318" w:author="Robert Pasternak" w:date="2021-09-07T12:47:00Z">
              <w:rPr>
                <w:rFonts w:ascii="Times" w:hAnsi="Times" w:cs="Arial"/>
              </w:rPr>
            </w:rPrChange>
          </w:rPr>
          <w:delText xml:space="preserve"> r. poz. </w:delText>
        </w:r>
      </w:del>
      <w:del w:id="16319" w:author="Robert Pasternak" w:date="2021-07-02T10:12:00Z">
        <w:r w:rsidRPr="008416E6">
          <w:rPr>
            <w:rPrChange w:id="16320" w:author="Robert Pasternak" w:date="2021-09-07T12:47:00Z">
              <w:rPr>
                <w:rFonts w:ascii="Times" w:hAnsi="Times" w:cs="Arial"/>
              </w:rPr>
            </w:rPrChange>
          </w:rPr>
          <w:delText>2268</w:delText>
        </w:r>
      </w:del>
      <w:del w:id="16321" w:author="Robert Pasternak" w:date="2024-07-25T09:01:00Z">
        <w:r w:rsidRPr="008416E6" w:rsidDel="00336809">
          <w:rPr>
            <w:rPrChange w:id="16322" w:author="Robert Pasternak" w:date="2021-09-07T12:47:00Z">
              <w:rPr>
                <w:rFonts w:ascii="Times" w:hAnsi="Times" w:cs="Arial"/>
              </w:rPr>
            </w:rPrChange>
          </w:rPr>
          <w:delText xml:space="preserve"> ze zm</w:delText>
        </w:r>
      </w:del>
      <w:del w:id="16323" w:author="Robert Pasternak" w:date="2021-07-02T10:13:00Z">
        <w:r w:rsidRPr="008416E6">
          <w:rPr>
            <w:rPrChange w:id="16324" w:author="Robert Pasternak" w:date="2021-09-07T12:47:00Z">
              <w:rPr>
                <w:rFonts w:ascii="Times" w:hAnsi="Times" w:cs="Arial"/>
              </w:rPr>
            </w:rPrChange>
          </w:rPr>
          <w:delText>ianami</w:delText>
        </w:r>
      </w:del>
      <w:del w:id="16325" w:author="Robert Pasternak" w:date="2024-07-25T09:01:00Z">
        <w:r w:rsidRPr="008416E6" w:rsidDel="00336809">
          <w:rPr>
            <w:rPrChange w:id="16326" w:author="Robert Pasternak" w:date="2021-09-07T12:47:00Z">
              <w:rPr>
                <w:rFonts w:ascii="Times" w:hAnsi="Times" w:cs="Arial"/>
              </w:rPr>
            </w:rPrChange>
          </w:rPr>
          <w:delText>).</w:delText>
        </w:r>
      </w:del>
    </w:p>
    <w:p w14:paraId="03E00856" w14:textId="6DD7FB13" w:rsidR="00361B44" w:rsidRPr="008416E6" w:rsidRDefault="00E11DE4">
      <w:pPr>
        <w:pStyle w:val="Akapitzlist"/>
        <w:numPr>
          <w:ilvl w:val="0"/>
          <w:numId w:val="11"/>
        </w:numPr>
        <w:autoSpaceDE w:val="0"/>
        <w:autoSpaceDN w:val="0"/>
        <w:spacing w:line="312" w:lineRule="auto"/>
        <w:ind w:left="709"/>
        <w:rPr>
          <w:lang w:eastAsia="en-US"/>
          <w:rPrChange w:id="16327" w:author="Robert Pasternak" w:date="2021-09-07T12:47:00Z">
            <w:rPr>
              <w:rFonts w:ascii="Times" w:hAnsi="Times" w:cs="Arial"/>
              <w:lang w:eastAsia="en-US"/>
            </w:rPr>
          </w:rPrChange>
        </w:rPr>
        <w:pPrChange w:id="16328" w:author="Robert Pasternak" w:date="2021-05-13T11:34:00Z">
          <w:pPr>
            <w:pStyle w:val="Akapitzlist"/>
            <w:numPr>
              <w:numId w:val="11"/>
            </w:numPr>
            <w:autoSpaceDE w:val="0"/>
            <w:autoSpaceDN w:val="0"/>
            <w:spacing w:line="360" w:lineRule="auto"/>
            <w:ind w:left="709" w:hanging="360"/>
          </w:pPr>
        </w:pPrChange>
      </w:pPr>
      <w:r w:rsidRPr="008416E6">
        <w:rPr>
          <w:rPrChange w:id="16329" w:author="Robert Pasternak" w:date="2021-09-07T12:47:00Z">
            <w:rPr>
              <w:rFonts w:ascii="Times" w:hAnsi="Times" w:cs="Arial"/>
            </w:rPr>
          </w:rPrChange>
        </w:rPr>
        <w:t>ustawie z dnia 10 maja 2018 r. o ochronie danych osobowych</w:t>
      </w:r>
      <w:ins w:id="16330" w:author="Robert Pasternak" w:date="2024-07-25T09:01:00Z">
        <w:r w:rsidR="00336809">
          <w:t>;</w:t>
        </w:r>
      </w:ins>
      <w:del w:id="16331" w:author="Robert Pasternak" w:date="2024-07-25T09:01:00Z">
        <w:r w:rsidRPr="008416E6" w:rsidDel="00336809">
          <w:rPr>
            <w:rPrChange w:id="16332" w:author="Robert Pasternak" w:date="2021-09-07T12:47:00Z">
              <w:rPr>
                <w:rFonts w:ascii="Times" w:hAnsi="Times" w:cs="Arial"/>
              </w:rPr>
            </w:rPrChange>
          </w:rPr>
          <w:delText xml:space="preserve"> (Dz.U. z 201</w:delText>
        </w:r>
      </w:del>
      <w:del w:id="16333" w:author="Robert Pasternak" w:date="2021-07-02T10:13:00Z">
        <w:r w:rsidRPr="008416E6">
          <w:rPr>
            <w:rPrChange w:id="16334" w:author="Robert Pasternak" w:date="2021-09-07T12:47:00Z">
              <w:rPr>
                <w:rFonts w:ascii="Times" w:hAnsi="Times" w:cs="Arial"/>
              </w:rPr>
            </w:rPrChange>
          </w:rPr>
          <w:delText>8</w:delText>
        </w:r>
      </w:del>
      <w:del w:id="16335" w:author="Robert Pasternak" w:date="2024-07-25T09:01:00Z">
        <w:r w:rsidRPr="008416E6" w:rsidDel="00336809">
          <w:rPr>
            <w:rPrChange w:id="16336" w:author="Robert Pasternak" w:date="2021-09-07T12:47:00Z">
              <w:rPr>
                <w:rFonts w:ascii="Times" w:hAnsi="Times" w:cs="Arial"/>
              </w:rPr>
            </w:rPrChange>
          </w:rPr>
          <w:delText xml:space="preserve"> r. poz. 1</w:delText>
        </w:r>
      </w:del>
      <w:del w:id="16337" w:author="Robert Pasternak" w:date="2021-07-02T10:13:00Z">
        <w:r w:rsidRPr="008416E6">
          <w:rPr>
            <w:rPrChange w:id="16338" w:author="Robert Pasternak" w:date="2021-09-07T12:47:00Z">
              <w:rPr>
                <w:rFonts w:ascii="Times" w:hAnsi="Times" w:cs="Arial"/>
              </w:rPr>
            </w:rPrChange>
          </w:rPr>
          <w:delText>000 ze zmianami</w:delText>
        </w:r>
      </w:del>
      <w:del w:id="16339" w:author="Robert Pasternak" w:date="2024-07-25T09:01:00Z">
        <w:r w:rsidRPr="008416E6" w:rsidDel="00336809">
          <w:rPr>
            <w:rPrChange w:id="16340" w:author="Robert Pasternak" w:date="2021-09-07T12:47:00Z">
              <w:rPr>
                <w:rFonts w:ascii="Times" w:hAnsi="Times" w:cs="Arial"/>
              </w:rPr>
            </w:rPrChange>
          </w:rPr>
          <w:delText>)</w:delText>
        </w:r>
      </w:del>
    </w:p>
    <w:p w14:paraId="44AC7D5F" w14:textId="39F5F98A" w:rsidR="00361B44" w:rsidRPr="00336809" w:rsidRDefault="00E11DE4">
      <w:pPr>
        <w:pStyle w:val="Akapitzlist"/>
        <w:numPr>
          <w:ilvl w:val="0"/>
          <w:numId w:val="11"/>
        </w:numPr>
        <w:autoSpaceDE w:val="0"/>
        <w:autoSpaceDN w:val="0"/>
        <w:spacing w:line="312" w:lineRule="auto"/>
        <w:ind w:left="709"/>
        <w:rPr>
          <w:lang w:eastAsia="en-US"/>
          <w:rPrChange w:id="16341" w:author="Robert Pasternak" w:date="2024-07-25T09:04:00Z">
            <w:rPr>
              <w:rFonts w:ascii="Times" w:hAnsi="Times" w:cs="Arial"/>
              <w:lang w:eastAsia="en-US"/>
            </w:rPr>
          </w:rPrChange>
        </w:rPr>
        <w:pPrChange w:id="16342" w:author="Robert Pasternak" w:date="2021-05-13T11:34:00Z">
          <w:pPr>
            <w:pStyle w:val="Akapitzlist"/>
            <w:numPr>
              <w:numId w:val="11"/>
            </w:numPr>
            <w:autoSpaceDE w:val="0"/>
            <w:autoSpaceDN w:val="0"/>
            <w:spacing w:line="360" w:lineRule="auto"/>
            <w:ind w:left="709" w:hanging="360"/>
          </w:pPr>
        </w:pPrChange>
      </w:pPr>
      <w:r w:rsidRPr="00336809">
        <w:rPr>
          <w:lang w:eastAsia="en-US"/>
          <w:rPrChange w:id="16343" w:author="Robert Pasternak" w:date="2024-07-25T09:04:00Z">
            <w:rPr>
              <w:rFonts w:ascii="Times" w:hAnsi="Times" w:cs="Arial"/>
              <w:lang w:eastAsia="en-US"/>
            </w:rPr>
          </w:rPrChange>
        </w:rPr>
        <w:t>uchwale Nr </w:t>
      </w:r>
      <w:ins w:id="16344" w:author="Robert Pasternak" w:date="2024-07-25T09:03:00Z">
        <w:r w:rsidR="00336809" w:rsidRPr="00336809">
          <w:rPr>
            <w:lang w:eastAsia="en-US"/>
            <w:rPrChange w:id="16345" w:author="Robert Pasternak" w:date="2024-07-25T09:04:00Z">
              <w:rPr>
                <w:color w:val="FF0000"/>
                <w:lang w:eastAsia="en-US"/>
              </w:rPr>
            </w:rPrChange>
          </w:rPr>
          <w:t>LXV</w:t>
        </w:r>
      </w:ins>
      <w:del w:id="16346" w:author="Robert Pasternak" w:date="2024-07-25T09:03:00Z">
        <w:r w:rsidRPr="00336809" w:rsidDel="00336809">
          <w:rPr>
            <w:lang w:eastAsia="en-US"/>
            <w:rPrChange w:id="16347" w:author="Robert Pasternak" w:date="2024-07-25T09:04:00Z">
              <w:rPr>
                <w:rFonts w:ascii="Times" w:hAnsi="Times" w:cs="Arial"/>
                <w:lang w:eastAsia="en-US"/>
              </w:rPr>
            </w:rPrChange>
          </w:rPr>
          <w:delText>XXV</w:delText>
        </w:r>
      </w:del>
      <w:r w:rsidRPr="00336809">
        <w:rPr>
          <w:lang w:eastAsia="en-US"/>
          <w:rPrChange w:id="16348" w:author="Robert Pasternak" w:date="2024-07-25T09:04:00Z">
            <w:rPr>
              <w:rFonts w:ascii="Times" w:hAnsi="Times" w:cs="Arial"/>
              <w:lang w:eastAsia="en-US"/>
            </w:rPr>
          </w:rPrChange>
        </w:rPr>
        <w:t>/</w:t>
      </w:r>
      <w:ins w:id="16349" w:author="Robert Pasternak" w:date="2024-07-25T09:03:00Z">
        <w:r w:rsidR="00336809" w:rsidRPr="00336809">
          <w:rPr>
            <w:lang w:eastAsia="en-US"/>
            <w:rPrChange w:id="16350" w:author="Robert Pasternak" w:date="2024-07-25T09:04:00Z">
              <w:rPr>
                <w:color w:val="FF0000"/>
                <w:lang w:eastAsia="en-US"/>
              </w:rPr>
            </w:rPrChange>
          </w:rPr>
          <w:t>809</w:t>
        </w:r>
      </w:ins>
      <w:del w:id="16351" w:author="Robert Pasternak" w:date="2024-07-25T09:03:00Z">
        <w:r w:rsidRPr="00336809" w:rsidDel="00336809">
          <w:rPr>
            <w:lang w:eastAsia="en-US"/>
            <w:rPrChange w:id="16352" w:author="Robert Pasternak" w:date="2024-07-25T09:04:00Z">
              <w:rPr>
                <w:rFonts w:ascii="Times" w:hAnsi="Times" w:cs="Arial"/>
                <w:lang w:eastAsia="en-US"/>
              </w:rPr>
            </w:rPrChange>
          </w:rPr>
          <w:delText>356</w:delText>
        </w:r>
      </w:del>
      <w:r w:rsidRPr="00336809">
        <w:rPr>
          <w:lang w:eastAsia="en-US"/>
          <w:rPrChange w:id="16353" w:author="Robert Pasternak" w:date="2024-07-25T09:04:00Z">
            <w:rPr>
              <w:rFonts w:ascii="Times" w:hAnsi="Times" w:cs="Arial"/>
              <w:lang w:eastAsia="en-US"/>
            </w:rPr>
          </w:rPrChange>
        </w:rPr>
        <w:t>/</w:t>
      </w:r>
      <w:ins w:id="16354" w:author="Robert Pasternak" w:date="2024-07-25T09:03:00Z">
        <w:r w:rsidR="00336809" w:rsidRPr="00336809">
          <w:rPr>
            <w:lang w:eastAsia="en-US"/>
            <w:rPrChange w:id="16355" w:author="Robert Pasternak" w:date="2024-07-25T09:04:00Z">
              <w:rPr>
                <w:color w:val="FF0000"/>
                <w:lang w:eastAsia="en-US"/>
              </w:rPr>
            </w:rPrChange>
          </w:rPr>
          <w:t>23</w:t>
        </w:r>
      </w:ins>
      <w:del w:id="16356" w:author="Robert Pasternak" w:date="2024-07-25T09:03:00Z">
        <w:r w:rsidRPr="00336809" w:rsidDel="00336809">
          <w:rPr>
            <w:lang w:eastAsia="en-US"/>
            <w:rPrChange w:id="16357" w:author="Robert Pasternak" w:date="2024-07-25T09:04:00Z">
              <w:rPr>
                <w:rFonts w:ascii="Times" w:hAnsi="Times" w:cs="Arial"/>
                <w:lang w:eastAsia="en-US"/>
              </w:rPr>
            </w:rPrChange>
          </w:rPr>
          <w:delText>16</w:delText>
        </w:r>
      </w:del>
      <w:r w:rsidRPr="00336809">
        <w:rPr>
          <w:lang w:eastAsia="en-US"/>
          <w:rPrChange w:id="16358" w:author="Robert Pasternak" w:date="2024-07-25T09:04:00Z">
            <w:rPr>
              <w:rFonts w:ascii="Times" w:hAnsi="Times" w:cs="Arial"/>
              <w:lang w:eastAsia="en-US"/>
            </w:rPr>
          </w:rPrChange>
        </w:rPr>
        <w:t xml:space="preserve"> Sejmiku Województwa Świętokrzyskiego z dnia 2</w:t>
      </w:r>
      <w:ins w:id="16359" w:author="Robert Pasternak" w:date="2024-07-25T09:03:00Z">
        <w:r w:rsidR="00336809" w:rsidRPr="00336809">
          <w:rPr>
            <w:lang w:eastAsia="en-US"/>
            <w:rPrChange w:id="16360" w:author="Robert Pasternak" w:date="2024-07-25T09:04:00Z">
              <w:rPr>
                <w:color w:val="FF0000"/>
                <w:lang w:eastAsia="en-US"/>
              </w:rPr>
            </w:rPrChange>
          </w:rPr>
          <w:t>6</w:t>
        </w:r>
      </w:ins>
      <w:del w:id="16361" w:author="Robert Pasternak" w:date="2024-07-25T09:03:00Z">
        <w:r w:rsidRPr="00336809" w:rsidDel="00336809">
          <w:rPr>
            <w:lang w:eastAsia="en-US"/>
            <w:rPrChange w:id="16362" w:author="Robert Pasternak" w:date="2024-07-25T09:04:00Z">
              <w:rPr>
                <w:rFonts w:ascii="Times" w:hAnsi="Times" w:cs="Arial"/>
                <w:lang w:eastAsia="en-US"/>
              </w:rPr>
            </w:rPrChange>
          </w:rPr>
          <w:delText>7</w:delText>
        </w:r>
      </w:del>
      <w:ins w:id="16363" w:author="Piotr Szumlak" w:date="2021-07-09T12:08:00Z">
        <w:r w:rsidR="003C22EF" w:rsidRPr="00336809">
          <w:rPr>
            <w:lang w:eastAsia="en-US"/>
          </w:rPr>
          <w:t xml:space="preserve"> </w:t>
        </w:r>
      </w:ins>
      <w:del w:id="16364" w:author="Robert Pasternak" w:date="2024-07-25T09:03:00Z">
        <w:r w:rsidRPr="00336809" w:rsidDel="00336809">
          <w:rPr>
            <w:lang w:eastAsia="en-US"/>
            <w:rPrChange w:id="16365" w:author="Robert Pasternak" w:date="2024-07-25T09:04:00Z">
              <w:rPr>
                <w:rFonts w:ascii="Times" w:hAnsi="Times" w:cs="Arial"/>
                <w:lang w:eastAsia="en-US"/>
              </w:rPr>
            </w:rPrChange>
          </w:rPr>
          <w:delText>lipca</w:delText>
        </w:r>
      </w:del>
      <w:ins w:id="16366" w:author="Robert Pasternak" w:date="2024-07-25T09:03:00Z">
        <w:r w:rsidR="00336809" w:rsidRPr="00336809">
          <w:rPr>
            <w:lang w:eastAsia="en-US"/>
            <w:rPrChange w:id="16367" w:author="Robert Pasternak" w:date="2024-07-25T09:04:00Z">
              <w:rPr>
                <w:color w:val="FF0000"/>
                <w:lang w:eastAsia="en-US"/>
              </w:rPr>
            </w:rPrChange>
          </w:rPr>
          <w:t>października</w:t>
        </w:r>
      </w:ins>
      <w:r w:rsidRPr="00336809">
        <w:rPr>
          <w:lang w:eastAsia="en-US"/>
          <w:rPrChange w:id="16368" w:author="Robert Pasternak" w:date="2024-07-25T09:04:00Z">
            <w:rPr>
              <w:rFonts w:ascii="Times" w:hAnsi="Times" w:cs="Arial"/>
              <w:lang w:eastAsia="en-US"/>
            </w:rPr>
          </w:rPrChange>
        </w:rPr>
        <w:t xml:space="preserve"> 20</w:t>
      </w:r>
      <w:ins w:id="16369" w:author="Robert Pasternak" w:date="2024-07-25T09:04:00Z">
        <w:r w:rsidR="00336809" w:rsidRPr="00336809">
          <w:rPr>
            <w:lang w:eastAsia="en-US"/>
            <w:rPrChange w:id="16370" w:author="Robert Pasternak" w:date="2024-07-25T09:04:00Z">
              <w:rPr>
                <w:color w:val="FF0000"/>
                <w:lang w:eastAsia="en-US"/>
              </w:rPr>
            </w:rPrChange>
          </w:rPr>
          <w:t>23</w:t>
        </w:r>
      </w:ins>
      <w:del w:id="16371" w:author="Robert Pasternak" w:date="2024-07-25T09:04:00Z">
        <w:r w:rsidRPr="00336809" w:rsidDel="00336809">
          <w:rPr>
            <w:lang w:eastAsia="en-US"/>
            <w:rPrChange w:id="16372" w:author="Robert Pasternak" w:date="2024-07-25T09:04:00Z">
              <w:rPr>
                <w:rFonts w:ascii="Times" w:hAnsi="Times" w:cs="Arial"/>
                <w:lang w:eastAsia="en-US"/>
              </w:rPr>
            </w:rPrChange>
          </w:rPr>
          <w:delText>16</w:delText>
        </w:r>
      </w:del>
      <w:r w:rsidRPr="00336809">
        <w:rPr>
          <w:lang w:eastAsia="en-US"/>
          <w:rPrChange w:id="16373" w:author="Robert Pasternak" w:date="2024-07-25T09:04:00Z">
            <w:rPr>
              <w:rFonts w:ascii="Times" w:hAnsi="Times" w:cs="Arial"/>
              <w:lang w:eastAsia="en-US"/>
            </w:rPr>
          </w:rPrChange>
        </w:rPr>
        <w:t xml:space="preserve"> r. w sprawie uchwalenia aktualizacji „Planu gospodarki odpadami </w:t>
      </w:r>
      <w:ins w:id="16374" w:author="Robert Pasternak" w:date="2019-08-23T12:02:00Z">
        <w:r w:rsidRPr="00336809">
          <w:rPr>
            <w:lang w:eastAsia="en-US"/>
            <w:rPrChange w:id="16375" w:author="Robert Pasternak" w:date="2024-07-25T09:04:00Z">
              <w:rPr>
                <w:rFonts w:ascii="Times" w:hAnsi="Times" w:cs="Arial"/>
                <w:lang w:eastAsia="en-US"/>
              </w:rPr>
            </w:rPrChange>
          </w:rPr>
          <w:br/>
        </w:r>
      </w:ins>
      <w:r w:rsidRPr="00336809">
        <w:rPr>
          <w:lang w:eastAsia="en-US"/>
          <w:rPrChange w:id="16376" w:author="Robert Pasternak" w:date="2024-07-25T09:04:00Z">
            <w:rPr>
              <w:rFonts w:ascii="Times" w:hAnsi="Times" w:cs="Arial"/>
              <w:lang w:eastAsia="en-US"/>
            </w:rPr>
          </w:rPrChange>
        </w:rPr>
        <w:t>dla województwa świętokrzyskiego” (WPGO 20</w:t>
      </w:r>
      <w:ins w:id="16377" w:author="Robert Pasternak" w:date="2024-07-25T09:04:00Z">
        <w:r w:rsidR="00336809" w:rsidRPr="00336809">
          <w:rPr>
            <w:lang w:eastAsia="en-US"/>
            <w:rPrChange w:id="16378" w:author="Robert Pasternak" w:date="2024-07-25T09:04:00Z">
              <w:rPr>
                <w:color w:val="FF0000"/>
                <w:lang w:eastAsia="en-US"/>
              </w:rPr>
            </w:rPrChange>
          </w:rPr>
          <w:t>23</w:t>
        </w:r>
      </w:ins>
      <w:del w:id="16379" w:author="Robert Pasternak" w:date="2024-07-25T09:04:00Z">
        <w:r w:rsidRPr="00336809" w:rsidDel="00336809">
          <w:rPr>
            <w:lang w:eastAsia="en-US"/>
            <w:rPrChange w:id="16380" w:author="Robert Pasternak" w:date="2024-07-25T09:04:00Z">
              <w:rPr>
                <w:rFonts w:ascii="Times" w:hAnsi="Times" w:cs="Arial"/>
                <w:lang w:eastAsia="en-US"/>
              </w:rPr>
            </w:rPrChange>
          </w:rPr>
          <w:delText>16</w:delText>
        </w:r>
      </w:del>
      <w:r w:rsidRPr="00336809">
        <w:rPr>
          <w:lang w:eastAsia="en-US"/>
          <w:rPrChange w:id="16381" w:author="Robert Pasternak" w:date="2024-07-25T09:04:00Z">
            <w:rPr>
              <w:rFonts w:ascii="Times" w:hAnsi="Times" w:cs="Arial"/>
              <w:lang w:eastAsia="en-US"/>
            </w:rPr>
          </w:rPrChange>
        </w:rPr>
        <w:t>- 202</w:t>
      </w:r>
      <w:ins w:id="16382" w:author="Robert Pasternak" w:date="2024-07-25T09:04:00Z">
        <w:r w:rsidR="00336809" w:rsidRPr="00336809">
          <w:rPr>
            <w:lang w:eastAsia="en-US"/>
            <w:rPrChange w:id="16383" w:author="Robert Pasternak" w:date="2024-07-25T09:04:00Z">
              <w:rPr>
                <w:color w:val="FF0000"/>
                <w:lang w:eastAsia="en-US"/>
              </w:rPr>
            </w:rPrChange>
          </w:rPr>
          <w:t>8</w:t>
        </w:r>
      </w:ins>
      <w:del w:id="16384" w:author="Robert Pasternak" w:date="2024-07-25T09:04:00Z">
        <w:r w:rsidRPr="00336809" w:rsidDel="00336809">
          <w:rPr>
            <w:lang w:eastAsia="en-US"/>
            <w:rPrChange w:id="16385" w:author="Robert Pasternak" w:date="2024-07-25T09:04:00Z">
              <w:rPr>
                <w:rFonts w:ascii="Times" w:hAnsi="Times" w:cs="Arial"/>
                <w:lang w:eastAsia="en-US"/>
              </w:rPr>
            </w:rPrChange>
          </w:rPr>
          <w:delText>2</w:delText>
        </w:r>
      </w:del>
      <w:r w:rsidRPr="00336809">
        <w:rPr>
          <w:lang w:eastAsia="en-US"/>
          <w:rPrChange w:id="16386" w:author="Robert Pasternak" w:date="2024-07-25T09:04:00Z">
            <w:rPr>
              <w:rFonts w:ascii="Times" w:hAnsi="Times" w:cs="Arial"/>
              <w:lang w:eastAsia="en-US"/>
            </w:rPr>
          </w:rPrChange>
        </w:rPr>
        <w:t xml:space="preserve">); </w:t>
      </w:r>
    </w:p>
    <w:p w14:paraId="28526CD8" w14:textId="77777777" w:rsidR="00361B44" w:rsidRPr="008416E6" w:rsidRDefault="00E11DE4">
      <w:pPr>
        <w:pStyle w:val="Akapitzlist"/>
        <w:numPr>
          <w:ilvl w:val="0"/>
          <w:numId w:val="11"/>
        </w:numPr>
        <w:autoSpaceDE w:val="0"/>
        <w:autoSpaceDN w:val="0"/>
        <w:spacing w:line="312" w:lineRule="auto"/>
        <w:ind w:left="709"/>
        <w:rPr>
          <w:del w:id="16387" w:author="Robert Pasternak" w:date="2021-07-02T10:14:00Z"/>
          <w:lang w:eastAsia="en-US"/>
          <w:rPrChange w:id="16388" w:author="Robert Pasternak" w:date="2021-09-07T12:47:00Z">
            <w:rPr>
              <w:del w:id="16389" w:author="Robert Pasternak" w:date="2021-07-02T10:14:00Z"/>
              <w:rFonts w:ascii="Times" w:hAnsi="Times" w:cs="Arial"/>
              <w:lang w:eastAsia="en-US"/>
            </w:rPr>
          </w:rPrChange>
        </w:rPr>
        <w:pPrChange w:id="16390" w:author="Robert Pasternak" w:date="2021-05-13T11:34:00Z">
          <w:pPr>
            <w:pStyle w:val="Akapitzlist"/>
            <w:numPr>
              <w:numId w:val="11"/>
            </w:numPr>
            <w:autoSpaceDE w:val="0"/>
            <w:autoSpaceDN w:val="0"/>
            <w:spacing w:line="360" w:lineRule="auto"/>
            <w:ind w:left="709" w:hanging="360"/>
          </w:pPr>
        </w:pPrChange>
      </w:pPr>
      <w:del w:id="16391" w:author="Robert Pasternak" w:date="2021-07-02T10:14:00Z">
        <w:r w:rsidRPr="008416E6">
          <w:rPr>
            <w:rPrChange w:id="16392" w:author="Robert Pasternak" w:date="2021-09-07T12:47:00Z">
              <w:rPr>
                <w:rFonts w:ascii="Times" w:hAnsi="Times" w:cs="Arial"/>
              </w:rPr>
            </w:rPrChange>
          </w:rPr>
          <w:delText xml:space="preserve">ustawie z dnia 27 sierpnia 1997 r. o rehabilitacji zawodowej i społecznej oraz zatrudnianiu </w:delText>
        </w:r>
        <w:r w:rsidRPr="008416E6">
          <w:rPr>
            <w:rStyle w:val="Uwydatnienie"/>
            <w:i w:val="0"/>
            <w:rPrChange w:id="16393" w:author="Robert Pasternak" w:date="2021-09-07T12:47:00Z">
              <w:rPr>
                <w:rStyle w:val="Uwydatnienie"/>
                <w:rFonts w:ascii="Times" w:hAnsi="Times" w:cs="Arial"/>
                <w:i w:val="0"/>
              </w:rPr>
            </w:rPrChange>
          </w:rPr>
          <w:delText xml:space="preserve">osób niepełnosprawnych (Dz.U. z </w:delText>
        </w:r>
        <w:r w:rsidRPr="008416E6">
          <w:rPr>
            <w:rPrChange w:id="16394" w:author="Robert Pasternak" w:date="2021-09-07T12:47:00Z">
              <w:rPr>
                <w:rFonts w:ascii="Times" w:hAnsi="Times" w:cs="Arial"/>
                <w:i/>
                <w:iCs/>
              </w:rPr>
            </w:rPrChange>
          </w:rPr>
          <w:delText>2019  poz.1172 ze zmianami);</w:delText>
        </w:r>
      </w:del>
    </w:p>
    <w:p w14:paraId="7D26714F" w14:textId="77777777" w:rsidR="00361B44" w:rsidRPr="008416E6" w:rsidRDefault="00A20EDE">
      <w:pPr>
        <w:pStyle w:val="Akapitzlist"/>
        <w:numPr>
          <w:ilvl w:val="0"/>
          <w:numId w:val="11"/>
        </w:numPr>
        <w:autoSpaceDE w:val="0"/>
        <w:autoSpaceDN w:val="0"/>
        <w:spacing w:line="312" w:lineRule="auto"/>
        <w:ind w:left="709"/>
        <w:rPr>
          <w:lang w:eastAsia="en-US"/>
          <w:rPrChange w:id="16395" w:author="Robert Pasternak" w:date="2021-09-07T12:47:00Z">
            <w:rPr>
              <w:rFonts w:ascii="Times" w:hAnsi="Times" w:cs="Arial"/>
              <w:lang w:eastAsia="en-US"/>
            </w:rPr>
          </w:rPrChange>
        </w:rPr>
        <w:pPrChange w:id="16396" w:author="Robert Pasternak" w:date="2021-05-13T11:34:00Z">
          <w:pPr>
            <w:pStyle w:val="Akapitzlist"/>
            <w:numPr>
              <w:numId w:val="11"/>
            </w:numPr>
            <w:autoSpaceDE w:val="0"/>
            <w:autoSpaceDN w:val="0"/>
            <w:spacing w:line="360" w:lineRule="auto"/>
            <w:ind w:left="709" w:hanging="360"/>
          </w:pPr>
        </w:pPrChange>
      </w:pPr>
      <w:r w:rsidRPr="008416E6">
        <w:t>u</w:t>
      </w:r>
      <w:r w:rsidR="007F60E6" w:rsidRPr="008416E6">
        <w:t>chwale</w:t>
      </w:r>
      <w:r w:rsidR="00E11DE4" w:rsidRPr="008416E6">
        <w:rPr>
          <w:rPrChange w:id="16397" w:author="Robert Pasternak" w:date="2021-09-07T12:47:00Z">
            <w:rPr>
              <w:rFonts w:ascii="Times" w:hAnsi="Times" w:cs="Arial"/>
              <w:i/>
              <w:iCs/>
            </w:rPr>
          </w:rPrChange>
        </w:rPr>
        <w:t xml:space="preserve"> Nr </w:t>
      </w:r>
      <w:del w:id="16398" w:author="Robert Pasternak" w:date="2021-05-12T13:56:00Z">
        <w:r w:rsidR="00E11DE4" w:rsidRPr="008416E6">
          <w:rPr>
            <w:rPrChange w:id="16399" w:author="Robert Pasternak" w:date="2021-09-07T12:47:00Z">
              <w:rPr>
                <w:rFonts w:ascii="Times" w:hAnsi="Times" w:cs="Arial"/>
                <w:i/>
                <w:iCs/>
              </w:rPr>
            </w:rPrChange>
          </w:rPr>
          <w:delText>XXXVI/90/2016</w:delText>
        </w:r>
      </w:del>
      <w:ins w:id="16400" w:author="Robert Pasternak" w:date="2021-06-21T15:38:00Z">
        <w:r w:rsidR="000A4AD8" w:rsidRPr="008416E6">
          <w:t>XL/123/2020</w:t>
        </w:r>
      </w:ins>
      <w:r w:rsidR="00E11DE4" w:rsidRPr="008416E6">
        <w:rPr>
          <w:rPrChange w:id="16401" w:author="Robert Pasternak" w:date="2021-09-07T12:47:00Z">
            <w:rPr>
              <w:rFonts w:ascii="Times" w:hAnsi="Times" w:cs="Arial"/>
              <w:i/>
              <w:iCs/>
            </w:rPr>
          </w:rPrChange>
        </w:rPr>
        <w:t xml:space="preserve"> Rady Miasta Ostrowca Świętokrzyskiego </w:t>
      </w:r>
      <w:r w:rsidR="00E11DE4" w:rsidRPr="008416E6">
        <w:rPr>
          <w:rPrChange w:id="16402" w:author="Robert Pasternak" w:date="2021-09-07T12:47:00Z">
            <w:rPr>
              <w:rFonts w:ascii="Times" w:hAnsi="Times" w:cs="Arial"/>
              <w:i/>
              <w:iCs/>
            </w:rPr>
          </w:rPrChange>
        </w:rPr>
        <w:br/>
        <w:t xml:space="preserve">z dnia </w:t>
      </w:r>
      <w:del w:id="16403" w:author="Robert Pasternak" w:date="2021-05-12T13:56:00Z">
        <w:r w:rsidR="00E11DE4" w:rsidRPr="008416E6">
          <w:rPr>
            <w:rPrChange w:id="16404" w:author="Robert Pasternak" w:date="2021-09-07T12:47:00Z">
              <w:rPr>
                <w:rFonts w:ascii="Times" w:hAnsi="Times" w:cs="Arial"/>
                <w:i/>
                <w:iCs/>
              </w:rPr>
            </w:rPrChange>
          </w:rPr>
          <w:delText>16 września 2016</w:delText>
        </w:r>
      </w:del>
      <w:ins w:id="16405" w:author="Robert Pasternak" w:date="2021-06-21T15:38:00Z">
        <w:r w:rsidR="000A4AD8" w:rsidRPr="008416E6">
          <w:t>11 grudnia 2020</w:t>
        </w:r>
      </w:ins>
      <w:r w:rsidR="00E11DE4" w:rsidRPr="008416E6">
        <w:rPr>
          <w:rPrChange w:id="16406" w:author="Robert Pasternak" w:date="2021-09-07T12:47:00Z">
            <w:rPr>
              <w:rFonts w:ascii="Times" w:hAnsi="Times" w:cs="Arial"/>
              <w:i/>
              <w:iCs/>
            </w:rPr>
          </w:rPrChange>
        </w:rPr>
        <w:t xml:space="preserve"> roku w sprawie uchwalenia ,,Regulaminu utrzymania czystości </w:t>
      </w:r>
      <w:ins w:id="16407" w:author="Robert Pasternak" w:date="2021-05-12T13:56:00Z">
        <w:r w:rsidR="00E11DE4" w:rsidRPr="008416E6">
          <w:rPr>
            <w:rPrChange w:id="16408" w:author="Robert Pasternak" w:date="2021-09-07T12:47:00Z">
              <w:rPr>
                <w:rFonts w:ascii="Times" w:hAnsi="Times" w:cs="Arial"/>
                <w:i/>
                <w:iCs/>
              </w:rPr>
            </w:rPrChange>
          </w:rPr>
          <w:br/>
        </w:r>
      </w:ins>
      <w:r w:rsidR="00E11DE4" w:rsidRPr="008416E6">
        <w:rPr>
          <w:rPrChange w:id="16409" w:author="Robert Pasternak" w:date="2021-09-07T12:47:00Z">
            <w:rPr>
              <w:rFonts w:ascii="Times" w:hAnsi="Times" w:cs="Arial"/>
              <w:i/>
              <w:iCs/>
            </w:rPr>
          </w:rPrChange>
        </w:rPr>
        <w:t>i porządku na terenie Gminy Ostrowiec Świętokrzyski”</w:t>
      </w:r>
      <w:del w:id="16410" w:author="Robert Pasternak" w:date="2021-07-02T10:14:00Z">
        <w:r w:rsidR="00E11DE4" w:rsidRPr="008416E6">
          <w:rPr>
            <w:rPrChange w:id="16411" w:author="Robert Pasternak" w:date="2021-09-07T12:47:00Z">
              <w:rPr>
                <w:rFonts w:ascii="Times" w:hAnsi="Times" w:cs="Arial"/>
                <w:i/>
                <w:iCs/>
              </w:rPr>
            </w:rPrChange>
          </w:rPr>
          <w:delText>,</w:delText>
        </w:r>
      </w:del>
      <w:ins w:id="16412" w:author="Robert Pasternak" w:date="2021-07-02T10:14:00Z">
        <w:r w:rsidR="00686B7A" w:rsidRPr="008416E6">
          <w:t>;</w:t>
        </w:r>
      </w:ins>
      <w:del w:id="16413" w:author="Robert Pasternak" w:date="2021-07-02T10:14:00Z">
        <w:r w:rsidR="00E11DE4" w:rsidRPr="008416E6">
          <w:rPr>
            <w:rPrChange w:id="16414" w:author="Robert Pasternak" w:date="2021-09-07T12:47:00Z">
              <w:rPr>
                <w:rFonts w:ascii="Times" w:hAnsi="Times" w:cs="Arial"/>
                <w:i/>
                <w:iCs/>
              </w:rPr>
            </w:rPrChange>
          </w:rPr>
          <w:delText xml:space="preserve">zmienioną Uchwałą </w:delText>
        </w:r>
        <w:r w:rsidR="00E11DE4" w:rsidRPr="008416E6">
          <w:rPr>
            <w:rPrChange w:id="16415" w:author="Robert Pasternak" w:date="2021-09-07T12:47:00Z">
              <w:rPr>
                <w:rFonts w:ascii="Times" w:hAnsi="Times" w:cs="Arial"/>
                <w:i/>
                <w:iCs/>
              </w:rPr>
            </w:rPrChange>
          </w:rPr>
          <w:br/>
          <w:delText>Nr XLVII/65/2017 Rady Miasta Ostrowca Świętokrzyskiego z dnia 21 lipca 2017 r.</w:delText>
        </w:r>
      </w:del>
    </w:p>
    <w:p w14:paraId="46D5D18B" w14:textId="1DE03DC2" w:rsidR="00361B44" w:rsidRPr="008416E6" w:rsidRDefault="00E11DE4">
      <w:pPr>
        <w:pStyle w:val="Akapitzlist"/>
        <w:numPr>
          <w:ilvl w:val="0"/>
          <w:numId w:val="11"/>
        </w:numPr>
        <w:autoSpaceDE w:val="0"/>
        <w:autoSpaceDN w:val="0"/>
        <w:spacing w:line="312" w:lineRule="auto"/>
        <w:ind w:left="709"/>
        <w:rPr>
          <w:lang w:eastAsia="en-US"/>
          <w:rPrChange w:id="16416" w:author="Robert Pasternak" w:date="2021-09-07T12:47:00Z">
            <w:rPr>
              <w:rFonts w:ascii="Times" w:hAnsi="Times" w:cs="Arial"/>
              <w:lang w:eastAsia="en-US"/>
            </w:rPr>
          </w:rPrChange>
        </w:rPr>
        <w:pPrChange w:id="16417" w:author="Robert Pasternak" w:date="2021-05-13T11:34:00Z">
          <w:pPr>
            <w:pStyle w:val="Akapitzlist"/>
            <w:numPr>
              <w:numId w:val="11"/>
            </w:numPr>
            <w:autoSpaceDE w:val="0"/>
            <w:autoSpaceDN w:val="0"/>
            <w:spacing w:line="360" w:lineRule="auto"/>
            <w:ind w:left="709" w:hanging="360"/>
          </w:pPr>
        </w:pPrChange>
      </w:pPr>
      <w:r w:rsidRPr="008416E6">
        <w:rPr>
          <w:rPrChange w:id="16418" w:author="Robert Pasternak" w:date="2021-09-07T12:47:00Z">
            <w:rPr>
              <w:rFonts w:ascii="Times" w:hAnsi="Times" w:cs="Arial"/>
              <w:i/>
              <w:iCs/>
            </w:rPr>
          </w:rPrChange>
        </w:rPr>
        <w:t xml:space="preserve">uchwale </w:t>
      </w:r>
      <w:r w:rsidRPr="0044515F">
        <w:rPr>
          <w:rStyle w:val="Hipercze"/>
          <w:color w:val="auto"/>
          <w:u w:val="none"/>
        </w:rPr>
        <w:fldChar w:fldCharType="begin"/>
      </w:r>
      <w:r w:rsidR="007E216D" w:rsidRPr="008416E6">
        <w:rPr>
          <w:rStyle w:val="Hipercze"/>
          <w:color w:val="auto"/>
          <w:u w:val="none"/>
        </w:rPr>
        <w:instrText xml:space="preserve"> HYPERLINK "http://www.eko.um.ostrowiec.pl/pliki/2016817122450Szczegolowysposobizakresswiadczeniauslug.pdf" \t "_blank" </w:instrText>
      </w:r>
      <w:r w:rsidRPr="0044515F">
        <w:rPr>
          <w:rStyle w:val="Hipercze"/>
          <w:color w:val="auto"/>
          <w:u w:val="none"/>
        </w:rPr>
        <w:fldChar w:fldCharType="separate"/>
      </w:r>
      <w:r w:rsidR="00A20EDE" w:rsidRPr="008416E6">
        <w:rPr>
          <w:rStyle w:val="Hipercze"/>
          <w:color w:val="auto"/>
          <w:u w:val="none"/>
        </w:rPr>
        <w:t xml:space="preserve">Nr XXXIV/80/2016 Rady Miasta Ostrowca Świętokrzyskiego z dnia </w:t>
      </w:r>
      <w:r w:rsidR="00A20EDE" w:rsidRPr="008416E6">
        <w:rPr>
          <w:rStyle w:val="Hipercze"/>
          <w:color w:val="auto"/>
          <w:u w:val="none"/>
        </w:rPr>
        <w:br/>
        <w:t xml:space="preserve">7 lipca 2016 r. w sprawie ustalenia szczegółowego sposobu i zakresu świadczenia usług w zakresie odbierania odpadów komunalnych od właścicieli nieruchomości, </w:t>
      </w:r>
      <w:ins w:id="16419" w:author="Robert Pasternak" w:date="2019-08-23T12:02:00Z">
        <w:r w:rsidR="002B617E" w:rsidRPr="008416E6">
          <w:rPr>
            <w:rStyle w:val="Hipercze"/>
            <w:color w:val="auto"/>
            <w:u w:val="none"/>
          </w:rPr>
          <w:br/>
        </w:r>
      </w:ins>
      <w:r w:rsidR="00A20EDE" w:rsidRPr="008416E6">
        <w:rPr>
          <w:rStyle w:val="Hipercze"/>
          <w:color w:val="auto"/>
          <w:u w:val="none"/>
        </w:rPr>
        <w:t xml:space="preserve">na których zamieszkują mieszkańcy i zagospodarowania tych odpadów, w zamian </w:t>
      </w:r>
      <w:ins w:id="16420" w:author="Robert Pasternak" w:date="2019-08-23T12:02:00Z">
        <w:r w:rsidR="002B617E" w:rsidRPr="008416E6">
          <w:rPr>
            <w:rStyle w:val="Hipercze"/>
            <w:color w:val="auto"/>
            <w:u w:val="none"/>
          </w:rPr>
          <w:br/>
        </w:r>
      </w:ins>
      <w:r w:rsidR="00A20EDE" w:rsidRPr="008416E6">
        <w:rPr>
          <w:rStyle w:val="Hipercze"/>
          <w:color w:val="auto"/>
          <w:u w:val="none"/>
        </w:rPr>
        <w:t>za uiszczoną przez właściciela nieruchomości opłatę za gospodarowanie odpadami komunalnymi</w:t>
      </w:r>
      <w:r w:rsidRPr="0044515F">
        <w:rPr>
          <w:rStyle w:val="Hipercze"/>
          <w:color w:val="auto"/>
          <w:u w:val="none"/>
        </w:rPr>
        <w:fldChar w:fldCharType="end"/>
      </w:r>
      <w:ins w:id="16421" w:author="Robert Pasternak" w:date="2024-07-25T09:05:00Z">
        <w:r w:rsidR="0079411C">
          <w:rPr>
            <w:rStyle w:val="Hipercze"/>
            <w:color w:val="auto"/>
            <w:u w:val="none"/>
          </w:rPr>
          <w:t xml:space="preserve"> (ze zmianami)</w:t>
        </w:r>
      </w:ins>
      <w:r w:rsidR="00A20EDE" w:rsidRPr="008416E6">
        <w:rPr>
          <w:rStyle w:val="Hipercze"/>
          <w:color w:val="auto"/>
          <w:u w:val="none"/>
        </w:rPr>
        <w:t xml:space="preserve">, </w:t>
      </w:r>
      <w:del w:id="16422" w:author="Robert Pasternak" w:date="2024-07-25T09:05:00Z">
        <w:r w:rsidR="00A20EDE" w:rsidRPr="008416E6" w:rsidDel="0079411C">
          <w:rPr>
            <w:rStyle w:val="Hipercze"/>
            <w:color w:val="auto"/>
            <w:u w:val="none"/>
          </w:rPr>
          <w:delText xml:space="preserve">zmienioną Uchwałą  Nr </w:delText>
        </w:r>
        <w:r w:rsidR="00A20EDE" w:rsidRPr="008416E6" w:rsidDel="0079411C">
          <w:delText xml:space="preserve">XXXVI/91/2016 Rady Miasta Ostrowca Świętokrzyskiego </w:delText>
        </w:r>
      </w:del>
      <w:del w:id="16423" w:author="Robert Pasternak" w:date="2021-05-12T13:56:00Z">
        <w:r w:rsidR="00A20EDE" w:rsidRPr="008416E6" w:rsidDel="00CE5ADD">
          <w:br/>
        </w:r>
      </w:del>
      <w:del w:id="16424" w:author="Robert Pasternak" w:date="2024-07-25T09:05:00Z">
        <w:r w:rsidR="00A20EDE" w:rsidRPr="008416E6" w:rsidDel="0079411C">
          <w:delText xml:space="preserve">z dnia 16 września 2016 r. oraz Uchwałą Nr XLVII/66/2017 Rady Miasta Ostrowca Świętokrzyskiego z dnia 21 lipca 2017 r. </w:delText>
        </w:r>
      </w:del>
    </w:p>
    <w:p w14:paraId="13D4A66D" w14:textId="77777777" w:rsidR="00361B44" w:rsidRPr="008416E6" w:rsidRDefault="00E11DE4">
      <w:pPr>
        <w:pStyle w:val="Akapitzlist"/>
        <w:numPr>
          <w:ilvl w:val="0"/>
          <w:numId w:val="11"/>
        </w:numPr>
        <w:autoSpaceDE w:val="0"/>
        <w:autoSpaceDN w:val="0"/>
        <w:spacing w:line="312" w:lineRule="auto"/>
        <w:ind w:left="709"/>
        <w:rPr>
          <w:lang w:eastAsia="en-US"/>
          <w:rPrChange w:id="16425" w:author="Robert Pasternak" w:date="2021-09-07T12:47:00Z">
            <w:rPr>
              <w:rFonts w:ascii="Times" w:hAnsi="Times" w:cs="Arial"/>
              <w:lang w:eastAsia="en-US"/>
            </w:rPr>
          </w:rPrChange>
        </w:rPr>
        <w:pPrChange w:id="16426" w:author="Robert Pasternak" w:date="2021-05-13T11:34:00Z">
          <w:pPr>
            <w:pStyle w:val="Akapitzlist"/>
            <w:numPr>
              <w:numId w:val="11"/>
            </w:numPr>
            <w:autoSpaceDE w:val="0"/>
            <w:autoSpaceDN w:val="0"/>
            <w:spacing w:line="360" w:lineRule="auto"/>
            <w:ind w:left="709" w:hanging="360"/>
          </w:pPr>
        </w:pPrChange>
      </w:pPr>
      <w:r w:rsidRPr="008416E6">
        <w:rPr>
          <w:lang w:eastAsia="en-US"/>
          <w:rPrChange w:id="16427" w:author="Robert Pasternak" w:date="2021-09-07T12:47:00Z">
            <w:rPr>
              <w:rFonts w:ascii="Times" w:hAnsi="Times" w:cs="Arial"/>
              <w:color w:val="0000FF"/>
              <w:u w:val="single"/>
              <w:lang w:eastAsia="en-US"/>
            </w:rPr>
          </w:rPrChange>
        </w:rPr>
        <w:t>innych aktach normatywnych obowiązujących na terenie Gminy Ostrowiec Świętokrzyski zawierających powszechnie obowiązujące przepisy prawa.</w:t>
      </w:r>
    </w:p>
    <w:p w14:paraId="600170C6" w14:textId="77777777" w:rsidR="00361B44" w:rsidRPr="008416E6" w:rsidRDefault="00361B44">
      <w:pPr>
        <w:autoSpaceDE w:val="0"/>
        <w:autoSpaceDN w:val="0"/>
        <w:spacing w:line="312" w:lineRule="auto"/>
        <w:rPr>
          <w:lang w:eastAsia="en-US"/>
          <w:rPrChange w:id="16428" w:author="Robert Pasternak" w:date="2021-09-07T12:47:00Z">
            <w:rPr>
              <w:rFonts w:ascii="Times" w:hAnsi="Times" w:cs="Arial"/>
              <w:lang w:eastAsia="en-US"/>
            </w:rPr>
          </w:rPrChange>
        </w:rPr>
        <w:pPrChange w:id="16429" w:author="Robert Pasternak" w:date="2021-05-13T11:34:00Z">
          <w:pPr>
            <w:autoSpaceDE w:val="0"/>
            <w:autoSpaceDN w:val="0"/>
            <w:spacing w:line="360" w:lineRule="auto"/>
          </w:pPr>
        </w:pPrChange>
      </w:pPr>
    </w:p>
    <w:p w14:paraId="32503937" w14:textId="77777777" w:rsidR="00361B44" w:rsidRDefault="00361B44">
      <w:pPr>
        <w:autoSpaceDE w:val="0"/>
        <w:autoSpaceDN w:val="0"/>
        <w:spacing w:line="312" w:lineRule="auto"/>
        <w:rPr>
          <w:ins w:id="16430" w:author="Robert Pasternak" w:date="2024-08-05T14:40:00Z"/>
          <w:lang w:eastAsia="en-US"/>
        </w:rPr>
        <w:pPrChange w:id="16431" w:author="Robert Pasternak" w:date="2021-05-13T11:34:00Z">
          <w:pPr>
            <w:autoSpaceDE w:val="0"/>
            <w:autoSpaceDN w:val="0"/>
            <w:spacing w:line="360" w:lineRule="auto"/>
          </w:pPr>
        </w:pPrChange>
      </w:pPr>
    </w:p>
    <w:p w14:paraId="73D35253" w14:textId="77777777" w:rsidR="00390DD2" w:rsidRPr="008416E6" w:rsidRDefault="00390DD2">
      <w:pPr>
        <w:autoSpaceDE w:val="0"/>
        <w:autoSpaceDN w:val="0"/>
        <w:spacing w:line="312" w:lineRule="auto"/>
        <w:rPr>
          <w:lang w:eastAsia="en-US"/>
          <w:rPrChange w:id="16432" w:author="Robert Pasternak" w:date="2021-09-07T12:47:00Z">
            <w:rPr>
              <w:rFonts w:ascii="Times" w:hAnsi="Times" w:cs="Arial"/>
              <w:lang w:eastAsia="en-US"/>
            </w:rPr>
          </w:rPrChange>
        </w:rPr>
        <w:pPrChange w:id="16433" w:author="Robert Pasternak" w:date="2021-05-13T11:34:00Z">
          <w:pPr>
            <w:autoSpaceDE w:val="0"/>
            <w:autoSpaceDN w:val="0"/>
            <w:spacing w:line="360" w:lineRule="auto"/>
          </w:pPr>
        </w:pPrChange>
      </w:pPr>
    </w:p>
    <w:p w14:paraId="4AAFD24A" w14:textId="77777777" w:rsidR="00361B44" w:rsidRPr="008416E6" w:rsidRDefault="00361B44">
      <w:pPr>
        <w:autoSpaceDE w:val="0"/>
        <w:autoSpaceDN w:val="0"/>
        <w:spacing w:line="312" w:lineRule="auto"/>
        <w:rPr>
          <w:lang w:eastAsia="en-US"/>
          <w:rPrChange w:id="16434" w:author="Robert Pasternak" w:date="2021-09-07T12:47:00Z">
            <w:rPr>
              <w:rFonts w:ascii="Times" w:hAnsi="Times" w:cs="Arial"/>
              <w:lang w:eastAsia="en-US"/>
            </w:rPr>
          </w:rPrChange>
        </w:rPr>
        <w:pPrChange w:id="16435" w:author="Robert Pasternak" w:date="2021-05-13T11:34:00Z">
          <w:pPr>
            <w:autoSpaceDE w:val="0"/>
            <w:autoSpaceDN w:val="0"/>
            <w:spacing w:line="360" w:lineRule="auto"/>
          </w:pPr>
        </w:pPrChange>
      </w:pPr>
    </w:p>
    <w:p w14:paraId="56233C85" w14:textId="77777777" w:rsidR="00361B44" w:rsidRPr="008416E6" w:rsidRDefault="00BD72D6">
      <w:pPr>
        <w:autoSpaceDE w:val="0"/>
        <w:autoSpaceDN w:val="0"/>
        <w:spacing w:line="312" w:lineRule="auto"/>
        <w:rPr>
          <w:ins w:id="16436" w:author="Robert Pasternak" w:date="2021-07-28T13:24:00Z"/>
          <w:lang w:eastAsia="en-US"/>
        </w:rPr>
        <w:pPrChange w:id="16437" w:author="Robert Pasternak" w:date="2021-05-13T11:34:00Z">
          <w:pPr>
            <w:autoSpaceDE w:val="0"/>
            <w:autoSpaceDN w:val="0"/>
            <w:spacing w:line="360" w:lineRule="auto"/>
          </w:pPr>
        </w:pPrChange>
      </w:pPr>
      <w:ins w:id="16438" w:author="Robert Pasternak" w:date="2021-07-28T13:24:00Z">
        <w:r w:rsidRPr="008416E6">
          <w:rPr>
            <w:lang w:eastAsia="en-US"/>
          </w:rPr>
          <w:lastRenderedPageBreak/>
          <w:t>Załączniki do Opisu Przedmiotu Zamówienia:</w:t>
        </w:r>
      </w:ins>
    </w:p>
    <w:p w14:paraId="3D792A81" w14:textId="3C6A0AC2" w:rsidR="005D034F" w:rsidRPr="008416E6" w:rsidRDefault="005D034F">
      <w:pPr>
        <w:pStyle w:val="Akapitzlist"/>
        <w:autoSpaceDE w:val="0"/>
        <w:autoSpaceDN w:val="0"/>
        <w:spacing w:line="312" w:lineRule="auto"/>
        <w:ind w:left="0"/>
        <w:rPr>
          <w:ins w:id="16439" w:author="Robert Pasternak" w:date="2021-07-28T13:31:00Z"/>
          <w:lang w:eastAsia="en-US"/>
        </w:rPr>
        <w:pPrChange w:id="16440" w:author="Robert Pasternak" w:date="2021-07-28T13:28:00Z">
          <w:pPr>
            <w:autoSpaceDE w:val="0"/>
            <w:autoSpaceDN w:val="0"/>
            <w:spacing w:line="360" w:lineRule="auto"/>
          </w:pPr>
        </w:pPrChange>
      </w:pPr>
      <w:ins w:id="16441" w:author="Robert Pasternak" w:date="2021-07-28T13:28:00Z">
        <w:r w:rsidRPr="008416E6">
          <w:rPr>
            <w:lang w:eastAsia="en-US"/>
          </w:rPr>
          <w:t xml:space="preserve">1a. Wzór </w:t>
        </w:r>
      </w:ins>
      <w:ins w:id="16442" w:author="Robert Pasternak" w:date="2021-07-28T13:32:00Z">
        <w:r w:rsidRPr="008416E6">
          <w:rPr>
            <w:lang w:eastAsia="en-US"/>
          </w:rPr>
          <w:t>r</w:t>
        </w:r>
      </w:ins>
      <w:ins w:id="16443" w:author="Robert Pasternak" w:date="2021-07-28T13:28:00Z">
        <w:r w:rsidRPr="008416E6">
          <w:rPr>
            <w:lang w:eastAsia="en-US"/>
          </w:rPr>
          <w:t>aportu miesięcznego dotyczącego odbioru i zagospodarowania odpad</w:t>
        </w:r>
      </w:ins>
      <w:ins w:id="16444" w:author="Robert Pasternak" w:date="2021-07-28T13:29:00Z">
        <w:r w:rsidRPr="008416E6">
          <w:rPr>
            <w:lang w:eastAsia="en-US"/>
          </w:rPr>
          <w:t>ów komunalnych od właścicieli nieruchomo</w:t>
        </w:r>
      </w:ins>
      <w:ins w:id="16445" w:author="Robert Pasternak" w:date="2021-07-28T13:30:00Z">
        <w:r w:rsidRPr="008416E6">
          <w:rPr>
            <w:lang w:eastAsia="en-US"/>
          </w:rPr>
          <w:t>ści zamieszkałych</w:t>
        </w:r>
      </w:ins>
    </w:p>
    <w:p w14:paraId="4A6BDF97" w14:textId="5175706E" w:rsidR="005D034F" w:rsidRPr="008416E6" w:rsidRDefault="003D47BC">
      <w:pPr>
        <w:pStyle w:val="Akapitzlist"/>
        <w:autoSpaceDE w:val="0"/>
        <w:autoSpaceDN w:val="0"/>
        <w:spacing w:line="312" w:lineRule="auto"/>
        <w:ind w:left="0"/>
        <w:rPr>
          <w:ins w:id="16446" w:author="Robert Pasternak" w:date="2021-07-28T13:33:00Z"/>
          <w:lang w:eastAsia="en-US"/>
        </w:rPr>
        <w:pPrChange w:id="16447" w:author="Robert Pasternak" w:date="2021-07-28T13:28:00Z">
          <w:pPr>
            <w:autoSpaceDE w:val="0"/>
            <w:autoSpaceDN w:val="0"/>
            <w:spacing w:line="360" w:lineRule="auto"/>
          </w:pPr>
        </w:pPrChange>
      </w:pPr>
      <w:ins w:id="16448" w:author="Robert Pasternak" w:date="2021-07-28T13:31:00Z">
        <w:r>
          <w:rPr>
            <w:lang w:eastAsia="en-US"/>
          </w:rPr>
          <w:t>1b</w:t>
        </w:r>
        <w:r w:rsidR="005D034F" w:rsidRPr="008416E6">
          <w:rPr>
            <w:lang w:eastAsia="en-US"/>
          </w:rPr>
          <w:t xml:space="preserve">. Wzór raportu kwartalnego dotyczącego odpadów przekazanych do ponownego użycia </w:t>
        </w:r>
      </w:ins>
      <w:ins w:id="16449" w:author="Robert Pasternak" w:date="2021-07-28T13:35:00Z">
        <w:r w:rsidR="00AD6758" w:rsidRPr="008416E6">
          <w:rPr>
            <w:lang w:eastAsia="en-US"/>
          </w:rPr>
          <w:br/>
        </w:r>
      </w:ins>
      <w:ins w:id="16450" w:author="Robert Pasternak" w:date="2021-07-28T13:31:00Z">
        <w:r w:rsidR="005D034F" w:rsidRPr="008416E6">
          <w:rPr>
            <w:lang w:eastAsia="en-US"/>
          </w:rPr>
          <w:t>i recyklingu</w:t>
        </w:r>
      </w:ins>
    </w:p>
    <w:p w14:paraId="276D741B" w14:textId="0B5E783B" w:rsidR="00AD6758" w:rsidRPr="008416E6" w:rsidRDefault="003D47BC">
      <w:pPr>
        <w:pStyle w:val="Akapitzlist"/>
        <w:autoSpaceDE w:val="0"/>
        <w:autoSpaceDN w:val="0"/>
        <w:spacing w:line="312" w:lineRule="auto"/>
        <w:ind w:left="0"/>
        <w:rPr>
          <w:ins w:id="16451" w:author="Robert Pasternak" w:date="2021-07-28T13:33:00Z"/>
          <w:lang w:eastAsia="en-US"/>
        </w:rPr>
        <w:pPrChange w:id="16452" w:author="Robert Pasternak" w:date="2021-07-28T13:28:00Z">
          <w:pPr>
            <w:autoSpaceDE w:val="0"/>
            <w:autoSpaceDN w:val="0"/>
            <w:spacing w:line="360" w:lineRule="auto"/>
          </w:pPr>
        </w:pPrChange>
      </w:pPr>
      <w:ins w:id="16453" w:author="Robert Pasternak" w:date="2021-07-28T13:33:00Z">
        <w:r>
          <w:rPr>
            <w:lang w:eastAsia="en-US"/>
          </w:rPr>
          <w:t>1c</w:t>
        </w:r>
        <w:r w:rsidR="00AD6758" w:rsidRPr="008416E6">
          <w:rPr>
            <w:lang w:eastAsia="en-US"/>
          </w:rPr>
          <w:t>. Wzór raportu końcowego dotyczącego przekazania do zagospodarowania odpadów magazynowanych po zakończeniu umowy</w:t>
        </w:r>
      </w:ins>
    </w:p>
    <w:p w14:paraId="2D0BF7E4" w14:textId="77777777" w:rsidR="00AD6758" w:rsidRPr="008416E6" w:rsidRDefault="00AD6758">
      <w:pPr>
        <w:pStyle w:val="Akapitzlist"/>
        <w:autoSpaceDE w:val="0"/>
        <w:autoSpaceDN w:val="0"/>
        <w:spacing w:line="312" w:lineRule="auto"/>
        <w:ind w:left="0"/>
        <w:rPr>
          <w:ins w:id="16454" w:author="Robert Pasternak" w:date="2021-07-28T13:34:00Z"/>
          <w:lang w:eastAsia="en-US"/>
        </w:rPr>
        <w:pPrChange w:id="16455" w:author="Robert Pasternak" w:date="2021-07-28T13:28:00Z">
          <w:pPr>
            <w:autoSpaceDE w:val="0"/>
            <w:autoSpaceDN w:val="0"/>
            <w:spacing w:line="360" w:lineRule="auto"/>
          </w:pPr>
        </w:pPrChange>
      </w:pPr>
      <w:ins w:id="16456" w:author="Robert Pasternak" w:date="2021-07-28T13:33:00Z">
        <w:r w:rsidRPr="008416E6">
          <w:rPr>
            <w:lang w:eastAsia="en-US"/>
          </w:rPr>
          <w:t xml:space="preserve">2a. </w:t>
        </w:r>
      </w:ins>
      <w:ins w:id="16457" w:author="Robert Pasternak" w:date="2021-07-28T13:34:00Z">
        <w:r w:rsidRPr="008416E6">
          <w:rPr>
            <w:lang w:eastAsia="en-US"/>
          </w:rPr>
          <w:t>Wzór wykazu pracowników, którzy będą uczestniczyć w realizacji Przedmiotu zamówienia,</w:t>
        </w:r>
      </w:ins>
    </w:p>
    <w:p w14:paraId="3F31B5A1" w14:textId="4237224F" w:rsidR="00AD6758" w:rsidRPr="008416E6" w:rsidRDefault="00AD6758">
      <w:pPr>
        <w:pStyle w:val="Akapitzlist"/>
        <w:autoSpaceDE w:val="0"/>
        <w:autoSpaceDN w:val="0"/>
        <w:spacing w:line="312" w:lineRule="auto"/>
        <w:ind w:left="0"/>
        <w:rPr>
          <w:lang w:eastAsia="en-US"/>
          <w:rPrChange w:id="16458" w:author="Robert Pasternak" w:date="2021-09-07T12:47:00Z">
            <w:rPr>
              <w:rFonts w:ascii="Times" w:hAnsi="Times" w:cs="Arial"/>
              <w:lang w:eastAsia="en-US"/>
            </w:rPr>
          </w:rPrChange>
        </w:rPr>
        <w:pPrChange w:id="16459" w:author="Robert Pasternak" w:date="2021-07-28T13:28:00Z">
          <w:pPr>
            <w:autoSpaceDE w:val="0"/>
            <w:autoSpaceDN w:val="0"/>
            <w:spacing w:line="360" w:lineRule="auto"/>
          </w:pPr>
        </w:pPrChange>
      </w:pPr>
      <w:ins w:id="16460" w:author="Robert Pasternak" w:date="2021-07-28T13:34:00Z">
        <w:r w:rsidRPr="008416E6">
          <w:rPr>
            <w:lang w:eastAsia="en-US"/>
          </w:rPr>
          <w:t>2b. Wzór wykazu pracowników, którzy uczestniczyli w realizacji przedmiotu zam</w:t>
        </w:r>
      </w:ins>
      <w:ins w:id="16461" w:author="Robert Pasternak" w:date="2021-07-28T13:35:00Z">
        <w:r w:rsidRPr="008416E6">
          <w:rPr>
            <w:lang w:eastAsia="en-US"/>
          </w:rPr>
          <w:t xml:space="preserve">ówienia </w:t>
        </w:r>
      </w:ins>
      <w:ins w:id="16462" w:author="Robert Pasternak" w:date="2024-07-18T16:01:00Z">
        <w:r w:rsidR="003D47BC">
          <w:rPr>
            <w:lang w:eastAsia="en-US"/>
          </w:rPr>
          <w:br/>
        </w:r>
      </w:ins>
      <w:ins w:id="16463" w:author="Robert Pasternak" w:date="2021-07-28T13:35:00Z">
        <w:r w:rsidRPr="008416E6">
          <w:rPr>
            <w:lang w:eastAsia="en-US"/>
          </w:rPr>
          <w:t>w danym miesiącu.</w:t>
        </w:r>
      </w:ins>
    </w:p>
    <w:p w14:paraId="7111A61F" w14:textId="77777777" w:rsidR="00361B44" w:rsidRDefault="00E11DE4">
      <w:pPr>
        <w:pStyle w:val="Akapitzlist"/>
        <w:autoSpaceDE w:val="0"/>
        <w:autoSpaceDN w:val="0"/>
        <w:spacing w:line="312" w:lineRule="auto"/>
        <w:ind w:left="1080"/>
        <w:rPr>
          <w:del w:id="16464" w:author="Robert Pasternak" w:date="2021-05-13T12:01:00Z"/>
          <w:lang w:eastAsia="en-US"/>
          <w:rPrChange w:id="16465" w:author="Robert Pasternak" w:date="2021-05-13T11:34:00Z">
            <w:rPr>
              <w:del w:id="16466" w:author="Robert Pasternak" w:date="2021-05-13T12:01:00Z"/>
              <w:rFonts w:ascii="Times" w:hAnsi="Times" w:cs="Arial"/>
              <w:lang w:eastAsia="en-US"/>
            </w:rPr>
          </w:rPrChange>
        </w:rPr>
        <w:pPrChange w:id="16467" w:author="Robert Pasternak" w:date="2021-05-13T12:01:00Z">
          <w:pPr>
            <w:pStyle w:val="Akapitzlist"/>
            <w:autoSpaceDE w:val="0"/>
            <w:autoSpaceDN w:val="0"/>
            <w:spacing w:line="360" w:lineRule="auto"/>
          </w:pPr>
        </w:pPrChange>
      </w:pPr>
      <w:del w:id="16468" w:author="Robert Pasternak" w:date="2021-05-13T12:01:00Z">
        <w:r w:rsidRPr="00E11DE4">
          <w:rPr>
            <w:lang w:eastAsia="en-US"/>
            <w:rPrChange w:id="16469" w:author="Robert Pasternak" w:date="2021-05-13T11:34:00Z">
              <w:rPr>
                <w:rFonts w:ascii="Times" w:hAnsi="Times" w:cs="Arial"/>
                <w:color w:val="0000FF"/>
                <w:u w:val="single"/>
                <w:lang w:eastAsia="en-US"/>
              </w:rPr>
            </w:rPrChange>
          </w:rPr>
          <w:delText>Załączniki:</w:delText>
        </w:r>
      </w:del>
    </w:p>
    <w:p w14:paraId="4D1EDBC9" w14:textId="77777777" w:rsidR="00361B44" w:rsidRDefault="00E11DE4">
      <w:pPr>
        <w:pStyle w:val="Akapitzlist"/>
        <w:autoSpaceDE w:val="0"/>
        <w:autoSpaceDN w:val="0"/>
        <w:spacing w:line="312" w:lineRule="auto"/>
        <w:ind w:left="1080"/>
        <w:rPr>
          <w:del w:id="16470" w:author="Robert Pasternak" w:date="2021-05-13T12:01:00Z"/>
          <w:lang w:eastAsia="en-US"/>
          <w:rPrChange w:id="16471" w:author="Robert Pasternak" w:date="2021-05-13T11:34:00Z">
            <w:rPr>
              <w:del w:id="16472" w:author="Robert Pasternak" w:date="2021-05-13T12:01:00Z"/>
              <w:rFonts w:ascii="Times" w:hAnsi="Times" w:cs="Arial"/>
              <w:lang w:eastAsia="en-US"/>
            </w:rPr>
          </w:rPrChange>
        </w:rPr>
        <w:pPrChange w:id="16473" w:author="Robert Pasternak" w:date="2021-05-13T12:01:00Z">
          <w:pPr>
            <w:pStyle w:val="Akapitzlist"/>
            <w:numPr>
              <w:ilvl w:val="1"/>
              <w:numId w:val="6"/>
            </w:numPr>
            <w:tabs>
              <w:tab w:val="num" w:pos="1080"/>
            </w:tabs>
            <w:autoSpaceDE w:val="0"/>
            <w:autoSpaceDN w:val="0"/>
            <w:spacing w:line="360" w:lineRule="auto"/>
            <w:ind w:left="1080" w:hanging="360"/>
          </w:pPr>
        </w:pPrChange>
      </w:pPr>
      <w:del w:id="16474" w:author="Robert Pasternak" w:date="2021-05-13T12:01:00Z">
        <w:r w:rsidRPr="00E11DE4">
          <w:rPr>
            <w:lang w:eastAsia="en-US"/>
            <w:rPrChange w:id="16475" w:author="Robert Pasternak" w:date="2021-05-13T11:34:00Z">
              <w:rPr>
                <w:rFonts w:ascii="Times" w:hAnsi="Times" w:cs="Arial"/>
                <w:color w:val="0000FF"/>
                <w:u w:val="single"/>
                <w:lang w:eastAsia="en-US"/>
              </w:rPr>
            </w:rPrChange>
          </w:rPr>
          <w:delText>Załącznik nr 1a do OPZ – Raport miesięczny Wykonawcy umowy dotyczący odbioru i zagospodarowania odpadów komunalnych od właścicieli nieruchomości zamieszkałych,</w:delText>
        </w:r>
      </w:del>
    </w:p>
    <w:p w14:paraId="33E296D8" w14:textId="77777777" w:rsidR="00361B44" w:rsidRDefault="00E11DE4">
      <w:pPr>
        <w:pStyle w:val="Akapitzlist"/>
        <w:autoSpaceDE w:val="0"/>
        <w:autoSpaceDN w:val="0"/>
        <w:spacing w:line="312" w:lineRule="auto"/>
        <w:ind w:left="1080"/>
        <w:rPr>
          <w:del w:id="16476" w:author="Robert Pasternak" w:date="2021-05-13T12:01:00Z"/>
          <w:lang w:eastAsia="en-US"/>
          <w:rPrChange w:id="16477" w:author="Robert Pasternak" w:date="2021-05-13T11:34:00Z">
            <w:rPr>
              <w:del w:id="16478" w:author="Robert Pasternak" w:date="2021-05-13T12:01:00Z"/>
              <w:rFonts w:ascii="Times" w:hAnsi="Times" w:cs="Arial"/>
              <w:lang w:eastAsia="en-US"/>
            </w:rPr>
          </w:rPrChange>
        </w:rPr>
        <w:pPrChange w:id="16479" w:author="Robert Pasternak" w:date="2021-05-13T12:01:00Z">
          <w:pPr>
            <w:pStyle w:val="Akapitzlist"/>
            <w:numPr>
              <w:ilvl w:val="1"/>
              <w:numId w:val="6"/>
            </w:numPr>
            <w:tabs>
              <w:tab w:val="num" w:pos="1080"/>
            </w:tabs>
            <w:autoSpaceDE w:val="0"/>
            <w:autoSpaceDN w:val="0"/>
            <w:spacing w:line="360" w:lineRule="auto"/>
            <w:ind w:left="1080" w:hanging="360"/>
          </w:pPr>
        </w:pPrChange>
      </w:pPr>
      <w:del w:id="16480" w:author="Robert Pasternak" w:date="2021-05-13T12:01:00Z">
        <w:r w:rsidRPr="00E11DE4">
          <w:rPr>
            <w:lang w:eastAsia="en-US"/>
            <w:rPrChange w:id="16481" w:author="Robert Pasternak" w:date="2021-05-13T11:34:00Z">
              <w:rPr>
                <w:rFonts w:ascii="Times" w:hAnsi="Times" w:cs="Arial"/>
                <w:color w:val="0000FF"/>
                <w:u w:val="single"/>
                <w:lang w:eastAsia="en-US"/>
              </w:rPr>
            </w:rPrChange>
          </w:rPr>
          <w:delText>Załącznik 1b do OPZ – Raport miesięczny Wykonawcy umowy dotyczący PSZOK,</w:delText>
        </w:r>
      </w:del>
    </w:p>
    <w:p w14:paraId="16C1BABB" w14:textId="77777777" w:rsidR="00361B44" w:rsidRDefault="00E11DE4">
      <w:pPr>
        <w:pStyle w:val="Akapitzlist"/>
        <w:autoSpaceDE w:val="0"/>
        <w:autoSpaceDN w:val="0"/>
        <w:spacing w:line="312" w:lineRule="auto"/>
        <w:ind w:left="1080"/>
        <w:rPr>
          <w:lang w:eastAsia="en-US"/>
          <w:rPrChange w:id="16482" w:author="Robert Pasternak" w:date="2021-05-13T11:34:00Z">
            <w:rPr>
              <w:rFonts w:ascii="Times" w:hAnsi="Times" w:cs="Arial"/>
              <w:lang w:eastAsia="en-US"/>
            </w:rPr>
          </w:rPrChange>
        </w:rPr>
        <w:pPrChange w:id="16483" w:author="Robert Pasternak" w:date="2021-05-13T12:01:00Z">
          <w:pPr>
            <w:pStyle w:val="Akapitzlist"/>
            <w:numPr>
              <w:ilvl w:val="1"/>
              <w:numId w:val="6"/>
            </w:numPr>
            <w:tabs>
              <w:tab w:val="num" w:pos="1080"/>
            </w:tabs>
            <w:autoSpaceDE w:val="0"/>
            <w:autoSpaceDN w:val="0"/>
            <w:spacing w:line="360" w:lineRule="auto"/>
            <w:ind w:left="1080" w:hanging="360"/>
          </w:pPr>
        </w:pPrChange>
      </w:pPr>
      <w:del w:id="16484" w:author="Robert Pasternak" w:date="2021-05-13T12:01:00Z">
        <w:r w:rsidRPr="00E11DE4">
          <w:rPr>
            <w:lang w:eastAsia="en-US"/>
            <w:rPrChange w:id="16485" w:author="Robert Pasternak" w:date="2021-05-13T11:34:00Z">
              <w:rPr>
                <w:rFonts w:ascii="Times" w:hAnsi="Times" w:cs="Arial"/>
                <w:color w:val="0000FF"/>
                <w:u w:val="single"/>
                <w:lang w:eastAsia="en-US"/>
              </w:rPr>
            </w:rPrChange>
          </w:rPr>
          <w:delText>Załącznik nr 2 do OPZ – Wykaz osób, które uczestniczyć będą w wykonywaniu Przedmiotu zamówienia na terenie Gminy Ostrowiec Świętokrzyski</w:delText>
        </w:r>
      </w:del>
    </w:p>
    <w:sectPr w:rsidR="00361B44" w:rsidSect="007836D9">
      <w:footerReference w:type="default" r:id="rId8"/>
      <w:pgSz w:w="11906" w:h="16838"/>
      <w:pgMar w:top="1135" w:right="1417" w:bottom="709" w:left="1417" w:header="567" w:footer="708" w:gutter="0"/>
      <w:cols w:space="708"/>
      <w:docGrid w:linePitch="360"/>
      <w:sectPrChange w:id="16486" w:author="Piotr Szumlak" w:date="2021-07-09T12:24:00Z">
        <w:sectPr w:rsidR="00361B44" w:rsidSect="007836D9">
          <w:pgMar w:top="1417" w:right="1417" w:bottom="1417" w:left="1417" w:header="567" w:footer="708"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9B06F" w14:textId="77777777" w:rsidR="00342D1D" w:rsidRDefault="00342D1D" w:rsidP="00364AD4">
      <w:r>
        <w:separator/>
      </w:r>
    </w:p>
  </w:endnote>
  <w:endnote w:type="continuationSeparator" w:id="0">
    <w:p w14:paraId="0BC3EF3C" w14:textId="77777777" w:rsidR="00342D1D" w:rsidRDefault="00342D1D" w:rsidP="003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Verdana,Bol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0614D" w14:textId="77777777" w:rsidR="00B60AC3" w:rsidRPr="003D4BA3" w:rsidRDefault="00B60AC3">
    <w:pPr>
      <w:pStyle w:val="Stopka"/>
      <w:jc w:val="right"/>
      <w:rPr>
        <w:rFonts w:ascii="Arial" w:hAnsi="Arial" w:cs="Arial"/>
        <w:sz w:val="20"/>
        <w:szCs w:val="20"/>
      </w:rPr>
    </w:pPr>
    <w:r w:rsidRPr="003D4BA3">
      <w:rPr>
        <w:rFonts w:ascii="Arial" w:hAnsi="Arial" w:cs="Arial"/>
        <w:sz w:val="20"/>
        <w:szCs w:val="20"/>
      </w:rPr>
      <w:fldChar w:fldCharType="begin"/>
    </w:r>
    <w:r w:rsidRPr="003D4BA3">
      <w:rPr>
        <w:rFonts w:ascii="Arial" w:hAnsi="Arial" w:cs="Arial"/>
        <w:sz w:val="20"/>
        <w:szCs w:val="20"/>
      </w:rPr>
      <w:instrText xml:space="preserve"> PAGE   \* MERGEFORMAT </w:instrText>
    </w:r>
    <w:r w:rsidRPr="003D4BA3">
      <w:rPr>
        <w:rFonts w:ascii="Arial" w:hAnsi="Arial" w:cs="Arial"/>
        <w:sz w:val="20"/>
        <w:szCs w:val="20"/>
      </w:rPr>
      <w:fldChar w:fldCharType="separate"/>
    </w:r>
    <w:r w:rsidR="00DD0AEE">
      <w:rPr>
        <w:rFonts w:ascii="Arial" w:hAnsi="Arial" w:cs="Arial"/>
        <w:noProof/>
        <w:sz w:val="20"/>
        <w:szCs w:val="20"/>
      </w:rPr>
      <w:t>1</w:t>
    </w:r>
    <w:r w:rsidRPr="003D4BA3">
      <w:rPr>
        <w:rFonts w:ascii="Arial" w:hAnsi="Arial" w:cs="Arial"/>
        <w:sz w:val="20"/>
        <w:szCs w:val="20"/>
      </w:rPr>
      <w:fldChar w:fldCharType="end"/>
    </w:r>
  </w:p>
  <w:p w14:paraId="52E1919A" w14:textId="77777777" w:rsidR="00B60AC3" w:rsidRDefault="00B60A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BE036" w14:textId="77777777" w:rsidR="00342D1D" w:rsidRDefault="00342D1D" w:rsidP="00364AD4">
      <w:r>
        <w:separator/>
      </w:r>
    </w:p>
  </w:footnote>
  <w:footnote w:type="continuationSeparator" w:id="0">
    <w:p w14:paraId="5F0CBAD1" w14:textId="77777777" w:rsidR="00342D1D" w:rsidRDefault="00342D1D" w:rsidP="00364AD4">
      <w:r>
        <w:continuationSeparator/>
      </w:r>
    </w:p>
  </w:footnote>
  <w:footnote w:id="1">
    <w:p w14:paraId="68244680" w14:textId="77777777" w:rsidR="00B60AC3" w:rsidRPr="00176D27" w:rsidRDefault="00B60AC3">
      <w:pPr>
        <w:pStyle w:val="Tekstprzypisudolnego"/>
        <w:rPr>
          <w:sz w:val="18"/>
          <w:szCs w:val="18"/>
          <w:rPrChange w:id="3403" w:author="Piotr Szumlak" w:date="2021-07-09T12:47:00Z">
            <w:rPr/>
          </w:rPrChange>
        </w:rPr>
      </w:pPr>
      <w:ins w:id="3404" w:author="Robert Pasternak" w:date="2021-07-01T12:33:00Z">
        <w:r w:rsidRPr="00176D27">
          <w:rPr>
            <w:rStyle w:val="Odwoanieprzypisudolnego"/>
            <w:sz w:val="18"/>
            <w:szCs w:val="18"/>
            <w:rPrChange w:id="3405" w:author="Piotr Szumlak" w:date="2021-07-09T12:47:00Z">
              <w:rPr>
                <w:rStyle w:val="Odwoanieprzypisudolnego"/>
                <w:sz w:val="24"/>
                <w:szCs w:val="24"/>
                <w:lang w:eastAsia="pl-PL"/>
              </w:rPr>
            </w:rPrChange>
          </w:rPr>
          <w:footnoteRef/>
        </w:r>
      </w:ins>
      <w:ins w:id="3406" w:author="Robert Pasternak" w:date="2021-07-28T10:39:00Z">
        <w:r>
          <w:rPr>
            <w:bCs/>
            <w:sz w:val="18"/>
            <w:szCs w:val="18"/>
            <w:lang w:eastAsia="en-US"/>
          </w:rPr>
          <w:t xml:space="preserve"> </w:t>
        </w:r>
      </w:ins>
      <w:ins w:id="3407" w:author="Robert Pasternak" w:date="2021-07-01T12:34:00Z">
        <w:r w:rsidRPr="00176D27">
          <w:rPr>
            <w:bCs/>
            <w:sz w:val="18"/>
            <w:szCs w:val="18"/>
            <w:lang w:eastAsia="en-US"/>
            <w:rPrChange w:id="3408" w:author="Piotr Szumlak" w:date="2021-07-09T12:47:00Z">
              <w:rPr>
                <w:bCs/>
                <w:sz w:val="18"/>
                <w:szCs w:val="18"/>
                <w:vertAlign w:val="superscript"/>
                <w:lang w:eastAsia="en-US"/>
              </w:rPr>
            </w:rPrChange>
          </w:rPr>
          <w:t>wraz z odpadami, o których mowa w Rozdziale II pkt. 3 ppkt. 2 lit. e) OPZ</w:t>
        </w:r>
      </w:ins>
    </w:p>
  </w:footnote>
  <w:footnote w:id="2">
    <w:p w14:paraId="52B1809A" w14:textId="77777777" w:rsidR="00B60AC3" w:rsidRDefault="00B60AC3">
      <w:pPr>
        <w:pStyle w:val="Tekstprzypisudolnego"/>
      </w:pPr>
      <w:ins w:id="3717" w:author="Robert Pasternak" w:date="2021-07-01T12:42:00Z">
        <w:r>
          <w:rPr>
            <w:rStyle w:val="Odwoanieprzypisudolnego"/>
          </w:rPr>
          <w:footnoteRef/>
        </w:r>
      </w:ins>
      <w:ins w:id="3718" w:author="Robert Pasternak" w:date="2021-07-28T10:39:00Z">
        <w:r>
          <w:rPr>
            <w:bCs/>
            <w:sz w:val="18"/>
            <w:szCs w:val="18"/>
            <w:lang w:eastAsia="en-US"/>
          </w:rPr>
          <w:t xml:space="preserve"> </w:t>
        </w:r>
      </w:ins>
      <w:ins w:id="3719" w:author="Robert Pasternak" w:date="2021-07-01T12:42:00Z">
        <w:r w:rsidRPr="004D5516">
          <w:rPr>
            <w:bCs/>
            <w:sz w:val="18"/>
            <w:szCs w:val="18"/>
            <w:lang w:eastAsia="en-US"/>
          </w:rPr>
          <w:t>wraz z odpadami, o których mowa w Rozdziale II pkt. 3 ppkt. 2 lit. e) OPZ</w:t>
        </w:r>
      </w:ins>
    </w:p>
  </w:footnote>
  <w:footnote w:id="3">
    <w:p w14:paraId="7E9F878E" w14:textId="77777777" w:rsidR="00B60AC3" w:rsidRPr="00644811" w:rsidRDefault="00B60AC3">
      <w:pPr>
        <w:pStyle w:val="Tekstprzypisudolnego"/>
        <w:rPr>
          <w:sz w:val="18"/>
          <w:szCs w:val="18"/>
          <w:rPrChange w:id="4094" w:author="Piotr Szumlak" w:date="2021-07-09T12:48:00Z">
            <w:rPr/>
          </w:rPrChange>
        </w:rPr>
      </w:pPr>
      <w:ins w:id="4095" w:author="Robert Pasternak" w:date="2021-07-01T13:49:00Z">
        <w:r w:rsidRPr="00644811">
          <w:rPr>
            <w:rStyle w:val="Odwoanieprzypisudolnego"/>
            <w:sz w:val="18"/>
            <w:szCs w:val="18"/>
            <w:rPrChange w:id="4096" w:author="Piotr Szumlak" w:date="2021-07-09T12:48:00Z">
              <w:rPr>
                <w:rStyle w:val="Odwoanieprzypisudolnego"/>
                <w:sz w:val="24"/>
                <w:szCs w:val="24"/>
                <w:lang w:eastAsia="pl-PL"/>
              </w:rPr>
            </w:rPrChange>
          </w:rPr>
          <w:footnoteRef/>
        </w:r>
        <w:r w:rsidRPr="00644811">
          <w:rPr>
            <w:bCs/>
            <w:sz w:val="18"/>
            <w:szCs w:val="18"/>
            <w:lang w:eastAsia="en-US"/>
            <w:rPrChange w:id="4097" w:author="Piotr Szumlak" w:date="2021-07-09T12:48:00Z">
              <w:rPr>
                <w:bCs/>
                <w:sz w:val="18"/>
                <w:szCs w:val="18"/>
                <w:vertAlign w:val="superscript"/>
                <w:lang w:eastAsia="en-US"/>
              </w:rPr>
            </w:rPrChange>
          </w:rPr>
          <w:t>wraz z odpadami, o których mowa w Rozdziale II pkt. 3 ppkt. 2 lit. e) OPZ</w:t>
        </w:r>
      </w:ins>
    </w:p>
  </w:footnote>
  <w:footnote w:id="4">
    <w:p w14:paraId="49205D34" w14:textId="77777777" w:rsidR="00B60AC3" w:rsidRPr="0021460F" w:rsidRDefault="00B60AC3">
      <w:pPr>
        <w:pStyle w:val="Tekstprzypisudolnego"/>
        <w:spacing w:line="276" w:lineRule="auto"/>
        <w:rPr>
          <w:sz w:val="16"/>
          <w:szCs w:val="16"/>
          <w:rPrChange w:id="5267" w:author="Piotr Szumlak" w:date="2021-07-08T11:15:00Z">
            <w:rPr/>
          </w:rPrChange>
        </w:rPr>
        <w:pPrChange w:id="5268" w:author="Piotr Szumlak" w:date="2021-07-09T12:48:00Z">
          <w:pPr>
            <w:pStyle w:val="Tekstprzypisudolnego"/>
          </w:pPr>
        </w:pPrChange>
      </w:pPr>
      <w:ins w:id="5269" w:author="Robert Pasternak" w:date="2021-07-02T11:49:00Z">
        <w:r w:rsidRPr="00E11DE4">
          <w:rPr>
            <w:rStyle w:val="Odwoanieprzypisudolnego"/>
            <w:sz w:val="16"/>
            <w:szCs w:val="16"/>
            <w:rPrChange w:id="5270" w:author="Piotr Szumlak" w:date="2021-07-08T11:15:00Z">
              <w:rPr>
                <w:rStyle w:val="Odwoanieprzypisudolnego"/>
                <w:sz w:val="24"/>
                <w:szCs w:val="24"/>
                <w:lang w:eastAsia="pl-PL"/>
              </w:rPr>
            </w:rPrChange>
          </w:rPr>
          <w:footnoteRef/>
        </w:r>
      </w:ins>
      <w:ins w:id="5271" w:author="Piotr Szumlak" w:date="2021-07-08T11:16:00Z">
        <w:r>
          <w:rPr>
            <w:bCs/>
            <w:sz w:val="16"/>
            <w:szCs w:val="16"/>
          </w:rPr>
          <w:t xml:space="preserve"> </w:t>
        </w:r>
      </w:ins>
      <w:ins w:id="5272" w:author="Robert Pasternak" w:date="2021-07-02T11:49:00Z">
        <w:r w:rsidRPr="00E11DE4">
          <w:rPr>
            <w:bCs/>
            <w:sz w:val="16"/>
            <w:szCs w:val="16"/>
            <w:rPrChange w:id="5273" w:author="Piotr Szumlak" w:date="2021-07-08T11:15:00Z">
              <w:rPr>
                <w:bCs/>
                <w:sz w:val="24"/>
                <w:szCs w:val="24"/>
                <w:vertAlign w:val="superscript"/>
                <w:lang w:eastAsia="pl-PL"/>
              </w:rPr>
            </w:rPrChange>
          </w:rPr>
          <w:t>Na żądanie Zamawiającego, Wykonawca zobowiązany jest przedłożyć materiały</w:t>
        </w:r>
      </w:ins>
      <w:ins w:id="5274" w:author="Piotr Szumlak" w:date="2021-07-08T11:16:00Z">
        <w:r>
          <w:rPr>
            <w:bCs/>
            <w:sz w:val="16"/>
            <w:szCs w:val="16"/>
          </w:rPr>
          <w:t xml:space="preserve"> </w:t>
        </w:r>
      </w:ins>
      <w:ins w:id="5275" w:author="Robert Pasternak" w:date="2021-07-02T11:50:00Z">
        <w:del w:id="5276" w:author="Piotr Szumlak" w:date="2021-07-08T11:16:00Z">
          <w:r w:rsidRPr="00E11DE4">
            <w:rPr>
              <w:bCs/>
              <w:sz w:val="16"/>
              <w:szCs w:val="16"/>
              <w:rPrChange w:id="5277" w:author="Piotr Szumlak" w:date="2021-07-08T11:15:00Z">
                <w:rPr>
                  <w:bCs/>
                  <w:sz w:val="24"/>
                  <w:szCs w:val="24"/>
                  <w:vertAlign w:val="superscript"/>
                  <w:lang w:eastAsia="pl-PL"/>
                </w:rPr>
              </w:rPrChange>
            </w:rPr>
            <w:br/>
          </w:r>
        </w:del>
      </w:ins>
      <w:ins w:id="5278" w:author="Robert Pasternak" w:date="2021-07-02T11:49:00Z">
        <w:r w:rsidRPr="00E11DE4">
          <w:rPr>
            <w:bCs/>
            <w:sz w:val="16"/>
            <w:szCs w:val="16"/>
            <w:rPrChange w:id="5279" w:author="Piotr Szumlak" w:date="2021-07-08T11:15:00Z">
              <w:rPr>
                <w:bCs/>
                <w:sz w:val="24"/>
                <w:szCs w:val="24"/>
                <w:vertAlign w:val="superscript"/>
                <w:lang w:eastAsia="pl-PL"/>
              </w:rPr>
            </w:rPrChange>
          </w:rPr>
          <w:t>lub dokumenty (np. faktury Vat lub rachunki</w:t>
        </w:r>
      </w:ins>
      <w:ins w:id="5280" w:author="Robert Pasternak" w:date="2021-07-12T11:33:00Z">
        <w:r>
          <w:rPr>
            <w:bCs/>
            <w:sz w:val="16"/>
            <w:szCs w:val="16"/>
          </w:rPr>
          <w:t xml:space="preserve"> za naprawę pojazdu lub części zamienne</w:t>
        </w:r>
      </w:ins>
      <w:ins w:id="5281" w:author="Robert Pasternak" w:date="2021-07-02T11:49:00Z">
        <w:r w:rsidRPr="00E11DE4">
          <w:rPr>
            <w:bCs/>
            <w:sz w:val="16"/>
            <w:szCs w:val="16"/>
            <w:rPrChange w:id="5282" w:author="Piotr Szumlak" w:date="2021-07-08T11:15:00Z">
              <w:rPr>
                <w:bCs/>
                <w:sz w:val="24"/>
                <w:szCs w:val="24"/>
                <w:vertAlign w:val="superscript"/>
                <w:lang w:eastAsia="pl-PL"/>
              </w:rPr>
            </w:rPrChange>
          </w:rPr>
          <w:t>) potwierdzające wystąpienie awarii pojazdu.</w:t>
        </w:r>
      </w:ins>
    </w:p>
  </w:footnote>
  <w:footnote w:id="5">
    <w:p w14:paraId="79A46F3A" w14:textId="77777777" w:rsidR="00B60AC3" w:rsidRDefault="00B60AC3">
      <w:pPr>
        <w:pStyle w:val="Tekstprzypisudolnego"/>
      </w:pPr>
      <w:ins w:id="6190" w:author="Robert Pasternak" w:date="2021-07-12T11:56:00Z">
        <w:r>
          <w:rPr>
            <w:rStyle w:val="Odwoanieprzypisudolnego"/>
          </w:rPr>
          <w:footnoteRef/>
        </w:r>
        <w:r>
          <w:t xml:space="preserve"> Za wyjątkiem sytuacji, gdy pojazd przy użyciu którego Wykonawca będzie kontynuował odbiór odpadów, uprzednio odbiera</w:t>
        </w:r>
      </w:ins>
      <w:ins w:id="6191" w:author="Robert Pasternak" w:date="2021-07-12T11:57:00Z">
        <w:r>
          <w:t>ł z terenu nieruchomości zamieszkałych na terenie Gminy Ostrowiec Świętokrzyski tę samą frakcję odpadów, co pojazd który uległ awarii.</w:t>
        </w:r>
      </w:ins>
    </w:p>
  </w:footnote>
  <w:footnote w:id="6">
    <w:p w14:paraId="344BEE05" w14:textId="77777777" w:rsidR="00B60AC3" w:rsidRPr="00823ED1" w:rsidRDefault="00B60AC3">
      <w:pPr>
        <w:pStyle w:val="Tekstprzypisudolnego"/>
        <w:rPr>
          <w:sz w:val="18"/>
          <w:szCs w:val="18"/>
          <w:rPrChange w:id="6591" w:author="Robert Pasternak" w:date="2021-07-28T10:47:00Z">
            <w:rPr/>
          </w:rPrChange>
        </w:rPr>
      </w:pPr>
      <w:ins w:id="6592" w:author="Robert Pasternak" w:date="2021-07-01T15:04:00Z">
        <w:r w:rsidRPr="00644811">
          <w:rPr>
            <w:rStyle w:val="Odwoanieprzypisudolnego"/>
            <w:sz w:val="18"/>
            <w:szCs w:val="18"/>
            <w:rPrChange w:id="6593" w:author="Piotr Szumlak" w:date="2021-07-09T12:49:00Z">
              <w:rPr>
                <w:rStyle w:val="Odwoanieprzypisudolnego"/>
                <w:sz w:val="24"/>
                <w:szCs w:val="24"/>
                <w:lang w:eastAsia="pl-PL"/>
              </w:rPr>
            </w:rPrChange>
          </w:rPr>
          <w:footnoteRef/>
        </w:r>
      </w:ins>
      <w:ins w:id="6594" w:author="Robert Pasternak" w:date="2021-07-28T10:47:00Z">
        <w:r>
          <w:rPr>
            <w:bCs/>
            <w:sz w:val="18"/>
            <w:szCs w:val="18"/>
            <w:lang w:eastAsia="en-US"/>
          </w:rPr>
          <w:t xml:space="preserve"> </w:t>
        </w:r>
      </w:ins>
      <w:moveToRangeStart w:id="6595" w:author="Robert Pasternak" w:date="2021-07-01T15:04:00Z" w:name="move76044280"/>
      <w:moveTo w:id="6596" w:author="Robert Pasternak" w:date="2021-07-01T15:04:00Z">
        <w:r w:rsidRPr="00823ED1">
          <w:rPr>
            <w:bCs/>
            <w:sz w:val="18"/>
            <w:szCs w:val="18"/>
            <w:lang w:eastAsia="en-US"/>
            <w:rPrChange w:id="6597" w:author="Robert Pasternak" w:date="2021-07-28T10:47:00Z">
              <w:rPr>
                <w:bCs/>
                <w:sz w:val="16"/>
                <w:szCs w:val="16"/>
                <w:vertAlign w:val="superscript"/>
                <w:lang w:eastAsia="en-US"/>
              </w:rPr>
            </w:rPrChange>
          </w:rPr>
          <w:t>wraz z odpadami, o których mowa w Rozdziale II pkt. 3 ppkt. 2 lit. e OPZ.</w:t>
        </w:r>
      </w:moveTo>
      <w:moveToRangeEnd w:id="6595"/>
    </w:p>
  </w:footnote>
  <w:footnote w:id="7">
    <w:p w14:paraId="5FF709A9" w14:textId="77777777" w:rsidR="00B60AC3" w:rsidRDefault="00B60AC3">
      <w:pPr>
        <w:pStyle w:val="Tekstprzypisudolnego"/>
      </w:pPr>
      <w:ins w:id="6692" w:author="Robert Pasternak" w:date="2021-07-12T12:08:00Z">
        <w:r w:rsidRPr="00823ED1">
          <w:rPr>
            <w:rStyle w:val="Odwoanieprzypisudolnego"/>
            <w:sz w:val="18"/>
            <w:szCs w:val="18"/>
            <w:rPrChange w:id="6693" w:author="Robert Pasternak" w:date="2021-07-28T10:47:00Z">
              <w:rPr>
                <w:rStyle w:val="Odwoanieprzypisudolnego"/>
              </w:rPr>
            </w:rPrChange>
          </w:rPr>
          <w:footnoteRef/>
        </w:r>
        <w:r w:rsidRPr="00823ED1">
          <w:rPr>
            <w:sz w:val="18"/>
            <w:szCs w:val="18"/>
            <w:rPrChange w:id="6694" w:author="Robert Pasternak" w:date="2021-07-28T10:47:00Z">
              <w:rPr/>
            </w:rPrChange>
          </w:rPr>
          <w:t xml:space="preserve"> </w:t>
        </w:r>
      </w:ins>
      <w:ins w:id="6695" w:author="Robert Pasternak" w:date="2021-07-28T10:47:00Z">
        <w:r>
          <w:rPr>
            <w:sz w:val="18"/>
            <w:szCs w:val="18"/>
          </w:rPr>
          <w:t>n</w:t>
        </w:r>
      </w:ins>
      <w:ins w:id="6696" w:author="Robert Pasternak" w:date="2021-07-12T12:08:00Z">
        <w:r w:rsidRPr="00823ED1">
          <w:rPr>
            <w:sz w:val="18"/>
            <w:szCs w:val="18"/>
            <w:rPrChange w:id="6697" w:author="Robert Pasternak" w:date="2021-07-28T10:47:00Z">
              <w:rPr/>
            </w:rPrChange>
          </w:rPr>
          <w:t xml:space="preserve">ie dotyczy sytuacji, kiedy dzień </w:t>
        </w:r>
      </w:ins>
      <w:ins w:id="6698" w:author="Robert Pasternak" w:date="2021-07-12T12:10:00Z">
        <w:r w:rsidRPr="00823ED1">
          <w:rPr>
            <w:sz w:val="18"/>
            <w:szCs w:val="18"/>
            <w:rPrChange w:id="6699" w:author="Robert Pasternak" w:date="2021-07-28T10:47:00Z">
              <w:rPr/>
            </w:rPrChange>
          </w:rPr>
          <w:t>odbioru odpadów okre</w:t>
        </w:r>
      </w:ins>
      <w:ins w:id="6700" w:author="Robert Pasternak" w:date="2021-07-12T12:11:00Z">
        <w:r w:rsidRPr="00823ED1">
          <w:rPr>
            <w:sz w:val="18"/>
            <w:szCs w:val="18"/>
            <w:rPrChange w:id="6701" w:author="Robert Pasternak" w:date="2021-07-28T10:47:00Z">
              <w:rPr/>
            </w:rPrChange>
          </w:rPr>
          <w:t xml:space="preserve">ślony w harmonogramie jest dniem w którym Wykonawca zobowiązany jest wykonać </w:t>
        </w:r>
      </w:ins>
      <w:ins w:id="6702" w:author="Robert Pasternak" w:date="2021-07-12T12:08:00Z">
        <w:r w:rsidRPr="00823ED1">
          <w:rPr>
            <w:sz w:val="18"/>
            <w:szCs w:val="18"/>
            <w:rPrChange w:id="6703" w:author="Robert Pasternak" w:date="2021-07-28T10:47:00Z">
              <w:rPr/>
            </w:rPrChange>
          </w:rPr>
          <w:t>dodatkow</w:t>
        </w:r>
      </w:ins>
      <w:ins w:id="6704" w:author="Robert Pasternak" w:date="2021-07-12T12:12:00Z">
        <w:r w:rsidRPr="00823ED1">
          <w:rPr>
            <w:sz w:val="18"/>
            <w:szCs w:val="18"/>
            <w:rPrChange w:id="6705" w:author="Robert Pasternak" w:date="2021-07-28T10:47:00Z">
              <w:rPr/>
            </w:rPrChange>
          </w:rPr>
          <w:t>y</w:t>
        </w:r>
      </w:ins>
      <w:ins w:id="6706" w:author="Robert Pasternak" w:date="2021-07-12T12:08:00Z">
        <w:r w:rsidRPr="00823ED1">
          <w:rPr>
            <w:sz w:val="18"/>
            <w:szCs w:val="18"/>
            <w:rPrChange w:id="6707" w:author="Robert Pasternak" w:date="2021-07-28T10:47:00Z">
              <w:rPr/>
            </w:rPrChange>
          </w:rPr>
          <w:t xml:space="preserve"> odbi</w:t>
        </w:r>
      </w:ins>
      <w:ins w:id="6708" w:author="Robert Pasternak" w:date="2021-07-12T12:12:00Z">
        <w:r w:rsidRPr="00823ED1">
          <w:rPr>
            <w:sz w:val="18"/>
            <w:szCs w:val="18"/>
            <w:rPrChange w:id="6709" w:author="Robert Pasternak" w:date="2021-07-28T10:47:00Z">
              <w:rPr/>
            </w:rPrChange>
          </w:rPr>
          <w:t>ór</w:t>
        </w:r>
      </w:ins>
      <w:ins w:id="6710" w:author="Robert Pasternak" w:date="2021-07-12T12:08:00Z">
        <w:r w:rsidRPr="00823ED1">
          <w:rPr>
            <w:sz w:val="18"/>
            <w:szCs w:val="18"/>
            <w:rPrChange w:id="6711" w:author="Robert Pasternak" w:date="2021-07-28T10:47:00Z">
              <w:rPr/>
            </w:rPrChange>
          </w:rPr>
          <w:t xml:space="preserve"> </w:t>
        </w:r>
      </w:ins>
      <w:ins w:id="6712" w:author="Robert Pasternak" w:date="2021-07-12T12:12:00Z">
        <w:r w:rsidRPr="00823ED1">
          <w:rPr>
            <w:sz w:val="18"/>
            <w:szCs w:val="18"/>
            <w:rPrChange w:id="6713" w:author="Robert Pasternak" w:date="2021-07-28T10:47:00Z">
              <w:rPr/>
            </w:rPrChange>
          </w:rPr>
          <w:t xml:space="preserve">niesegregowanych (zmieszanych) </w:t>
        </w:r>
      </w:ins>
      <w:ins w:id="6714" w:author="Robert Pasternak" w:date="2021-07-12T12:08:00Z">
        <w:r w:rsidRPr="00823ED1">
          <w:rPr>
            <w:sz w:val="18"/>
            <w:szCs w:val="18"/>
            <w:rPrChange w:id="6715" w:author="Robert Pasternak" w:date="2021-07-28T10:47:00Z">
              <w:rPr/>
            </w:rPrChange>
          </w:rPr>
          <w:t>odpadów</w:t>
        </w:r>
      </w:ins>
      <w:ins w:id="6716" w:author="Robert Pasternak" w:date="2021-07-12T12:12:00Z">
        <w:r w:rsidRPr="00823ED1">
          <w:rPr>
            <w:sz w:val="18"/>
            <w:szCs w:val="18"/>
            <w:rPrChange w:id="6717" w:author="Robert Pasternak" w:date="2021-07-28T10:47:00Z">
              <w:rPr/>
            </w:rPrChange>
          </w:rPr>
          <w:t xml:space="preserve"> komunalnych.</w:t>
        </w:r>
      </w:ins>
      <w:ins w:id="6718" w:author="Robert Pasternak" w:date="2021-07-12T12:08:00Z">
        <w:r>
          <w:t xml:space="preserve"> </w:t>
        </w:r>
      </w:ins>
    </w:p>
  </w:footnote>
  <w:footnote w:id="8">
    <w:p w14:paraId="233A7C0D" w14:textId="77777777" w:rsidR="00B60AC3" w:rsidRDefault="00B60AC3">
      <w:pPr>
        <w:pStyle w:val="Tekstprzypisudolnego"/>
      </w:pPr>
      <w:ins w:id="6965" w:author="Robert Pasternak" w:date="2021-07-12T12:18:00Z">
        <w:r>
          <w:rPr>
            <w:rStyle w:val="Odwoanieprzypisudolnego"/>
          </w:rPr>
          <w:footnoteRef/>
        </w:r>
        <w:r>
          <w:t xml:space="preserve"> Jednak nie mniejszym ni</w:t>
        </w:r>
      </w:ins>
      <w:ins w:id="6966" w:author="Robert Pasternak" w:date="2021-07-12T12:19:00Z">
        <w:r>
          <w:t>ż format A5</w:t>
        </w:r>
      </w:ins>
    </w:p>
  </w:footnote>
  <w:footnote w:id="9">
    <w:p w14:paraId="15B5C888" w14:textId="77777777" w:rsidR="00B60AC3" w:rsidRPr="00644811" w:rsidRDefault="00B60AC3">
      <w:pPr>
        <w:pStyle w:val="Tekstprzypisudolnego"/>
        <w:rPr>
          <w:sz w:val="18"/>
          <w:szCs w:val="18"/>
          <w:rPrChange w:id="7428" w:author="Piotr Szumlak" w:date="2021-07-09T12:49:00Z">
            <w:rPr/>
          </w:rPrChange>
        </w:rPr>
      </w:pPr>
      <w:ins w:id="7429" w:author="Robert Pasternak" w:date="2021-07-01T15:10:00Z">
        <w:r w:rsidRPr="00644811">
          <w:rPr>
            <w:rStyle w:val="Odwoanieprzypisudolnego"/>
            <w:sz w:val="18"/>
            <w:szCs w:val="18"/>
            <w:rPrChange w:id="7430" w:author="Piotr Szumlak" w:date="2021-07-09T12:49:00Z">
              <w:rPr>
                <w:rStyle w:val="Odwoanieprzypisudolnego"/>
                <w:sz w:val="24"/>
                <w:szCs w:val="24"/>
                <w:lang w:eastAsia="pl-PL"/>
              </w:rPr>
            </w:rPrChange>
          </w:rPr>
          <w:footnoteRef/>
        </w:r>
      </w:ins>
      <w:ins w:id="7431" w:author="Robert Pasternak" w:date="2021-07-01T15:11:00Z">
        <w:r w:rsidRPr="00644811">
          <w:rPr>
            <w:bCs/>
            <w:sz w:val="18"/>
            <w:szCs w:val="18"/>
            <w:lang w:eastAsia="en-US"/>
            <w:rPrChange w:id="7432" w:author="Piotr Szumlak" w:date="2021-07-09T12:49:00Z">
              <w:rPr>
                <w:bCs/>
                <w:sz w:val="16"/>
                <w:szCs w:val="16"/>
                <w:vertAlign w:val="superscript"/>
                <w:lang w:eastAsia="en-US"/>
              </w:rPr>
            </w:rPrChange>
          </w:rPr>
          <w:t>wraz z odpadami, o których mowa w Rozdziale II pkt. 3 ppkt. 2 lit. e OPZ.</w:t>
        </w:r>
      </w:ins>
    </w:p>
  </w:footnote>
  <w:footnote w:id="10">
    <w:p w14:paraId="79DAB9A8" w14:textId="77777777" w:rsidR="00B60AC3" w:rsidRPr="00EB52F5" w:rsidRDefault="00B60AC3">
      <w:pPr>
        <w:pStyle w:val="Tekstprzypisudolnego"/>
        <w:rPr>
          <w:sz w:val="18"/>
          <w:szCs w:val="18"/>
          <w:rPrChange w:id="12826" w:author="Robert Pasternak" w:date="2021-07-28T13:02:00Z">
            <w:rPr/>
          </w:rPrChange>
        </w:rPr>
      </w:pPr>
      <w:ins w:id="12827" w:author="Robert Pasternak" w:date="2021-07-02T08:48:00Z">
        <w:r w:rsidRPr="00644811">
          <w:rPr>
            <w:rStyle w:val="Odwoanieprzypisudolnego"/>
            <w:sz w:val="18"/>
            <w:szCs w:val="18"/>
            <w:rPrChange w:id="12828" w:author="Piotr Szumlak" w:date="2021-07-09T12:56:00Z">
              <w:rPr>
                <w:rStyle w:val="Odwoanieprzypisudolnego"/>
                <w:sz w:val="24"/>
                <w:szCs w:val="24"/>
                <w:lang w:eastAsia="pl-PL"/>
              </w:rPr>
            </w:rPrChange>
          </w:rPr>
          <w:footnoteRef/>
        </w:r>
        <w:r w:rsidRPr="00644811">
          <w:rPr>
            <w:sz w:val="18"/>
            <w:szCs w:val="18"/>
            <w:rPrChange w:id="12829" w:author="Piotr Szumlak" w:date="2021-07-09T12:56:00Z">
              <w:rPr>
                <w:sz w:val="24"/>
                <w:szCs w:val="24"/>
                <w:vertAlign w:val="superscript"/>
                <w:lang w:eastAsia="pl-PL"/>
              </w:rPr>
            </w:rPrChange>
          </w:rPr>
          <w:t xml:space="preserve"> Przez „dostępny” należy rozumieć dostęp elektroniczny, telekomunikacyjny i osobisty</w:t>
        </w:r>
      </w:ins>
      <w:ins w:id="12830" w:author="Robert Pasternak" w:date="2021-07-15T11:29:00Z">
        <w:r>
          <w:rPr>
            <w:sz w:val="18"/>
            <w:szCs w:val="18"/>
          </w:rPr>
          <w:t xml:space="preserve">, w szczególności </w:t>
        </w:r>
      </w:ins>
      <w:ins w:id="12831" w:author="Robert Pasternak" w:date="2021-07-02T08:48:00Z">
        <w:r>
          <w:rPr>
            <w:sz w:val="18"/>
            <w:szCs w:val="18"/>
          </w:rPr>
          <w:t xml:space="preserve">dla </w:t>
        </w:r>
      </w:ins>
      <w:ins w:id="12832" w:author="Robert Pasternak" w:date="2021-07-15T11:30:00Z">
        <w:r w:rsidRPr="00EB52F5">
          <w:rPr>
            <w:sz w:val="18"/>
            <w:szCs w:val="18"/>
            <w:lang w:eastAsia="en-US"/>
            <w:rPrChange w:id="12833" w:author="Robert Pasternak" w:date="2021-07-28T13:02:00Z">
              <w:rPr>
                <w:color w:val="FF0000"/>
                <w:sz w:val="18"/>
                <w:szCs w:val="18"/>
                <w:lang w:eastAsia="en-US"/>
              </w:rPr>
            </w:rPrChange>
          </w:rPr>
          <w:t xml:space="preserve">osób </w:t>
        </w:r>
        <w:r w:rsidRPr="00EB52F5">
          <w:rPr>
            <w:sz w:val="18"/>
            <w:szCs w:val="18"/>
            <w:lang w:eastAsia="en-US"/>
            <w:rPrChange w:id="12834" w:author="Robert Pasternak" w:date="2021-07-28T13:02:00Z">
              <w:rPr>
                <w:color w:val="FF0000"/>
                <w:sz w:val="18"/>
                <w:szCs w:val="18"/>
                <w:lang w:eastAsia="en-US"/>
              </w:rPr>
            </w:rPrChange>
          </w:rPr>
          <w:br/>
          <w:t xml:space="preserve">ze szczególnymi potrzebami (w rozumieniu ustawy z dnia 19 lipca 2019 r. o zapewnianiu dostępności osobom </w:t>
        </w:r>
        <w:r w:rsidRPr="00EB52F5">
          <w:rPr>
            <w:sz w:val="18"/>
            <w:szCs w:val="18"/>
            <w:lang w:eastAsia="en-US"/>
            <w:rPrChange w:id="12835" w:author="Robert Pasternak" w:date="2021-07-28T13:02:00Z">
              <w:rPr>
                <w:color w:val="FF0000"/>
                <w:sz w:val="18"/>
                <w:szCs w:val="18"/>
                <w:lang w:eastAsia="en-US"/>
              </w:rPr>
            </w:rPrChange>
          </w:rPr>
          <w:br/>
          <w:t>ze szczególnymi potrzebami)</w:t>
        </w:r>
      </w:ins>
    </w:p>
  </w:footnote>
  <w:footnote w:id="11">
    <w:p w14:paraId="50CFEB18" w14:textId="77777777" w:rsidR="00B60AC3" w:rsidRPr="00644811" w:rsidRDefault="00B60AC3">
      <w:pPr>
        <w:pStyle w:val="Tekstprzypisudolnego"/>
        <w:rPr>
          <w:sz w:val="18"/>
          <w:szCs w:val="18"/>
          <w:rPrChange w:id="14036" w:author="Piotr Szumlak" w:date="2021-07-09T12:56:00Z">
            <w:rPr/>
          </w:rPrChange>
        </w:rPr>
      </w:pPr>
      <w:ins w:id="14037" w:author="Robert Pasternak" w:date="2021-07-02T09:26:00Z">
        <w:r w:rsidRPr="00EB52F5">
          <w:rPr>
            <w:rStyle w:val="Odwoanieprzypisudolnego"/>
            <w:sz w:val="18"/>
            <w:szCs w:val="18"/>
            <w:rPrChange w:id="14038" w:author="Robert Pasternak" w:date="2021-07-28T13:04:00Z">
              <w:rPr>
                <w:rStyle w:val="Odwoanieprzypisudolnego"/>
              </w:rPr>
            </w:rPrChange>
          </w:rPr>
          <w:footnoteRef/>
        </w:r>
      </w:ins>
      <w:ins w:id="14039" w:author="Robert Pasternak" w:date="2021-07-12T15:19:00Z">
        <w:r w:rsidRPr="00EB52F5">
          <w:rPr>
            <w:sz w:val="18"/>
            <w:szCs w:val="18"/>
          </w:rPr>
          <w:t xml:space="preserve"> </w:t>
        </w:r>
      </w:ins>
      <w:ins w:id="14040" w:author="Robert Pasternak" w:date="2021-07-12T15:20:00Z">
        <w:r w:rsidRPr="00EB52F5">
          <w:rPr>
            <w:sz w:val="18"/>
            <w:szCs w:val="18"/>
          </w:rPr>
          <w:t>w</w:t>
        </w:r>
      </w:ins>
      <w:ins w:id="14041" w:author="Robert Pasternak" w:date="2021-07-02T09:38:00Z">
        <w:r w:rsidRPr="00EB52F5">
          <w:rPr>
            <w:sz w:val="18"/>
            <w:szCs w:val="18"/>
            <w:rPrChange w:id="14042" w:author="Robert Pasternak" w:date="2021-07-28T13:04:00Z">
              <w:rPr/>
            </w:rPrChange>
          </w:rPr>
          <w:t xml:space="preserve"> rozbiciu na pracownik</w:t>
        </w:r>
      </w:ins>
      <w:ins w:id="14043" w:author="Robert Pasternak" w:date="2021-07-02T09:39:00Z">
        <w:r w:rsidRPr="00EB52F5">
          <w:rPr>
            <w:sz w:val="18"/>
            <w:szCs w:val="18"/>
            <w:rPrChange w:id="14044" w:author="Robert Pasternak" w:date="2021-07-28T13:04:00Z">
              <w:rPr/>
            </w:rPrChange>
          </w:rPr>
          <w:t>ów, o kt</w:t>
        </w:r>
      </w:ins>
      <w:ins w:id="14045" w:author="Robert Pasternak" w:date="2021-07-02T09:40:00Z">
        <w:r w:rsidRPr="00EB52F5">
          <w:rPr>
            <w:sz w:val="18"/>
            <w:szCs w:val="18"/>
            <w:rPrChange w:id="14046" w:author="Robert Pasternak" w:date="2021-07-28T13:04:00Z">
              <w:rPr/>
            </w:rPrChange>
          </w:rPr>
          <w:t>órych mowa Rozdziale V pkt. 2 ppkt. 1 OPZ.</w:t>
        </w:r>
      </w:ins>
    </w:p>
  </w:footnote>
  <w:footnote w:id="12">
    <w:p w14:paraId="537AE32A" w14:textId="77777777" w:rsidR="00B60AC3" w:rsidRDefault="00B60AC3">
      <w:pPr>
        <w:pStyle w:val="Tekstprzypisudolnego"/>
      </w:pPr>
      <w:ins w:id="14957" w:author="Robert Pasternak" w:date="2021-07-13T07:56:00Z">
        <w:r>
          <w:rPr>
            <w:rStyle w:val="Odwoanieprzypisudolnego"/>
          </w:rPr>
          <w:footnoteRef/>
        </w:r>
        <w:r>
          <w:t xml:space="preserve"> w przypadku, gdy Wykonawca nie będzie miał swojego biura na terenie </w:t>
        </w:r>
      </w:ins>
      <w:ins w:id="14958" w:author="Robert Pasternak" w:date="2021-07-13T07:57:00Z">
        <w:r>
          <w:t>Gminy Ostrowiec Świętokrzyski, upoważniony pracownik powinien przebywać w Punkcie Obsługi Mieszkańca</w:t>
        </w:r>
      </w:ins>
      <w:ins w:id="14959" w:author="Robert Pasternak" w:date="2021-07-13T07:56:00Z">
        <w:r>
          <w:t xml:space="preserve"> </w:t>
        </w:r>
      </w:ins>
    </w:p>
  </w:footnote>
  <w:footnote w:id="13">
    <w:p w14:paraId="2C69AE3B" w14:textId="77777777" w:rsidR="00B60AC3" w:rsidRPr="00644811" w:rsidRDefault="00B60AC3">
      <w:pPr>
        <w:pStyle w:val="Tekstprzypisudolnego"/>
        <w:rPr>
          <w:sz w:val="18"/>
          <w:szCs w:val="18"/>
          <w:rPrChange w:id="15107" w:author="Piotr Szumlak" w:date="2021-07-09T12:57:00Z">
            <w:rPr/>
          </w:rPrChange>
        </w:rPr>
      </w:pPr>
      <w:ins w:id="15108" w:author="Piotr Szumlak" w:date="2021-07-09T11:34:00Z">
        <w:r w:rsidRPr="00644811">
          <w:rPr>
            <w:rStyle w:val="Odwoanieprzypisudolnego"/>
            <w:sz w:val="18"/>
            <w:szCs w:val="18"/>
            <w:rPrChange w:id="15109" w:author="Piotr Szumlak" w:date="2021-07-09T12:57:00Z">
              <w:rPr>
                <w:rStyle w:val="Odwoanieprzypisudolnego"/>
              </w:rPr>
            </w:rPrChange>
          </w:rPr>
          <w:footnoteRef/>
        </w:r>
        <w:r w:rsidRPr="00644811">
          <w:rPr>
            <w:sz w:val="18"/>
            <w:szCs w:val="18"/>
            <w:rPrChange w:id="15110" w:author="Piotr Szumlak" w:date="2021-07-09T12:57:00Z">
              <w:rPr/>
            </w:rPrChange>
          </w:rPr>
          <w:t xml:space="preserve"> </w:t>
        </w:r>
      </w:ins>
      <w:ins w:id="15111" w:author="Robert Pasternak" w:date="2021-07-13T08:01:00Z">
        <w:r>
          <w:rPr>
            <w:sz w:val="18"/>
            <w:szCs w:val="18"/>
          </w:rPr>
          <w:t>z</w:t>
        </w:r>
      </w:ins>
      <w:ins w:id="15112" w:author="Piotr Szumlak" w:date="2021-07-09T11:34:00Z">
        <w:del w:id="15113" w:author="Robert Pasternak" w:date="2021-07-13T08:01:00Z">
          <w:r w:rsidRPr="00644811" w:rsidDel="00E81118">
            <w:rPr>
              <w:sz w:val="18"/>
              <w:szCs w:val="18"/>
              <w:rPrChange w:id="15114" w:author="Piotr Szumlak" w:date="2021-07-09T12:57:00Z">
                <w:rPr/>
              </w:rPrChange>
            </w:rPr>
            <w:delText>Z</w:delText>
          </w:r>
        </w:del>
        <w:r w:rsidRPr="00644811">
          <w:rPr>
            <w:sz w:val="18"/>
            <w:szCs w:val="18"/>
            <w:rPrChange w:id="15115" w:author="Piotr Szumlak" w:date="2021-07-09T12:57:00Z">
              <w:rPr/>
            </w:rPrChange>
          </w:rPr>
          <w:t>a wyjątkiem mobilnej aplikacji udostępnionej Wykonawcy przez Zamawiającego</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66F8ACD6"/>
    <w:name w:val="WW8Num13"/>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0000010"/>
    <w:name w:val="WW8Num17"/>
    <w:lvl w:ilvl="0">
      <w:start w:val="1"/>
      <w:numFmt w:val="decimal"/>
      <w:lvlText w:val="%1."/>
      <w:lvlJc w:val="left"/>
      <w:pPr>
        <w:tabs>
          <w:tab w:val="num" w:pos="735"/>
        </w:tabs>
        <w:ind w:left="735" w:hanging="375"/>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56BD"/>
    <w:multiLevelType w:val="hybridMultilevel"/>
    <w:tmpl w:val="CCB25B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23E2F0D"/>
    <w:multiLevelType w:val="hybridMultilevel"/>
    <w:tmpl w:val="B3240C1C"/>
    <w:lvl w:ilvl="0" w:tplc="6468584A">
      <w:start w:val="1"/>
      <w:numFmt w:val="bullet"/>
      <w:lvlText w:val=""/>
      <w:lvlJc w:val="left"/>
      <w:pPr>
        <w:ind w:left="1070" w:hanging="360"/>
      </w:pPr>
      <w:rPr>
        <w:rFonts w:ascii="Wingdings" w:hAnsi="Wingdings" w:hint="default"/>
        <w:color w:val="auto"/>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15:restartNumberingAfterBreak="0">
    <w:nsid w:val="03B612FF"/>
    <w:multiLevelType w:val="multilevel"/>
    <w:tmpl w:val="04150025"/>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0402684B"/>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04112883"/>
    <w:multiLevelType w:val="hybridMultilevel"/>
    <w:tmpl w:val="35E2B192"/>
    <w:lvl w:ilvl="0" w:tplc="BB3C92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05368"/>
    <w:multiLevelType w:val="hybridMultilevel"/>
    <w:tmpl w:val="02523EFC"/>
    <w:lvl w:ilvl="0" w:tplc="1EE6BB38">
      <w:start w:val="11"/>
      <w:numFmt w:val="decimal"/>
      <w:lvlText w:val="%1)"/>
      <w:lvlJc w:val="left"/>
      <w:pPr>
        <w:ind w:left="360" w:hanging="360"/>
      </w:pPr>
      <w:rPr>
        <w:rFonts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D32488"/>
    <w:multiLevelType w:val="hybridMultilevel"/>
    <w:tmpl w:val="90EA08B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B5BF0"/>
    <w:multiLevelType w:val="hybridMultilevel"/>
    <w:tmpl w:val="FF6C9100"/>
    <w:lvl w:ilvl="0" w:tplc="2C80B6F8">
      <w:start w:val="1"/>
      <w:numFmt w:val="decimal"/>
      <w:lvlText w:val="%1)"/>
      <w:lvlJc w:val="left"/>
      <w:pPr>
        <w:ind w:left="720" w:hanging="360"/>
      </w:pPr>
      <w:rPr>
        <w:rFonts w:ascii="Times" w:eastAsia="Times New Roman" w:hAnsi="Times" w:cs="Arial"/>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15A63CE"/>
    <w:multiLevelType w:val="hybridMultilevel"/>
    <w:tmpl w:val="20CA3432"/>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1" w15:restartNumberingAfterBreak="0">
    <w:nsid w:val="117E5472"/>
    <w:multiLevelType w:val="hybridMultilevel"/>
    <w:tmpl w:val="DB585B0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43F7767"/>
    <w:multiLevelType w:val="hybridMultilevel"/>
    <w:tmpl w:val="FE0CC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570CD7"/>
    <w:multiLevelType w:val="hybridMultilevel"/>
    <w:tmpl w:val="20BC1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8D003C"/>
    <w:multiLevelType w:val="hybridMultilevel"/>
    <w:tmpl w:val="3F9494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6C121BF"/>
    <w:multiLevelType w:val="hybridMultilevel"/>
    <w:tmpl w:val="6E7AACE6"/>
    <w:lvl w:ilvl="0" w:tplc="04150017">
      <w:start w:val="1"/>
      <w:numFmt w:val="lowerLetter"/>
      <w:lvlText w:val="%1)"/>
      <w:lvlJc w:val="left"/>
      <w:pPr>
        <w:ind w:left="720" w:hanging="360"/>
      </w:pPr>
      <w:rPr>
        <w:rFonts w:cs="Times New Roman"/>
      </w:rPr>
    </w:lvl>
    <w:lvl w:ilvl="1" w:tplc="62141260">
      <w:start w:val="1"/>
      <w:numFmt w:val="decimal"/>
      <w:lvlText w:val="%2)"/>
      <w:lvlJc w:val="left"/>
      <w:pPr>
        <w:tabs>
          <w:tab w:val="num" w:pos="360"/>
        </w:tabs>
        <w:ind w:left="360" w:hanging="360"/>
      </w:pPr>
      <w:rPr>
        <w:rFonts w:hint="default"/>
        <w:b w:val="0"/>
        <w:color w:val="000000"/>
      </w:rPr>
    </w:lvl>
    <w:lvl w:ilvl="2" w:tplc="8904CA7C">
      <w:start w:val="3"/>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0B2F14"/>
    <w:multiLevelType w:val="hybridMultilevel"/>
    <w:tmpl w:val="6552871C"/>
    <w:lvl w:ilvl="0" w:tplc="E702F7E8">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8050C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19F50FAA"/>
    <w:multiLevelType w:val="hybridMultilevel"/>
    <w:tmpl w:val="B6AA23F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BD5771E"/>
    <w:multiLevelType w:val="hybridMultilevel"/>
    <w:tmpl w:val="FCFCF35A"/>
    <w:lvl w:ilvl="0" w:tplc="04150017">
      <w:start w:val="1"/>
      <w:numFmt w:val="lowerLetter"/>
      <w:lvlText w:val="%1)"/>
      <w:lvlJc w:val="left"/>
      <w:pPr>
        <w:ind w:left="1520" w:hanging="360"/>
      </w:pPr>
      <w:rPr>
        <w:rFonts w:cs="Times New Roman"/>
      </w:rPr>
    </w:lvl>
    <w:lvl w:ilvl="1" w:tplc="04150019">
      <w:start w:val="1"/>
      <w:numFmt w:val="lowerLetter"/>
      <w:lvlText w:val="%2."/>
      <w:lvlJc w:val="left"/>
      <w:pPr>
        <w:ind w:left="2240" w:hanging="360"/>
      </w:pPr>
      <w:rPr>
        <w:rFonts w:cs="Times New Roman"/>
      </w:rPr>
    </w:lvl>
    <w:lvl w:ilvl="2" w:tplc="0415001B">
      <w:start w:val="1"/>
      <w:numFmt w:val="lowerRoman"/>
      <w:lvlText w:val="%3."/>
      <w:lvlJc w:val="right"/>
      <w:pPr>
        <w:ind w:left="2960" w:hanging="180"/>
      </w:pPr>
      <w:rPr>
        <w:rFonts w:cs="Times New Roman"/>
      </w:rPr>
    </w:lvl>
    <w:lvl w:ilvl="3" w:tplc="0415000F">
      <w:start w:val="1"/>
      <w:numFmt w:val="decimal"/>
      <w:lvlText w:val="%4."/>
      <w:lvlJc w:val="left"/>
      <w:pPr>
        <w:ind w:left="3680" w:hanging="360"/>
      </w:pPr>
      <w:rPr>
        <w:rFonts w:cs="Times New Roman"/>
      </w:rPr>
    </w:lvl>
    <w:lvl w:ilvl="4" w:tplc="04150019">
      <w:start w:val="1"/>
      <w:numFmt w:val="lowerLetter"/>
      <w:lvlText w:val="%5."/>
      <w:lvlJc w:val="left"/>
      <w:pPr>
        <w:ind w:left="4400" w:hanging="360"/>
      </w:pPr>
      <w:rPr>
        <w:rFonts w:cs="Times New Roman"/>
      </w:rPr>
    </w:lvl>
    <w:lvl w:ilvl="5" w:tplc="0415001B">
      <w:start w:val="1"/>
      <w:numFmt w:val="lowerRoman"/>
      <w:lvlText w:val="%6."/>
      <w:lvlJc w:val="right"/>
      <w:pPr>
        <w:ind w:left="5120" w:hanging="180"/>
      </w:pPr>
      <w:rPr>
        <w:rFonts w:cs="Times New Roman"/>
      </w:rPr>
    </w:lvl>
    <w:lvl w:ilvl="6" w:tplc="0415000F">
      <w:start w:val="1"/>
      <w:numFmt w:val="decimal"/>
      <w:lvlText w:val="%7."/>
      <w:lvlJc w:val="left"/>
      <w:pPr>
        <w:ind w:left="5840" w:hanging="360"/>
      </w:pPr>
      <w:rPr>
        <w:rFonts w:cs="Times New Roman"/>
      </w:rPr>
    </w:lvl>
    <w:lvl w:ilvl="7" w:tplc="04150019">
      <w:start w:val="1"/>
      <w:numFmt w:val="lowerLetter"/>
      <w:lvlText w:val="%8."/>
      <w:lvlJc w:val="left"/>
      <w:pPr>
        <w:ind w:left="6560" w:hanging="360"/>
      </w:pPr>
      <w:rPr>
        <w:rFonts w:cs="Times New Roman"/>
      </w:rPr>
    </w:lvl>
    <w:lvl w:ilvl="8" w:tplc="0415001B">
      <w:start w:val="1"/>
      <w:numFmt w:val="lowerRoman"/>
      <w:lvlText w:val="%9."/>
      <w:lvlJc w:val="right"/>
      <w:pPr>
        <w:ind w:left="7280" w:hanging="180"/>
      </w:pPr>
      <w:rPr>
        <w:rFonts w:cs="Times New Roman"/>
      </w:rPr>
    </w:lvl>
  </w:abstractNum>
  <w:abstractNum w:abstractNumId="20" w15:restartNumberingAfterBreak="0">
    <w:nsid w:val="1D0B7568"/>
    <w:multiLevelType w:val="hybridMultilevel"/>
    <w:tmpl w:val="10DC2B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5443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E763B08"/>
    <w:multiLevelType w:val="hybridMultilevel"/>
    <w:tmpl w:val="DAEE96CC"/>
    <w:lvl w:ilvl="0" w:tplc="B1602822">
      <w:start w:val="5"/>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16F501B"/>
    <w:multiLevelType w:val="hybridMultilevel"/>
    <w:tmpl w:val="B46AE6FE"/>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24E04DFC"/>
    <w:multiLevelType w:val="hybridMultilevel"/>
    <w:tmpl w:val="E4F2A25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75C26F0"/>
    <w:multiLevelType w:val="hybridMultilevel"/>
    <w:tmpl w:val="1C3A353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B27B9"/>
    <w:multiLevelType w:val="hybridMultilevel"/>
    <w:tmpl w:val="8BD60996"/>
    <w:lvl w:ilvl="0" w:tplc="4972FFE4">
      <w:start w:val="1"/>
      <w:numFmt w:val="decimal"/>
      <w:suff w:val="space"/>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38797A"/>
    <w:multiLevelType w:val="hybridMultilevel"/>
    <w:tmpl w:val="017C42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B4117D"/>
    <w:multiLevelType w:val="hybridMultilevel"/>
    <w:tmpl w:val="3230C2DC"/>
    <w:lvl w:ilvl="0" w:tplc="28709E5E">
      <w:start w:val="1"/>
      <w:numFmt w:val="decimal"/>
      <w:suff w:val="space"/>
      <w:lvlText w:val="%1)"/>
      <w:lvlJc w:val="left"/>
      <w:pPr>
        <w:ind w:left="284" w:hanging="284"/>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A47BB4"/>
    <w:multiLevelType w:val="hybridMultilevel"/>
    <w:tmpl w:val="2AC89EF2"/>
    <w:lvl w:ilvl="0" w:tplc="5254B016">
      <w:start w:val="1"/>
      <w:numFmt w:val="lowerLetter"/>
      <w:lvlText w:val="%1)"/>
      <w:lvlJc w:val="left"/>
      <w:pPr>
        <w:ind w:left="720" w:hanging="360"/>
      </w:pPr>
      <w:rPr>
        <w:rFonts w:cs="Times New Roman"/>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2CCF3B76"/>
    <w:multiLevelType w:val="hybridMultilevel"/>
    <w:tmpl w:val="79D6A0C2"/>
    <w:lvl w:ilvl="0" w:tplc="024A0F2A">
      <w:start w:val="1"/>
      <w:numFmt w:val="decimal"/>
      <w:suff w:val="space"/>
      <w:lvlText w:val="%1."/>
      <w:lvlJc w:val="left"/>
      <w:pPr>
        <w:ind w:left="0" w:firstLine="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4E023F"/>
    <w:multiLevelType w:val="hybridMultilevel"/>
    <w:tmpl w:val="DEEEE620"/>
    <w:lvl w:ilvl="0" w:tplc="E31431B4">
      <w:start w:val="1"/>
      <w:numFmt w:val="decimal"/>
      <w:lvlText w:val="%1)"/>
      <w:lvlJc w:val="left"/>
      <w:pPr>
        <w:ind w:left="1788" w:hanging="360"/>
      </w:pPr>
      <w:rPr>
        <w:rFonts w:ascii="Times New Roman" w:eastAsia="Times New Roman" w:hAnsi="Times New Roman" w:cs="Times New Roman"/>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2FA925C5"/>
    <w:multiLevelType w:val="hybridMultilevel"/>
    <w:tmpl w:val="EF063AE2"/>
    <w:lvl w:ilvl="0" w:tplc="81BC76D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FFB6B42"/>
    <w:multiLevelType w:val="hybridMultilevel"/>
    <w:tmpl w:val="390CDB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0515943"/>
    <w:multiLevelType w:val="hybridMultilevel"/>
    <w:tmpl w:val="60D0A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08D566E"/>
    <w:multiLevelType w:val="hybridMultilevel"/>
    <w:tmpl w:val="170ED324"/>
    <w:lvl w:ilvl="0" w:tplc="CA68A5B6">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1FA0E8D"/>
    <w:multiLevelType w:val="hybridMultilevel"/>
    <w:tmpl w:val="DD2A3D44"/>
    <w:lvl w:ilvl="0" w:tplc="1E5621F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32680DD4"/>
    <w:multiLevelType w:val="hybridMultilevel"/>
    <w:tmpl w:val="3D22BA4E"/>
    <w:lvl w:ilvl="0" w:tplc="04150017">
      <w:start w:val="1"/>
      <w:numFmt w:val="lowerLetter"/>
      <w:lvlText w:val="%1)"/>
      <w:lvlJc w:val="left"/>
      <w:pPr>
        <w:ind w:left="152" w:hanging="360"/>
      </w:pPr>
      <w:rPr>
        <w:rFonts w:cs="Times New Roman"/>
      </w:rPr>
    </w:lvl>
    <w:lvl w:ilvl="1" w:tplc="04150019">
      <w:start w:val="1"/>
      <w:numFmt w:val="lowerLetter"/>
      <w:lvlText w:val="%2."/>
      <w:lvlJc w:val="left"/>
      <w:pPr>
        <w:ind w:left="872" w:hanging="360"/>
      </w:pPr>
      <w:rPr>
        <w:rFonts w:cs="Times New Roman"/>
      </w:rPr>
    </w:lvl>
    <w:lvl w:ilvl="2" w:tplc="0415001B">
      <w:start w:val="1"/>
      <w:numFmt w:val="lowerRoman"/>
      <w:lvlText w:val="%3."/>
      <w:lvlJc w:val="right"/>
      <w:pPr>
        <w:ind w:left="1592" w:hanging="180"/>
      </w:pPr>
      <w:rPr>
        <w:rFonts w:cs="Times New Roman"/>
      </w:rPr>
    </w:lvl>
    <w:lvl w:ilvl="3" w:tplc="0415000F">
      <w:start w:val="1"/>
      <w:numFmt w:val="decimal"/>
      <w:lvlText w:val="%4."/>
      <w:lvlJc w:val="left"/>
      <w:pPr>
        <w:ind w:left="2312" w:hanging="360"/>
      </w:pPr>
      <w:rPr>
        <w:rFonts w:cs="Times New Roman"/>
      </w:rPr>
    </w:lvl>
    <w:lvl w:ilvl="4" w:tplc="04150019">
      <w:start w:val="1"/>
      <w:numFmt w:val="lowerLetter"/>
      <w:lvlText w:val="%5."/>
      <w:lvlJc w:val="left"/>
      <w:pPr>
        <w:ind w:left="3032" w:hanging="360"/>
      </w:pPr>
      <w:rPr>
        <w:rFonts w:cs="Times New Roman"/>
      </w:rPr>
    </w:lvl>
    <w:lvl w:ilvl="5" w:tplc="0415001B">
      <w:start w:val="1"/>
      <w:numFmt w:val="lowerRoman"/>
      <w:lvlText w:val="%6."/>
      <w:lvlJc w:val="right"/>
      <w:pPr>
        <w:ind w:left="3752" w:hanging="180"/>
      </w:pPr>
      <w:rPr>
        <w:rFonts w:cs="Times New Roman"/>
      </w:rPr>
    </w:lvl>
    <w:lvl w:ilvl="6" w:tplc="0415000F">
      <w:start w:val="1"/>
      <w:numFmt w:val="decimal"/>
      <w:lvlText w:val="%7."/>
      <w:lvlJc w:val="left"/>
      <w:pPr>
        <w:ind w:left="4472" w:hanging="360"/>
      </w:pPr>
      <w:rPr>
        <w:rFonts w:cs="Times New Roman"/>
      </w:rPr>
    </w:lvl>
    <w:lvl w:ilvl="7" w:tplc="04150019">
      <w:start w:val="1"/>
      <w:numFmt w:val="lowerLetter"/>
      <w:lvlText w:val="%8."/>
      <w:lvlJc w:val="left"/>
      <w:pPr>
        <w:ind w:left="5192" w:hanging="360"/>
      </w:pPr>
      <w:rPr>
        <w:rFonts w:cs="Times New Roman"/>
      </w:rPr>
    </w:lvl>
    <w:lvl w:ilvl="8" w:tplc="0415001B">
      <w:start w:val="1"/>
      <w:numFmt w:val="lowerRoman"/>
      <w:lvlText w:val="%9."/>
      <w:lvlJc w:val="right"/>
      <w:pPr>
        <w:ind w:left="5912" w:hanging="180"/>
      </w:pPr>
      <w:rPr>
        <w:rFonts w:cs="Times New Roman"/>
      </w:rPr>
    </w:lvl>
  </w:abstractNum>
  <w:abstractNum w:abstractNumId="38" w15:restartNumberingAfterBreak="0">
    <w:nsid w:val="339C35DF"/>
    <w:multiLevelType w:val="multilevel"/>
    <w:tmpl w:val="C1A69502"/>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080"/>
        </w:tabs>
        <w:ind w:left="1080" w:hanging="360"/>
      </w:pPr>
      <w:rPr>
        <w:rFonts w:cs="Times New Roman"/>
        <w:b w:val="0"/>
        <w:bCs w:val="0"/>
      </w:rPr>
    </w:lvl>
    <w:lvl w:ilvl="2">
      <w:start w:val="1"/>
      <w:numFmt w:val="decimal"/>
      <w:lvlText w:val="%3)"/>
      <w:lvlJc w:val="left"/>
      <w:pPr>
        <w:tabs>
          <w:tab w:val="num" w:pos="1440"/>
        </w:tabs>
        <w:ind w:left="1440" w:hanging="360"/>
      </w:pPr>
      <w:rPr>
        <w:rFonts w:cs="Times New Roman"/>
        <w:b w:val="0"/>
        <w:bCs w:val="0"/>
        <w:strike w:val="0"/>
        <w:dstrike w:val="0"/>
        <w:color w:val="auto"/>
        <w:sz w:val="24"/>
        <w:szCs w:val="24"/>
      </w:rPr>
    </w:lvl>
    <w:lvl w:ilvl="3">
      <w:start w:val="1"/>
      <w:numFmt w:val="lowerLetter"/>
      <w:lvlText w:val="%4)"/>
      <w:lvlJc w:val="left"/>
      <w:pPr>
        <w:tabs>
          <w:tab w:val="num" w:pos="1800"/>
        </w:tabs>
        <w:ind w:left="1800" w:hanging="360"/>
      </w:pPr>
      <w:rPr>
        <w:rFonts w:cs="Times New Roman"/>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33B02424"/>
    <w:multiLevelType w:val="hybridMultilevel"/>
    <w:tmpl w:val="652E1124"/>
    <w:lvl w:ilvl="0" w:tplc="B7EA0432">
      <w:start w:val="1"/>
      <w:numFmt w:val="lowerLetter"/>
      <w:lvlText w:val="%1)"/>
      <w:lvlJc w:val="left"/>
      <w:pPr>
        <w:ind w:left="720" w:hanging="360"/>
      </w:pPr>
      <w:rPr>
        <w:rFonts w:ascii="Times" w:eastAsia="Times New Roman" w:hAnsi="Time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D51F8A"/>
    <w:multiLevelType w:val="hybridMultilevel"/>
    <w:tmpl w:val="8B4EA5D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C460EE"/>
    <w:multiLevelType w:val="hybridMultilevel"/>
    <w:tmpl w:val="7166CC14"/>
    <w:lvl w:ilvl="0" w:tplc="9D14736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FF49F2"/>
    <w:multiLevelType w:val="hybridMultilevel"/>
    <w:tmpl w:val="F626BF36"/>
    <w:lvl w:ilvl="0" w:tplc="C840B43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39326F5D"/>
    <w:multiLevelType w:val="multilevel"/>
    <w:tmpl w:val="E9CCD43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color w:val="auto"/>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39BE5E3A"/>
    <w:multiLevelType w:val="hybridMultilevel"/>
    <w:tmpl w:val="916C41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EF4B54"/>
    <w:multiLevelType w:val="hybridMultilevel"/>
    <w:tmpl w:val="47D8BA7C"/>
    <w:lvl w:ilvl="0" w:tplc="2F9CCD8A">
      <w:start w:val="1"/>
      <w:numFmt w:val="decimal"/>
      <w:lvlText w:val="%1."/>
      <w:lvlJc w:val="left"/>
      <w:pPr>
        <w:tabs>
          <w:tab w:val="num" w:pos="1080"/>
        </w:tabs>
        <w:ind w:left="1080" w:hanging="360"/>
      </w:pPr>
      <w:rPr>
        <w:rFonts w:ascii="Times" w:eastAsia="Times New Roman" w:hAnsi="Time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2F13A4"/>
    <w:multiLevelType w:val="hybridMultilevel"/>
    <w:tmpl w:val="67D0F9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C6B1DFD"/>
    <w:multiLevelType w:val="hybridMultilevel"/>
    <w:tmpl w:val="06C0630C"/>
    <w:lvl w:ilvl="0" w:tplc="5B10F9F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802CA6"/>
    <w:multiLevelType w:val="hybridMultilevel"/>
    <w:tmpl w:val="2C0AE5F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C942D63"/>
    <w:multiLevelType w:val="hybridMultilevel"/>
    <w:tmpl w:val="EBD04FC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D50997"/>
    <w:multiLevelType w:val="hybridMultilevel"/>
    <w:tmpl w:val="218C44F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F65890"/>
    <w:multiLevelType w:val="hybridMultilevel"/>
    <w:tmpl w:val="A4C47D4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3D5A54DC"/>
    <w:multiLevelType w:val="multilevel"/>
    <w:tmpl w:val="12548B5C"/>
    <w:lvl w:ilvl="0">
      <w:start w:val="3"/>
      <w:numFmt w:val="decimal"/>
      <w:lvlText w:val="%1)"/>
      <w:lvlJc w:val="left"/>
      <w:pPr>
        <w:tabs>
          <w:tab w:val="num" w:pos="570"/>
        </w:tabs>
        <w:ind w:left="570" w:hanging="570"/>
      </w:pPr>
      <w:rPr>
        <w:rFonts w:cs="Times New Roman" w:hint="default"/>
      </w:rPr>
    </w:lvl>
    <w:lvl w:ilvl="1">
      <w:start w:val="6"/>
      <w:numFmt w:val="decimal"/>
      <w:lvlText w:val="%1.%2)"/>
      <w:lvlJc w:val="left"/>
      <w:pPr>
        <w:tabs>
          <w:tab w:val="num" w:pos="900"/>
        </w:tabs>
        <w:ind w:left="900" w:hanging="720"/>
      </w:pPr>
      <w:rPr>
        <w:rFonts w:cs="Times New Roman" w:hint="default"/>
      </w:rPr>
    </w:lvl>
    <w:lvl w:ilvl="2">
      <w:start w:val="1"/>
      <w:numFmt w:val="lowerLetter"/>
      <w:lvlText w:val="%3)"/>
      <w:lvlJc w:val="left"/>
      <w:pPr>
        <w:tabs>
          <w:tab w:val="num" w:pos="1980"/>
        </w:tabs>
        <w:ind w:left="19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53" w15:restartNumberingAfterBreak="0">
    <w:nsid w:val="3F45700A"/>
    <w:multiLevelType w:val="hybridMultilevel"/>
    <w:tmpl w:val="9A182622"/>
    <w:lvl w:ilvl="0" w:tplc="351E0752">
      <w:start w:val="1"/>
      <w:numFmt w:val="decimal"/>
      <w:suff w:val="space"/>
      <w:lvlText w:val="%1)"/>
      <w:lvlJc w:val="left"/>
      <w:pPr>
        <w:ind w:left="0" w:firstLine="0"/>
      </w:pPr>
      <w:rPr>
        <w:rFonts w:ascii="Times" w:eastAsia="Times New Roman" w:hAnsi="Times" w:cs="Arial"/>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54" w15:restartNumberingAfterBreak="0">
    <w:nsid w:val="408F7E97"/>
    <w:multiLevelType w:val="hybridMultilevel"/>
    <w:tmpl w:val="94E81A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9B2C21"/>
    <w:multiLevelType w:val="hybridMultilevel"/>
    <w:tmpl w:val="E1CCF262"/>
    <w:lvl w:ilvl="0" w:tplc="0415000F">
      <w:start w:val="1"/>
      <w:numFmt w:val="decimal"/>
      <w:lvlText w:val="%1."/>
      <w:lvlJc w:val="left"/>
      <w:pPr>
        <w:tabs>
          <w:tab w:val="num" w:pos="360"/>
        </w:tabs>
        <w:ind w:left="360" w:hanging="360"/>
      </w:pPr>
      <w:rPr>
        <w:rFonts w:hint="default"/>
      </w:rPr>
    </w:lvl>
    <w:lvl w:ilvl="1" w:tplc="2F9CCD8A">
      <w:start w:val="1"/>
      <w:numFmt w:val="decimal"/>
      <w:lvlText w:val="%2."/>
      <w:lvlJc w:val="left"/>
      <w:pPr>
        <w:tabs>
          <w:tab w:val="num" w:pos="1080"/>
        </w:tabs>
        <w:ind w:left="1080" w:hanging="360"/>
      </w:pPr>
      <w:rPr>
        <w:rFonts w:ascii="Times" w:eastAsia="Times New Roman" w:hAnsi="Times" w:cs="Arial"/>
      </w:rPr>
    </w:lvl>
    <w:lvl w:ilvl="2" w:tplc="01102388">
      <w:start w:val="5"/>
      <w:numFmt w:val="decimal"/>
      <w:lvlText w:val="%3."/>
      <w:lvlJc w:val="left"/>
      <w:pPr>
        <w:tabs>
          <w:tab w:val="num" w:pos="1980"/>
        </w:tabs>
        <w:ind w:left="1980" w:hanging="360"/>
      </w:pPr>
      <w:rPr>
        <w:rFonts w:cs="Times New Roman"/>
        <w:b/>
        <w:bCs/>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56" w15:restartNumberingAfterBreak="0">
    <w:nsid w:val="41DA7F8B"/>
    <w:multiLevelType w:val="hybridMultilevel"/>
    <w:tmpl w:val="4E404DB8"/>
    <w:lvl w:ilvl="0" w:tplc="FAE2324E">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7" w15:restartNumberingAfterBreak="0">
    <w:nsid w:val="42627810"/>
    <w:multiLevelType w:val="hybridMultilevel"/>
    <w:tmpl w:val="96DAC03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3792C8B"/>
    <w:multiLevelType w:val="hybridMultilevel"/>
    <w:tmpl w:val="385C877C"/>
    <w:lvl w:ilvl="0" w:tplc="FEE66B66">
      <w:start w:val="1"/>
      <w:numFmt w:val="lowerLetter"/>
      <w:lvlText w:val="%1)"/>
      <w:lvlJc w:val="left"/>
      <w:pPr>
        <w:ind w:left="1113" w:hanging="405"/>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4C569D9"/>
    <w:multiLevelType w:val="hybridMultilevel"/>
    <w:tmpl w:val="67F204E0"/>
    <w:lvl w:ilvl="0" w:tplc="B1B4B484">
      <w:start w:val="1"/>
      <w:numFmt w:val="decimal"/>
      <w:lvlText w:val="%1)"/>
      <w:lvlJc w:val="left"/>
      <w:pPr>
        <w:tabs>
          <w:tab w:val="num" w:pos="510"/>
        </w:tabs>
        <w:ind w:left="510" w:hanging="510"/>
      </w:pPr>
      <w:rPr>
        <w:rFonts w:hint="default"/>
        <w:b/>
      </w:rPr>
    </w:lvl>
    <w:lvl w:ilvl="1" w:tplc="04150005">
      <w:start w:val="1"/>
      <w:numFmt w:val="bullet"/>
      <w:lvlText w:val=""/>
      <w:lvlJc w:val="left"/>
      <w:pPr>
        <w:tabs>
          <w:tab w:val="num" w:pos="360"/>
        </w:tabs>
        <w:ind w:left="360" w:hanging="360"/>
      </w:pPr>
      <w:rPr>
        <w:rFonts w:ascii="Wingdings" w:hAnsi="Wingdings" w:hint="default"/>
        <w:b/>
      </w:rPr>
    </w:lvl>
    <w:lvl w:ilvl="2" w:tplc="0415001B">
      <w:start w:val="1"/>
      <w:numFmt w:val="lowerRoman"/>
      <w:lvlText w:val="%3."/>
      <w:lvlJc w:val="right"/>
      <w:pPr>
        <w:tabs>
          <w:tab w:val="num" w:pos="1800"/>
        </w:tabs>
        <w:ind w:left="1800" w:hanging="180"/>
      </w:pPr>
    </w:lvl>
    <w:lvl w:ilvl="3" w:tplc="66F4369E">
      <w:start w:val="1"/>
      <w:numFmt w:val="decimal"/>
      <w:lvlText w:val="%4)"/>
      <w:lvlJc w:val="left"/>
      <w:pPr>
        <w:tabs>
          <w:tab w:val="num" w:pos="2520"/>
        </w:tabs>
        <w:ind w:left="2520" w:hanging="360"/>
      </w:pPr>
      <w:rPr>
        <w:rFonts w:ascii="Times New Roman" w:eastAsia="Times New Roman" w:hAnsi="Times New Roman" w:cs="Times New Roman"/>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477D4C1C"/>
    <w:multiLevelType w:val="hybridMultilevel"/>
    <w:tmpl w:val="CB866FB2"/>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61" w15:restartNumberingAfterBreak="0">
    <w:nsid w:val="4A4F0F0A"/>
    <w:multiLevelType w:val="hybridMultilevel"/>
    <w:tmpl w:val="0C0C71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544E91"/>
    <w:multiLevelType w:val="hybridMultilevel"/>
    <w:tmpl w:val="8D9659BC"/>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3" w15:restartNumberingAfterBreak="0">
    <w:nsid w:val="4D475DD6"/>
    <w:multiLevelType w:val="hybridMultilevel"/>
    <w:tmpl w:val="B688FC32"/>
    <w:lvl w:ilvl="0" w:tplc="B2FCEE8E">
      <w:start w:val="1"/>
      <w:numFmt w:val="lowerLetter"/>
      <w:lvlText w:val="%1)"/>
      <w:lvlJc w:val="left"/>
      <w:pPr>
        <w:ind w:left="1068" w:hanging="360"/>
      </w:pPr>
      <w:rPr>
        <w:rFonts w:ascii="Times New Roman" w:eastAsia="Times New Roman" w:hAnsi="Times New Roman" w:cs="Times New Roman"/>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4D865B3A"/>
    <w:multiLevelType w:val="hybridMultilevel"/>
    <w:tmpl w:val="21841874"/>
    <w:lvl w:ilvl="0" w:tplc="04150011">
      <w:start w:val="1"/>
      <w:numFmt w:val="decimal"/>
      <w:lvlText w:val="%1)"/>
      <w:lvlJc w:val="left"/>
      <w:pPr>
        <w:ind w:left="502"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4DE476C7"/>
    <w:multiLevelType w:val="hybridMultilevel"/>
    <w:tmpl w:val="0AAAA0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BC397C"/>
    <w:multiLevelType w:val="hybridMultilevel"/>
    <w:tmpl w:val="25F819E4"/>
    <w:lvl w:ilvl="0" w:tplc="28709E5E">
      <w:start w:val="1"/>
      <w:numFmt w:val="decimal"/>
      <w:lvlText w:val="%1)"/>
      <w:lvlJc w:val="left"/>
      <w:pPr>
        <w:ind w:left="1080" w:hanging="360"/>
      </w:pPr>
      <w:rPr>
        <w:rFonts w:cs="Times New Roman" w:hint="default"/>
        <w:b w:val="0"/>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0453671"/>
    <w:multiLevelType w:val="hybridMultilevel"/>
    <w:tmpl w:val="67F204E0"/>
    <w:lvl w:ilvl="0" w:tplc="B1B4B484">
      <w:start w:val="1"/>
      <w:numFmt w:val="decimal"/>
      <w:lvlText w:val="%1)"/>
      <w:lvlJc w:val="left"/>
      <w:pPr>
        <w:tabs>
          <w:tab w:val="num" w:pos="510"/>
        </w:tabs>
        <w:ind w:left="510" w:hanging="510"/>
      </w:pPr>
      <w:rPr>
        <w:rFonts w:hint="default"/>
        <w:b/>
      </w:rPr>
    </w:lvl>
    <w:lvl w:ilvl="1" w:tplc="04150005">
      <w:start w:val="1"/>
      <w:numFmt w:val="bullet"/>
      <w:lvlText w:val=""/>
      <w:lvlJc w:val="left"/>
      <w:pPr>
        <w:tabs>
          <w:tab w:val="num" w:pos="360"/>
        </w:tabs>
        <w:ind w:left="360" w:hanging="360"/>
      </w:pPr>
      <w:rPr>
        <w:rFonts w:ascii="Wingdings" w:hAnsi="Wingdings" w:hint="default"/>
        <w:b/>
      </w:rPr>
    </w:lvl>
    <w:lvl w:ilvl="2" w:tplc="0415001B">
      <w:start w:val="1"/>
      <w:numFmt w:val="lowerRoman"/>
      <w:lvlText w:val="%3."/>
      <w:lvlJc w:val="right"/>
      <w:pPr>
        <w:tabs>
          <w:tab w:val="num" w:pos="1800"/>
        </w:tabs>
        <w:ind w:left="1800" w:hanging="180"/>
      </w:pPr>
    </w:lvl>
    <w:lvl w:ilvl="3" w:tplc="66F4369E">
      <w:start w:val="1"/>
      <w:numFmt w:val="decimal"/>
      <w:lvlText w:val="%4)"/>
      <w:lvlJc w:val="left"/>
      <w:pPr>
        <w:tabs>
          <w:tab w:val="num" w:pos="2520"/>
        </w:tabs>
        <w:ind w:left="2520" w:hanging="360"/>
      </w:pPr>
      <w:rPr>
        <w:rFonts w:ascii="Times New Roman" w:eastAsia="Times New Roman" w:hAnsi="Times New Roman" w:cs="Times New Roman"/>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54EE75B0"/>
    <w:multiLevelType w:val="hybridMultilevel"/>
    <w:tmpl w:val="2AF664B2"/>
    <w:lvl w:ilvl="0" w:tplc="A14EC36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5806631"/>
    <w:multiLevelType w:val="hybridMultilevel"/>
    <w:tmpl w:val="B70858C8"/>
    <w:lvl w:ilvl="0" w:tplc="E01E7E0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79A7934"/>
    <w:multiLevelType w:val="hybridMultilevel"/>
    <w:tmpl w:val="EA787D3C"/>
    <w:lvl w:ilvl="0" w:tplc="E018898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7D32D2"/>
    <w:multiLevelType w:val="hybridMultilevel"/>
    <w:tmpl w:val="AB22D6A6"/>
    <w:lvl w:ilvl="0" w:tplc="024A0F2A">
      <w:start w:val="1"/>
      <w:numFmt w:val="decimal"/>
      <w:suff w:val="space"/>
      <w:lvlText w:val="%1."/>
      <w:lvlJc w:val="left"/>
      <w:pPr>
        <w:ind w:left="0" w:firstLine="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DB24CC6"/>
    <w:multiLevelType w:val="hybridMultilevel"/>
    <w:tmpl w:val="9BC429E4"/>
    <w:lvl w:ilvl="0" w:tplc="7562A84C">
      <w:start w:val="1"/>
      <w:numFmt w:val="decimal"/>
      <w:lvlText w:val="%1)"/>
      <w:lvlJc w:val="left"/>
      <w:pPr>
        <w:ind w:left="360" w:hanging="360"/>
      </w:pPr>
      <w:rPr>
        <w:rFonts w:ascii="Times" w:eastAsia="Times New Roman" w:hAnsi="Times" w:cs="Arial"/>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E1A455F"/>
    <w:multiLevelType w:val="hybridMultilevel"/>
    <w:tmpl w:val="DF78903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5E233A58"/>
    <w:multiLevelType w:val="hybridMultilevel"/>
    <w:tmpl w:val="0316BE9E"/>
    <w:lvl w:ilvl="0" w:tplc="2EB08D5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32786F"/>
    <w:multiLevelType w:val="hybridMultilevel"/>
    <w:tmpl w:val="0D747418"/>
    <w:lvl w:ilvl="0" w:tplc="5E428F28">
      <w:start w:val="2"/>
      <w:numFmt w:val="lowerLetter"/>
      <w:lvlText w:val="%1)"/>
      <w:lvlJc w:val="left"/>
      <w:pPr>
        <w:ind w:left="720" w:hanging="360"/>
      </w:pPr>
      <w:rPr>
        <w:rFonts w:ascii="Times" w:eastAsia="Times New Roman" w:hAnsi="Time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F15BB3"/>
    <w:multiLevelType w:val="hybridMultilevel"/>
    <w:tmpl w:val="9CA84F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05558DD"/>
    <w:multiLevelType w:val="hybridMultilevel"/>
    <w:tmpl w:val="CFB27358"/>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EA63C5"/>
    <w:multiLevelType w:val="hybridMultilevel"/>
    <w:tmpl w:val="8F762D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6A714478"/>
    <w:multiLevelType w:val="hybridMultilevel"/>
    <w:tmpl w:val="652E1124"/>
    <w:lvl w:ilvl="0" w:tplc="B7EA0432">
      <w:start w:val="1"/>
      <w:numFmt w:val="lowerLetter"/>
      <w:lvlText w:val="%1)"/>
      <w:lvlJc w:val="left"/>
      <w:pPr>
        <w:ind w:left="720" w:hanging="360"/>
      </w:pPr>
      <w:rPr>
        <w:rFonts w:ascii="Times" w:eastAsia="Times New Roman" w:hAnsi="Time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6D9373D3"/>
    <w:multiLevelType w:val="hybridMultilevel"/>
    <w:tmpl w:val="E4064DA4"/>
    <w:lvl w:ilvl="0" w:tplc="1D709EF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18658A"/>
    <w:multiLevelType w:val="hybridMultilevel"/>
    <w:tmpl w:val="ED6CDEFA"/>
    <w:lvl w:ilvl="0" w:tplc="04150017">
      <w:start w:val="1"/>
      <w:numFmt w:val="lowerLetter"/>
      <w:lvlText w:val="%1)"/>
      <w:lvlJc w:val="left"/>
      <w:pPr>
        <w:ind w:left="1440" w:hanging="360"/>
      </w:pPr>
      <w:rPr>
        <w:rFonts w:cs="Times New Roman"/>
      </w:rPr>
    </w:lvl>
    <w:lvl w:ilvl="1" w:tplc="3A927D64">
      <w:start w:val="4"/>
      <w:numFmt w:val="decimal"/>
      <w:lvlText w:val="%2)"/>
      <w:lvlJc w:val="left"/>
      <w:pPr>
        <w:tabs>
          <w:tab w:val="num" w:pos="2160"/>
        </w:tabs>
        <w:ind w:left="2160" w:hanging="36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3" w15:restartNumberingAfterBreak="0">
    <w:nsid w:val="713E2091"/>
    <w:multiLevelType w:val="hybridMultilevel"/>
    <w:tmpl w:val="BE8E01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1E83249"/>
    <w:multiLevelType w:val="multilevel"/>
    <w:tmpl w:val="945E4682"/>
    <w:lvl w:ilvl="0">
      <w:start w:val="3"/>
      <w:numFmt w:val="decimal"/>
      <w:lvlText w:val="%1)"/>
      <w:lvlJc w:val="left"/>
      <w:pPr>
        <w:tabs>
          <w:tab w:val="num" w:pos="360"/>
        </w:tabs>
        <w:ind w:left="360" w:hanging="360"/>
      </w:pPr>
      <w:rPr>
        <w:rFonts w:cs="Times New Roman" w:hint="default"/>
      </w:rPr>
    </w:lvl>
    <w:lvl w:ilvl="1">
      <w:start w:val="3"/>
      <w:numFmt w:val="lowerLetter"/>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5" w15:restartNumberingAfterBreak="0">
    <w:nsid w:val="75906404"/>
    <w:multiLevelType w:val="hybridMultilevel"/>
    <w:tmpl w:val="6A722B32"/>
    <w:lvl w:ilvl="0" w:tplc="A99A062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F21992"/>
    <w:multiLevelType w:val="hybridMultilevel"/>
    <w:tmpl w:val="4C165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697534F"/>
    <w:multiLevelType w:val="hybridMultilevel"/>
    <w:tmpl w:val="F2149AE0"/>
    <w:lvl w:ilvl="0" w:tplc="EC76071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7A5A24DE"/>
    <w:multiLevelType w:val="hybridMultilevel"/>
    <w:tmpl w:val="13146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D6324A2"/>
    <w:multiLevelType w:val="hybridMultilevel"/>
    <w:tmpl w:val="DACC6544"/>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650C99"/>
    <w:multiLevelType w:val="hybridMultilevel"/>
    <w:tmpl w:val="84566A3A"/>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1" w15:restartNumberingAfterBreak="0">
    <w:nsid w:val="7FD27C00"/>
    <w:multiLevelType w:val="hybridMultilevel"/>
    <w:tmpl w:val="A6405266"/>
    <w:lvl w:ilvl="0" w:tplc="650CE93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9"/>
  </w:num>
  <w:num w:numId="2">
    <w:abstractNumId w:val="78"/>
  </w:num>
  <w:num w:numId="3">
    <w:abstractNumId w:val="29"/>
  </w:num>
  <w:num w:numId="4">
    <w:abstractNumId w:val="37"/>
  </w:num>
  <w:num w:numId="5">
    <w:abstractNumId w:val="9"/>
  </w:num>
  <w:num w:numId="6">
    <w:abstractNumId w:val="55"/>
  </w:num>
  <w:num w:numId="7">
    <w:abstractNumId w:val="53"/>
  </w:num>
  <w:num w:numId="8">
    <w:abstractNumId w:val="15"/>
  </w:num>
  <w:num w:numId="9">
    <w:abstractNumId w:val="48"/>
  </w:num>
  <w:num w:numId="10">
    <w:abstractNumId w:val="32"/>
  </w:num>
  <w:num w:numId="11">
    <w:abstractNumId w:val="64"/>
  </w:num>
  <w:num w:numId="12">
    <w:abstractNumId w:val="4"/>
  </w:num>
  <w:num w:numId="13">
    <w:abstractNumId w:val="23"/>
  </w:num>
  <w:num w:numId="14">
    <w:abstractNumId w:val="77"/>
  </w:num>
  <w:num w:numId="15">
    <w:abstractNumId w:val="60"/>
  </w:num>
  <w:num w:numId="16">
    <w:abstractNumId w:val="28"/>
  </w:num>
  <w:num w:numId="17">
    <w:abstractNumId w:val="26"/>
  </w:num>
  <w:num w:numId="18">
    <w:abstractNumId w:val="71"/>
  </w:num>
  <w:num w:numId="19">
    <w:abstractNumId w:val="11"/>
  </w:num>
  <w:num w:numId="20">
    <w:abstractNumId w:val="89"/>
  </w:num>
  <w:num w:numId="21">
    <w:abstractNumId w:val="50"/>
  </w:num>
  <w:num w:numId="22">
    <w:abstractNumId w:val="16"/>
  </w:num>
  <w:num w:numId="23">
    <w:abstractNumId w:val="49"/>
  </w:num>
  <w:num w:numId="24">
    <w:abstractNumId w:val="39"/>
  </w:num>
  <w:num w:numId="25">
    <w:abstractNumId w:val="2"/>
  </w:num>
  <w:num w:numId="26">
    <w:abstractNumId w:val="14"/>
  </w:num>
  <w:num w:numId="27">
    <w:abstractNumId w:val="62"/>
  </w:num>
  <w:num w:numId="28">
    <w:abstractNumId w:val="51"/>
  </w:num>
  <w:num w:numId="29">
    <w:abstractNumId w:val="63"/>
  </w:num>
  <w:num w:numId="30">
    <w:abstractNumId w:val="24"/>
  </w:num>
  <w:num w:numId="31">
    <w:abstractNumId w:val="47"/>
  </w:num>
  <w:num w:numId="32">
    <w:abstractNumId w:val="13"/>
  </w:num>
  <w:num w:numId="33">
    <w:abstractNumId w:val="74"/>
  </w:num>
  <w:num w:numId="34">
    <w:abstractNumId w:val="65"/>
  </w:num>
  <w:num w:numId="35">
    <w:abstractNumId w:val="35"/>
  </w:num>
  <w:num w:numId="36">
    <w:abstractNumId w:val="44"/>
  </w:num>
  <w:num w:numId="37">
    <w:abstractNumId w:val="31"/>
  </w:num>
  <w:num w:numId="38">
    <w:abstractNumId w:val="80"/>
  </w:num>
  <w:num w:numId="39">
    <w:abstractNumId w:val="59"/>
  </w:num>
  <w:num w:numId="40">
    <w:abstractNumId w:val="86"/>
  </w:num>
  <w:num w:numId="41">
    <w:abstractNumId w:val="57"/>
  </w:num>
  <w:num w:numId="42">
    <w:abstractNumId w:val="18"/>
  </w:num>
  <w:num w:numId="43">
    <w:abstractNumId w:val="73"/>
  </w:num>
  <w:num w:numId="44">
    <w:abstractNumId w:val="67"/>
  </w:num>
  <w:num w:numId="45">
    <w:abstractNumId w:val="30"/>
  </w:num>
  <w:num w:numId="46">
    <w:abstractNumId w:val="72"/>
  </w:num>
  <w:num w:numId="47">
    <w:abstractNumId w:val="58"/>
  </w:num>
  <w:num w:numId="48">
    <w:abstractNumId w:val="25"/>
  </w:num>
  <w:num w:numId="49">
    <w:abstractNumId w:val="36"/>
  </w:num>
  <w:num w:numId="50">
    <w:abstractNumId w:val="5"/>
  </w:num>
  <w:num w:numId="51">
    <w:abstractNumId w:val="91"/>
  </w:num>
  <w:num w:numId="52">
    <w:abstractNumId w:val="43"/>
  </w:num>
  <w:num w:numId="53">
    <w:abstractNumId w:val="52"/>
  </w:num>
  <w:num w:numId="54">
    <w:abstractNumId w:val="82"/>
  </w:num>
  <w:num w:numId="55">
    <w:abstractNumId w:val="17"/>
  </w:num>
  <w:num w:numId="56">
    <w:abstractNumId w:val="84"/>
  </w:num>
  <w:num w:numId="57">
    <w:abstractNumId w:val="22"/>
  </w:num>
  <w:num w:numId="58">
    <w:abstractNumId w:val="70"/>
  </w:num>
  <w:num w:numId="59">
    <w:abstractNumId w:val="38"/>
  </w:num>
  <w:num w:numId="60">
    <w:abstractNumId w:val="21"/>
  </w:num>
  <w:num w:numId="61">
    <w:abstractNumId w:val="46"/>
  </w:num>
  <w:num w:numId="62">
    <w:abstractNumId w:val="81"/>
  </w:num>
  <w:num w:numId="63">
    <w:abstractNumId w:val="20"/>
  </w:num>
  <w:num w:numId="64">
    <w:abstractNumId w:val="45"/>
  </w:num>
  <w:num w:numId="65">
    <w:abstractNumId w:val="27"/>
  </w:num>
  <w:num w:numId="66">
    <w:abstractNumId w:val="54"/>
  </w:num>
  <w:num w:numId="67">
    <w:abstractNumId w:val="69"/>
  </w:num>
  <w:num w:numId="68">
    <w:abstractNumId w:val="76"/>
  </w:num>
  <w:num w:numId="69">
    <w:abstractNumId w:val="85"/>
  </w:num>
  <w:num w:numId="70">
    <w:abstractNumId w:val="42"/>
  </w:num>
  <w:num w:numId="7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num>
  <w:num w:numId="73">
    <w:abstractNumId w:val="56"/>
  </w:num>
  <w:num w:numId="74">
    <w:abstractNumId w:val="61"/>
  </w:num>
  <w:num w:numId="75">
    <w:abstractNumId w:val="40"/>
  </w:num>
  <w:num w:numId="76">
    <w:abstractNumId w:val="8"/>
  </w:num>
  <w:num w:numId="77">
    <w:abstractNumId w:val="66"/>
  </w:num>
  <w:num w:numId="78">
    <w:abstractNumId w:val="33"/>
  </w:num>
  <w:num w:numId="79">
    <w:abstractNumId w:val="7"/>
  </w:num>
  <w:num w:numId="80">
    <w:abstractNumId w:val="34"/>
  </w:num>
  <w:num w:numId="81">
    <w:abstractNumId w:val="88"/>
  </w:num>
  <w:num w:numId="82">
    <w:abstractNumId w:val="90"/>
  </w:num>
  <w:num w:numId="83">
    <w:abstractNumId w:val="87"/>
  </w:num>
  <w:num w:numId="84">
    <w:abstractNumId w:val="10"/>
  </w:num>
  <w:num w:numId="85">
    <w:abstractNumId w:val="79"/>
  </w:num>
  <w:num w:numId="86">
    <w:abstractNumId w:val="75"/>
  </w:num>
  <w:num w:numId="87">
    <w:abstractNumId w:val="83"/>
  </w:num>
  <w:num w:numId="88">
    <w:abstractNumId w:val="68"/>
  </w:num>
  <w:num w:numId="89">
    <w:abstractNumId w:val="6"/>
  </w:num>
  <w:num w:numId="90">
    <w:abstractNumId w:val="41"/>
  </w:num>
  <w:num w:numId="91">
    <w:abstractNumId w:val="3"/>
  </w:num>
  <w:numIdMacAtCleanup w:val="8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Pasternak">
    <w15:presenceInfo w15:providerId="Windows Live" w15:userId="8530814a350d55b8"/>
  </w15:person>
  <w15:person w15:author="Robert Pasternak [2]">
    <w15:presenceInfo w15:providerId="Windows Live" w15:userId="ae23a4c994f56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08"/>
  <w:hyphenationZone w:val="425"/>
  <w:doNotHyphenateCaps/>
  <w:drawingGridHorizontalSpacing w:val="120"/>
  <w:drawingGridVerticalSpacing w:val="57"/>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54F"/>
    <w:rsid w:val="00000B8B"/>
    <w:rsid w:val="00001FD9"/>
    <w:rsid w:val="00002612"/>
    <w:rsid w:val="00003D4F"/>
    <w:rsid w:val="00003E0E"/>
    <w:rsid w:val="000067DC"/>
    <w:rsid w:val="0000685A"/>
    <w:rsid w:val="00007A79"/>
    <w:rsid w:val="00007B13"/>
    <w:rsid w:val="00007BA3"/>
    <w:rsid w:val="00010866"/>
    <w:rsid w:val="00011246"/>
    <w:rsid w:val="0001288B"/>
    <w:rsid w:val="00013699"/>
    <w:rsid w:val="00013D0F"/>
    <w:rsid w:val="000143FE"/>
    <w:rsid w:val="00014A06"/>
    <w:rsid w:val="00015D9F"/>
    <w:rsid w:val="00015EFE"/>
    <w:rsid w:val="00016846"/>
    <w:rsid w:val="00016A9F"/>
    <w:rsid w:val="00017399"/>
    <w:rsid w:val="00020349"/>
    <w:rsid w:val="00021691"/>
    <w:rsid w:val="0002179C"/>
    <w:rsid w:val="0002306C"/>
    <w:rsid w:val="00023363"/>
    <w:rsid w:val="00023778"/>
    <w:rsid w:val="00024FD6"/>
    <w:rsid w:val="0002561B"/>
    <w:rsid w:val="00025C8D"/>
    <w:rsid w:val="000263E0"/>
    <w:rsid w:val="000270ED"/>
    <w:rsid w:val="00027F5F"/>
    <w:rsid w:val="0003010E"/>
    <w:rsid w:val="00030159"/>
    <w:rsid w:val="00032C3D"/>
    <w:rsid w:val="00032CC2"/>
    <w:rsid w:val="00033B73"/>
    <w:rsid w:val="000342FB"/>
    <w:rsid w:val="00034DFE"/>
    <w:rsid w:val="0003508C"/>
    <w:rsid w:val="00037E7B"/>
    <w:rsid w:val="00037FB9"/>
    <w:rsid w:val="00040726"/>
    <w:rsid w:val="00040D66"/>
    <w:rsid w:val="00042FCF"/>
    <w:rsid w:val="0004351D"/>
    <w:rsid w:val="00044A39"/>
    <w:rsid w:val="00044A3A"/>
    <w:rsid w:val="00045A1A"/>
    <w:rsid w:val="00047CFE"/>
    <w:rsid w:val="00047F96"/>
    <w:rsid w:val="00050059"/>
    <w:rsid w:val="00050295"/>
    <w:rsid w:val="000503FC"/>
    <w:rsid w:val="0005101F"/>
    <w:rsid w:val="0005109C"/>
    <w:rsid w:val="00051D62"/>
    <w:rsid w:val="00051E92"/>
    <w:rsid w:val="0005273D"/>
    <w:rsid w:val="00052C13"/>
    <w:rsid w:val="00053740"/>
    <w:rsid w:val="00054D96"/>
    <w:rsid w:val="00054FC0"/>
    <w:rsid w:val="0005596C"/>
    <w:rsid w:val="00055E48"/>
    <w:rsid w:val="000570A6"/>
    <w:rsid w:val="00057A39"/>
    <w:rsid w:val="00063390"/>
    <w:rsid w:val="00064499"/>
    <w:rsid w:val="00070ED7"/>
    <w:rsid w:val="0007141C"/>
    <w:rsid w:val="00071595"/>
    <w:rsid w:val="00071937"/>
    <w:rsid w:val="000724C3"/>
    <w:rsid w:val="00072A75"/>
    <w:rsid w:val="00072BCA"/>
    <w:rsid w:val="000736DC"/>
    <w:rsid w:val="0007422B"/>
    <w:rsid w:val="000751AE"/>
    <w:rsid w:val="0007618B"/>
    <w:rsid w:val="00077227"/>
    <w:rsid w:val="000774AE"/>
    <w:rsid w:val="000804B2"/>
    <w:rsid w:val="00082064"/>
    <w:rsid w:val="00082806"/>
    <w:rsid w:val="00082B42"/>
    <w:rsid w:val="00082BE1"/>
    <w:rsid w:val="00083352"/>
    <w:rsid w:val="00083D4D"/>
    <w:rsid w:val="00084BAE"/>
    <w:rsid w:val="0008540E"/>
    <w:rsid w:val="00085A25"/>
    <w:rsid w:val="0008728D"/>
    <w:rsid w:val="00087693"/>
    <w:rsid w:val="00087FD8"/>
    <w:rsid w:val="00090096"/>
    <w:rsid w:val="000908D9"/>
    <w:rsid w:val="00090F45"/>
    <w:rsid w:val="00092978"/>
    <w:rsid w:val="00094620"/>
    <w:rsid w:val="000950A8"/>
    <w:rsid w:val="00097C69"/>
    <w:rsid w:val="000A0AD1"/>
    <w:rsid w:val="000A23FE"/>
    <w:rsid w:val="000A49F8"/>
    <w:rsid w:val="000A4AD8"/>
    <w:rsid w:val="000A749C"/>
    <w:rsid w:val="000A7795"/>
    <w:rsid w:val="000B1AB9"/>
    <w:rsid w:val="000B4F9C"/>
    <w:rsid w:val="000B5D26"/>
    <w:rsid w:val="000B6248"/>
    <w:rsid w:val="000B6EED"/>
    <w:rsid w:val="000B793C"/>
    <w:rsid w:val="000C1569"/>
    <w:rsid w:val="000C16B9"/>
    <w:rsid w:val="000C1B1E"/>
    <w:rsid w:val="000C2137"/>
    <w:rsid w:val="000C236B"/>
    <w:rsid w:val="000C47C6"/>
    <w:rsid w:val="000C4807"/>
    <w:rsid w:val="000C4EE2"/>
    <w:rsid w:val="000D14A0"/>
    <w:rsid w:val="000D15EA"/>
    <w:rsid w:val="000D1F47"/>
    <w:rsid w:val="000D22FF"/>
    <w:rsid w:val="000D26F1"/>
    <w:rsid w:val="000D6209"/>
    <w:rsid w:val="000D7923"/>
    <w:rsid w:val="000E003B"/>
    <w:rsid w:val="000E024B"/>
    <w:rsid w:val="000E0D73"/>
    <w:rsid w:val="000E1338"/>
    <w:rsid w:val="000E1389"/>
    <w:rsid w:val="000E1A59"/>
    <w:rsid w:val="000E387D"/>
    <w:rsid w:val="000E3931"/>
    <w:rsid w:val="000E3AF3"/>
    <w:rsid w:val="000E3D2B"/>
    <w:rsid w:val="000E4451"/>
    <w:rsid w:val="000E45A4"/>
    <w:rsid w:val="000E56E8"/>
    <w:rsid w:val="000E5FD2"/>
    <w:rsid w:val="000E7B44"/>
    <w:rsid w:val="000F0681"/>
    <w:rsid w:val="000F0CA4"/>
    <w:rsid w:val="000F0D76"/>
    <w:rsid w:val="000F1299"/>
    <w:rsid w:val="000F151A"/>
    <w:rsid w:val="000F1954"/>
    <w:rsid w:val="000F3688"/>
    <w:rsid w:val="000F40AC"/>
    <w:rsid w:val="000F4682"/>
    <w:rsid w:val="000F5003"/>
    <w:rsid w:val="000F56A1"/>
    <w:rsid w:val="000F74EE"/>
    <w:rsid w:val="000F7C87"/>
    <w:rsid w:val="001000CB"/>
    <w:rsid w:val="00100125"/>
    <w:rsid w:val="001023B2"/>
    <w:rsid w:val="00102C2F"/>
    <w:rsid w:val="001041AA"/>
    <w:rsid w:val="00104D85"/>
    <w:rsid w:val="0010536A"/>
    <w:rsid w:val="001070FA"/>
    <w:rsid w:val="00107FC6"/>
    <w:rsid w:val="00110BD3"/>
    <w:rsid w:val="0011102E"/>
    <w:rsid w:val="0011159B"/>
    <w:rsid w:val="00111D1F"/>
    <w:rsid w:val="001120D0"/>
    <w:rsid w:val="00112109"/>
    <w:rsid w:val="00113300"/>
    <w:rsid w:val="00113652"/>
    <w:rsid w:val="001156DD"/>
    <w:rsid w:val="00115788"/>
    <w:rsid w:val="001166D4"/>
    <w:rsid w:val="0011683E"/>
    <w:rsid w:val="00116D43"/>
    <w:rsid w:val="001170CB"/>
    <w:rsid w:val="0011752C"/>
    <w:rsid w:val="00117EA0"/>
    <w:rsid w:val="00117FA4"/>
    <w:rsid w:val="00120C4E"/>
    <w:rsid w:val="00120CF2"/>
    <w:rsid w:val="00120E63"/>
    <w:rsid w:val="00120F60"/>
    <w:rsid w:val="00122724"/>
    <w:rsid w:val="00122E49"/>
    <w:rsid w:val="001235A2"/>
    <w:rsid w:val="001246BC"/>
    <w:rsid w:val="0012521F"/>
    <w:rsid w:val="001255F5"/>
    <w:rsid w:val="001265D5"/>
    <w:rsid w:val="00127B28"/>
    <w:rsid w:val="001331FA"/>
    <w:rsid w:val="00136EF8"/>
    <w:rsid w:val="00137275"/>
    <w:rsid w:val="00137DF5"/>
    <w:rsid w:val="00141898"/>
    <w:rsid w:val="00143454"/>
    <w:rsid w:val="00144D33"/>
    <w:rsid w:val="0014571B"/>
    <w:rsid w:val="00145D0E"/>
    <w:rsid w:val="00147D0B"/>
    <w:rsid w:val="00150CDC"/>
    <w:rsid w:val="00152D62"/>
    <w:rsid w:val="00153A40"/>
    <w:rsid w:val="00154745"/>
    <w:rsid w:val="00154D31"/>
    <w:rsid w:val="0015527F"/>
    <w:rsid w:val="00156565"/>
    <w:rsid w:val="00157927"/>
    <w:rsid w:val="001602E0"/>
    <w:rsid w:val="00160C07"/>
    <w:rsid w:val="00160E0D"/>
    <w:rsid w:val="00160ED3"/>
    <w:rsid w:val="00162271"/>
    <w:rsid w:val="001622D6"/>
    <w:rsid w:val="00163D05"/>
    <w:rsid w:val="00164146"/>
    <w:rsid w:val="00164E1C"/>
    <w:rsid w:val="00165E07"/>
    <w:rsid w:val="00166F5E"/>
    <w:rsid w:val="00167016"/>
    <w:rsid w:val="001704D6"/>
    <w:rsid w:val="00170585"/>
    <w:rsid w:val="001707F2"/>
    <w:rsid w:val="00170D19"/>
    <w:rsid w:val="001718E9"/>
    <w:rsid w:val="00171F26"/>
    <w:rsid w:val="0017252C"/>
    <w:rsid w:val="00172F1C"/>
    <w:rsid w:val="001744FE"/>
    <w:rsid w:val="00175817"/>
    <w:rsid w:val="00175870"/>
    <w:rsid w:val="00176D27"/>
    <w:rsid w:val="001771B0"/>
    <w:rsid w:val="00177525"/>
    <w:rsid w:val="001808F5"/>
    <w:rsid w:val="00180A43"/>
    <w:rsid w:val="00181BCB"/>
    <w:rsid w:val="00181C7C"/>
    <w:rsid w:val="0018395B"/>
    <w:rsid w:val="00184A60"/>
    <w:rsid w:val="00185C09"/>
    <w:rsid w:val="00186D1F"/>
    <w:rsid w:val="00187398"/>
    <w:rsid w:val="00191B46"/>
    <w:rsid w:val="00191FA3"/>
    <w:rsid w:val="00192CCD"/>
    <w:rsid w:val="001934FE"/>
    <w:rsid w:val="00193C58"/>
    <w:rsid w:val="00193FE8"/>
    <w:rsid w:val="001945ED"/>
    <w:rsid w:val="00195588"/>
    <w:rsid w:val="001960A0"/>
    <w:rsid w:val="00196178"/>
    <w:rsid w:val="00197111"/>
    <w:rsid w:val="00197EAE"/>
    <w:rsid w:val="001A0A33"/>
    <w:rsid w:val="001A114B"/>
    <w:rsid w:val="001A11CD"/>
    <w:rsid w:val="001A1587"/>
    <w:rsid w:val="001A1B5D"/>
    <w:rsid w:val="001A1C2C"/>
    <w:rsid w:val="001A32DC"/>
    <w:rsid w:val="001A33FE"/>
    <w:rsid w:val="001A45F5"/>
    <w:rsid w:val="001A461E"/>
    <w:rsid w:val="001A4899"/>
    <w:rsid w:val="001A529E"/>
    <w:rsid w:val="001A52AE"/>
    <w:rsid w:val="001A5773"/>
    <w:rsid w:val="001A5813"/>
    <w:rsid w:val="001A5EB7"/>
    <w:rsid w:val="001A6AB4"/>
    <w:rsid w:val="001A752A"/>
    <w:rsid w:val="001A797A"/>
    <w:rsid w:val="001B0217"/>
    <w:rsid w:val="001B2453"/>
    <w:rsid w:val="001B35DD"/>
    <w:rsid w:val="001B64BD"/>
    <w:rsid w:val="001B674E"/>
    <w:rsid w:val="001B6C2D"/>
    <w:rsid w:val="001B6D8A"/>
    <w:rsid w:val="001B7454"/>
    <w:rsid w:val="001C07D2"/>
    <w:rsid w:val="001C08DE"/>
    <w:rsid w:val="001C0DE0"/>
    <w:rsid w:val="001C0EBA"/>
    <w:rsid w:val="001C26DD"/>
    <w:rsid w:val="001C2B62"/>
    <w:rsid w:val="001C3456"/>
    <w:rsid w:val="001C53F4"/>
    <w:rsid w:val="001C5684"/>
    <w:rsid w:val="001C65B5"/>
    <w:rsid w:val="001C7737"/>
    <w:rsid w:val="001C7ADD"/>
    <w:rsid w:val="001D0C67"/>
    <w:rsid w:val="001D2229"/>
    <w:rsid w:val="001D32E0"/>
    <w:rsid w:val="001D3D9B"/>
    <w:rsid w:val="001D4792"/>
    <w:rsid w:val="001D4E40"/>
    <w:rsid w:val="001D548C"/>
    <w:rsid w:val="001D5FC5"/>
    <w:rsid w:val="001D6314"/>
    <w:rsid w:val="001D7287"/>
    <w:rsid w:val="001D7459"/>
    <w:rsid w:val="001D7959"/>
    <w:rsid w:val="001E04B2"/>
    <w:rsid w:val="001E0BEA"/>
    <w:rsid w:val="001E0FE8"/>
    <w:rsid w:val="001E1CD0"/>
    <w:rsid w:val="001E1DAA"/>
    <w:rsid w:val="001E20AA"/>
    <w:rsid w:val="001E258A"/>
    <w:rsid w:val="001E2884"/>
    <w:rsid w:val="001E2A1F"/>
    <w:rsid w:val="001E3200"/>
    <w:rsid w:val="001E7461"/>
    <w:rsid w:val="001F080E"/>
    <w:rsid w:val="001F0C08"/>
    <w:rsid w:val="001F115C"/>
    <w:rsid w:val="001F55F4"/>
    <w:rsid w:val="001F57FC"/>
    <w:rsid w:val="001F7151"/>
    <w:rsid w:val="001F7964"/>
    <w:rsid w:val="00201077"/>
    <w:rsid w:val="002012CB"/>
    <w:rsid w:val="00201926"/>
    <w:rsid w:val="00202301"/>
    <w:rsid w:val="0020497B"/>
    <w:rsid w:val="00204D0C"/>
    <w:rsid w:val="0020753E"/>
    <w:rsid w:val="00207711"/>
    <w:rsid w:val="0021033B"/>
    <w:rsid w:val="002107A2"/>
    <w:rsid w:val="00210D37"/>
    <w:rsid w:val="0021124E"/>
    <w:rsid w:val="00211933"/>
    <w:rsid w:val="00213FA2"/>
    <w:rsid w:val="0021460F"/>
    <w:rsid w:val="0021686D"/>
    <w:rsid w:val="00220D65"/>
    <w:rsid w:val="00220EE2"/>
    <w:rsid w:val="0022106E"/>
    <w:rsid w:val="00221638"/>
    <w:rsid w:val="00223968"/>
    <w:rsid w:val="002255E2"/>
    <w:rsid w:val="00225D76"/>
    <w:rsid w:val="00226686"/>
    <w:rsid w:val="00226A5B"/>
    <w:rsid w:val="00227B4C"/>
    <w:rsid w:val="002304E2"/>
    <w:rsid w:val="00231CE4"/>
    <w:rsid w:val="00233412"/>
    <w:rsid w:val="002345E6"/>
    <w:rsid w:val="00235A8C"/>
    <w:rsid w:val="00240B9B"/>
    <w:rsid w:val="00244249"/>
    <w:rsid w:val="0024520A"/>
    <w:rsid w:val="002473E5"/>
    <w:rsid w:val="0024774D"/>
    <w:rsid w:val="00250CDE"/>
    <w:rsid w:val="00253C0E"/>
    <w:rsid w:val="00254D31"/>
    <w:rsid w:val="00255535"/>
    <w:rsid w:val="00255BF7"/>
    <w:rsid w:val="00255F10"/>
    <w:rsid w:val="00256039"/>
    <w:rsid w:val="00256E19"/>
    <w:rsid w:val="00257EC5"/>
    <w:rsid w:val="00261E7E"/>
    <w:rsid w:val="00262171"/>
    <w:rsid w:val="00262E52"/>
    <w:rsid w:val="00263BC0"/>
    <w:rsid w:val="00263C9F"/>
    <w:rsid w:val="00264B77"/>
    <w:rsid w:val="0026507E"/>
    <w:rsid w:val="00267A14"/>
    <w:rsid w:val="00267D79"/>
    <w:rsid w:val="00270A64"/>
    <w:rsid w:val="002720F7"/>
    <w:rsid w:val="00272596"/>
    <w:rsid w:val="0027390C"/>
    <w:rsid w:val="0027473D"/>
    <w:rsid w:val="00274F8A"/>
    <w:rsid w:val="00275644"/>
    <w:rsid w:val="00277040"/>
    <w:rsid w:val="00280E46"/>
    <w:rsid w:val="0028156D"/>
    <w:rsid w:val="00281E68"/>
    <w:rsid w:val="00284B86"/>
    <w:rsid w:val="00284D6A"/>
    <w:rsid w:val="002869FB"/>
    <w:rsid w:val="00286C0A"/>
    <w:rsid w:val="002870D6"/>
    <w:rsid w:val="00287720"/>
    <w:rsid w:val="002878EF"/>
    <w:rsid w:val="00290559"/>
    <w:rsid w:val="00290A9C"/>
    <w:rsid w:val="0029114A"/>
    <w:rsid w:val="002915B5"/>
    <w:rsid w:val="00292DDA"/>
    <w:rsid w:val="0029336B"/>
    <w:rsid w:val="00293DAB"/>
    <w:rsid w:val="002A17D2"/>
    <w:rsid w:val="002A2C66"/>
    <w:rsid w:val="002A2D95"/>
    <w:rsid w:val="002A3B85"/>
    <w:rsid w:val="002A5E58"/>
    <w:rsid w:val="002A6094"/>
    <w:rsid w:val="002A69FA"/>
    <w:rsid w:val="002A751C"/>
    <w:rsid w:val="002B0BD3"/>
    <w:rsid w:val="002B1902"/>
    <w:rsid w:val="002B213B"/>
    <w:rsid w:val="002B2899"/>
    <w:rsid w:val="002B36BC"/>
    <w:rsid w:val="002B3B74"/>
    <w:rsid w:val="002B3BA4"/>
    <w:rsid w:val="002B4166"/>
    <w:rsid w:val="002B4EDC"/>
    <w:rsid w:val="002B4F46"/>
    <w:rsid w:val="002B617E"/>
    <w:rsid w:val="002C07E8"/>
    <w:rsid w:val="002C2A97"/>
    <w:rsid w:val="002C2B4E"/>
    <w:rsid w:val="002C3840"/>
    <w:rsid w:val="002C4022"/>
    <w:rsid w:val="002C406D"/>
    <w:rsid w:val="002C42E1"/>
    <w:rsid w:val="002C6100"/>
    <w:rsid w:val="002C6972"/>
    <w:rsid w:val="002C7738"/>
    <w:rsid w:val="002D0004"/>
    <w:rsid w:val="002D06EE"/>
    <w:rsid w:val="002D08ED"/>
    <w:rsid w:val="002D3239"/>
    <w:rsid w:val="002D37B1"/>
    <w:rsid w:val="002D482B"/>
    <w:rsid w:val="002D5FFF"/>
    <w:rsid w:val="002D6BD3"/>
    <w:rsid w:val="002D7B95"/>
    <w:rsid w:val="002E1B52"/>
    <w:rsid w:val="002E1F77"/>
    <w:rsid w:val="002E2F14"/>
    <w:rsid w:val="002E38BD"/>
    <w:rsid w:val="002E5F96"/>
    <w:rsid w:val="002E6DFE"/>
    <w:rsid w:val="002E6EF7"/>
    <w:rsid w:val="002F05D8"/>
    <w:rsid w:val="002F117D"/>
    <w:rsid w:val="002F155B"/>
    <w:rsid w:val="002F173F"/>
    <w:rsid w:val="002F23F4"/>
    <w:rsid w:val="002F2B2F"/>
    <w:rsid w:val="002F367C"/>
    <w:rsid w:val="002F3F82"/>
    <w:rsid w:val="002F4497"/>
    <w:rsid w:val="002F4786"/>
    <w:rsid w:val="002F4B4B"/>
    <w:rsid w:val="002F5047"/>
    <w:rsid w:val="002F6009"/>
    <w:rsid w:val="002F62F9"/>
    <w:rsid w:val="002F6316"/>
    <w:rsid w:val="00300FBD"/>
    <w:rsid w:val="0030219F"/>
    <w:rsid w:val="003041F7"/>
    <w:rsid w:val="00304B80"/>
    <w:rsid w:val="00305C32"/>
    <w:rsid w:val="00305D93"/>
    <w:rsid w:val="00312397"/>
    <w:rsid w:val="003126B5"/>
    <w:rsid w:val="00313101"/>
    <w:rsid w:val="003131C9"/>
    <w:rsid w:val="00313B42"/>
    <w:rsid w:val="00313E71"/>
    <w:rsid w:val="00315A84"/>
    <w:rsid w:val="003160C9"/>
    <w:rsid w:val="00316756"/>
    <w:rsid w:val="003172BB"/>
    <w:rsid w:val="003175E4"/>
    <w:rsid w:val="00317795"/>
    <w:rsid w:val="00317E55"/>
    <w:rsid w:val="003214AB"/>
    <w:rsid w:val="00321BB1"/>
    <w:rsid w:val="003230C2"/>
    <w:rsid w:val="00323A5F"/>
    <w:rsid w:val="00323D25"/>
    <w:rsid w:val="00324E5F"/>
    <w:rsid w:val="00326CD3"/>
    <w:rsid w:val="00326EB1"/>
    <w:rsid w:val="003273ED"/>
    <w:rsid w:val="00327A09"/>
    <w:rsid w:val="00327C8A"/>
    <w:rsid w:val="00330D4B"/>
    <w:rsid w:val="00331245"/>
    <w:rsid w:val="00333A96"/>
    <w:rsid w:val="00333D62"/>
    <w:rsid w:val="0033493E"/>
    <w:rsid w:val="00334A9C"/>
    <w:rsid w:val="00335079"/>
    <w:rsid w:val="00335325"/>
    <w:rsid w:val="003361C9"/>
    <w:rsid w:val="00336216"/>
    <w:rsid w:val="00336809"/>
    <w:rsid w:val="00340C78"/>
    <w:rsid w:val="00342D1D"/>
    <w:rsid w:val="0034377B"/>
    <w:rsid w:val="003441C5"/>
    <w:rsid w:val="0034520E"/>
    <w:rsid w:val="00345BE6"/>
    <w:rsid w:val="00347903"/>
    <w:rsid w:val="00350D8C"/>
    <w:rsid w:val="0035147E"/>
    <w:rsid w:val="00351521"/>
    <w:rsid w:val="00353A51"/>
    <w:rsid w:val="00355003"/>
    <w:rsid w:val="00355F02"/>
    <w:rsid w:val="003562CE"/>
    <w:rsid w:val="00356678"/>
    <w:rsid w:val="00357804"/>
    <w:rsid w:val="00357D02"/>
    <w:rsid w:val="0036050A"/>
    <w:rsid w:val="0036052D"/>
    <w:rsid w:val="003618A1"/>
    <w:rsid w:val="00361B44"/>
    <w:rsid w:val="00362E29"/>
    <w:rsid w:val="00362EAB"/>
    <w:rsid w:val="00362F76"/>
    <w:rsid w:val="003636E0"/>
    <w:rsid w:val="003646CF"/>
    <w:rsid w:val="00364AD4"/>
    <w:rsid w:val="00365542"/>
    <w:rsid w:val="00365850"/>
    <w:rsid w:val="0037054D"/>
    <w:rsid w:val="00370927"/>
    <w:rsid w:val="003716AA"/>
    <w:rsid w:val="00372B35"/>
    <w:rsid w:val="00373552"/>
    <w:rsid w:val="00373897"/>
    <w:rsid w:val="003749EB"/>
    <w:rsid w:val="00374F07"/>
    <w:rsid w:val="003753B5"/>
    <w:rsid w:val="003769E1"/>
    <w:rsid w:val="00376AF7"/>
    <w:rsid w:val="003776F2"/>
    <w:rsid w:val="003800C6"/>
    <w:rsid w:val="00380258"/>
    <w:rsid w:val="00380953"/>
    <w:rsid w:val="003813B4"/>
    <w:rsid w:val="00381495"/>
    <w:rsid w:val="003817F6"/>
    <w:rsid w:val="003831EA"/>
    <w:rsid w:val="0038483D"/>
    <w:rsid w:val="003849B6"/>
    <w:rsid w:val="003851CA"/>
    <w:rsid w:val="00385EF4"/>
    <w:rsid w:val="003868E3"/>
    <w:rsid w:val="003876C4"/>
    <w:rsid w:val="00387957"/>
    <w:rsid w:val="00387EE7"/>
    <w:rsid w:val="00390074"/>
    <w:rsid w:val="003901C4"/>
    <w:rsid w:val="00390688"/>
    <w:rsid w:val="00390DD2"/>
    <w:rsid w:val="00391207"/>
    <w:rsid w:val="003925C3"/>
    <w:rsid w:val="0039324F"/>
    <w:rsid w:val="00393482"/>
    <w:rsid w:val="00395EB6"/>
    <w:rsid w:val="00396562"/>
    <w:rsid w:val="003978F5"/>
    <w:rsid w:val="003A107E"/>
    <w:rsid w:val="003A15D1"/>
    <w:rsid w:val="003A1B64"/>
    <w:rsid w:val="003A38E9"/>
    <w:rsid w:val="003A3A59"/>
    <w:rsid w:val="003A40FA"/>
    <w:rsid w:val="003A472C"/>
    <w:rsid w:val="003A78E4"/>
    <w:rsid w:val="003B1922"/>
    <w:rsid w:val="003B2CCF"/>
    <w:rsid w:val="003B4B3D"/>
    <w:rsid w:val="003B5461"/>
    <w:rsid w:val="003B5990"/>
    <w:rsid w:val="003B5B4A"/>
    <w:rsid w:val="003B625D"/>
    <w:rsid w:val="003B63E4"/>
    <w:rsid w:val="003B7ADD"/>
    <w:rsid w:val="003C15E7"/>
    <w:rsid w:val="003C22EF"/>
    <w:rsid w:val="003C259E"/>
    <w:rsid w:val="003C2F4D"/>
    <w:rsid w:val="003C393D"/>
    <w:rsid w:val="003C43C5"/>
    <w:rsid w:val="003C4B5F"/>
    <w:rsid w:val="003C6AB6"/>
    <w:rsid w:val="003D029F"/>
    <w:rsid w:val="003D047B"/>
    <w:rsid w:val="003D0752"/>
    <w:rsid w:val="003D0C5C"/>
    <w:rsid w:val="003D1C6B"/>
    <w:rsid w:val="003D3216"/>
    <w:rsid w:val="003D442F"/>
    <w:rsid w:val="003D47BC"/>
    <w:rsid w:val="003D4BA3"/>
    <w:rsid w:val="003D5BBA"/>
    <w:rsid w:val="003D5CD1"/>
    <w:rsid w:val="003D60B4"/>
    <w:rsid w:val="003D6B05"/>
    <w:rsid w:val="003D7F26"/>
    <w:rsid w:val="003E074E"/>
    <w:rsid w:val="003E095A"/>
    <w:rsid w:val="003E1182"/>
    <w:rsid w:val="003E1521"/>
    <w:rsid w:val="003E1769"/>
    <w:rsid w:val="003E226E"/>
    <w:rsid w:val="003E52D7"/>
    <w:rsid w:val="003E53D4"/>
    <w:rsid w:val="003E656A"/>
    <w:rsid w:val="003E7106"/>
    <w:rsid w:val="003E7BC1"/>
    <w:rsid w:val="003F022F"/>
    <w:rsid w:val="003F16C0"/>
    <w:rsid w:val="003F19D2"/>
    <w:rsid w:val="003F229B"/>
    <w:rsid w:val="003F3F35"/>
    <w:rsid w:val="003F40E1"/>
    <w:rsid w:val="003F415A"/>
    <w:rsid w:val="003F6242"/>
    <w:rsid w:val="003F66E6"/>
    <w:rsid w:val="003F6C87"/>
    <w:rsid w:val="003F6DD7"/>
    <w:rsid w:val="003F7129"/>
    <w:rsid w:val="003F7204"/>
    <w:rsid w:val="003F7991"/>
    <w:rsid w:val="00400628"/>
    <w:rsid w:val="0040143B"/>
    <w:rsid w:val="00402992"/>
    <w:rsid w:val="0040305D"/>
    <w:rsid w:val="004034C3"/>
    <w:rsid w:val="00404091"/>
    <w:rsid w:val="00404A59"/>
    <w:rsid w:val="0041036B"/>
    <w:rsid w:val="00410958"/>
    <w:rsid w:val="004116D5"/>
    <w:rsid w:val="00411BDE"/>
    <w:rsid w:val="00411DFE"/>
    <w:rsid w:val="00412B21"/>
    <w:rsid w:val="004139ED"/>
    <w:rsid w:val="00414039"/>
    <w:rsid w:val="00415B89"/>
    <w:rsid w:val="004160C7"/>
    <w:rsid w:val="004161AD"/>
    <w:rsid w:val="00417237"/>
    <w:rsid w:val="004178E1"/>
    <w:rsid w:val="00417DDC"/>
    <w:rsid w:val="00421619"/>
    <w:rsid w:val="0042262A"/>
    <w:rsid w:val="004233DD"/>
    <w:rsid w:val="0042511E"/>
    <w:rsid w:val="00425462"/>
    <w:rsid w:val="00425641"/>
    <w:rsid w:val="00425EE2"/>
    <w:rsid w:val="004315B8"/>
    <w:rsid w:val="00431D6D"/>
    <w:rsid w:val="00432562"/>
    <w:rsid w:val="0043320A"/>
    <w:rsid w:val="00433561"/>
    <w:rsid w:val="00433633"/>
    <w:rsid w:val="00433A51"/>
    <w:rsid w:val="00433EF2"/>
    <w:rsid w:val="00435A46"/>
    <w:rsid w:val="00436A20"/>
    <w:rsid w:val="004400A8"/>
    <w:rsid w:val="00441399"/>
    <w:rsid w:val="004422A6"/>
    <w:rsid w:val="00442979"/>
    <w:rsid w:val="00443A48"/>
    <w:rsid w:val="00444B47"/>
    <w:rsid w:val="00444FB9"/>
    <w:rsid w:val="0044515F"/>
    <w:rsid w:val="00445220"/>
    <w:rsid w:val="004458C1"/>
    <w:rsid w:val="00445ECF"/>
    <w:rsid w:val="00446E78"/>
    <w:rsid w:val="004474BD"/>
    <w:rsid w:val="00451EAA"/>
    <w:rsid w:val="00453DCB"/>
    <w:rsid w:val="00453E2E"/>
    <w:rsid w:val="00455AC1"/>
    <w:rsid w:val="0045639C"/>
    <w:rsid w:val="00457D12"/>
    <w:rsid w:val="00460770"/>
    <w:rsid w:val="00460F3C"/>
    <w:rsid w:val="004612CF"/>
    <w:rsid w:val="00461EA7"/>
    <w:rsid w:val="0046222B"/>
    <w:rsid w:val="004625E4"/>
    <w:rsid w:val="00462E37"/>
    <w:rsid w:val="00462F00"/>
    <w:rsid w:val="00463419"/>
    <w:rsid w:val="0046396D"/>
    <w:rsid w:val="004648D7"/>
    <w:rsid w:val="00465451"/>
    <w:rsid w:val="004661A1"/>
    <w:rsid w:val="004670B2"/>
    <w:rsid w:val="004674DE"/>
    <w:rsid w:val="00467F7D"/>
    <w:rsid w:val="00471DB9"/>
    <w:rsid w:val="004723F0"/>
    <w:rsid w:val="00472AF9"/>
    <w:rsid w:val="00474CA6"/>
    <w:rsid w:val="00476D51"/>
    <w:rsid w:val="004805A2"/>
    <w:rsid w:val="00480A9F"/>
    <w:rsid w:val="00480EAB"/>
    <w:rsid w:val="00480ECA"/>
    <w:rsid w:val="0048193F"/>
    <w:rsid w:val="00481DD0"/>
    <w:rsid w:val="00482A99"/>
    <w:rsid w:val="00483D08"/>
    <w:rsid w:val="00484A42"/>
    <w:rsid w:val="0048545C"/>
    <w:rsid w:val="004855AA"/>
    <w:rsid w:val="00485C32"/>
    <w:rsid w:val="0048628E"/>
    <w:rsid w:val="00487A06"/>
    <w:rsid w:val="004902BE"/>
    <w:rsid w:val="0049059F"/>
    <w:rsid w:val="00490889"/>
    <w:rsid w:val="00491A09"/>
    <w:rsid w:val="00492BAD"/>
    <w:rsid w:val="004934F2"/>
    <w:rsid w:val="00494783"/>
    <w:rsid w:val="00494D0F"/>
    <w:rsid w:val="004952C3"/>
    <w:rsid w:val="00496A96"/>
    <w:rsid w:val="00496EA8"/>
    <w:rsid w:val="004972A0"/>
    <w:rsid w:val="00497AC1"/>
    <w:rsid w:val="004A091E"/>
    <w:rsid w:val="004A0C96"/>
    <w:rsid w:val="004A14DB"/>
    <w:rsid w:val="004A2D71"/>
    <w:rsid w:val="004A5460"/>
    <w:rsid w:val="004A7E14"/>
    <w:rsid w:val="004B17E5"/>
    <w:rsid w:val="004B1A67"/>
    <w:rsid w:val="004B341A"/>
    <w:rsid w:val="004B3988"/>
    <w:rsid w:val="004B3E0B"/>
    <w:rsid w:val="004B4864"/>
    <w:rsid w:val="004B5929"/>
    <w:rsid w:val="004B6DD9"/>
    <w:rsid w:val="004B7618"/>
    <w:rsid w:val="004C013C"/>
    <w:rsid w:val="004C0D7C"/>
    <w:rsid w:val="004C1BDA"/>
    <w:rsid w:val="004C2622"/>
    <w:rsid w:val="004C368B"/>
    <w:rsid w:val="004C3A50"/>
    <w:rsid w:val="004C3BC5"/>
    <w:rsid w:val="004C3D0C"/>
    <w:rsid w:val="004C4ABB"/>
    <w:rsid w:val="004C4F13"/>
    <w:rsid w:val="004D0DAE"/>
    <w:rsid w:val="004D11C8"/>
    <w:rsid w:val="004D18E5"/>
    <w:rsid w:val="004D2701"/>
    <w:rsid w:val="004D2A86"/>
    <w:rsid w:val="004D4120"/>
    <w:rsid w:val="004D4E38"/>
    <w:rsid w:val="004D56BF"/>
    <w:rsid w:val="004D56E1"/>
    <w:rsid w:val="004D5736"/>
    <w:rsid w:val="004D6894"/>
    <w:rsid w:val="004E0129"/>
    <w:rsid w:val="004E196D"/>
    <w:rsid w:val="004E2D57"/>
    <w:rsid w:val="004E4E65"/>
    <w:rsid w:val="004E6437"/>
    <w:rsid w:val="004E71A7"/>
    <w:rsid w:val="004E7DC6"/>
    <w:rsid w:val="004F0D2B"/>
    <w:rsid w:val="004F1D38"/>
    <w:rsid w:val="004F318E"/>
    <w:rsid w:val="004F3A81"/>
    <w:rsid w:val="004F4496"/>
    <w:rsid w:val="004F4A35"/>
    <w:rsid w:val="004F7145"/>
    <w:rsid w:val="004F71E5"/>
    <w:rsid w:val="00500AF2"/>
    <w:rsid w:val="00501270"/>
    <w:rsid w:val="00503627"/>
    <w:rsid w:val="00503A3B"/>
    <w:rsid w:val="00503F23"/>
    <w:rsid w:val="00503F54"/>
    <w:rsid w:val="005042C9"/>
    <w:rsid w:val="005043CB"/>
    <w:rsid w:val="0050444D"/>
    <w:rsid w:val="00504A71"/>
    <w:rsid w:val="00505C7D"/>
    <w:rsid w:val="00505D17"/>
    <w:rsid w:val="0050616B"/>
    <w:rsid w:val="00507990"/>
    <w:rsid w:val="00507E6C"/>
    <w:rsid w:val="005100B9"/>
    <w:rsid w:val="00510472"/>
    <w:rsid w:val="0051051E"/>
    <w:rsid w:val="00510593"/>
    <w:rsid w:val="00511948"/>
    <w:rsid w:val="00511CC3"/>
    <w:rsid w:val="00512A03"/>
    <w:rsid w:val="00512C9A"/>
    <w:rsid w:val="005133E8"/>
    <w:rsid w:val="0051399D"/>
    <w:rsid w:val="00513A1B"/>
    <w:rsid w:val="0051476F"/>
    <w:rsid w:val="00514E74"/>
    <w:rsid w:val="0051589B"/>
    <w:rsid w:val="00516250"/>
    <w:rsid w:val="00516F76"/>
    <w:rsid w:val="00520137"/>
    <w:rsid w:val="0052061F"/>
    <w:rsid w:val="0052071A"/>
    <w:rsid w:val="00520882"/>
    <w:rsid w:val="00521886"/>
    <w:rsid w:val="005222E6"/>
    <w:rsid w:val="00522B1D"/>
    <w:rsid w:val="00523A90"/>
    <w:rsid w:val="00523EC6"/>
    <w:rsid w:val="00524432"/>
    <w:rsid w:val="00524549"/>
    <w:rsid w:val="005250EA"/>
    <w:rsid w:val="00525473"/>
    <w:rsid w:val="00526F8A"/>
    <w:rsid w:val="00527B9C"/>
    <w:rsid w:val="005307BA"/>
    <w:rsid w:val="00531541"/>
    <w:rsid w:val="00531B38"/>
    <w:rsid w:val="00532AC2"/>
    <w:rsid w:val="00533824"/>
    <w:rsid w:val="0053417C"/>
    <w:rsid w:val="00535FA8"/>
    <w:rsid w:val="00536DCE"/>
    <w:rsid w:val="005407C7"/>
    <w:rsid w:val="00540934"/>
    <w:rsid w:val="00541A1C"/>
    <w:rsid w:val="00541C05"/>
    <w:rsid w:val="0054242C"/>
    <w:rsid w:val="005426CC"/>
    <w:rsid w:val="005434DC"/>
    <w:rsid w:val="0054369B"/>
    <w:rsid w:val="00545EF8"/>
    <w:rsid w:val="00546509"/>
    <w:rsid w:val="00546BDA"/>
    <w:rsid w:val="00547177"/>
    <w:rsid w:val="00547A90"/>
    <w:rsid w:val="00550260"/>
    <w:rsid w:val="00552559"/>
    <w:rsid w:val="005539FA"/>
    <w:rsid w:val="005549A4"/>
    <w:rsid w:val="00554E6A"/>
    <w:rsid w:val="00555197"/>
    <w:rsid w:val="00557336"/>
    <w:rsid w:val="005613CA"/>
    <w:rsid w:val="005616B6"/>
    <w:rsid w:val="00561C51"/>
    <w:rsid w:val="00562D4D"/>
    <w:rsid w:val="00562E06"/>
    <w:rsid w:val="00564C93"/>
    <w:rsid w:val="00565279"/>
    <w:rsid w:val="00565342"/>
    <w:rsid w:val="005657D9"/>
    <w:rsid w:val="0056660F"/>
    <w:rsid w:val="00566637"/>
    <w:rsid w:val="00567DE5"/>
    <w:rsid w:val="005719AE"/>
    <w:rsid w:val="00572E43"/>
    <w:rsid w:val="00573268"/>
    <w:rsid w:val="00574720"/>
    <w:rsid w:val="00575A04"/>
    <w:rsid w:val="00575DC6"/>
    <w:rsid w:val="005760E8"/>
    <w:rsid w:val="00577308"/>
    <w:rsid w:val="00577970"/>
    <w:rsid w:val="00577F69"/>
    <w:rsid w:val="005809B2"/>
    <w:rsid w:val="00580A25"/>
    <w:rsid w:val="00580FC2"/>
    <w:rsid w:val="005824DA"/>
    <w:rsid w:val="005829D4"/>
    <w:rsid w:val="005831B0"/>
    <w:rsid w:val="005849BB"/>
    <w:rsid w:val="00584C2A"/>
    <w:rsid w:val="00585B1F"/>
    <w:rsid w:val="00586AFB"/>
    <w:rsid w:val="00591370"/>
    <w:rsid w:val="00591E83"/>
    <w:rsid w:val="00594BA5"/>
    <w:rsid w:val="00595387"/>
    <w:rsid w:val="00596755"/>
    <w:rsid w:val="00596921"/>
    <w:rsid w:val="00596939"/>
    <w:rsid w:val="00597C41"/>
    <w:rsid w:val="005A0B89"/>
    <w:rsid w:val="005A2321"/>
    <w:rsid w:val="005A24FA"/>
    <w:rsid w:val="005A2CD2"/>
    <w:rsid w:val="005A38AA"/>
    <w:rsid w:val="005A4744"/>
    <w:rsid w:val="005A5619"/>
    <w:rsid w:val="005A78C5"/>
    <w:rsid w:val="005A7CDC"/>
    <w:rsid w:val="005A7F94"/>
    <w:rsid w:val="005B1615"/>
    <w:rsid w:val="005B1C5A"/>
    <w:rsid w:val="005B23E5"/>
    <w:rsid w:val="005B29AD"/>
    <w:rsid w:val="005B2EE8"/>
    <w:rsid w:val="005B3079"/>
    <w:rsid w:val="005B413D"/>
    <w:rsid w:val="005B56A1"/>
    <w:rsid w:val="005B6255"/>
    <w:rsid w:val="005B68FA"/>
    <w:rsid w:val="005B6C73"/>
    <w:rsid w:val="005B6E66"/>
    <w:rsid w:val="005C1A8B"/>
    <w:rsid w:val="005C4F1F"/>
    <w:rsid w:val="005C6343"/>
    <w:rsid w:val="005C7940"/>
    <w:rsid w:val="005D034F"/>
    <w:rsid w:val="005D1BDC"/>
    <w:rsid w:val="005D2F07"/>
    <w:rsid w:val="005D38EF"/>
    <w:rsid w:val="005D41A5"/>
    <w:rsid w:val="005E0594"/>
    <w:rsid w:val="005E099D"/>
    <w:rsid w:val="005E0A69"/>
    <w:rsid w:val="005E0B0D"/>
    <w:rsid w:val="005E1A2B"/>
    <w:rsid w:val="005E1BFC"/>
    <w:rsid w:val="005E2864"/>
    <w:rsid w:val="005E5D8A"/>
    <w:rsid w:val="005E5E16"/>
    <w:rsid w:val="005E5F8F"/>
    <w:rsid w:val="005E606C"/>
    <w:rsid w:val="005E67C5"/>
    <w:rsid w:val="005E6A54"/>
    <w:rsid w:val="005E7106"/>
    <w:rsid w:val="005E737F"/>
    <w:rsid w:val="005E76CF"/>
    <w:rsid w:val="005E7856"/>
    <w:rsid w:val="005E7A63"/>
    <w:rsid w:val="005F08CB"/>
    <w:rsid w:val="005F1580"/>
    <w:rsid w:val="005F1627"/>
    <w:rsid w:val="005F1714"/>
    <w:rsid w:val="005F1978"/>
    <w:rsid w:val="005F1ED7"/>
    <w:rsid w:val="005F2272"/>
    <w:rsid w:val="005F2418"/>
    <w:rsid w:val="005F2940"/>
    <w:rsid w:val="005F411D"/>
    <w:rsid w:val="005F5199"/>
    <w:rsid w:val="005F5386"/>
    <w:rsid w:val="005F65CC"/>
    <w:rsid w:val="005F6816"/>
    <w:rsid w:val="005F6BF9"/>
    <w:rsid w:val="00601022"/>
    <w:rsid w:val="00601690"/>
    <w:rsid w:val="00603DA1"/>
    <w:rsid w:val="00605375"/>
    <w:rsid w:val="00606186"/>
    <w:rsid w:val="00607F89"/>
    <w:rsid w:val="006104F2"/>
    <w:rsid w:val="00611329"/>
    <w:rsid w:val="00611F0E"/>
    <w:rsid w:val="00612993"/>
    <w:rsid w:val="00613590"/>
    <w:rsid w:val="00613679"/>
    <w:rsid w:val="00613A92"/>
    <w:rsid w:val="006156ED"/>
    <w:rsid w:val="00616108"/>
    <w:rsid w:val="006163B6"/>
    <w:rsid w:val="00617809"/>
    <w:rsid w:val="00617827"/>
    <w:rsid w:val="00617C5A"/>
    <w:rsid w:val="0062179E"/>
    <w:rsid w:val="0062560F"/>
    <w:rsid w:val="006265BE"/>
    <w:rsid w:val="006271FB"/>
    <w:rsid w:val="006276A8"/>
    <w:rsid w:val="006311E3"/>
    <w:rsid w:val="00633074"/>
    <w:rsid w:val="0063313C"/>
    <w:rsid w:val="00634DB0"/>
    <w:rsid w:val="00635E02"/>
    <w:rsid w:val="00636B06"/>
    <w:rsid w:val="00636C1A"/>
    <w:rsid w:val="00640CD5"/>
    <w:rsid w:val="0064136F"/>
    <w:rsid w:val="00641C3A"/>
    <w:rsid w:val="0064201C"/>
    <w:rsid w:val="006430AA"/>
    <w:rsid w:val="006442EB"/>
    <w:rsid w:val="006444EA"/>
    <w:rsid w:val="00644811"/>
    <w:rsid w:val="00644FA7"/>
    <w:rsid w:val="00645463"/>
    <w:rsid w:val="00646AA8"/>
    <w:rsid w:val="006500EC"/>
    <w:rsid w:val="006505F4"/>
    <w:rsid w:val="00652D84"/>
    <w:rsid w:val="00653A58"/>
    <w:rsid w:val="0065417E"/>
    <w:rsid w:val="006557F7"/>
    <w:rsid w:val="00655967"/>
    <w:rsid w:val="0066088F"/>
    <w:rsid w:val="00660938"/>
    <w:rsid w:val="006629D6"/>
    <w:rsid w:val="00664C14"/>
    <w:rsid w:val="00664C62"/>
    <w:rsid w:val="00665332"/>
    <w:rsid w:val="0066588D"/>
    <w:rsid w:val="00665B17"/>
    <w:rsid w:val="00666498"/>
    <w:rsid w:val="00667104"/>
    <w:rsid w:val="00673573"/>
    <w:rsid w:val="00673AF2"/>
    <w:rsid w:val="00673BDF"/>
    <w:rsid w:val="00673E31"/>
    <w:rsid w:val="00674441"/>
    <w:rsid w:val="006744F3"/>
    <w:rsid w:val="00674BCC"/>
    <w:rsid w:val="0067560F"/>
    <w:rsid w:val="00675CC3"/>
    <w:rsid w:val="00675CC9"/>
    <w:rsid w:val="00675F1F"/>
    <w:rsid w:val="006801C8"/>
    <w:rsid w:val="0068066E"/>
    <w:rsid w:val="00681ED3"/>
    <w:rsid w:val="0068233E"/>
    <w:rsid w:val="00682770"/>
    <w:rsid w:val="00684F64"/>
    <w:rsid w:val="00685B49"/>
    <w:rsid w:val="00685C96"/>
    <w:rsid w:val="00686A61"/>
    <w:rsid w:val="00686B7A"/>
    <w:rsid w:val="0068771C"/>
    <w:rsid w:val="00691950"/>
    <w:rsid w:val="00692CFD"/>
    <w:rsid w:val="00692E69"/>
    <w:rsid w:val="006933EB"/>
    <w:rsid w:val="006935C3"/>
    <w:rsid w:val="00693986"/>
    <w:rsid w:val="00694360"/>
    <w:rsid w:val="00694EE8"/>
    <w:rsid w:val="0069579F"/>
    <w:rsid w:val="00696E8D"/>
    <w:rsid w:val="00697E0E"/>
    <w:rsid w:val="006A17B1"/>
    <w:rsid w:val="006A20C1"/>
    <w:rsid w:val="006A3479"/>
    <w:rsid w:val="006A3E07"/>
    <w:rsid w:val="006B15E4"/>
    <w:rsid w:val="006B399C"/>
    <w:rsid w:val="006B3A98"/>
    <w:rsid w:val="006B3C9B"/>
    <w:rsid w:val="006B4592"/>
    <w:rsid w:val="006B4ABB"/>
    <w:rsid w:val="006B5744"/>
    <w:rsid w:val="006B6D84"/>
    <w:rsid w:val="006C0774"/>
    <w:rsid w:val="006C0931"/>
    <w:rsid w:val="006C0B57"/>
    <w:rsid w:val="006C2877"/>
    <w:rsid w:val="006C2D6B"/>
    <w:rsid w:val="006C3421"/>
    <w:rsid w:val="006C38C8"/>
    <w:rsid w:val="006C4A88"/>
    <w:rsid w:val="006C5260"/>
    <w:rsid w:val="006C62D2"/>
    <w:rsid w:val="006C67F0"/>
    <w:rsid w:val="006C6E1C"/>
    <w:rsid w:val="006C7963"/>
    <w:rsid w:val="006D00C2"/>
    <w:rsid w:val="006D0159"/>
    <w:rsid w:val="006D2F2C"/>
    <w:rsid w:val="006D3B28"/>
    <w:rsid w:val="006D44AE"/>
    <w:rsid w:val="006D582E"/>
    <w:rsid w:val="006D6CCC"/>
    <w:rsid w:val="006D71A7"/>
    <w:rsid w:val="006D78A1"/>
    <w:rsid w:val="006D7E1E"/>
    <w:rsid w:val="006D7F99"/>
    <w:rsid w:val="006E0B1C"/>
    <w:rsid w:val="006E1B12"/>
    <w:rsid w:val="006E20A3"/>
    <w:rsid w:val="006E25C2"/>
    <w:rsid w:val="006E3018"/>
    <w:rsid w:val="006E3565"/>
    <w:rsid w:val="006E35F6"/>
    <w:rsid w:val="006E48ED"/>
    <w:rsid w:val="006E5CFA"/>
    <w:rsid w:val="006E784E"/>
    <w:rsid w:val="006F00CD"/>
    <w:rsid w:val="006F05CF"/>
    <w:rsid w:val="006F07A8"/>
    <w:rsid w:val="006F08CD"/>
    <w:rsid w:val="006F1129"/>
    <w:rsid w:val="006F1366"/>
    <w:rsid w:val="006F1664"/>
    <w:rsid w:val="006F3B32"/>
    <w:rsid w:val="006F580D"/>
    <w:rsid w:val="006F679C"/>
    <w:rsid w:val="006F76D4"/>
    <w:rsid w:val="006F7BD4"/>
    <w:rsid w:val="006F7C01"/>
    <w:rsid w:val="007007C2"/>
    <w:rsid w:val="00701A51"/>
    <w:rsid w:val="00701BAD"/>
    <w:rsid w:val="00703028"/>
    <w:rsid w:val="00703136"/>
    <w:rsid w:val="007038A3"/>
    <w:rsid w:val="00703C3D"/>
    <w:rsid w:val="007042C5"/>
    <w:rsid w:val="007042FC"/>
    <w:rsid w:val="00704EA2"/>
    <w:rsid w:val="00705000"/>
    <w:rsid w:val="007051D7"/>
    <w:rsid w:val="00705FC0"/>
    <w:rsid w:val="007060C9"/>
    <w:rsid w:val="007064C3"/>
    <w:rsid w:val="007118FE"/>
    <w:rsid w:val="00713125"/>
    <w:rsid w:val="00716114"/>
    <w:rsid w:val="00716AF9"/>
    <w:rsid w:val="00716C36"/>
    <w:rsid w:val="00716D9A"/>
    <w:rsid w:val="00717345"/>
    <w:rsid w:val="0072219D"/>
    <w:rsid w:val="00723967"/>
    <w:rsid w:val="00724AE9"/>
    <w:rsid w:val="00725215"/>
    <w:rsid w:val="007255CB"/>
    <w:rsid w:val="00725790"/>
    <w:rsid w:val="00725BB4"/>
    <w:rsid w:val="00726386"/>
    <w:rsid w:val="00727009"/>
    <w:rsid w:val="00727299"/>
    <w:rsid w:val="00730BEE"/>
    <w:rsid w:val="0073123E"/>
    <w:rsid w:val="0073155D"/>
    <w:rsid w:val="00731E6F"/>
    <w:rsid w:val="007325A9"/>
    <w:rsid w:val="007329A6"/>
    <w:rsid w:val="0073360F"/>
    <w:rsid w:val="00735455"/>
    <w:rsid w:val="00736FE6"/>
    <w:rsid w:val="0073714E"/>
    <w:rsid w:val="00737C02"/>
    <w:rsid w:val="00737E05"/>
    <w:rsid w:val="00740C16"/>
    <w:rsid w:val="00741B7D"/>
    <w:rsid w:val="0074376F"/>
    <w:rsid w:val="007444D5"/>
    <w:rsid w:val="007454C5"/>
    <w:rsid w:val="0074588A"/>
    <w:rsid w:val="00745DF8"/>
    <w:rsid w:val="00746989"/>
    <w:rsid w:val="0074708C"/>
    <w:rsid w:val="00747521"/>
    <w:rsid w:val="00750CFC"/>
    <w:rsid w:val="0075294A"/>
    <w:rsid w:val="00753F30"/>
    <w:rsid w:val="0076093B"/>
    <w:rsid w:val="00760FFE"/>
    <w:rsid w:val="00761D92"/>
    <w:rsid w:val="00764404"/>
    <w:rsid w:val="0076444A"/>
    <w:rsid w:val="007648F2"/>
    <w:rsid w:val="00764C70"/>
    <w:rsid w:val="007658ED"/>
    <w:rsid w:val="00765985"/>
    <w:rsid w:val="00766228"/>
    <w:rsid w:val="007665DE"/>
    <w:rsid w:val="0076732B"/>
    <w:rsid w:val="00767555"/>
    <w:rsid w:val="007706BF"/>
    <w:rsid w:val="007710A3"/>
    <w:rsid w:val="007710F0"/>
    <w:rsid w:val="00773C8E"/>
    <w:rsid w:val="00774081"/>
    <w:rsid w:val="0077487B"/>
    <w:rsid w:val="0077589A"/>
    <w:rsid w:val="00775FA0"/>
    <w:rsid w:val="0077669D"/>
    <w:rsid w:val="0077767B"/>
    <w:rsid w:val="00780E6B"/>
    <w:rsid w:val="007830B3"/>
    <w:rsid w:val="007836D9"/>
    <w:rsid w:val="007838B3"/>
    <w:rsid w:val="00784CF9"/>
    <w:rsid w:val="00784E33"/>
    <w:rsid w:val="00785C54"/>
    <w:rsid w:val="00786E60"/>
    <w:rsid w:val="007875B9"/>
    <w:rsid w:val="007908F2"/>
    <w:rsid w:val="00790F2A"/>
    <w:rsid w:val="0079163C"/>
    <w:rsid w:val="00793304"/>
    <w:rsid w:val="00793D01"/>
    <w:rsid w:val="00793F82"/>
    <w:rsid w:val="0079411C"/>
    <w:rsid w:val="0079484E"/>
    <w:rsid w:val="007951BB"/>
    <w:rsid w:val="00795327"/>
    <w:rsid w:val="00795DE4"/>
    <w:rsid w:val="00797007"/>
    <w:rsid w:val="007973FC"/>
    <w:rsid w:val="007A1CD3"/>
    <w:rsid w:val="007A298B"/>
    <w:rsid w:val="007A2A38"/>
    <w:rsid w:val="007A31F3"/>
    <w:rsid w:val="007A32A1"/>
    <w:rsid w:val="007A3EC4"/>
    <w:rsid w:val="007A682A"/>
    <w:rsid w:val="007B0C00"/>
    <w:rsid w:val="007B1BD3"/>
    <w:rsid w:val="007B23AE"/>
    <w:rsid w:val="007B2691"/>
    <w:rsid w:val="007B2B54"/>
    <w:rsid w:val="007B444D"/>
    <w:rsid w:val="007B48E5"/>
    <w:rsid w:val="007B668F"/>
    <w:rsid w:val="007B6CAB"/>
    <w:rsid w:val="007B6E2B"/>
    <w:rsid w:val="007C442F"/>
    <w:rsid w:val="007C4A6D"/>
    <w:rsid w:val="007C4BC6"/>
    <w:rsid w:val="007C52FA"/>
    <w:rsid w:val="007C5897"/>
    <w:rsid w:val="007C5C89"/>
    <w:rsid w:val="007C6877"/>
    <w:rsid w:val="007D02CD"/>
    <w:rsid w:val="007D0469"/>
    <w:rsid w:val="007D2FCF"/>
    <w:rsid w:val="007D366E"/>
    <w:rsid w:val="007D38F6"/>
    <w:rsid w:val="007D39CB"/>
    <w:rsid w:val="007D3A05"/>
    <w:rsid w:val="007D3FB0"/>
    <w:rsid w:val="007D481F"/>
    <w:rsid w:val="007D4AA3"/>
    <w:rsid w:val="007D4F15"/>
    <w:rsid w:val="007D6B0C"/>
    <w:rsid w:val="007E0C1B"/>
    <w:rsid w:val="007E1B5C"/>
    <w:rsid w:val="007E1EF0"/>
    <w:rsid w:val="007E1F33"/>
    <w:rsid w:val="007E216D"/>
    <w:rsid w:val="007E2498"/>
    <w:rsid w:val="007E24BA"/>
    <w:rsid w:val="007E256E"/>
    <w:rsid w:val="007E2A8A"/>
    <w:rsid w:val="007E407D"/>
    <w:rsid w:val="007E46BB"/>
    <w:rsid w:val="007E6241"/>
    <w:rsid w:val="007E6F1B"/>
    <w:rsid w:val="007F005F"/>
    <w:rsid w:val="007F0B5B"/>
    <w:rsid w:val="007F0FA3"/>
    <w:rsid w:val="007F2127"/>
    <w:rsid w:val="007F232F"/>
    <w:rsid w:val="007F2D34"/>
    <w:rsid w:val="007F2F19"/>
    <w:rsid w:val="007F36C1"/>
    <w:rsid w:val="007F3A87"/>
    <w:rsid w:val="007F3B06"/>
    <w:rsid w:val="007F3BC5"/>
    <w:rsid w:val="007F3CD8"/>
    <w:rsid w:val="007F3D1C"/>
    <w:rsid w:val="007F60E6"/>
    <w:rsid w:val="007F75A4"/>
    <w:rsid w:val="007F786E"/>
    <w:rsid w:val="007F7A68"/>
    <w:rsid w:val="008021DF"/>
    <w:rsid w:val="00802CA1"/>
    <w:rsid w:val="0080381F"/>
    <w:rsid w:val="00805400"/>
    <w:rsid w:val="00805711"/>
    <w:rsid w:val="00807F26"/>
    <w:rsid w:val="008111E3"/>
    <w:rsid w:val="00811AAF"/>
    <w:rsid w:val="008124B2"/>
    <w:rsid w:val="008148F2"/>
    <w:rsid w:val="00814BC2"/>
    <w:rsid w:val="00814CE6"/>
    <w:rsid w:val="00814D56"/>
    <w:rsid w:val="00814D72"/>
    <w:rsid w:val="00820893"/>
    <w:rsid w:val="00821C28"/>
    <w:rsid w:val="00821D83"/>
    <w:rsid w:val="008229EA"/>
    <w:rsid w:val="008234FC"/>
    <w:rsid w:val="00823ED1"/>
    <w:rsid w:val="00824148"/>
    <w:rsid w:val="00824917"/>
    <w:rsid w:val="00824A6F"/>
    <w:rsid w:val="00824EB4"/>
    <w:rsid w:val="00824FD7"/>
    <w:rsid w:val="0082515E"/>
    <w:rsid w:val="00826CC5"/>
    <w:rsid w:val="00832B2E"/>
    <w:rsid w:val="00833391"/>
    <w:rsid w:val="00836E11"/>
    <w:rsid w:val="008400A0"/>
    <w:rsid w:val="00840538"/>
    <w:rsid w:val="00840CDD"/>
    <w:rsid w:val="00840EBE"/>
    <w:rsid w:val="00841141"/>
    <w:rsid w:val="008416E6"/>
    <w:rsid w:val="0084185C"/>
    <w:rsid w:val="00842D5C"/>
    <w:rsid w:val="00842D90"/>
    <w:rsid w:val="00843399"/>
    <w:rsid w:val="00844BF9"/>
    <w:rsid w:val="00844D1B"/>
    <w:rsid w:val="00845316"/>
    <w:rsid w:val="00846BE1"/>
    <w:rsid w:val="00846BE4"/>
    <w:rsid w:val="00846E3A"/>
    <w:rsid w:val="0084742C"/>
    <w:rsid w:val="0085018A"/>
    <w:rsid w:val="00853AF6"/>
    <w:rsid w:val="008541DC"/>
    <w:rsid w:val="00855ADD"/>
    <w:rsid w:val="0085600D"/>
    <w:rsid w:val="0085620D"/>
    <w:rsid w:val="00856F31"/>
    <w:rsid w:val="008570EA"/>
    <w:rsid w:val="00860011"/>
    <w:rsid w:val="00860C72"/>
    <w:rsid w:val="0086161E"/>
    <w:rsid w:val="00863124"/>
    <w:rsid w:val="00865B33"/>
    <w:rsid w:val="00866D19"/>
    <w:rsid w:val="0086765B"/>
    <w:rsid w:val="008703AC"/>
    <w:rsid w:val="008703ED"/>
    <w:rsid w:val="0087059D"/>
    <w:rsid w:val="00870B0E"/>
    <w:rsid w:val="00871FF5"/>
    <w:rsid w:val="00872D4F"/>
    <w:rsid w:val="00873DA4"/>
    <w:rsid w:val="00875605"/>
    <w:rsid w:val="0087578B"/>
    <w:rsid w:val="00876C65"/>
    <w:rsid w:val="008771F6"/>
    <w:rsid w:val="0088026F"/>
    <w:rsid w:val="00880753"/>
    <w:rsid w:val="008820D5"/>
    <w:rsid w:val="0088219D"/>
    <w:rsid w:val="008834DB"/>
    <w:rsid w:val="00883B2E"/>
    <w:rsid w:val="008841D3"/>
    <w:rsid w:val="00884C3E"/>
    <w:rsid w:val="00885DF8"/>
    <w:rsid w:val="00885ECF"/>
    <w:rsid w:val="008910FD"/>
    <w:rsid w:val="00891E8D"/>
    <w:rsid w:val="00892244"/>
    <w:rsid w:val="0089595F"/>
    <w:rsid w:val="008963B8"/>
    <w:rsid w:val="008966A7"/>
    <w:rsid w:val="00896957"/>
    <w:rsid w:val="0089773A"/>
    <w:rsid w:val="00897E7B"/>
    <w:rsid w:val="008A2073"/>
    <w:rsid w:val="008A2214"/>
    <w:rsid w:val="008A291E"/>
    <w:rsid w:val="008A383B"/>
    <w:rsid w:val="008A4F69"/>
    <w:rsid w:val="008A5036"/>
    <w:rsid w:val="008A6EFA"/>
    <w:rsid w:val="008A78B4"/>
    <w:rsid w:val="008A7AAC"/>
    <w:rsid w:val="008B1149"/>
    <w:rsid w:val="008B14D5"/>
    <w:rsid w:val="008B17DC"/>
    <w:rsid w:val="008B1F2C"/>
    <w:rsid w:val="008B2491"/>
    <w:rsid w:val="008B44B7"/>
    <w:rsid w:val="008B455C"/>
    <w:rsid w:val="008B4587"/>
    <w:rsid w:val="008B570D"/>
    <w:rsid w:val="008B5AE7"/>
    <w:rsid w:val="008B5C62"/>
    <w:rsid w:val="008B6E9E"/>
    <w:rsid w:val="008B7E7E"/>
    <w:rsid w:val="008C0B18"/>
    <w:rsid w:val="008C118F"/>
    <w:rsid w:val="008C1264"/>
    <w:rsid w:val="008C1649"/>
    <w:rsid w:val="008C2217"/>
    <w:rsid w:val="008C286B"/>
    <w:rsid w:val="008C338D"/>
    <w:rsid w:val="008C4A04"/>
    <w:rsid w:val="008C4BC1"/>
    <w:rsid w:val="008C66AD"/>
    <w:rsid w:val="008C75C0"/>
    <w:rsid w:val="008C7878"/>
    <w:rsid w:val="008C7AF3"/>
    <w:rsid w:val="008D37A5"/>
    <w:rsid w:val="008D38C6"/>
    <w:rsid w:val="008D525C"/>
    <w:rsid w:val="008D5554"/>
    <w:rsid w:val="008D5E00"/>
    <w:rsid w:val="008D63AB"/>
    <w:rsid w:val="008D6586"/>
    <w:rsid w:val="008D6644"/>
    <w:rsid w:val="008D6BF1"/>
    <w:rsid w:val="008D6C1E"/>
    <w:rsid w:val="008D7122"/>
    <w:rsid w:val="008D76AA"/>
    <w:rsid w:val="008D7B48"/>
    <w:rsid w:val="008D7FF0"/>
    <w:rsid w:val="008E07CD"/>
    <w:rsid w:val="008E11BA"/>
    <w:rsid w:val="008E2E45"/>
    <w:rsid w:val="008E35EB"/>
    <w:rsid w:val="008E565F"/>
    <w:rsid w:val="008E6A48"/>
    <w:rsid w:val="008E6A5B"/>
    <w:rsid w:val="008E7F6F"/>
    <w:rsid w:val="008F08B1"/>
    <w:rsid w:val="008F2049"/>
    <w:rsid w:val="008F25D4"/>
    <w:rsid w:val="008F2656"/>
    <w:rsid w:val="008F2CB1"/>
    <w:rsid w:val="008F3B92"/>
    <w:rsid w:val="008F3C01"/>
    <w:rsid w:val="008F3EDC"/>
    <w:rsid w:val="008F4A4D"/>
    <w:rsid w:val="008F589D"/>
    <w:rsid w:val="008F7B0E"/>
    <w:rsid w:val="00900B91"/>
    <w:rsid w:val="00901AB0"/>
    <w:rsid w:val="0090267B"/>
    <w:rsid w:val="00903BA7"/>
    <w:rsid w:val="009042C4"/>
    <w:rsid w:val="00907684"/>
    <w:rsid w:val="0091249F"/>
    <w:rsid w:val="00912D4B"/>
    <w:rsid w:val="00913301"/>
    <w:rsid w:val="00914434"/>
    <w:rsid w:val="009165E7"/>
    <w:rsid w:val="00916D49"/>
    <w:rsid w:val="009170F5"/>
    <w:rsid w:val="00921115"/>
    <w:rsid w:val="00921C0A"/>
    <w:rsid w:val="009224E8"/>
    <w:rsid w:val="00923152"/>
    <w:rsid w:val="009235F1"/>
    <w:rsid w:val="00923919"/>
    <w:rsid w:val="00925012"/>
    <w:rsid w:val="009252BA"/>
    <w:rsid w:val="009267D9"/>
    <w:rsid w:val="009271A7"/>
    <w:rsid w:val="00930435"/>
    <w:rsid w:val="00931010"/>
    <w:rsid w:val="00931CAD"/>
    <w:rsid w:val="00931CDE"/>
    <w:rsid w:val="00932590"/>
    <w:rsid w:val="00932C46"/>
    <w:rsid w:val="009346B9"/>
    <w:rsid w:val="0093690E"/>
    <w:rsid w:val="00936C53"/>
    <w:rsid w:val="00936ECB"/>
    <w:rsid w:val="009374F3"/>
    <w:rsid w:val="0093785D"/>
    <w:rsid w:val="00937C53"/>
    <w:rsid w:val="0094057B"/>
    <w:rsid w:val="0094093A"/>
    <w:rsid w:val="00940943"/>
    <w:rsid w:val="00940C1D"/>
    <w:rsid w:val="0094238C"/>
    <w:rsid w:val="00942B8E"/>
    <w:rsid w:val="00943248"/>
    <w:rsid w:val="009442BC"/>
    <w:rsid w:val="009446C3"/>
    <w:rsid w:val="00944AE8"/>
    <w:rsid w:val="00944CA1"/>
    <w:rsid w:val="0094548F"/>
    <w:rsid w:val="009455BE"/>
    <w:rsid w:val="00945FA7"/>
    <w:rsid w:val="0095103A"/>
    <w:rsid w:val="00951E2E"/>
    <w:rsid w:val="0095410C"/>
    <w:rsid w:val="009557A8"/>
    <w:rsid w:val="0095612C"/>
    <w:rsid w:val="00956590"/>
    <w:rsid w:val="0095694C"/>
    <w:rsid w:val="00956E87"/>
    <w:rsid w:val="009570FE"/>
    <w:rsid w:val="00962469"/>
    <w:rsid w:val="00962C47"/>
    <w:rsid w:val="0096324E"/>
    <w:rsid w:val="00963CB6"/>
    <w:rsid w:val="009655C1"/>
    <w:rsid w:val="00965B7C"/>
    <w:rsid w:val="00965E2F"/>
    <w:rsid w:val="00967A8B"/>
    <w:rsid w:val="00970A96"/>
    <w:rsid w:val="00970C3F"/>
    <w:rsid w:val="00970DB0"/>
    <w:rsid w:val="00971455"/>
    <w:rsid w:val="009723E3"/>
    <w:rsid w:val="00972596"/>
    <w:rsid w:val="00974201"/>
    <w:rsid w:val="00974B1A"/>
    <w:rsid w:val="009765ED"/>
    <w:rsid w:val="00980534"/>
    <w:rsid w:val="0098075E"/>
    <w:rsid w:val="00980E2D"/>
    <w:rsid w:val="00981E80"/>
    <w:rsid w:val="00983637"/>
    <w:rsid w:val="00983B91"/>
    <w:rsid w:val="0098431B"/>
    <w:rsid w:val="009843ED"/>
    <w:rsid w:val="00985AB8"/>
    <w:rsid w:val="0098620F"/>
    <w:rsid w:val="00986413"/>
    <w:rsid w:val="00987FBA"/>
    <w:rsid w:val="00990451"/>
    <w:rsid w:val="00991775"/>
    <w:rsid w:val="009952E4"/>
    <w:rsid w:val="00995A2E"/>
    <w:rsid w:val="0099648F"/>
    <w:rsid w:val="009A0CAD"/>
    <w:rsid w:val="009A1400"/>
    <w:rsid w:val="009A28A8"/>
    <w:rsid w:val="009A4123"/>
    <w:rsid w:val="009A4D50"/>
    <w:rsid w:val="009A5856"/>
    <w:rsid w:val="009A6697"/>
    <w:rsid w:val="009A7AF3"/>
    <w:rsid w:val="009B0699"/>
    <w:rsid w:val="009B0DD7"/>
    <w:rsid w:val="009B10E2"/>
    <w:rsid w:val="009B27C3"/>
    <w:rsid w:val="009B2CCB"/>
    <w:rsid w:val="009B3338"/>
    <w:rsid w:val="009B3907"/>
    <w:rsid w:val="009B4797"/>
    <w:rsid w:val="009B4B3E"/>
    <w:rsid w:val="009B4D81"/>
    <w:rsid w:val="009B6065"/>
    <w:rsid w:val="009B71F2"/>
    <w:rsid w:val="009C0C4F"/>
    <w:rsid w:val="009C1042"/>
    <w:rsid w:val="009C11E7"/>
    <w:rsid w:val="009C1FFC"/>
    <w:rsid w:val="009C39E1"/>
    <w:rsid w:val="009C4678"/>
    <w:rsid w:val="009C5518"/>
    <w:rsid w:val="009C5F8C"/>
    <w:rsid w:val="009C6465"/>
    <w:rsid w:val="009C79E9"/>
    <w:rsid w:val="009C7DBF"/>
    <w:rsid w:val="009D1340"/>
    <w:rsid w:val="009D200E"/>
    <w:rsid w:val="009D2906"/>
    <w:rsid w:val="009D2E43"/>
    <w:rsid w:val="009D340A"/>
    <w:rsid w:val="009D3649"/>
    <w:rsid w:val="009D3F41"/>
    <w:rsid w:val="009D5A26"/>
    <w:rsid w:val="009E09C8"/>
    <w:rsid w:val="009E0E0F"/>
    <w:rsid w:val="009E15D2"/>
    <w:rsid w:val="009E23EB"/>
    <w:rsid w:val="009E2E76"/>
    <w:rsid w:val="009E2F2C"/>
    <w:rsid w:val="009E395F"/>
    <w:rsid w:val="009E47C5"/>
    <w:rsid w:val="009E7203"/>
    <w:rsid w:val="009E7BDB"/>
    <w:rsid w:val="009F011B"/>
    <w:rsid w:val="009F0474"/>
    <w:rsid w:val="009F1B85"/>
    <w:rsid w:val="009F25A5"/>
    <w:rsid w:val="009F408E"/>
    <w:rsid w:val="009F642A"/>
    <w:rsid w:val="009F6ED7"/>
    <w:rsid w:val="009F7060"/>
    <w:rsid w:val="009F750D"/>
    <w:rsid w:val="00A00DA8"/>
    <w:rsid w:val="00A011AE"/>
    <w:rsid w:val="00A011B9"/>
    <w:rsid w:val="00A01B63"/>
    <w:rsid w:val="00A02DC9"/>
    <w:rsid w:val="00A0366C"/>
    <w:rsid w:val="00A039B8"/>
    <w:rsid w:val="00A05B6B"/>
    <w:rsid w:val="00A05DD8"/>
    <w:rsid w:val="00A076D7"/>
    <w:rsid w:val="00A1156A"/>
    <w:rsid w:val="00A117CA"/>
    <w:rsid w:val="00A122D5"/>
    <w:rsid w:val="00A13407"/>
    <w:rsid w:val="00A13C38"/>
    <w:rsid w:val="00A15E54"/>
    <w:rsid w:val="00A16076"/>
    <w:rsid w:val="00A168F8"/>
    <w:rsid w:val="00A172A1"/>
    <w:rsid w:val="00A179FE"/>
    <w:rsid w:val="00A20848"/>
    <w:rsid w:val="00A20EDE"/>
    <w:rsid w:val="00A23692"/>
    <w:rsid w:val="00A256EA"/>
    <w:rsid w:val="00A26A04"/>
    <w:rsid w:val="00A27407"/>
    <w:rsid w:val="00A3023F"/>
    <w:rsid w:val="00A30B16"/>
    <w:rsid w:val="00A30B76"/>
    <w:rsid w:val="00A32D67"/>
    <w:rsid w:val="00A3311E"/>
    <w:rsid w:val="00A33303"/>
    <w:rsid w:val="00A33A4E"/>
    <w:rsid w:val="00A364C8"/>
    <w:rsid w:val="00A364ED"/>
    <w:rsid w:val="00A36B01"/>
    <w:rsid w:val="00A408F6"/>
    <w:rsid w:val="00A40EFF"/>
    <w:rsid w:val="00A412AE"/>
    <w:rsid w:val="00A41C46"/>
    <w:rsid w:val="00A41CAE"/>
    <w:rsid w:val="00A4253C"/>
    <w:rsid w:val="00A4313D"/>
    <w:rsid w:val="00A438C2"/>
    <w:rsid w:val="00A469E6"/>
    <w:rsid w:val="00A5001D"/>
    <w:rsid w:val="00A503BD"/>
    <w:rsid w:val="00A5288E"/>
    <w:rsid w:val="00A528B0"/>
    <w:rsid w:val="00A5297A"/>
    <w:rsid w:val="00A5310E"/>
    <w:rsid w:val="00A536DF"/>
    <w:rsid w:val="00A55B5D"/>
    <w:rsid w:val="00A56E09"/>
    <w:rsid w:val="00A56E5E"/>
    <w:rsid w:val="00A607F0"/>
    <w:rsid w:val="00A60DEF"/>
    <w:rsid w:val="00A61AAB"/>
    <w:rsid w:val="00A63D3E"/>
    <w:rsid w:val="00A642AF"/>
    <w:rsid w:val="00A6449E"/>
    <w:rsid w:val="00A64725"/>
    <w:rsid w:val="00A651A3"/>
    <w:rsid w:val="00A6539B"/>
    <w:rsid w:val="00A6547C"/>
    <w:rsid w:val="00A6561E"/>
    <w:rsid w:val="00A6618F"/>
    <w:rsid w:val="00A66961"/>
    <w:rsid w:val="00A709CB"/>
    <w:rsid w:val="00A70FC6"/>
    <w:rsid w:val="00A7134F"/>
    <w:rsid w:val="00A73259"/>
    <w:rsid w:val="00A732F7"/>
    <w:rsid w:val="00A73A09"/>
    <w:rsid w:val="00A74A15"/>
    <w:rsid w:val="00A76268"/>
    <w:rsid w:val="00A76E63"/>
    <w:rsid w:val="00A77071"/>
    <w:rsid w:val="00A77207"/>
    <w:rsid w:val="00A774B1"/>
    <w:rsid w:val="00A775E7"/>
    <w:rsid w:val="00A7790D"/>
    <w:rsid w:val="00A77B5B"/>
    <w:rsid w:val="00A802DC"/>
    <w:rsid w:val="00A80E48"/>
    <w:rsid w:val="00A812A3"/>
    <w:rsid w:val="00A81556"/>
    <w:rsid w:val="00A81CFE"/>
    <w:rsid w:val="00A81F4E"/>
    <w:rsid w:val="00A83008"/>
    <w:rsid w:val="00A837F8"/>
    <w:rsid w:val="00A83A31"/>
    <w:rsid w:val="00A83BBE"/>
    <w:rsid w:val="00A83BE3"/>
    <w:rsid w:val="00A83BF0"/>
    <w:rsid w:val="00A83DF4"/>
    <w:rsid w:val="00A854D0"/>
    <w:rsid w:val="00A861F6"/>
    <w:rsid w:val="00A86687"/>
    <w:rsid w:val="00A866FA"/>
    <w:rsid w:val="00A86C29"/>
    <w:rsid w:val="00A910CC"/>
    <w:rsid w:val="00A91670"/>
    <w:rsid w:val="00A91700"/>
    <w:rsid w:val="00A922C1"/>
    <w:rsid w:val="00A9253B"/>
    <w:rsid w:val="00A93A8D"/>
    <w:rsid w:val="00A93FBC"/>
    <w:rsid w:val="00A94904"/>
    <w:rsid w:val="00A9552B"/>
    <w:rsid w:val="00A958E7"/>
    <w:rsid w:val="00A969FA"/>
    <w:rsid w:val="00A96AB9"/>
    <w:rsid w:val="00AA111A"/>
    <w:rsid w:val="00AA17B8"/>
    <w:rsid w:val="00AA17EE"/>
    <w:rsid w:val="00AA271C"/>
    <w:rsid w:val="00AA2863"/>
    <w:rsid w:val="00AA2A6F"/>
    <w:rsid w:val="00AA359A"/>
    <w:rsid w:val="00AA3F5A"/>
    <w:rsid w:val="00AA4E7F"/>
    <w:rsid w:val="00AA5139"/>
    <w:rsid w:val="00AA6AE1"/>
    <w:rsid w:val="00AB0AF1"/>
    <w:rsid w:val="00AB13EB"/>
    <w:rsid w:val="00AB15C6"/>
    <w:rsid w:val="00AB18BB"/>
    <w:rsid w:val="00AB22E1"/>
    <w:rsid w:val="00AB2774"/>
    <w:rsid w:val="00AB2B1C"/>
    <w:rsid w:val="00AB55F9"/>
    <w:rsid w:val="00AB616C"/>
    <w:rsid w:val="00AB7B2A"/>
    <w:rsid w:val="00AC197F"/>
    <w:rsid w:val="00AC247A"/>
    <w:rsid w:val="00AC247E"/>
    <w:rsid w:val="00AC77D3"/>
    <w:rsid w:val="00AD0452"/>
    <w:rsid w:val="00AD0868"/>
    <w:rsid w:val="00AD2A54"/>
    <w:rsid w:val="00AD50E6"/>
    <w:rsid w:val="00AD540D"/>
    <w:rsid w:val="00AD56D1"/>
    <w:rsid w:val="00AD6758"/>
    <w:rsid w:val="00AE00D5"/>
    <w:rsid w:val="00AE0290"/>
    <w:rsid w:val="00AE0BF9"/>
    <w:rsid w:val="00AE0E27"/>
    <w:rsid w:val="00AE0F63"/>
    <w:rsid w:val="00AE1059"/>
    <w:rsid w:val="00AE1DF6"/>
    <w:rsid w:val="00AE34FB"/>
    <w:rsid w:val="00AE3F4B"/>
    <w:rsid w:val="00AE4BBB"/>
    <w:rsid w:val="00AE7FE7"/>
    <w:rsid w:val="00AF0982"/>
    <w:rsid w:val="00AF125D"/>
    <w:rsid w:val="00AF1C92"/>
    <w:rsid w:val="00AF2687"/>
    <w:rsid w:val="00AF2F4C"/>
    <w:rsid w:val="00AF3065"/>
    <w:rsid w:val="00AF3A98"/>
    <w:rsid w:val="00AF4E1F"/>
    <w:rsid w:val="00AF5425"/>
    <w:rsid w:val="00AF734E"/>
    <w:rsid w:val="00B002B5"/>
    <w:rsid w:val="00B0435E"/>
    <w:rsid w:val="00B05F7E"/>
    <w:rsid w:val="00B0634B"/>
    <w:rsid w:val="00B069DB"/>
    <w:rsid w:val="00B07022"/>
    <w:rsid w:val="00B076E7"/>
    <w:rsid w:val="00B10753"/>
    <w:rsid w:val="00B10A5A"/>
    <w:rsid w:val="00B10FA5"/>
    <w:rsid w:val="00B11526"/>
    <w:rsid w:val="00B1218E"/>
    <w:rsid w:val="00B1228A"/>
    <w:rsid w:val="00B132BD"/>
    <w:rsid w:val="00B14CA3"/>
    <w:rsid w:val="00B1702B"/>
    <w:rsid w:val="00B17FA3"/>
    <w:rsid w:val="00B23AED"/>
    <w:rsid w:val="00B24886"/>
    <w:rsid w:val="00B273D2"/>
    <w:rsid w:val="00B276DC"/>
    <w:rsid w:val="00B3122A"/>
    <w:rsid w:val="00B316E7"/>
    <w:rsid w:val="00B32DEB"/>
    <w:rsid w:val="00B34B49"/>
    <w:rsid w:val="00B354A9"/>
    <w:rsid w:val="00B35D34"/>
    <w:rsid w:val="00B41555"/>
    <w:rsid w:val="00B42145"/>
    <w:rsid w:val="00B43DD4"/>
    <w:rsid w:val="00B45601"/>
    <w:rsid w:val="00B45EE8"/>
    <w:rsid w:val="00B45EF2"/>
    <w:rsid w:val="00B461F8"/>
    <w:rsid w:val="00B4630F"/>
    <w:rsid w:val="00B46FFD"/>
    <w:rsid w:val="00B5240C"/>
    <w:rsid w:val="00B541BC"/>
    <w:rsid w:val="00B545F5"/>
    <w:rsid w:val="00B57F11"/>
    <w:rsid w:val="00B60AC3"/>
    <w:rsid w:val="00B60ACC"/>
    <w:rsid w:val="00B615A6"/>
    <w:rsid w:val="00B62419"/>
    <w:rsid w:val="00B639AA"/>
    <w:rsid w:val="00B6460A"/>
    <w:rsid w:val="00B64823"/>
    <w:rsid w:val="00B6656E"/>
    <w:rsid w:val="00B674CB"/>
    <w:rsid w:val="00B6760C"/>
    <w:rsid w:val="00B703E5"/>
    <w:rsid w:val="00B7096A"/>
    <w:rsid w:val="00B73C0B"/>
    <w:rsid w:val="00B7491B"/>
    <w:rsid w:val="00B7515A"/>
    <w:rsid w:val="00B7569E"/>
    <w:rsid w:val="00B75835"/>
    <w:rsid w:val="00B760B8"/>
    <w:rsid w:val="00B7666B"/>
    <w:rsid w:val="00B76994"/>
    <w:rsid w:val="00B76AAE"/>
    <w:rsid w:val="00B775F1"/>
    <w:rsid w:val="00B778FD"/>
    <w:rsid w:val="00B8042B"/>
    <w:rsid w:val="00B82A93"/>
    <w:rsid w:val="00B837B8"/>
    <w:rsid w:val="00B83EAB"/>
    <w:rsid w:val="00B87081"/>
    <w:rsid w:val="00B8722C"/>
    <w:rsid w:val="00B87D6B"/>
    <w:rsid w:val="00B90E7A"/>
    <w:rsid w:val="00B91CB3"/>
    <w:rsid w:val="00B91CEC"/>
    <w:rsid w:val="00B94D81"/>
    <w:rsid w:val="00B95438"/>
    <w:rsid w:val="00B95927"/>
    <w:rsid w:val="00B959F8"/>
    <w:rsid w:val="00B96B89"/>
    <w:rsid w:val="00BA0761"/>
    <w:rsid w:val="00BA1053"/>
    <w:rsid w:val="00BA1219"/>
    <w:rsid w:val="00BA13E0"/>
    <w:rsid w:val="00BA173F"/>
    <w:rsid w:val="00BA37E0"/>
    <w:rsid w:val="00BA4EF7"/>
    <w:rsid w:val="00BA586B"/>
    <w:rsid w:val="00BA6861"/>
    <w:rsid w:val="00BA79AD"/>
    <w:rsid w:val="00BA7C59"/>
    <w:rsid w:val="00BA7CA7"/>
    <w:rsid w:val="00BB14D0"/>
    <w:rsid w:val="00BB34B1"/>
    <w:rsid w:val="00BB41D9"/>
    <w:rsid w:val="00BB564E"/>
    <w:rsid w:val="00BB67C7"/>
    <w:rsid w:val="00BB72B1"/>
    <w:rsid w:val="00BB75CF"/>
    <w:rsid w:val="00BB7996"/>
    <w:rsid w:val="00BC0A97"/>
    <w:rsid w:val="00BC120E"/>
    <w:rsid w:val="00BC12FA"/>
    <w:rsid w:val="00BC30A5"/>
    <w:rsid w:val="00BC325A"/>
    <w:rsid w:val="00BC604D"/>
    <w:rsid w:val="00BD0A72"/>
    <w:rsid w:val="00BD23F0"/>
    <w:rsid w:val="00BD253A"/>
    <w:rsid w:val="00BD280A"/>
    <w:rsid w:val="00BD38DD"/>
    <w:rsid w:val="00BD3E33"/>
    <w:rsid w:val="00BD455C"/>
    <w:rsid w:val="00BD5838"/>
    <w:rsid w:val="00BD643D"/>
    <w:rsid w:val="00BD6782"/>
    <w:rsid w:val="00BD72D6"/>
    <w:rsid w:val="00BD7B0E"/>
    <w:rsid w:val="00BE2E76"/>
    <w:rsid w:val="00BE3874"/>
    <w:rsid w:val="00BE38E0"/>
    <w:rsid w:val="00BE400F"/>
    <w:rsid w:val="00BE402F"/>
    <w:rsid w:val="00BE45A4"/>
    <w:rsid w:val="00BE50ED"/>
    <w:rsid w:val="00BE762B"/>
    <w:rsid w:val="00BF02AF"/>
    <w:rsid w:val="00BF1506"/>
    <w:rsid w:val="00BF1A48"/>
    <w:rsid w:val="00BF1CFE"/>
    <w:rsid w:val="00BF227F"/>
    <w:rsid w:val="00BF61B4"/>
    <w:rsid w:val="00BF6E37"/>
    <w:rsid w:val="00BF77D4"/>
    <w:rsid w:val="00BF7867"/>
    <w:rsid w:val="00C005B1"/>
    <w:rsid w:val="00C00D63"/>
    <w:rsid w:val="00C01567"/>
    <w:rsid w:val="00C01626"/>
    <w:rsid w:val="00C03C9C"/>
    <w:rsid w:val="00C0431A"/>
    <w:rsid w:val="00C04BFA"/>
    <w:rsid w:val="00C061C8"/>
    <w:rsid w:val="00C06412"/>
    <w:rsid w:val="00C11476"/>
    <w:rsid w:val="00C12D4A"/>
    <w:rsid w:val="00C13455"/>
    <w:rsid w:val="00C14D27"/>
    <w:rsid w:val="00C16016"/>
    <w:rsid w:val="00C1638E"/>
    <w:rsid w:val="00C1727B"/>
    <w:rsid w:val="00C201CE"/>
    <w:rsid w:val="00C228F8"/>
    <w:rsid w:val="00C2392D"/>
    <w:rsid w:val="00C24334"/>
    <w:rsid w:val="00C24796"/>
    <w:rsid w:val="00C27D49"/>
    <w:rsid w:val="00C27FB5"/>
    <w:rsid w:val="00C31DD2"/>
    <w:rsid w:val="00C32272"/>
    <w:rsid w:val="00C32D8C"/>
    <w:rsid w:val="00C334B8"/>
    <w:rsid w:val="00C33B6F"/>
    <w:rsid w:val="00C346E5"/>
    <w:rsid w:val="00C34B61"/>
    <w:rsid w:val="00C3530F"/>
    <w:rsid w:val="00C35D3C"/>
    <w:rsid w:val="00C37E01"/>
    <w:rsid w:val="00C4150F"/>
    <w:rsid w:val="00C41D82"/>
    <w:rsid w:val="00C4279F"/>
    <w:rsid w:val="00C43683"/>
    <w:rsid w:val="00C44118"/>
    <w:rsid w:val="00C448DC"/>
    <w:rsid w:val="00C448E8"/>
    <w:rsid w:val="00C44AB4"/>
    <w:rsid w:val="00C44C93"/>
    <w:rsid w:val="00C468C7"/>
    <w:rsid w:val="00C46CF9"/>
    <w:rsid w:val="00C46DAA"/>
    <w:rsid w:val="00C46E14"/>
    <w:rsid w:val="00C4759D"/>
    <w:rsid w:val="00C47A23"/>
    <w:rsid w:val="00C47CC8"/>
    <w:rsid w:val="00C5031B"/>
    <w:rsid w:val="00C50DB1"/>
    <w:rsid w:val="00C5174F"/>
    <w:rsid w:val="00C519F5"/>
    <w:rsid w:val="00C53A45"/>
    <w:rsid w:val="00C558B4"/>
    <w:rsid w:val="00C5602B"/>
    <w:rsid w:val="00C568DD"/>
    <w:rsid w:val="00C56FD3"/>
    <w:rsid w:val="00C575CB"/>
    <w:rsid w:val="00C57E2C"/>
    <w:rsid w:val="00C616E5"/>
    <w:rsid w:val="00C61820"/>
    <w:rsid w:val="00C61A94"/>
    <w:rsid w:val="00C630CA"/>
    <w:rsid w:val="00C636C7"/>
    <w:rsid w:val="00C6414B"/>
    <w:rsid w:val="00C643FA"/>
    <w:rsid w:val="00C65170"/>
    <w:rsid w:val="00C67506"/>
    <w:rsid w:val="00C70288"/>
    <w:rsid w:val="00C728D3"/>
    <w:rsid w:val="00C73BF9"/>
    <w:rsid w:val="00C7410C"/>
    <w:rsid w:val="00C7588E"/>
    <w:rsid w:val="00C75899"/>
    <w:rsid w:val="00C76668"/>
    <w:rsid w:val="00C76DF7"/>
    <w:rsid w:val="00C771C5"/>
    <w:rsid w:val="00C80205"/>
    <w:rsid w:val="00C80299"/>
    <w:rsid w:val="00C811D2"/>
    <w:rsid w:val="00C817A4"/>
    <w:rsid w:val="00C84748"/>
    <w:rsid w:val="00C84EA3"/>
    <w:rsid w:val="00C855A1"/>
    <w:rsid w:val="00C85FE0"/>
    <w:rsid w:val="00C8618D"/>
    <w:rsid w:val="00C87C75"/>
    <w:rsid w:val="00C87F70"/>
    <w:rsid w:val="00C905BB"/>
    <w:rsid w:val="00C90C1C"/>
    <w:rsid w:val="00C91748"/>
    <w:rsid w:val="00C93076"/>
    <w:rsid w:val="00C945E1"/>
    <w:rsid w:val="00C95910"/>
    <w:rsid w:val="00C95BE4"/>
    <w:rsid w:val="00C95EEC"/>
    <w:rsid w:val="00C95F5F"/>
    <w:rsid w:val="00C97B5A"/>
    <w:rsid w:val="00C97B73"/>
    <w:rsid w:val="00C97DED"/>
    <w:rsid w:val="00CA1CCC"/>
    <w:rsid w:val="00CA28B2"/>
    <w:rsid w:val="00CA2BAC"/>
    <w:rsid w:val="00CA35C7"/>
    <w:rsid w:val="00CA3AE6"/>
    <w:rsid w:val="00CA3DA4"/>
    <w:rsid w:val="00CA44FA"/>
    <w:rsid w:val="00CA5281"/>
    <w:rsid w:val="00CA5597"/>
    <w:rsid w:val="00CA5C16"/>
    <w:rsid w:val="00CA6730"/>
    <w:rsid w:val="00CA6F0C"/>
    <w:rsid w:val="00CA749A"/>
    <w:rsid w:val="00CA7EC2"/>
    <w:rsid w:val="00CB0312"/>
    <w:rsid w:val="00CB0336"/>
    <w:rsid w:val="00CB033B"/>
    <w:rsid w:val="00CB12BE"/>
    <w:rsid w:val="00CB1851"/>
    <w:rsid w:val="00CB1BA6"/>
    <w:rsid w:val="00CB1D87"/>
    <w:rsid w:val="00CB59A0"/>
    <w:rsid w:val="00CB6FDA"/>
    <w:rsid w:val="00CC0C3C"/>
    <w:rsid w:val="00CC17AB"/>
    <w:rsid w:val="00CC2097"/>
    <w:rsid w:val="00CC2117"/>
    <w:rsid w:val="00CC3EEB"/>
    <w:rsid w:val="00CC44B7"/>
    <w:rsid w:val="00CC6834"/>
    <w:rsid w:val="00CC6A76"/>
    <w:rsid w:val="00CC70DD"/>
    <w:rsid w:val="00CC74C0"/>
    <w:rsid w:val="00CC76FE"/>
    <w:rsid w:val="00CC7EF4"/>
    <w:rsid w:val="00CD209D"/>
    <w:rsid w:val="00CD25E5"/>
    <w:rsid w:val="00CD30F4"/>
    <w:rsid w:val="00CD33A9"/>
    <w:rsid w:val="00CD4CA1"/>
    <w:rsid w:val="00CD4ED4"/>
    <w:rsid w:val="00CD5215"/>
    <w:rsid w:val="00CD5CE8"/>
    <w:rsid w:val="00CD68E7"/>
    <w:rsid w:val="00CD7E55"/>
    <w:rsid w:val="00CE07F7"/>
    <w:rsid w:val="00CE291C"/>
    <w:rsid w:val="00CE3BDA"/>
    <w:rsid w:val="00CE5ADD"/>
    <w:rsid w:val="00CE5C5D"/>
    <w:rsid w:val="00CE7BBE"/>
    <w:rsid w:val="00CF1116"/>
    <w:rsid w:val="00CF2BB7"/>
    <w:rsid w:val="00CF3BB6"/>
    <w:rsid w:val="00CF4621"/>
    <w:rsid w:val="00CF493F"/>
    <w:rsid w:val="00CF54BB"/>
    <w:rsid w:val="00CF6C25"/>
    <w:rsid w:val="00CF7551"/>
    <w:rsid w:val="00D00477"/>
    <w:rsid w:val="00D00594"/>
    <w:rsid w:val="00D00C1A"/>
    <w:rsid w:val="00D021D3"/>
    <w:rsid w:val="00D02D9A"/>
    <w:rsid w:val="00D06564"/>
    <w:rsid w:val="00D06E99"/>
    <w:rsid w:val="00D13B5D"/>
    <w:rsid w:val="00D145EF"/>
    <w:rsid w:val="00D15F6B"/>
    <w:rsid w:val="00D16C43"/>
    <w:rsid w:val="00D16F72"/>
    <w:rsid w:val="00D178CF"/>
    <w:rsid w:val="00D17DE7"/>
    <w:rsid w:val="00D20530"/>
    <w:rsid w:val="00D2198B"/>
    <w:rsid w:val="00D21E99"/>
    <w:rsid w:val="00D22BFD"/>
    <w:rsid w:val="00D23228"/>
    <w:rsid w:val="00D23BBA"/>
    <w:rsid w:val="00D24692"/>
    <w:rsid w:val="00D25542"/>
    <w:rsid w:val="00D25A61"/>
    <w:rsid w:val="00D25E8B"/>
    <w:rsid w:val="00D26B7F"/>
    <w:rsid w:val="00D26E0B"/>
    <w:rsid w:val="00D27996"/>
    <w:rsid w:val="00D3034D"/>
    <w:rsid w:val="00D33045"/>
    <w:rsid w:val="00D339C4"/>
    <w:rsid w:val="00D34015"/>
    <w:rsid w:val="00D34C43"/>
    <w:rsid w:val="00D35F7E"/>
    <w:rsid w:val="00D3775B"/>
    <w:rsid w:val="00D37A22"/>
    <w:rsid w:val="00D37DC8"/>
    <w:rsid w:val="00D41124"/>
    <w:rsid w:val="00D4221C"/>
    <w:rsid w:val="00D4289B"/>
    <w:rsid w:val="00D437A5"/>
    <w:rsid w:val="00D43EDA"/>
    <w:rsid w:val="00D44058"/>
    <w:rsid w:val="00D442B7"/>
    <w:rsid w:val="00D454E8"/>
    <w:rsid w:val="00D4564B"/>
    <w:rsid w:val="00D45FD3"/>
    <w:rsid w:val="00D46014"/>
    <w:rsid w:val="00D46223"/>
    <w:rsid w:val="00D464BA"/>
    <w:rsid w:val="00D46740"/>
    <w:rsid w:val="00D4674E"/>
    <w:rsid w:val="00D46CD8"/>
    <w:rsid w:val="00D47BCE"/>
    <w:rsid w:val="00D51300"/>
    <w:rsid w:val="00D52A0D"/>
    <w:rsid w:val="00D52B19"/>
    <w:rsid w:val="00D52C48"/>
    <w:rsid w:val="00D532A6"/>
    <w:rsid w:val="00D53487"/>
    <w:rsid w:val="00D5388C"/>
    <w:rsid w:val="00D53D6C"/>
    <w:rsid w:val="00D55273"/>
    <w:rsid w:val="00D55D72"/>
    <w:rsid w:val="00D57907"/>
    <w:rsid w:val="00D62152"/>
    <w:rsid w:val="00D623A4"/>
    <w:rsid w:val="00D62B07"/>
    <w:rsid w:val="00D62C15"/>
    <w:rsid w:val="00D6302D"/>
    <w:rsid w:val="00D6422B"/>
    <w:rsid w:val="00D6441E"/>
    <w:rsid w:val="00D64552"/>
    <w:rsid w:val="00D65769"/>
    <w:rsid w:val="00D65FEE"/>
    <w:rsid w:val="00D66999"/>
    <w:rsid w:val="00D70494"/>
    <w:rsid w:val="00D7061B"/>
    <w:rsid w:val="00D72582"/>
    <w:rsid w:val="00D72BE9"/>
    <w:rsid w:val="00D74D06"/>
    <w:rsid w:val="00D757A8"/>
    <w:rsid w:val="00D76289"/>
    <w:rsid w:val="00D76855"/>
    <w:rsid w:val="00D768D0"/>
    <w:rsid w:val="00D76A68"/>
    <w:rsid w:val="00D76F11"/>
    <w:rsid w:val="00D77D7A"/>
    <w:rsid w:val="00D77E32"/>
    <w:rsid w:val="00D807DB"/>
    <w:rsid w:val="00D80B55"/>
    <w:rsid w:val="00D81DA5"/>
    <w:rsid w:val="00D83711"/>
    <w:rsid w:val="00D843BB"/>
    <w:rsid w:val="00D85B24"/>
    <w:rsid w:val="00D860BC"/>
    <w:rsid w:val="00D90120"/>
    <w:rsid w:val="00D90211"/>
    <w:rsid w:val="00D905E0"/>
    <w:rsid w:val="00D917BA"/>
    <w:rsid w:val="00D9224D"/>
    <w:rsid w:val="00D9404D"/>
    <w:rsid w:val="00D9458A"/>
    <w:rsid w:val="00D95077"/>
    <w:rsid w:val="00D958E3"/>
    <w:rsid w:val="00D95C61"/>
    <w:rsid w:val="00D965CF"/>
    <w:rsid w:val="00D96BD4"/>
    <w:rsid w:val="00DA0F05"/>
    <w:rsid w:val="00DA10BB"/>
    <w:rsid w:val="00DA1948"/>
    <w:rsid w:val="00DA31B6"/>
    <w:rsid w:val="00DA40AC"/>
    <w:rsid w:val="00DA450E"/>
    <w:rsid w:val="00DA5AC3"/>
    <w:rsid w:val="00DA6804"/>
    <w:rsid w:val="00DA6829"/>
    <w:rsid w:val="00DA7150"/>
    <w:rsid w:val="00DA716D"/>
    <w:rsid w:val="00DA7966"/>
    <w:rsid w:val="00DB0934"/>
    <w:rsid w:val="00DB0D2F"/>
    <w:rsid w:val="00DB153A"/>
    <w:rsid w:val="00DB2363"/>
    <w:rsid w:val="00DB2665"/>
    <w:rsid w:val="00DB2DA2"/>
    <w:rsid w:val="00DB3680"/>
    <w:rsid w:val="00DB38DB"/>
    <w:rsid w:val="00DB3DFB"/>
    <w:rsid w:val="00DB46E6"/>
    <w:rsid w:val="00DB5A68"/>
    <w:rsid w:val="00DB6BFE"/>
    <w:rsid w:val="00DC0B79"/>
    <w:rsid w:val="00DC1E9E"/>
    <w:rsid w:val="00DC275A"/>
    <w:rsid w:val="00DC4D51"/>
    <w:rsid w:val="00DC5F08"/>
    <w:rsid w:val="00DC5FC8"/>
    <w:rsid w:val="00DC71E1"/>
    <w:rsid w:val="00DC7528"/>
    <w:rsid w:val="00DC7612"/>
    <w:rsid w:val="00DD0AEE"/>
    <w:rsid w:val="00DD0C42"/>
    <w:rsid w:val="00DD105E"/>
    <w:rsid w:val="00DD281A"/>
    <w:rsid w:val="00DD3007"/>
    <w:rsid w:val="00DD3762"/>
    <w:rsid w:val="00DD3ECC"/>
    <w:rsid w:val="00DD40F2"/>
    <w:rsid w:val="00DD6173"/>
    <w:rsid w:val="00DD7F9E"/>
    <w:rsid w:val="00DE1284"/>
    <w:rsid w:val="00DE1E98"/>
    <w:rsid w:val="00DE2023"/>
    <w:rsid w:val="00DE2CAD"/>
    <w:rsid w:val="00DE37D3"/>
    <w:rsid w:val="00DE4170"/>
    <w:rsid w:val="00DE4315"/>
    <w:rsid w:val="00DE4316"/>
    <w:rsid w:val="00DE496F"/>
    <w:rsid w:val="00DE72BA"/>
    <w:rsid w:val="00DE7DC1"/>
    <w:rsid w:val="00DF012E"/>
    <w:rsid w:val="00DF21EE"/>
    <w:rsid w:val="00DF2E1F"/>
    <w:rsid w:val="00DF3E67"/>
    <w:rsid w:val="00DF476B"/>
    <w:rsid w:val="00DF5154"/>
    <w:rsid w:val="00E0035C"/>
    <w:rsid w:val="00E0069A"/>
    <w:rsid w:val="00E01AB4"/>
    <w:rsid w:val="00E020D1"/>
    <w:rsid w:val="00E0281C"/>
    <w:rsid w:val="00E04927"/>
    <w:rsid w:val="00E07380"/>
    <w:rsid w:val="00E07533"/>
    <w:rsid w:val="00E10805"/>
    <w:rsid w:val="00E11DE4"/>
    <w:rsid w:val="00E1348C"/>
    <w:rsid w:val="00E13A17"/>
    <w:rsid w:val="00E16097"/>
    <w:rsid w:val="00E162B4"/>
    <w:rsid w:val="00E16590"/>
    <w:rsid w:val="00E17179"/>
    <w:rsid w:val="00E21184"/>
    <w:rsid w:val="00E21C0F"/>
    <w:rsid w:val="00E22C73"/>
    <w:rsid w:val="00E2304E"/>
    <w:rsid w:val="00E23EBA"/>
    <w:rsid w:val="00E24E78"/>
    <w:rsid w:val="00E251CD"/>
    <w:rsid w:val="00E25628"/>
    <w:rsid w:val="00E26266"/>
    <w:rsid w:val="00E2654F"/>
    <w:rsid w:val="00E26778"/>
    <w:rsid w:val="00E27915"/>
    <w:rsid w:val="00E27A7B"/>
    <w:rsid w:val="00E3015D"/>
    <w:rsid w:val="00E30533"/>
    <w:rsid w:val="00E307A6"/>
    <w:rsid w:val="00E3081B"/>
    <w:rsid w:val="00E3148B"/>
    <w:rsid w:val="00E317DB"/>
    <w:rsid w:val="00E31848"/>
    <w:rsid w:val="00E31BDE"/>
    <w:rsid w:val="00E3257F"/>
    <w:rsid w:val="00E32EA4"/>
    <w:rsid w:val="00E33854"/>
    <w:rsid w:val="00E353F4"/>
    <w:rsid w:val="00E35416"/>
    <w:rsid w:val="00E36172"/>
    <w:rsid w:val="00E36BA7"/>
    <w:rsid w:val="00E41016"/>
    <w:rsid w:val="00E411B4"/>
    <w:rsid w:val="00E4260F"/>
    <w:rsid w:val="00E4306C"/>
    <w:rsid w:val="00E43AAA"/>
    <w:rsid w:val="00E459E6"/>
    <w:rsid w:val="00E468F5"/>
    <w:rsid w:val="00E471A5"/>
    <w:rsid w:val="00E4788F"/>
    <w:rsid w:val="00E479FC"/>
    <w:rsid w:val="00E50785"/>
    <w:rsid w:val="00E50B40"/>
    <w:rsid w:val="00E53D8E"/>
    <w:rsid w:val="00E5426A"/>
    <w:rsid w:val="00E5434B"/>
    <w:rsid w:val="00E55DF2"/>
    <w:rsid w:val="00E55F5B"/>
    <w:rsid w:val="00E55FA1"/>
    <w:rsid w:val="00E55FB9"/>
    <w:rsid w:val="00E57698"/>
    <w:rsid w:val="00E6057C"/>
    <w:rsid w:val="00E60770"/>
    <w:rsid w:val="00E60A2B"/>
    <w:rsid w:val="00E60D40"/>
    <w:rsid w:val="00E60D8A"/>
    <w:rsid w:val="00E610AC"/>
    <w:rsid w:val="00E62FE1"/>
    <w:rsid w:val="00E643CF"/>
    <w:rsid w:val="00E65B91"/>
    <w:rsid w:val="00E718B9"/>
    <w:rsid w:val="00E71F78"/>
    <w:rsid w:val="00E725F3"/>
    <w:rsid w:val="00E72EC5"/>
    <w:rsid w:val="00E73720"/>
    <w:rsid w:val="00E73E58"/>
    <w:rsid w:val="00E748B8"/>
    <w:rsid w:val="00E76308"/>
    <w:rsid w:val="00E76A02"/>
    <w:rsid w:val="00E778CA"/>
    <w:rsid w:val="00E7795D"/>
    <w:rsid w:val="00E804E7"/>
    <w:rsid w:val="00E809DC"/>
    <w:rsid w:val="00E810AE"/>
    <w:rsid w:val="00E81118"/>
    <w:rsid w:val="00E8156E"/>
    <w:rsid w:val="00E81957"/>
    <w:rsid w:val="00E82DCE"/>
    <w:rsid w:val="00E82E98"/>
    <w:rsid w:val="00E844AE"/>
    <w:rsid w:val="00E849A7"/>
    <w:rsid w:val="00E85703"/>
    <w:rsid w:val="00E87EB6"/>
    <w:rsid w:val="00E90C7A"/>
    <w:rsid w:val="00E92559"/>
    <w:rsid w:val="00E93B0B"/>
    <w:rsid w:val="00E95840"/>
    <w:rsid w:val="00E966CB"/>
    <w:rsid w:val="00E97904"/>
    <w:rsid w:val="00EA0332"/>
    <w:rsid w:val="00EA03F6"/>
    <w:rsid w:val="00EA45C9"/>
    <w:rsid w:val="00EA5225"/>
    <w:rsid w:val="00EA5930"/>
    <w:rsid w:val="00EA6DA1"/>
    <w:rsid w:val="00EB127F"/>
    <w:rsid w:val="00EB1A05"/>
    <w:rsid w:val="00EB4A0A"/>
    <w:rsid w:val="00EB52F5"/>
    <w:rsid w:val="00EB54BC"/>
    <w:rsid w:val="00EB6F6D"/>
    <w:rsid w:val="00EB73AA"/>
    <w:rsid w:val="00EC00E6"/>
    <w:rsid w:val="00EC07B8"/>
    <w:rsid w:val="00EC087D"/>
    <w:rsid w:val="00EC1B7D"/>
    <w:rsid w:val="00EC24A5"/>
    <w:rsid w:val="00EC2AD3"/>
    <w:rsid w:val="00EC2DFF"/>
    <w:rsid w:val="00EC451A"/>
    <w:rsid w:val="00EC64A6"/>
    <w:rsid w:val="00EC6A85"/>
    <w:rsid w:val="00EC7568"/>
    <w:rsid w:val="00ED0EA1"/>
    <w:rsid w:val="00ED3805"/>
    <w:rsid w:val="00ED4C7F"/>
    <w:rsid w:val="00ED5112"/>
    <w:rsid w:val="00ED56F5"/>
    <w:rsid w:val="00ED5A75"/>
    <w:rsid w:val="00ED661E"/>
    <w:rsid w:val="00ED6641"/>
    <w:rsid w:val="00ED6682"/>
    <w:rsid w:val="00ED7138"/>
    <w:rsid w:val="00ED7B83"/>
    <w:rsid w:val="00EE0C11"/>
    <w:rsid w:val="00EE1C28"/>
    <w:rsid w:val="00EE489E"/>
    <w:rsid w:val="00EE50EA"/>
    <w:rsid w:val="00EE5492"/>
    <w:rsid w:val="00EF02C0"/>
    <w:rsid w:val="00EF1445"/>
    <w:rsid w:val="00EF17AF"/>
    <w:rsid w:val="00EF3BCA"/>
    <w:rsid w:val="00EF4C06"/>
    <w:rsid w:val="00EF4D24"/>
    <w:rsid w:val="00EF6523"/>
    <w:rsid w:val="00EF6DB3"/>
    <w:rsid w:val="00EF7E37"/>
    <w:rsid w:val="00F0019C"/>
    <w:rsid w:val="00F00D4E"/>
    <w:rsid w:val="00F01AF2"/>
    <w:rsid w:val="00F0288D"/>
    <w:rsid w:val="00F028C2"/>
    <w:rsid w:val="00F0385C"/>
    <w:rsid w:val="00F03DE3"/>
    <w:rsid w:val="00F03E3C"/>
    <w:rsid w:val="00F04547"/>
    <w:rsid w:val="00F046CC"/>
    <w:rsid w:val="00F04737"/>
    <w:rsid w:val="00F04D46"/>
    <w:rsid w:val="00F058A6"/>
    <w:rsid w:val="00F05AEA"/>
    <w:rsid w:val="00F06859"/>
    <w:rsid w:val="00F06BDF"/>
    <w:rsid w:val="00F10C50"/>
    <w:rsid w:val="00F113FA"/>
    <w:rsid w:val="00F11E99"/>
    <w:rsid w:val="00F13566"/>
    <w:rsid w:val="00F136EB"/>
    <w:rsid w:val="00F16E97"/>
    <w:rsid w:val="00F17409"/>
    <w:rsid w:val="00F17B62"/>
    <w:rsid w:val="00F17BC4"/>
    <w:rsid w:val="00F21307"/>
    <w:rsid w:val="00F222BC"/>
    <w:rsid w:val="00F22C60"/>
    <w:rsid w:val="00F22C77"/>
    <w:rsid w:val="00F23194"/>
    <w:rsid w:val="00F244A6"/>
    <w:rsid w:val="00F259F8"/>
    <w:rsid w:val="00F27B35"/>
    <w:rsid w:val="00F31341"/>
    <w:rsid w:val="00F3330F"/>
    <w:rsid w:val="00F34EE1"/>
    <w:rsid w:val="00F3649C"/>
    <w:rsid w:val="00F407E2"/>
    <w:rsid w:val="00F41CF4"/>
    <w:rsid w:val="00F426AD"/>
    <w:rsid w:val="00F43844"/>
    <w:rsid w:val="00F43B69"/>
    <w:rsid w:val="00F43D5E"/>
    <w:rsid w:val="00F45EC6"/>
    <w:rsid w:val="00F46A30"/>
    <w:rsid w:val="00F473CF"/>
    <w:rsid w:val="00F473F5"/>
    <w:rsid w:val="00F47ABA"/>
    <w:rsid w:val="00F47B1F"/>
    <w:rsid w:val="00F51A5A"/>
    <w:rsid w:val="00F51D85"/>
    <w:rsid w:val="00F52136"/>
    <w:rsid w:val="00F5221C"/>
    <w:rsid w:val="00F52B2E"/>
    <w:rsid w:val="00F538B8"/>
    <w:rsid w:val="00F54BD5"/>
    <w:rsid w:val="00F54E83"/>
    <w:rsid w:val="00F556E2"/>
    <w:rsid w:val="00F56463"/>
    <w:rsid w:val="00F6046A"/>
    <w:rsid w:val="00F60788"/>
    <w:rsid w:val="00F61386"/>
    <w:rsid w:val="00F61EE8"/>
    <w:rsid w:val="00F63855"/>
    <w:rsid w:val="00F6399C"/>
    <w:rsid w:val="00F64DC3"/>
    <w:rsid w:val="00F64DF5"/>
    <w:rsid w:val="00F65104"/>
    <w:rsid w:val="00F67786"/>
    <w:rsid w:val="00F71947"/>
    <w:rsid w:val="00F72740"/>
    <w:rsid w:val="00F72B88"/>
    <w:rsid w:val="00F7397B"/>
    <w:rsid w:val="00F74090"/>
    <w:rsid w:val="00F74244"/>
    <w:rsid w:val="00F7549A"/>
    <w:rsid w:val="00F75542"/>
    <w:rsid w:val="00F76E73"/>
    <w:rsid w:val="00F76FA6"/>
    <w:rsid w:val="00F77B25"/>
    <w:rsid w:val="00F80619"/>
    <w:rsid w:val="00F8130C"/>
    <w:rsid w:val="00F81F3B"/>
    <w:rsid w:val="00F8281D"/>
    <w:rsid w:val="00F84AA7"/>
    <w:rsid w:val="00F85005"/>
    <w:rsid w:val="00F85AF1"/>
    <w:rsid w:val="00F86137"/>
    <w:rsid w:val="00F8651C"/>
    <w:rsid w:val="00F87873"/>
    <w:rsid w:val="00F87A15"/>
    <w:rsid w:val="00F87A55"/>
    <w:rsid w:val="00F90264"/>
    <w:rsid w:val="00F909A9"/>
    <w:rsid w:val="00F90B96"/>
    <w:rsid w:val="00F9178D"/>
    <w:rsid w:val="00F94659"/>
    <w:rsid w:val="00F9580F"/>
    <w:rsid w:val="00F95C1F"/>
    <w:rsid w:val="00F95EF7"/>
    <w:rsid w:val="00F960CD"/>
    <w:rsid w:val="00F960E1"/>
    <w:rsid w:val="00F96A83"/>
    <w:rsid w:val="00F96ED7"/>
    <w:rsid w:val="00F97F6E"/>
    <w:rsid w:val="00FA031E"/>
    <w:rsid w:val="00FA03C6"/>
    <w:rsid w:val="00FA055E"/>
    <w:rsid w:val="00FA1E88"/>
    <w:rsid w:val="00FA2117"/>
    <w:rsid w:val="00FA2421"/>
    <w:rsid w:val="00FA2A7A"/>
    <w:rsid w:val="00FA2C01"/>
    <w:rsid w:val="00FA6A4B"/>
    <w:rsid w:val="00FA7520"/>
    <w:rsid w:val="00FA7607"/>
    <w:rsid w:val="00FA7E94"/>
    <w:rsid w:val="00FB073D"/>
    <w:rsid w:val="00FB1565"/>
    <w:rsid w:val="00FB1F32"/>
    <w:rsid w:val="00FB1FA7"/>
    <w:rsid w:val="00FB4FED"/>
    <w:rsid w:val="00FC0956"/>
    <w:rsid w:val="00FC0A4F"/>
    <w:rsid w:val="00FC0AA3"/>
    <w:rsid w:val="00FC0B57"/>
    <w:rsid w:val="00FC1E9A"/>
    <w:rsid w:val="00FC1EF9"/>
    <w:rsid w:val="00FC24D2"/>
    <w:rsid w:val="00FC4164"/>
    <w:rsid w:val="00FC4CB1"/>
    <w:rsid w:val="00FC50A2"/>
    <w:rsid w:val="00FC6973"/>
    <w:rsid w:val="00FD05C1"/>
    <w:rsid w:val="00FD144D"/>
    <w:rsid w:val="00FD2EAE"/>
    <w:rsid w:val="00FD4E1A"/>
    <w:rsid w:val="00FD4F59"/>
    <w:rsid w:val="00FD5B10"/>
    <w:rsid w:val="00FD657A"/>
    <w:rsid w:val="00FE2A98"/>
    <w:rsid w:val="00FE34FC"/>
    <w:rsid w:val="00FE42B1"/>
    <w:rsid w:val="00FE44F0"/>
    <w:rsid w:val="00FE4D48"/>
    <w:rsid w:val="00FE529B"/>
    <w:rsid w:val="00FE5C35"/>
    <w:rsid w:val="00FE61A9"/>
    <w:rsid w:val="00FE6573"/>
    <w:rsid w:val="00FF05BF"/>
    <w:rsid w:val="00FF0B47"/>
    <w:rsid w:val="00FF111C"/>
    <w:rsid w:val="00FF247F"/>
    <w:rsid w:val="00FF2DD8"/>
    <w:rsid w:val="00FF3648"/>
    <w:rsid w:val="00FF407F"/>
    <w:rsid w:val="00FF568F"/>
    <w:rsid w:val="00FF78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C094547"/>
  <w15:docId w15:val="{CD76154E-96BB-4519-A9B6-B78F70D5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7698"/>
    <w:pPr>
      <w:widowControl w:val="0"/>
      <w:adjustRightInd w:val="0"/>
      <w:spacing w:line="360" w:lineRule="atLeast"/>
      <w:jc w:val="both"/>
      <w:textAlignment w:val="baseline"/>
    </w:pPr>
    <w:rPr>
      <w:rFonts w:ascii="Times New Roman" w:eastAsia="Times New Roman" w:hAnsi="Times New Roman"/>
      <w:sz w:val="24"/>
      <w:szCs w:val="24"/>
    </w:rPr>
  </w:style>
  <w:style w:type="paragraph" w:styleId="Nagwek1">
    <w:name w:val="heading 1"/>
    <w:basedOn w:val="Normalny"/>
    <w:next w:val="Normalny"/>
    <w:link w:val="Nagwek1Znak"/>
    <w:qFormat/>
    <w:locked/>
    <w:rsid w:val="00D5388C"/>
    <w:pPr>
      <w:keepNext/>
      <w:keepLines/>
      <w:numPr>
        <w:numId w:val="12"/>
      </w:numPr>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locked/>
    <w:rsid w:val="00D5388C"/>
    <w:pPr>
      <w:keepNext/>
      <w:keepLines/>
      <w:numPr>
        <w:ilvl w:val="1"/>
        <w:numId w:val="12"/>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qFormat/>
    <w:rsid w:val="00A4313D"/>
    <w:pPr>
      <w:keepNext/>
      <w:numPr>
        <w:ilvl w:val="2"/>
        <w:numId w:val="12"/>
      </w:numPr>
      <w:tabs>
        <w:tab w:val="left" w:pos="851"/>
      </w:tabs>
      <w:jc w:val="center"/>
      <w:outlineLvl w:val="2"/>
    </w:pPr>
    <w:rPr>
      <w:b/>
      <w:bCs/>
      <w:sz w:val="28"/>
      <w:szCs w:val="28"/>
    </w:rPr>
  </w:style>
  <w:style w:type="paragraph" w:styleId="Nagwek4">
    <w:name w:val="heading 4"/>
    <w:basedOn w:val="Normalny"/>
    <w:next w:val="Normalny"/>
    <w:link w:val="Nagwek4Znak"/>
    <w:semiHidden/>
    <w:unhideWhenUsed/>
    <w:qFormat/>
    <w:locked/>
    <w:rsid w:val="00D5388C"/>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semiHidden/>
    <w:unhideWhenUsed/>
    <w:qFormat/>
    <w:locked/>
    <w:rsid w:val="00D5388C"/>
    <w:pPr>
      <w:keepNext/>
      <w:keepLines/>
      <w:numPr>
        <w:ilvl w:val="4"/>
        <w:numId w:val="12"/>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semiHidden/>
    <w:unhideWhenUsed/>
    <w:qFormat/>
    <w:locked/>
    <w:rsid w:val="00D5388C"/>
    <w:pPr>
      <w:keepNext/>
      <w:keepLines/>
      <w:numPr>
        <w:ilvl w:val="5"/>
        <w:numId w:val="12"/>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locked/>
    <w:rsid w:val="00D5388C"/>
    <w:pPr>
      <w:keepNext/>
      <w:keepLines/>
      <w:numPr>
        <w:ilvl w:val="6"/>
        <w:numId w:val="12"/>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semiHidden/>
    <w:unhideWhenUsed/>
    <w:qFormat/>
    <w:locked/>
    <w:rsid w:val="00D5388C"/>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locked/>
    <w:rsid w:val="00D5388C"/>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A4313D"/>
    <w:rPr>
      <w:rFonts w:ascii="Times New Roman" w:eastAsia="Times New Roman" w:hAnsi="Times New Roman"/>
      <w:b/>
      <w:bCs/>
      <w:sz w:val="28"/>
      <w:szCs w:val="28"/>
    </w:rPr>
  </w:style>
  <w:style w:type="paragraph" w:customStyle="1" w:styleId="Tekstpodstawowy21">
    <w:name w:val="Tekst podstawowy 21"/>
    <w:basedOn w:val="Normalny"/>
    <w:uiPriority w:val="99"/>
    <w:rsid w:val="005E6A54"/>
    <w:pPr>
      <w:suppressAutoHyphens/>
    </w:pPr>
    <w:rPr>
      <w:lang w:eastAsia="ar-SA"/>
    </w:rPr>
  </w:style>
  <w:style w:type="paragraph" w:styleId="Tekstpodstawowy">
    <w:name w:val="Body Text"/>
    <w:basedOn w:val="Normalny"/>
    <w:link w:val="TekstpodstawowyZnak"/>
    <w:uiPriority w:val="99"/>
    <w:rsid w:val="005E6A54"/>
    <w:pPr>
      <w:spacing w:after="120"/>
    </w:pPr>
  </w:style>
  <w:style w:type="character" w:customStyle="1" w:styleId="TekstpodstawowyZnak">
    <w:name w:val="Tekst podstawowy Znak"/>
    <w:basedOn w:val="Domylnaczcionkaakapitu"/>
    <w:link w:val="Tekstpodstawowy"/>
    <w:uiPriority w:val="99"/>
    <w:locked/>
    <w:rsid w:val="005E6A54"/>
    <w:rPr>
      <w:rFonts w:ascii="Times New Roman" w:hAnsi="Times New Roman" w:cs="Times New Roman"/>
      <w:sz w:val="24"/>
      <w:szCs w:val="24"/>
      <w:lang w:eastAsia="pl-PL"/>
    </w:rPr>
  </w:style>
  <w:style w:type="table" w:styleId="Tabela-Siatka">
    <w:name w:val="Table Grid"/>
    <w:basedOn w:val="Standardowy"/>
    <w:uiPriority w:val="59"/>
    <w:rsid w:val="00D4112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L1,Numerowanie"/>
    <w:basedOn w:val="Normalny"/>
    <w:link w:val="AkapitzlistZnak"/>
    <w:uiPriority w:val="34"/>
    <w:qFormat/>
    <w:rsid w:val="009D2E43"/>
    <w:pPr>
      <w:ind w:left="720"/>
    </w:pPr>
  </w:style>
  <w:style w:type="paragraph" w:customStyle="1" w:styleId="ListParagraph1">
    <w:name w:val="List Paragraph1"/>
    <w:basedOn w:val="Normalny"/>
    <w:uiPriority w:val="99"/>
    <w:rsid w:val="00A41C46"/>
    <w:pPr>
      <w:ind w:left="720"/>
    </w:pPr>
    <w:rPr>
      <w:lang w:eastAsia="en-US"/>
    </w:rPr>
  </w:style>
  <w:style w:type="paragraph" w:customStyle="1" w:styleId="1">
    <w:name w:val="1/"/>
    <w:basedOn w:val="Normalny"/>
    <w:autoRedefine/>
    <w:uiPriority w:val="99"/>
    <w:rsid w:val="007E1EF0"/>
    <w:pPr>
      <w:tabs>
        <w:tab w:val="left" w:pos="1080"/>
        <w:tab w:val="left" w:pos="1260"/>
        <w:tab w:val="left" w:pos="1440"/>
      </w:tabs>
      <w:autoSpaceDE w:val="0"/>
      <w:autoSpaceDN w:val="0"/>
      <w:spacing w:line="312" w:lineRule="auto"/>
    </w:pPr>
    <w:rPr>
      <w:rFonts w:eastAsia="Calibri"/>
      <w:bCs/>
      <w:i/>
      <w:sz w:val="16"/>
      <w:szCs w:val="16"/>
      <w:lang w:eastAsia="en-US"/>
    </w:rPr>
  </w:style>
  <w:style w:type="paragraph" w:styleId="Tekstpodstawowywcity">
    <w:name w:val="Body Text Indent"/>
    <w:basedOn w:val="Normalny"/>
    <w:link w:val="TekstpodstawowywcityZnak"/>
    <w:uiPriority w:val="99"/>
    <w:rsid w:val="00A76E63"/>
    <w:pPr>
      <w:spacing w:after="120"/>
      <w:ind w:left="283"/>
    </w:pPr>
  </w:style>
  <w:style w:type="character" w:customStyle="1" w:styleId="TekstpodstawowywcityZnak">
    <w:name w:val="Tekst podstawowy wcięty Znak"/>
    <w:basedOn w:val="Domylnaczcionkaakapitu"/>
    <w:link w:val="Tekstpodstawowywcity"/>
    <w:uiPriority w:val="99"/>
    <w:locked/>
    <w:rsid w:val="00A76E63"/>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0A779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7795"/>
    <w:rPr>
      <w:rFonts w:ascii="Tahoma" w:hAnsi="Tahoma" w:cs="Tahoma"/>
      <w:sz w:val="16"/>
      <w:szCs w:val="16"/>
    </w:rPr>
  </w:style>
  <w:style w:type="paragraph" w:styleId="Nagwek">
    <w:name w:val="header"/>
    <w:basedOn w:val="Normalny"/>
    <w:link w:val="NagwekZnak"/>
    <w:uiPriority w:val="99"/>
    <w:rsid w:val="00364AD4"/>
    <w:pPr>
      <w:tabs>
        <w:tab w:val="center" w:pos="4536"/>
        <w:tab w:val="right" w:pos="9072"/>
      </w:tabs>
    </w:pPr>
  </w:style>
  <w:style w:type="character" w:customStyle="1" w:styleId="NagwekZnak">
    <w:name w:val="Nagłówek Znak"/>
    <w:basedOn w:val="Domylnaczcionkaakapitu"/>
    <w:link w:val="Nagwek"/>
    <w:uiPriority w:val="99"/>
    <w:locked/>
    <w:rsid w:val="00364AD4"/>
    <w:rPr>
      <w:rFonts w:ascii="Times New Roman" w:hAnsi="Times New Roman" w:cs="Times New Roman"/>
      <w:sz w:val="24"/>
      <w:szCs w:val="24"/>
    </w:rPr>
  </w:style>
  <w:style w:type="paragraph" w:styleId="Stopka">
    <w:name w:val="footer"/>
    <w:basedOn w:val="Normalny"/>
    <w:link w:val="StopkaZnak"/>
    <w:uiPriority w:val="99"/>
    <w:rsid w:val="00364AD4"/>
    <w:pPr>
      <w:tabs>
        <w:tab w:val="center" w:pos="4536"/>
        <w:tab w:val="right" w:pos="9072"/>
      </w:tabs>
    </w:pPr>
  </w:style>
  <w:style w:type="character" w:customStyle="1" w:styleId="StopkaZnak">
    <w:name w:val="Stopka Znak"/>
    <w:basedOn w:val="Domylnaczcionkaakapitu"/>
    <w:link w:val="Stopka"/>
    <w:uiPriority w:val="99"/>
    <w:locked/>
    <w:rsid w:val="00364AD4"/>
    <w:rPr>
      <w:rFonts w:ascii="Times New Roman" w:hAnsi="Times New Roman" w:cs="Times New Roman"/>
      <w:sz w:val="24"/>
      <w:szCs w:val="24"/>
    </w:rPr>
  </w:style>
  <w:style w:type="paragraph" w:styleId="NormalnyWeb">
    <w:name w:val="Normal (Web)"/>
    <w:basedOn w:val="Normalny"/>
    <w:uiPriority w:val="99"/>
    <w:rsid w:val="003C2F4D"/>
    <w:pPr>
      <w:spacing w:before="100" w:beforeAutospacing="1" w:after="100" w:afterAutospacing="1"/>
    </w:pPr>
  </w:style>
  <w:style w:type="character" w:customStyle="1" w:styleId="luchili">
    <w:name w:val="luc_hili"/>
    <w:basedOn w:val="Domylnaczcionkaakapitu"/>
    <w:uiPriority w:val="99"/>
    <w:rsid w:val="00896957"/>
    <w:rPr>
      <w:rFonts w:cs="Times New Roman"/>
    </w:rPr>
  </w:style>
  <w:style w:type="character" w:customStyle="1" w:styleId="txt-new">
    <w:name w:val="txt-new"/>
    <w:basedOn w:val="Domylnaczcionkaakapitu"/>
    <w:uiPriority w:val="99"/>
    <w:rsid w:val="00896957"/>
    <w:rPr>
      <w:rFonts w:cs="Times New Roman"/>
    </w:rPr>
  </w:style>
  <w:style w:type="character" w:styleId="Uwydatnienie">
    <w:name w:val="Emphasis"/>
    <w:basedOn w:val="Domylnaczcionkaakapitu"/>
    <w:uiPriority w:val="20"/>
    <w:qFormat/>
    <w:locked/>
    <w:rsid w:val="00FF0B47"/>
    <w:rPr>
      <w:rFonts w:cs="Times New Roman"/>
      <w:i/>
      <w:iCs/>
    </w:rPr>
  </w:style>
  <w:style w:type="character" w:styleId="Hipercze">
    <w:name w:val="Hyperlink"/>
    <w:basedOn w:val="Domylnaczcionkaakapitu"/>
    <w:uiPriority w:val="99"/>
    <w:semiHidden/>
    <w:rsid w:val="00E10805"/>
    <w:rPr>
      <w:rFonts w:cs="Times New Roman"/>
      <w:color w:val="0000FF"/>
      <w:u w:val="single"/>
    </w:rPr>
  </w:style>
  <w:style w:type="paragraph" w:customStyle="1" w:styleId="Default">
    <w:name w:val="Default"/>
    <w:rsid w:val="00872D4F"/>
    <w:pPr>
      <w:widowControl w:val="0"/>
      <w:autoSpaceDE w:val="0"/>
      <w:autoSpaceDN w:val="0"/>
      <w:adjustRightInd w:val="0"/>
      <w:spacing w:line="360" w:lineRule="atLeast"/>
      <w:jc w:val="both"/>
      <w:textAlignment w:val="baseline"/>
    </w:pPr>
    <w:rPr>
      <w:rFonts w:ascii="Arial" w:eastAsia="Times New Roman" w:hAnsi="Arial"/>
      <w:color w:val="000000"/>
      <w:sz w:val="24"/>
      <w:szCs w:val="24"/>
    </w:rPr>
  </w:style>
  <w:style w:type="character" w:customStyle="1" w:styleId="Znakiprzypiswdolnych">
    <w:name w:val="Znaki przypisów dolnych"/>
    <w:rsid w:val="00C90C1C"/>
    <w:rPr>
      <w:vertAlign w:val="superscript"/>
    </w:rPr>
  </w:style>
  <w:style w:type="paragraph" w:styleId="Tekstprzypisudolnego">
    <w:name w:val="footnote text"/>
    <w:basedOn w:val="Normalny"/>
    <w:link w:val="TekstprzypisudolnegoZnak"/>
    <w:rsid w:val="00C90C1C"/>
    <w:pPr>
      <w:suppressLineNumbers/>
      <w:suppressAutoHyphens/>
      <w:ind w:left="339" w:hanging="339"/>
    </w:pPr>
    <w:rPr>
      <w:sz w:val="20"/>
      <w:szCs w:val="20"/>
      <w:lang w:eastAsia="zh-CN"/>
    </w:rPr>
  </w:style>
  <w:style w:type="character" w:customStyle="1" w:styleId="TekstprzypisudolnegoZnak">
    <w:name w:val="Tekst przypisu dolnego Znak"/>
    <w:basedOn w:val="Domylnaczcionkaakapitu"/>
    <w:link w:val="Tekstprzypisudolnego"/>
    <w:rsid w:val="00C90C1C"/>
    <w:rPr>
      <w:rFonts w:ascii="Times New Roman" w:eastAsia="Times New Roman" w:hAnsi="Times New Roman"/>
      <w:lang w:eastAsia="zh-CN"/>
    </w:rPr>
  </w:style>
  <w:style w:type="paragraph" w:customStyle="1" w:styleId="Akapitzlist5">
    <w:name w:val="Akapit z listą5"/>
    <w:basedOn w:val="Normalny"/>
    <w:qFormat/>
    <w:rsid w:val="00315A84"/>
    <w:pPr>
      <w:spacing w:after="200" w:line="276" w:lineRule="auto"/>
      <w:ind w:left="720"/>
    </w:pPr>
    <w:rPr>
      <w:rFonts w:ascii="Calibri" w:hAnsi="Calibri"/>
      <w:sz w:val="20"/>
      <w:szCs w:val="20"/>
      <w:lang w:eastAsia="en-US"/>
    </w:rPr>
  </w:style>
  <w:style w:type="character" w:customStyle="1" w:styleId="Nagwek1Znak">
    <w:name w:val="Nagłówek 1 Znak"/>
    <w:basedOn w:val="Domylnaczcionkaakapitu"/>
    <w:link w:val="Nagwek1"/>
    <w:rsid w:val="00D5388C"/>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rsid w:val="00D5388C"/>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semiHidden/>
    <w:rsid w:val="00D5388C"/>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semiHidden/>
    <w:rsid w:val="00D5388C"/>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semiHidden/>
    <w:rsid w:val="00D5388C"/>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semiHidden/>
    <w:rsid w:val="00D5388C"/>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semiHidden/>
    <w:rsid w:val="00D5388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semiHidden/>
    <w:rsid w:val="00D5388C"/>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L1 Znak,Numerowanie Znak"/>
    <w:link w:val="Akapitzlist"/>
    <w:uiPriority w:val="34"/>
    <w:rsid w:val="00BE2E76"/>
    <w:rPr>
      <w:rFonts w:ascii="Times New Roman" w:eastAsia="Times New Roman" w:hAnsi="Times New Roman"/>
      <w:sz w:val="24"/>
      <w:szCs w:val="24"/>
    </w:rPr>
  </w:style>
  <w:style w:type="paragraph" w:customStyle="1" w:styleId="Akapitzlist1">
    <w:name w:val="Akapit z listą1"/>
    <w:basedOn w:val="Normalny"/>
    <w:rsid w:val="00D53487"/>
    <w:pPr>
      <w:spacing w:after="200" w:line="276" w:lineRule="auto"/>
      <w:ind w:left="720"/>
    </w:pPr>
    <w:rPr>
      <w:rFonts w:ascii="Calibri" w:eastAsia="Calibri" w:hAnsi="Calibri" w:cs="Calibri"/>
      <w:sz w:val="20"/>
      <w:szCs w:val="20"/>
      <w:lang w:eastAsia="en-US"/>
    </w:rPr>
  </w:style>
  <w:style w:type="paragraph" w:styleId="Bezodstpw">
    <w:name w:val="No Spacing"/>
    <w:basedOn w:val="Normalny"/>
    <w:qFormat/>
    <w:rsid w:val="00E162B4"/>
    <w:rPr>
      <w:rFonts w:ascii="Calibri" w:eastAsia="Calibri" w:hAnsi="Calibri"/>
      <w:sz w:val="22"/>
      <w:szCs w:val="22"/>
      <w:lang w:eastAsia="en-US"/>
    </w:rPr>
  </w:style>
  <w:style w:type="paragraph" w:styleId="Podtytu">
    <w:name w:val="Subtitle"/>
    <w:basedOn w:val="Normalny"/>
    <w:next w:val="Normalny"/>
    <w:link w:val="PodtytuZnak"/>
    <w:qFormat/>
    <w:locked/>
    <w:rsid w:val="00C84EA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C84EA3"/>
    <w:rPr>
      <w:rFonts w:asciiTheme="minorHAnsi" w:eastAsiaTheme="minorEastAsia" w:hAnsiTheme="minorHAnsi" w:cstheme="minorBidi"/>
      <w:color w:val="5A5A5A" w:themeColor="text1" w:themeTint="A5"/>
      <w:spacing w:val="15"/>
      <w:sz w:val="22"/>
      <w:szCs w:val="22"/>
    </w:rPr>
  </w:style>
  <w:style w:type="character" w:styleId="Odwoanieprzypisudolnego">
    <w:name w:val="footnote reference"/>
    <w:basedOn w:val="Domylnaczcionkaakapitu"/>
    <w:uiPriority w:val="99"/>
    <w:semiHidden/>
    <w:unhideWhenUsed/>
    <w:rsid w:val="00A30B76"/>
    <w:rPr>
      <w:vertAlign w:val="superscript"/>
    </w:rPr>
  </w:style>
  <w:style w:type="paragraph" w:styleId="Tekstprzypisukocowego">
    <w:name w:val="endnote text"/>
    <w:basedOn w:val="Normalny"/>
    <w:link w:val="TekstprzypisukocowegoZnak"/>
    <w:uiPriority w:val="99"/>
    <w:semiHidden/>
    <w:unhideWhenUsed/>
    <w:rsid w:val="00D13B5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3B5D"/>
    <w:rPr>
      <w:rFonts w:ascii="Times New Roman" w:eastAsia="Times New Roman" w:hAnsi="Times New Roman"/>
    </w:rPr>
  </w:style>
  <w:style w:type="character" w:styleId="Odwoanieprzypisukocowego">
    <w:name w:val="endnote reference"/>
    <w:basedOn w:val="Domylnaczcionkaakapitu"/>
    <w:uiPriority w:val="99"/>
    <w:semiHidden/>
    <w:unhideWhenUsed/>
    <w:rsid w:val="00D13B5D"/>
    <w:rPr>
      <w:vertAlign w:val="superscript"/>
    </w:rPr>
  </w:style>
  <w:style w:type="character" w:styleId="Odwoaniedokomentarza">
    <w:name w:val="annotation reference"/>
    <w:basedOn w:val="Domylnaczcionkaakapitu"/>
    <w:uiPriority w:val="99"/>
    <w:semiHidden/>
    <w:unhideWhenUsed/>
    <w:rsid w:val="00330D4B"/>
    <w:rPr>
      <w:sz w:val="16"/>
      <w:szCs w:val="16"/>
    </w:rPr>
  </w:style>
  <w:style w:type="paragraph" w:styleId="Tekstkomentarza">
    <w:name w:val="annotation text"/>
    <w:basedOn w:val="Normalny"/>
    <w:link w:val="TekstkomentarzaZnak"/>
    <w:uiPriority w:val="99"/>
    <w:semiHidden/>
    <w:unhideWhenUsed/>
    <w:rsid w:val="00330D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0D4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330D4B"/>
    <w:rPr>
      <w:b/>
      <w:bCs/>
    </w:rPr>
  </w:style>
  <w:style w:type="character" w:customStyle="1" w:styleId="TematkomentarzaZnak">
    <w:name w:val="Temat komentarza Znak"/>
    <w:basedOn w:val="TekstkomentarzaZnak"/>
    <w:link w:val="Tematkomentarza"/>
    <w:uiPriority w:val="99"/>
    <w:semiHidden/>
    <w:rsid w:val="00330D4B"/>
    <w:rPr>
      <w:rFonts w:ascii="Times New Roman" w:eastAsia="Times New Roman" w:hAnsi="Times New Roman"/>
      <w:b/>
      <w:bCs/>
    </w:rPr>
  </w:style>
  <w:style w:type="paragraph" w:styleId="Poprawka">
    <w:name w:val="Revision"/>
    <w:hidden/>
    <w:uiPriority w:val="99"/>
    <w:semiHidden/>
    <w:rsid w:val="00330D4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852734">
      <w:bodyDiv w:val="1"/>
      <w:marLeft w:val="0"/>
      <w:marRight w:val="0"/>
      <w:marTop w:val="0"/>
      <w:marBottom w:val="0"/>
      <w:divBdr>
        <w:top w:val="none" w:sz="0" w:space="0" w:color="auto"/>
        <w:left w:val="none" w:sz="0" w:space="0" w:color="auto"/>
        <w:bottom w:val="none" w:sz="0" w:space="0" w:color="auto"/>
        <w:right w:val="none" w:sz="0" w:space="0" w:color="auto"/>
      </w:divBdr>
    </w:div>
    <w:div w:id="393044527">
      <w:bodyDiv w:val="1"/>
      <w:marLeft w:val="0"/>
      <w:marRight w:val="0"/>
      <w:marTop w:val="0"/>
      <w:marBottom w:val="0"/>
      <w:divBdr>
        <w:top w:val="none" w:sz="0" w:space="0" w:color="auto"/>
        <w:left w:val="none" w:sz="0" w:space="0" w:color="auto"/>
        <w:bottom w:val="none" w:sz="0" w:space="0" w:color="auto"/>
        <w:right w:val="none" w:sz="0" w:space="0" w:color="auto"/>
      </w:divBdr>
    </w:div>
    <w:div w:id="532502606">
      <w:bodyDiv w:val="1"/>
      <w:marLeft w:val="0"/>
      <w:marRight w:val="0"/>
      <w:marTop w:val="0"/>
      <w:marBottom w:val="0"/>
      <w:divBdr>
        <w:top w:val="none" w:sz="0" w:space="0" w:color="auto"/>
        <w:left w:val="none" w:sz="0" w:space="0" w:color="auto"/>
        <w:bottom w:val="none" w:sz="0" w:space="0" w:color="auto"/>
        <w:right w:val="none" w:sz="0" w:space="0" w:color="auto"/>
      </w:divBdr>
    </w:div>
    <w:div w:id="694965474">
      <w:bodyDiv w:val="1"/>
      <w:marLeft w:val="0"/>
      <w:marRight w:val="0"/>
      <w:marTop w:val="0"/>
      <w:marBottom w:val="0"/>
      <w:divBdr>
        <w:top w:val="none" w:sz="0" w:space="0" w:color="auto"/>
        <w:left w:val="none" w:sz="0" w:space="0" w:color="auto"/>
        <w:bottom w:val="none" w:sz="0" w:space="0" w:color="auto"/>
        <w:right w:val="none" w:sz="0" w:space="0" w:color="auto"/>
      </w:divBdr>
    </w:div>
    <w:div w:id="778141352">
      <w:bodyDiv w:val="1"/>
      <w:marLeft w:val="0"/>
      <w:marRight w:val="0"/>
      <w:marTop w:val="0"/>
      <w:marBottom w:val="0"/>
      <w:divBdr>
        <w:top w:val="none" w:sz="0" w:space="0" w:color="auto"/>
        <w:left w:val="none" w:sz="0" w:space="0" w:color="auto"/>
        <w:bottom w:val="none" w:sz="0" w:space="0" w:color="auto"/>
        <w:right w:val="none" w:sz="0" w:space="0" w:color="auto"/>
      </w:divBdr>
    </w:div>
    <w:div w:id="801733943">
      <w:bodyDiv w:val="1"/>
      <w:marLeft w:val="0"/>
      <w:marRight w:val="0"/>
      <w:marTop w:val="0"/>
      <w:marBottom w:val="0"/>
      <w:divBdr>
        <w:top w:val="none" w:sz="0" w:space="0" w:color="auto"/>
        <w:left w:val="none" w:sz="0" w:space="0" w:color="auto"/>
        <w:bottom w:val="none" w:sz="0" w:space="0" w:color="auto"/>
        <w:right w:val="none" w:sz="0" w:space="0" w:color="auto"/>
      </w:divBdr>
    </w:div>
    <w:div w:id="841552882">
      <w:bodyDiv w:val="1"/>
      <w:marLeft w:val="0"/>
      <w:marRight w:val="0"/>
      <w:marTop w:val="0"/>
      <w:marBottom w:val="0"/>
      <w:divBdr>
        <w:top w:val="none" w:sz="0" w:space="0" w:color="auto"/>
        <w:left w:val="none" w:sz="0" w:space="0" w:color="auto"/>
        <w:bottom w:val="none" w:sz="0" w:space="0" w:color="auto"/>
        <w:right w:val="none" w:sz="0" w:space="0" w:color="auto"/>
      </w:divBdr>
    </w:div>
    <w:div w:id="993796936">
      <w:bodyDiv w:val="1"/>
      <w:marLeft w:val="0"/>
      <w:marRight w:val="0"/>
      <w:marTop w:val="0"/>
      <w:marBottom w:val="0"/>
      <w:divBdr>
        <w:top w:val="none" w:sz="0" w:space="0" w:color="auto"/>
        <w:left w:val="none" w:sz="0" w:space="0" w:color="auto"/>
        <w:bottom w:val="none" w:sz="0" w:space="0" w:color="auto"/>
        <w:right w:val="none" w:sz="0" w:space="0" w:color="auto"/>
      </w:divBdr>
    </w:div>
    <w:div w:id="1024482283">
      <w:bodyDiv w:val="1"/>
      <w:marLeft w:val="0"/>
      <w:marRight w:val="0"/>
      <w:marTop w:val="0"/>
      <w:marBottom w:val="0"/>
      <w:divBdr>
        <w:top w:val="none" w:sz="0" w:space="0" w:color="auto"/>
        <w:left w:val="none" w:sz="0" w:space="0" w:color="auto"/>
        <w:bottom w:val="none" w:sz="0" w:space="0" w:color="auto"/>
        <w:right w:val="none" w:sz="0" w:space="0" w:color="auto"/>
      </w:divBdr>
    </w:div>
    <w:div w:id="1159233037">
      <w:bodyDiv w:val="1"/>
      <w:marLeft w:val="0"/>
      <w:marRight w:val="0"/>
      <w:marTop w:val="0"/>
      <w:marBottom w:val="0"/>
      <w:divBdr>
        <w:top w:val="none" w:sz="0" w:space="0" w:color="auto"/>
        <w:left w:val="none" w:sz="0" w:space="0" w:color="auto"/>
        <w:bottom w:val="none" w:sz="0" w:space="0" w:color="auto"/>
        <w:right w:val="none" w:sz="0" w:space="0" w:color="auto"/>
      </w:divBdr>
    </w:div>
    <w:div w:id="1463301315">
      <w:bodyDiv w:val="1"/>
      <w:marLeft w:val="0"/>
      <w:marRight w:val="0"/>
      <w:marTop w:val="0"/>
      <w:marBottom w:val="0"/>
      <w:divBdr>
        <w:top w:val="none" w:sz="0" w:space="0" w:color="auto"/>
        <w:left w:val="none" w:sz="0" w:space="0" w:color="auto"/>
        <w:bottom w:val="none" w:sz="0" w:space="0" w:color="auto"/>
        <w:right w:val="none" w:sz="0" w:space="0" w:color="auto"/>
      </w:divBdr>
    </w:div>
    <w:div w:id="1704473186">
      <w:bodyDiv w:val="1"/>
      <w:marLeft w:val="0"/>
      <w:marRight w:val="0"/>
      <w:marTop w:val="0"/>
      <w:marBottom w:val="0"/>
      <w:divBdr>
        <w:top w:val="none" w:sz="0" w:space="0" w:color="auto"/>
        <w:left w:val="none" w:sz="0" w:space="0" w:color="auto"/>
        <w:bottom w:val="none" w:sz="0" w:space="0" w:color="auto"/>
        <w:right w:val="none" w:sz="0" w:space="0" w:color="auto"/>
      </w:divBdr>
    </w:div>
    <w:div w:id="1848597288">
      <w:bodyDiv w:val="1"/>
      <w:marLeft w:val="0"/>
      <w:marRight w:val="0"/>
      <w:marTop w:val="0"/>
      <w:marBottom w:val="0"/>
      <w:divBdr>
        <w:top w:val="none" w:sz="0" w:space="0" w:color="auto"/>
        <w:left w:val="none" w:sz="0" w:space="0" w:color="auto"/>
        <w:bottom w:val="none" w:sz="0" w:space="0" w:color="auto"/>
        <w:right w:val="none" w:sz="0" w:space="0" w:color="auto"/>
      </w:divBdr>
    </w:div>
    <w:div w:id="1906408221">
      <w:marLeft w:val="0"/>
      <w:marRight w:val="0"/>
      <w:marTop w:val="0"/>
      <w:marBottom w:val="0"/>
      <w:divBdr>
        <w:top w:val="none" w:sz="0" w:space="0" w:color="auto"/>
        <w:left w:val="none" w:sz="0" w:space="0" w:color="auto"/>
        <w:bottom w:val="none" w:sz="0" w:space="0" w:color="auto"/>
        <w:right w:val="none" w:sz="0" w:space="0" w:color="auto"/>
      </w:divBdr>
    </w:div>
    <w:div w:id="1906408222">
      <w:marLeft w:val="0"/>
      <w:marRight w:val="0"/>
      <w:marTop w:val="0"/>
      <w:marBottom w:val="0"/>
      <w:divBdr>
        <w:top w:val="none" w:sz="0" w:space="0" w:color="auto"/>
        <w:left w:val="none" w:sz="0" w:space="0" w:color="auto"/>
        <w:bottom w:val="none" w:sz="0" w:space="0" w:color="auto"/>
        <w:right w:val="none" w:sz="0" w:space="0" w:color="auto"/>
      </w:divBdr>
      <w:divsChild>
        <w:div w:id="1906408223">
          <w:marLeft w:val="0"/>
          <w:marRight w:val="0"/>
          <w:marTop w:val="0"/>
          <w:marBottom w:val="0"/>
          <w:divBdr>
            <w:top w:val="none" w:sz="0" w:space="0" w:color="auto"/>
            <w:left w:val="none" w:sz="0" w:space="0" w:color="auto"/>
            <w:bottom w:val="none" w:sz="0" w:space="0" w:color="auto"/>
            <w:right w:val="none" w:sz="0" w:space="0" w:color="auto"/>
          </w:divBdr>
        </w:div>
        <w:div w:id="1906408225">
          <w:marLeft w:val="0"/>
          <w:marRight w:val="0"/>
          <w:marTop w:val="0"/>
          <w:marBottom w:val="0"/>
          <w:divBdr>
            <w:top w:val="none" w:sz="0" w:space="0" w:color="auto"/>
            <w:left w:val="none" w:sz="0" w:space="0" w:color="auto"/>
            <w:bottom w:val="none" w:sz="0" w:space="0" w:color="auto"/>
            <w:right w:val="none" w:sz="0" w:space="0" w:color="auto"/>
          </w:divBdr>
        </w:div>
        <w:div w:id="1906408230">
          <w:marLeft w:val="0"/>
          <w:marRight w:val="0"/>
          <w:marTop w:val="0"/>
          <w:marBottom w:val="0"/>
          <w:divBdr>
            <w:top w:val="none" w:sz="0" w:space="0" w:color="auto"/>
            <w:left w:val="none" w:sz="0" w:space="0" w:color="auto"/>
            <w:bottom w:val="none" w:sz="0" w:space="0" w:color="auto"/>
            <w:right w:val="none" w:sz="0" w:space="0" w:color="auto"/>
          </w:divBdr>
        </w:div>
      </w:divsChild>
    </w:div>
    <w:div w:id="1906408224">
      <w:marLeft w:val="0"/>
      <w:marRight w:val="0"/>
      <w:marTop w:val="0"/>
      <w:marBottom w:val="0"/>
      <w:divBdr>
        <w:top w:val="none" w:sz="0" w:space="0" w:color="auto"/>
        <w:left w:val="none" w:sz="0" w:space="0" w:color="auto"/>
        <w:bottom w:val="none" w:sz="0" w:space="0" w:color="auto"/>
        <w:right w:val="none" w:sz="0" w:space="0" w:color="auto"/>
      </w:divBdr>
    </w:div>
    <w:div w:id="1906408226">
      <w:marLeft w:val="0"/>
      <w:marRight w:val="0"/>
      <w:marTop w:val="0"/>
      <w:marBottom w:val="0"/>
      <w:divBdr>
        <w:top w:val="none" w:sz="0" w:space="0" w:color="auto"/>
        <w:left w:val="none" w:sz="0" w:space="0" w:color="auto"/>
        <w:bottom w:val="none" w:sz="0" w:space="0" w:color="auto"/>
        <w:right w:val="none" w:sz="0" w:space="0" w:color="auto"/>
      </w:divBdr>
      <w:divsChild>
        <w:div w:id="1906408229">
          <w:marLeft w:val="0"/>
          <w:marRight w:val="0"/>
          <w:marTop w:val="0"/>
          <w:marBottom w:val="0"/>
          <w:divBdr>
            <w:top w:val="none" w:sz="0" w:space="0" w:color="auto"/>
            <w:left w:val="none" w:sz="0" w:space="0" w:color="auto"/>
            <w:bottom w:val="none" w:sz="0" w:space="0" w:color="auto"/>
            <w:right w:val="none" w:sz="0" w:space="0" w:color="auto"/>
          </w:divBdr>
        </w:div>
        <w:div w:id="1906408232">
          <w:marLeft w:val="0"/>
          <w:marRight w:val="0"/>
          <w:marTop w:val="0"/>
          <w:marBottom w:val="0"/>
          <w:divBdr>
            <w:top w:val="none" w:sz="0" w:space="0" w:color="auto"/>
            <w:left w:val="none" w:sz="0" w:space="0" w:color="auto"/>
            <w:bottom w:val="none" w:sz="0" w:space="0" w:color="auto"/>
            <w:right w:val="none" w:sz="0" w:space="0" w:color="auto"/>
          </w:divBdr>
        </w:div>
        <w:div w:id="1906408237">
          <w:marLeft w:val="0"/>
          <w:marRight w:val="0"/>
          <w:marTop w:val="0"/>
          <w:marBottom w:val="0"/>
          <w:divBdr>
            <w:top w:val="none" w:sz="0" w:space="0" w:color="auto"/>
            <w:left w:val="none" w:sz="0" w:space="0" w:color="auto"/>
            <w:bottom w:val="none" w:sz="0" w:space="0" w:color="auto"/>
            <w:right w:val="none" w:sz="0" w:space="0" w:color="auto"/>
          </w:divBdr>
        </w:div>
      </w:divsChild>
    </w:div>
    <w:div w:id="1906408227">
      <w:marLeft w:val="0"/>
      <w:marRight w:val="0"/>
      <w:marTop w:val="0"/>
      <w:marBottom w:val="0"/>
      <w:divBdr>
        <w:top w:val="none" w:sz="0" w:space="0" w:color="auto"/>
        <w:left w:val="none" w:sz="0" w:space="0" w:color="auto"/>
        <w:bottom w:val="none" w:sz="0" w:space="0" w:color="auto"/>
        <w:right w:val="none" w:sz="0" w:space="0" w:color="auto"/>
      </w:divBdr>
    </w:div>
    <w:div w:id="1906408228">
      <w:marLeft w:val="0"/>
      <w:marRight w:val="0"/>
      <w:marTop w:val="0"/>
      <w:marBottom w:val="0"/>
      <w:divBdr>
        <w:top w:val="none" w:sz="0" w:space="0" w:color="auto"/>
        <w:left w:val="none" w:sz="0" w:space="0" w:color="auto"/>
        <w:bottom w:val="none" w:sz="0" w:space="0" w:color="auto"/>
        <w:right w:val="none" w:sz="0" w:space="0" w:color="auto"/>
      </w:divBdr>
    </w:div>
    <w:div w:id="1906408231">
      <w:marLeft w:val="0"/>
      <w:marRight w:val="0"/>
      <w:marTop w:val="0"/>
      <w:marBottom w:val="0"/>
      <w:divBdr>
        <w:top w:val="none" w:sz="0" w:space="0" w:color="auto"/>
        <w:left w:val="none" w:sz="0" w:space="0" w:color="auto"/>
        <w:bottom w:val="none" w:sz="0" w:space="0" w:color="auto"/>
        <w:right w:val="none" w:sz="0" w:space="0" w:color="auto"/>
      </w:divBdr>
    </w:div>
    <w:div w:id="1906408233">
      <w:marLeft w:val="0"/>
      <w:marRight w:val="0"/>
      <w:marTop w:val="0"/>
      <w:marBottom w:val="0"/>
      <w:divBdr>
        <w:top w:val="none" w:sz="0" w:space="0" w:color="auto"/>
        <w:left w:val="none" w:sz="0" w:space="0" w:color="auto"/>
        <w:bottom w:val="none" w:sz="0" w:space="0" w:color="auto"/>
        <w:right w:val="none" w:sz="0" w:space="0" w:color="auto"/>
      </w:divBdr>
    </w:div>
    <w:div w:id="1906408234">
      <w:marLeft w:val="0"/>
      <w:marRight w:val="0"/>
      <w:marTop w:val="0"/>
      <w:marBottom w:val="0"/>
      <w:divBdr>
        <w:top w:val="none" w:sz="0" w:space="0" w:color="auto"/>
        <w:left w:val="none" w:sz="0" w:space="0" w:color="auto"/>
        <w:bottom w:val="none" w:sz="0" w:space="0" w:color="auto"/>
        <w:right w:val="none" w:sz="0" w:space="0" w:color="auto"/>
      </w:divBdr>
    </w:div>
    <w:div w:id="1906408235">
      <w:marLeft w:val="0"/>
      <w:marRight w:val="0"/>
      <w:marTop w:val="0"/>
      <w:marBottom w:val="0"/>
      <w:divBdr>
        <w:top w:val="none" w:sz="0" w:space="0" w:color="auto"/>
        <w:left w:val="none" w:sz="0" w:space="0" w:color="auto"/>
        <w:bottom w:val="none" w:sz="0" w:space="0" w:color="auto"/>
        <w:right w:val="none" w:sz="0" w:space="0" w:color="auto"/>
      </w:divBdr>
    </w:div>
    <w:div w:id="1906408236">
      <w:marLeft w:val="0"/>
      <w:marRight w:val="0"/>
      <w:marTop w:val="0"/>
      <w:marBottom w:val="0"/>
      <w:divBdr>
        <w:top w:val="none" w:sz="0" w:space="0" w:color="auto"/>
        <w:left w:val="none" w:sz="0" w:space="0" w:color="auto"/>
        <w:bottom w:val="none" w:sz="0" w:space="0" w:color="auto"/>
        <w:right w:val="none" w:sz="0" w:space="0" w:color="auto"/>
      </w:divBdr>
    </w:div>
    <w:div w:id="1906408238">
      <w:marLeft w:val="0"/>
      <w:marRight w:val="0"/>
      <w:marTop w:val="0"/>
      <w:marBottom w:val="0"/>
      <w:divBdr>
        <w:top w:val="none" w:sz="0" w:space="0" w:color="auto"/>
        <w:left w:val="none" w:sz="0" w:space="0" w:color="auto"/>
        <w:bottom w:val="none" w:sz="0" w:space="0" w:color="auto"/>
        <w:right w:val="none" w:sz="0" w:space="0" w:color="auto"/>
      </w:divBdr>
      <w:divsChild>
        <w:div w:id="1906408219">
          <w:marLeft w:val="0"/>
          <w:marRight w:val="0"/>
          <w:marTop w:val="0"/>
          <w:marBottom w:val="0"/>
          <w:divBdr>
            <w:top w:val="none" w:sz="0" w:space="0" w:color="auto"/>
            <w:left w:val="none" w:sz="0" w:space="0" w:color="auto"/>
            <w:bottom w:val="none" w:sz="0" w:space="0" w:color="auto"/>
            <w:right w:val="none" w:sz="0" w:space="0" w:color="auto"/>
          </w:divBdr>
        </w:div>
        <w:div w:id="1906408220">
          <w:marLeft w:val="0"/>
          <w:marRight w:val="0"/>
          <w:marTop w:val="0"/>
          <w:marBottom w:val="0"/>
          <w:divBdr>
            <w:top w:val="none" w:sz="0" w:space="0" w:color="auto"/>
            <w:left w:val="none" w:sz="0" w:space="0" w:color="auto"/>
            <w:bottom w:val="none" w:sz="0" w:space="0" w:color="auto"/>
            <w:right w:val="none" w:sz="0" w:space="0" w:color="auto"/>
          </w:divBdr>
        </w:div>
        <w:div w:id="1906408241">
          <w:marLeft w:val="0"/>
          <w:marRight w:val="0"/>
          <w:marTop w:val="0"/>
          <w:marBottom w:val="0"/>
          <w:divBdr>
            <w:top w:val="none" w:sz="0" w:space="0" w:color="auto"/>
            <w:left w:val="none" w:sz="0" w:space="0" w:color="auto"/>
            <w:bottom w:val="none" w:sz="0" w:space="0" w:color="auto"/>
            <w:right w:val="none" w:sz="0" w:space="0" w:color="auto"/>
          </w:divBdr>
        </w:div>
      </w:divsChild>
    </w:div>
    <w:div w:id="1906408239">
      <w:marLeft w:val="0"/>
      <w:marRight w:val="0"/>
      <w:marTop w:val="0"/>
      <w:marBottom w:val="0"/>
      <w:divBdr>
        <w:top w:val="none" w:sz="0" w:space="0" w:color="auto"/>
        <w:left w:val="none" w:sz="0" w:space="0" w:color="auto"/>
        <w:bottom w:val="none" w:sz="0" w:space="0" w:color="auto"/>
        <w:right w:val="none" w:sz="0" w:space="0" w:color="auto"/>
      </w:divBdr>
    </w:div>
    <w:div w:id="1906408240">
      <w:marLeft w:val="0"/>
      <w:marRight w:val="0"/>
      <w:marTop w:val="0"/>
      <w:marBottom w:val="0"/>
      <w:divBdr>
        <w:top w:val="none" w:sz="0" w:space="0" w:color="auto"/>
        <w:left w:val="none" w:sz="0" w:space="0" w:color="auto"/>
        <w:bottom w:val="none" w:sz="0" w:space="0" w:color="auto"/>
        <w:right w:val="none" w:sz="0" w:space="0" w:color="auto"/>
      </w:divBdr>
    </w:div>
    <w:div w:id="1906408242">
      <w:marLeft w:val="0"/>
      <w:marRight w:val="0"/>
      <w:marTop w:val="0"/>
      <w:marBottom w:val="0"/>
      <w:divBdr>
        <w:top w:val="none" w:sz="0" w:space="0" w:color="auto"/>
        <w:left w:val="none" w:sz="0" w:space="0" w:color="auto"/>
        <w:bottom w:val="none" w:sz="0" w:space="0" w:color="auto"/>
        <w:right w:val="none" w:sz="0" w:space="0" w:color="auto"/>
      </w:divBdr>
    </w:div>
    <w:div w:id="1945919469">
      <w:bodyDiv w:val="1"/>
      <w:marLeft w:val="0"/>
      <w:marRight w:val="0"/>
      <w:marTop w:val="0"/>
      <w:marBottom w:val="0"/>
      <w:divBdr>
        <w:top w:val="none" w:sz="0" w:space="0" w:color="auto"/>
        <w:left w:val="none" w:sz="0" w:space="0" w:color="auto"/>
        <w:bottom w:val="none" w:sz="0" w:space="0" w:color="auto"/>
        <w:right w:val="none" w:sz="0" w:space="0" w:color="auto"/>
      </w:divBdr>
    </w:div>
    <w:div w:id="21051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FB475-027E-4E9B-B8C9-0F989E7AB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36437</Words>
  <Characters>218624</Characters>
  <Application>Microsoft Office Word</Application>
  <DocSecurity>0</DocSecurity>
  <Lines>1821</Lines>
  <Paragraphs>509</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dom</Company>
  <LinksUpToDate>false</LinksUpToDate>
  <CharactersWithSpaces>254552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creator>BWILCZYNSKA</dc:creator>
  <cp:lastModifiedBy>Robert Pasternak</cp:lastModifiedBy>
  <cp:revision>3</cp:revision>
  <cp:lastPrinted>2024-10-10T07:06:00Z</cp:lastPrinted>
  <dcterms:created xsi:type="dcterms:W3CDTF">2024-10-09T13:23:00Z</dcterms:created>
  <dcterms:modified xsi:type="dcterms:W3CDTF">2024-10-10T07:06:00Z</dcterms:modified>
</cp:coreProperties>
</file>